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42027" w14:textId="405301B8" w:rsidR="002E6BD3" w:rsidRPr="00411DBC" w:rsidRDefault="002E6BD3" w:rsidP="002E6BD3">
      <w:pPr>
        <w:tabs>
          <w:tab w:val="left" w:pos="7713"/>
        </w:tabs>
        <w:ind w:right="-23"/>
        <w:jc w:val="center"/>
        <w:rPr>
          <w:rFonts w:ascii="Angsana New" w:hAnsi="Angsana New"/>
          <w:b/>
          <w:bCs/>
          <w:sz w:val="28"/>
          <w:szCs w:val="28"/>
          <w:cs/>
        </w:rPr>
      </w:pPr>
      <w:r w:rsidRPr="00411DBC">
        <w:rPr>
          <w:rFonts w:ascii="Angsana New" w:hAnsi="Angsana New"/>
          <w:b/>
          <w:bCs/>
          <w:sz w:val="28"/>
          <w:szCs w:val="28"/>
          <w:cs/>
        </w:rPr>
        <w:t xml:space="preserve">บริษัท </w:t>
      </w:r>
      <w:r w:rsidRPr="00411DBC">
        <w:rPr>
          <w:rFonts w:ascii="Angsana New" w:hAnsi="Angsana New" w:hint="cs"/>
          <w:b/>
          <w:bCs/>
          <w:sz w:val="28"/>
          <w:szCs w:val="28"/>
          <w:cs/>
        </w:rPr>
        <w:t xml:space="preserve">บี จิสติกส์ </w:t>
      </w:r>
      <w:r w:rsidRPr="00411DBC">
        <w:rPr>
          <w:rFonts w:ascii="Angsana New" w:hAnsi="Angsana New"/>
          <w:b/>
          <w:bCs/>
          <w:sz w:val="28"/>
          <w:szCs w:val="28"/>
          <w:cs/>
        </w:rPr>
        <w:t>จำกัด (มหาชน)</w:t>
      </w:r>
      <w:r w:rsidRPr="00411DBC">
        <w:rPr>
          <w:rFonts w:ascii="Angsana New" w:hAnsi="Angsana New" w:hint="cs"/>
          <w:b/>
          <w:bCs/>
          <w:sz w:val="28"/>
          <w:szCs w:val="28"/>
          <w:cs/>
        </w:rPr>
        <w:t xml:space="preserve"> และบริษัทย่อย</w:t>
      </w:r>
      <w:r w:rsidR="009B0E40" w:rsidRPr="00411DBC">
        <w:rPr>
          <w:rFonts w:ascii="Angsana New" w:hAnsi="Angsana New" w:hint="cs"/>
          <w:b/>
          <w:bCs/>
          <w:sz w:val="28"/>
          <w:szCs w:val="28"/>
          <w:cs/>
        </w:rPr>
        <w:t xml:space="preserve">           </w:t>
      </w:r>
    </w:p>
    <w:p w14:paraId="28B2808A" w14:textId="33723EFB" w:rsidR="002E6BD3" w:rsidRPr="00411DBC" w:rsidRDefault="002E6BD3" w:rsidP="002E6BD3">
      <w:pPr>
        <w:tabs>
          <w:tab w:val="left" w:pos="7713"/>
        </w:tabs>
        <w:ind w:right="-23"/>
        <w:jc w:val="center"/>
        <w:rPr>
          <w:rFonts w:ascii="Angsana New" w:hAnsi="Angsana New"/>
          <w:b/>
          <w:bCs/>
          <w:sz w:val="28"/>
          <w:szCs w:val="28"/>
          <w:cs/>
        </w:rPr>
      </w:pPr>
      <w:r w:rsidRPr="00411DBC">
        <w:rPr>
          <w:rFonts w:ascii="Angsana New" w:hAnsi="Angsana New"/>
          <w:b/>
          <w:bCs/>
          <w:sz w:val="28"/>
          <w:szCs w:val="28"/>
          <w:cs/>
        </w:rPr>
        <w:t>หมายเหตุประกอบงบการเงิน</w:t>
      </w:r>
      <w:r w:rsidR="00777DDF" w:rsidRPr="00411DBC">
        <w:rPr>
          <w:rFonts w:ascii="Angsana New" w:hAnsi="Angsana New" w:hint="cs"/>
          <w:b/>
          <w:bCs/>
          <w:sz w:val="28"/>
          <w:szCs w:val="28"/>
          <w:cs/>
        </w:rPr>
        <w:t>ระหว่างกาล</w:t>
      </w:r>
    </w:p>
    <w:p w14:paraId="62F9F816" w14:textId="15FB0ED4" w:rsidR="002E6BD3" w:rsidRPr="00411DBC" w:rsidRDefault="00CF7F72" w:rsidP="002E6BD3">
      <w:pPr>
        <w:tabs>
          <w:tab w:val="left" w:pos="8077"/>
        </w:tabs>
        <w:spacing w:after="240"/>
        <w:ind w:right="-23"/>
        <w:jc w:val="center"/>
        <w:rPr>
          <w:rFonts w:ascii="Angsana New" w:hAnsi="Angsana New"/>
          <w:b/>
          <w:bCs/>
          <w:sz w:val="28"/>
          <w:szCs w:val="28"/>
        </w:rPr>
      </w:pPr>
      <w:r w:rsidRPr="00411DBC">
        <w:rPr>
          <w:rFonts w:ascii="Angsana New" w:hAnsi="Angsana New" w:hint="cs"/>
          <w:b/>
          <w:bCs/>
          <w:sz w:val="28"/>
          <w:szCs w:val="28"/>
          <w:cs/>
        </w:rPr>
        <w:t>สำหรับงวดสามเดือน</w:t>
      </w:r>
      <w:r w:rsidR="002C66BE" w:rsidRPr="00411DBC">
        <w:rPr>
          <w:rFonts w:ascii="Angsana New" w:hAnsi="Angsana New" w:hint="cs"/>
          <w:b/>
          <w:bCs/>
          <w:sz w:val="28"/>
          <w:szCs w:val="28"/>
          <w:cs/>
        </w:rPr>
        <w:t>และหกเดือน</w:t>
      </w:r>
      <w:r w:rsidRPr="00411DBC">
        <w:rPr>
          <w:rFonts w:ascii="Angsana New" w:hAnsi="Angsana New"/>
          <w:b/>
          <w:bCs/>
          <w:sz w:val="28"/>
          <w:szCs w:val="28"/>
        </w:rPr>
        <w:t xml:space="preserve"> </w:t>
      </w:r>
      <w:r w:rsidRPr="00411DBC">
        <w:rPr>
          <w:rFonts w:ascii="Angsana New" w:hAnsi="Angsana New" w:hint="cs"/>
          <w:b/>
          <w:bCs/>
          <w:sz w:val="28"/>
          <w:szCs w:val="28"/>
          <w:cs/>
        </w:rPr>
        <w:t xml:space="preserve">สิ้นสุดวันที่ </w:t>
      </w:r>
      <w:r w:rsidRPr="00411DBC">
        <w:rPr>
          <w:rFonts w:ascii="Angsana New" w:hAnsi="Angsana New"/>
          <w:b/>
          <w:bCs/>
          <w:sz w:val="28"/>
          <w:szCs w:val="28"/>
        </w:rPr>
        <w:t>3</w:t>
      </w:r>
      <w:r w:rsidR="002C66BE" w:rsidRPr="00411DBC">
        <w:rPr>
          <w:rFonts w:ascii="Angsana New" w:hAnsi="Angsana New"/>
          <w:b/>
          <w:bCs/>
          <w:sz w:val="28"/>
          <w:szCs w:val="28"/>
        </w:rPr>
        <w:t>0</w:t>
      </w:r>
      <w:r w:rsidRPr="00411DBC">
        <w:rPr>
          <w:rFonts w:ascii="Angsana New" w:hAnsi="Angsana New"/>
          <w:b/>
          <w:bCs/>
          <w:sz w:val="28"/>
          <w:szCs w:val="28"/>
        </w:rPr>
        <w:t xml:space="preserve"> </w:t>
      </w:r>
      <w:r w:rsidRPr="00411DBC">
        <w:rPr>
          <w:rFonts w:ascii="Angsana New" w:hAnsi="Angsana New" w:hint="cs"/>
          <w:b/>
          <w:bCs/>
          <w:sz w:val="28"/>
          <w:szCs w:val="28"/>
          <w:cs/>
        </w:rPr>
        <w:t>ม</w:t>
      </w:r>
      <w:r w:rsidR="002C66BE" w:rsidRPr="00411DBC">
        <w:rPr>
          <w:rFonts w:ascii="Angsana New" w:hAnsi="Angsana New" w:hint="cs"/>
          <w:b/>
          <w:bCs/>
          <w:sz w:val="28"/>
          <w:szCs w:val="28"/>
          <w:cs/>
        </w:rPr>
        <w:t>ิถุนายน</w:t>
      </w:r>
      <w:r w:rsidRPr="00411DBC">
        <w:rPr>
          <w:rFonts w:ascii="Angsana New" w:hAnsi="Angsana New" w:hint="cs"/>
          <w:b/>
          <w:bCs/>
          <w:sz w:val="28"/>
          <w:szCs w:val="28"/>
          <w:cs/>
        </w:rPr>
        <w:t xml:space="preserve"> </w:t>
      </w:r>
      <w:r w:rsidR="00B60FC2" w:rsidRPr="00411DBC">
        <w:rPr>
          <w:rFonts w:ascii="Angsana New" w:hAnsi="Angsana New"/>
          <w:b/>
          <w:bCs/>
          <w:sz w:val="28"/>
          <w:szCs w:val="28"/>
        </w:rPr>
        <w:t>256</w:t>
      </w:r>
      <w:r w:rsidRPr="00411DBC">
        <w:rPr>
          <w:rFonts w:ascii="Angsana New" w:hAnsi="Angsana New"/>
          <w:b/>
          <w:bCs/>
          <w:sz w:val="28"/>
          <w:szCs w:val="28"/>
        </w:rPr>
        <w:t>6</w:t>
      </w:r>
    </w:p>
    <w:p w14:paraId="0859AFCA" w14:textId="77777777" w:rsidR="002E6BD3" w:rsidRPr="00411DBC" w:rsidRDefault="002E6BD3" w:rsidP="00170566">
      <w:pPr>
        <w:spacing w:before="120"/>
        <w:ind w:left="426" w:hanging="426"/>
      </w:pPr>
    </w:p>
    <w:p w14:paraId="1BE01330" w14:textId="1F56FDB1" w:rsidR="00242026" w:rsidRPr="00411DBC" w:rsidRDefault="00C66C5D">
      <w:pPr>
        <w:pStyle w:val="ListParagraph"/>
        <w:numPr>
          <w:ilvl w:val="0"/>
          <w:numId w:val="18"/>
        </w:numPr>
        <w:spacing w:before="120"/>
        <w:ind w:left="426" w:hanging="426"/>
        <w:rPr>
          <w:rFonts w:ascii="Angsana New" w:hAnsi="Angsana New"/>
          <w:b/>
          <w:bCs/>
          <w:sz w:val="28"/>
          <w:szCs w:val="28"/>
        </w:rPr>
      </w:pPr>
      <w:r w:rsidRPr="00411DBC">
        <w:rPr>
          <w:rFonts w:ascii="Angsana New" w:hAnsi="Angsana New" w:hint="cs"/>
          <w:b/>
          <w:bCs/>
          <w:sz w:val="28"/>
          <w:szCs w:val="28"/>
          <w:cs/>
        </w:rPr>
        <w:t>เรื่อง</w:t>
      </w:r>
      <w:r w:rsidR="00242026" w:rsidRPr="00411DBC">
        <w:rPr>
          <w:rFonts w:ascii="Angsana New" w:hAnsi="Angsana New"/>
          <w:b/>
          <w:bCs/>
          <w:sz w:val="28"/>
          <w:szCs w:val="28"/>
          <w:cs/>
        </w:rPr>
        <w:t>ทั่วไ</w:t>
      </w:r>
      <w:r w:rsidR="002E39EF" w:rsidRPr="00411DBC">
        <w:rPr>
          <w:rFonts w:ascii="Angsana New" w:hAnsi="Angsana New" w:hint="cs"/>
          <w:b/>
          <w:bCs/>
          <w:sz w:val="28"/>
          <w:szCs w:val="28"/>
          <w:cs/>
        </w:rPr>
        <w:t>ป</w:t>
      </w:r>
    </w:p>
    <w:p w14:paraId="46E727F7" w14:textId="1C975FA9" w:rsidR="00401084" w:rsidRPr="00411DBC" w:rsidRDefault="00401084" w:rsidP="0051597E">
      <w:pPr>
        <w:pStyle w:val="ListParagraph"/>
        <w:spacing w:before="120"/>
        <w:ind w:left="392" w:firstLine="34"/>
        <w:rPr>
          <w:rFonts w:ascii="Angsana New" w:hAnsi="Angsana New"/>
          <w:b/>
          <w:bCs/>
          <w:sz w:val="28"/>
          <w:szCs w:val="28"/>
          <w:cs/>
        </w:rPr>
      </w:pPr>
      <w:r w:rsidRPr="00411DBC">
        <w:rPr>
          <w:rFonts w:ascii="Angsana New" w:hAnsi="Angsana New"/>
          <w:b/>
          <w:bCs/>
          <w:sz w:val="28"/>
          <w:szCs w:val="28"/>
        </w:rPr>
        <w:t xml:space="preserve">1.1 </w:t>
      </w:r>
      <w:r w:rsidRPr="00411DBC">
        <w:rPr>
          <w:rFonts w:ascii="Angsana New" w:hAnsi="Angsana New" w:hint="cs"/>
          <w:b/>
          <w:bCs/>
          <w:sz w:val="28"/>
          <w:szCs w:val="28"/>
          <w:cs/>
        </w:rPr>
        <w:t>ข้อมูลบริษัท</w:t>
      </w:r>
    </w:p>
    <w:p w14:paraId="7E4CE47C" w14:textId="31010FC1" w:rsidR="00242026" w:rsidRPr="00411DBC" w:rsidRDefault="00242026" w:rsidP="00854D94">
      <w:pPr>
        <w:spacing w:before="120"/>
        <w:ind w:left="426"/>
        <w:jc w:val="thaiDistribute"/>
        <w:rPr>
          <w:rFonts w:ascii="Angsana New" w:hAnsi="Angsana New"/>
          <w:sz w:val="28"/>
          <w:szCs w:val="28"/>
          <w:cs/>
        </w:rPr>
      </w:pPr>
      <w:r w:rsidRPr="00411DBC">
        <w:rPr>
          <w:rFonts w:ascii="Angsana New" w:hAnsi="Angsana New"/>
          <w:sz w:val="28"/>
          <w:szCs w:val="28"/>
          <w:cs/>
        </w:rPr>
        <w:t>บริษัท บ</w:t>
      </w:r>
      <w:r w:rsidR="00145590" w:rsidRPr="00411DBC">
        <w:rPr>
          <w:rFonts w:ascii="Angsana New" w:hAnsi="Angsana New" w:hint="cs"/>
          <w:sz w:val="28"/>
          <w:szCs w:val="28"/>
          <w:cs/>
        </w:rPr>
        <w:t xml:space="preserve">ี จิสติกส์ </w:t>
      </w:r>
      <w:r w:rsidRPr="00411DBC">
        <w:rPr>
          <w:rFonts w:ascii="Angsana New" w:hAnsi="Angsana New"/>
          <w:sz w:val="28"/>
          <w:szCs w:val="28"/>
          <w:cs/>
        </w:rPr>
        <w:t xml:space="preserve">จำกัด (มหาชน) </w:t>
      </w:r>
      <w:r w:rsidRPr="00411DBC">
        <w:rPr>
          <w:rFonts w:ascii="Angsana New" w:hAnsi="Angsana New"/>
          <w:sz w:val="28"/>
          <w:szCs w:val="28"/>
        </w:rPr>
        <w:t>“</w:t>
      </w:r>
      <w:r w:rsidRPr="00411DBC">
        <w:rPr>
          <w:rFonts w:ascii="Angsana New" w:hAnsi="Angsana New"/>
          <w:sz w:val="28"/>
          <w:szCs w:val="28"/>
          <w:cs/>
        </w:rPr>
        <w:t>บริษัท</w:t>
      </w:r>
      <w:r w:rsidRPr="00411DBC">
        <w:rPr>
          <w:rFonts w:ascii="Angsana New" w:hAnsi="Angsana New"/>
          <w:sz w:val="28"/>
          <w:szCs w:val="28"/>
        </w:rPr>
        <w:t>”</w:t>
      </w:r>
      <w:r w:rsidRPr="00411DBC">
        <w:rPr>
          <w:rFonts w:ascii="Angsana New" w:hAnsi="Angsana New"/>
          <w:sz w:val="28"/>
          <w:szCs w:val="28"/>
          <w:cs/>
        </w:rPr>
        <w:t xml:space="preserve"> เป็นนิติบุคคลที่จัดตั้งขึ้นในประเทศไทย</w:t>
      </w:r>
      <w:r w:rsidRPr="00411DBC">
        <w:rPr>
          <w:rFonts w:ascii="Angsana New" w:hAnsi="Angsana New"/>
          <w:sz w:val="28"/>
          <w:szCs w:val="28"/>
        </w:rPr>
        <w:t xml:space="preserve"> </w:t>
      </w:r>
      <w:r w:rsidRPr="00411DBC">
        <w:rPr>
          <w:rFonts w:ascii="Angsana New" w:hAnsi="Angsana New"/>
          <w:sz w:val="28"/>
          <w:szCs w:val="28"/>
          <w:cs/>
        </w:rPr>
        <w:t xml:space="preserve">และมีที่อยู่จดทะเบียนตั้งอยู่เลขที่ </w:t>
      </w:r>
      <w:r w:rsidR="005605E8" w:rsidRPr="00411DBC">
        <w:rPr>
          <w:rFonts w:ascii="Angsana New" w:hAnsi="Angsana New"/>
          <w:sz w:val="28"/>
          <w:szCs w:val="28"/>
        </w:rPr>
        <w:t>36</w:t>
      </w:r>
      <w:r w:rsidR="00B7081C" w:rsidRPr="00411DBC">
        <w:rPr>
          <w:rFonts w:ascii="Angsana New" w:hAnsi="Angsana New"/>
          <w:sz w:val="28"/>
          <w:szCs w:val="28"/>
        </w:rPr>
        <w:t>5</w:t>
      </w:r>
      <w:r w:rsidR="005605E8" w:rsidRPr="00411DBC">
        <w:rPr>
          <w:rFonts w:ascii="Angsana New" w:hAnsi="Angsana New"/>
          <w:sz w:val="28"/>
          <w:szCs w:val="28"/>
        </w:rPr>
        <w:t>6</w:t>
      </w:r>
      <w:r w:rsidR="00AE56D2" w:rsidRPr="00411DBC">
        <w:rPr>
          <w:rFonts w:ascii="Angsana New" w:hAnsi="Angsana New"/>
          <w:sz w:val="28"/>
          <w:szCs w:val="28"/>
        </w:rPr>
        <w:t>/</w:t>
      </w:r>
      <w:r w:rsidR="005605E8" w:rsidRPr="00411DBC">
        <w:rPr>
          <w:rFonts w:ascii="Angsana New" w:hAnsi="Angsana New"/>
          <w:sz w:val="28"/>
          <w:szCs w:val="28"/>
        </w:rPr>
        <w:t>64</w:t>
      </w:r>
      <w:r w:rsidRPr="00411DBC">
        <w:rPr>
          <w:rFonts w:ascii="Angsana New" w:hAnsi="Angsana New"/>
          <w:sz w:val="28"/>
          <w:szCs w:val="28"/>
          <w:cs/>
        </w:rPr>
        <w:t xml:space="preserve"> อาคารกรีนทาวเวอร์ ชั้น </w:t>
      </w:r>
      <w:r w:rsidR="005605E8" w:rsidRPr="00411DBC">
        <w:rPr>
          <w:rFonts w:ascii="Angsana New" w:hAnsi="Angsana New"/>
          <w:sz w:val="28"/>
          <w:szCs w:val="28"/>
        </w:rPr>
        <w:t>19</w:t>
      </w:r>
      <w:r w:rsidRPr="00411DBC">
        <w:rPr>
          <w:rFonts w:ascii="Angsana New" w:hAnsi="Angsana New"/>
          <w:sz w:val="28"/>
          <w:szCs w:val="28"/>
          <w:cs/>
        </w:rPr>
        <w:t xml:space="preserve"> ยูนิตเค</w:t>
      </w:r>
      <w:r w:rsidRPr="00411DBC">
        <w:rPr>
          <w:rFonts w:ascii="Angsana New" w:hAnsi="Angsana New"/>
          <w:sz w:val="28"/>
          <w:szCs w:val="28"/>
        </w:rPr>
        <w:t xml:space="preserve"> </w:t>
      </w:r>
      <w:r w:rsidRPr="00411DBC">
        <w:rPr>
          <w:rFonts w:ascii="Angsana New" w:hAnsi="Angsana New"/>
          <w:sz w:val="28"/>
          <w:szCs w:val="28"/>
          <w:cs/>
        </w:rPr>
        <w:t xml:space="preserve">ถนนพระราม </w:t>
      </w:r>
      <w:r w:rsidR="005605E8" w:rsidRPr="00411DBC">
        <w:rPr>
          <w:rFonts w:ascii="Angsana New" w:hAnsi="Angsana New"/>
          <w:sz w:val="28"/>
          <w:szCs w:val="28"/>
        </w:rPr>
        <w:t>4</w:t>
      </w:r>
      <w:r w:rsidRPr="00411DBC">
        <w:rPr>
          <w:rFonts w:ascii="Angsana New" w:hAnsi="Angsana New"/>
          <w:sz w:val="28"/>
          <w:szCs w:val="28"/>
          <w:cs/>
        </w:rPr>
        <w:t xml:space="preserve"> แขวงคลองตัน เขตคลองเตย กรุงเทพมหานคร</w:t>
      </w:r>
      <w:r w:rsidR="0005441C" w:rsidRPr="00411DBC">
        <w:rPr>
          <w:rFonts w:ascii="Angsana New" w:hAnsi="Angsana New"/>
          <w:sz w:val="28"/>
          <w:szCs w:val="28"/>
        </w:rPr>
        <w:t xml:space="preserve"> </w:t>
      </w:r>
      <w:r w:rsidR="0005441C" w:rsidRPr="00411DBC">
        <w:rPr>
          <w:rFonts w:ascii="Angsana New" w:hAnsi="Angsana New" w:hint="cs"/>
          <w:sz w:val="28"/>
          <w:szCs w:val="28"/>
          <w:cs/>
        </w:rPr>
        <w:t xml:space="preserve">ต่อมาเมื่อวันที่ </w:t>
      </w:r>
      <w:r w:rsidR="0005441C" w:rsidRPr="00411DBC">
        <w:rPr>
          <w:rFonts w:ascii="Angsana New" w:hAnsi="Angsana New"/>
          <w:sz w:val="28"/>
          <w:szCs w:val="28"/>
        </w:rPr>
        <w:t xml:space="preserve">31 </w:t>
      </w:r>
      <w:r w:rsidR="0005441C" w:rsidRPr="00411DBC">
        <w:rPr>
          <w:rFonts w:ascii="Angsana New" w:hAnsi="Angsana New" w:hint="cs"/>
          <w:sz w:val="28"/>
          <w:szCs w:val="28"/>
          <w:cs/>
        </w:rPr>
        <w:t xml:space="preserve">มกราคม </w:t>
      </w:r>
      <w:r w:rsidR="0051597E" w:rsidRPr="00411DBC">
        <w:rPr>
          <w:rFonts w:ascii="Angsana New" w:hAnsi="Angsana New"/>
          <w:sz w:val="28"/>
          <w:szCs w:val="28"/>
        </w:rPr>
        <w:t>2565</w:t>
      </w:r>
      <w:r w:rsidR="0005441C" w:rsidRPr="00411DBC">
        <w:rPr>
          <w:rFonts w:ascii="Angsana New" w:hAnsi="Angsana New" w:hint="cs"/>
          <w:sz w:val="28"/>
          <w:szCs w:val="28"/>
          <w:cs/>
        </w:rPr>
        <w:t xml:space="preserve"> ได้ย้ายไปอยู่เลขที่ </w:t>
      </w:r>
      <w:r w:rsidR="0005441C" w:rsidRPr="00411DBC">
        <w:rPr>
          <w:rFonts w:ascii="Angsana New" w:hAnsi="Angsana New"/>
          <w:sz w:val="28"/>
          <w:szCs w:val="28"/>
        </w:rPr>
        <w:t xml:space="preserve">52 </w:t>
      </w:r>
      <w:r w:rsidR="0005441C" w:rsidRPr="00411DBC">
        <w:rPr>
          <w:rFonts w:ascii="Angsana New" w:hAnsi="Angsana New" w:hint="cs"/>
          <w:sz w:val="28"/>
          <w:szCs w:val="28"/>
          <w:cs/>
        </w:rPr>
        <w:t xml:space="preserve">อาคารธนิยะ พลาซ่า ชั้นที่ </w:t>
      </w:r>
      <w:r w:rsidR="0005441C" w:rsidRPr="00411DBC">
        <w:rPr>
          <w:rFonts w:ascii="Angsana New" w:hAnsi="Angsana New"/>
          <w:sz w:val="28"/>
          <w:szCs w:val="28"/>
        </w:rPr>
        <w:t xml:space="preserve">28 </w:t>
      </w:r>
      <w:r w:rsidR="0005441C" w:rsidRPr="00411DBC">
        <w:rPr>
          <w:rFonts w:ascii="Angsana New" w:hAnsi="Angsana New" w:hint="cs"/>
          <w:sz w:val="28"/>
          <w:szCs w:val="28"/>
          <w:cs/>
        </w:rPr>
        <w:t>ถนนสีลม แขวงสุริยวงศ์ เขตบางรัก กรุงเทพมหานค</w:t>
      </w:r>
      <w:r w:rsidR="00C32972" w:rsidRPr="00411DBC">
        <w:rPr>
          <w:rFonts w:ascii="Angsana New" w:hAnsi="Angsana New" w:hint="cs"/>
          <w:sz w:val="28"/>
          <w:szCs w:val="28"/>
          <w:cs/>
        </w:rPr>
        <w:t>ร</w:t>
      </w:r>
    </w:p>
    <w:p w14:paraId="327A15E4" w14:textId="1E8D7D3B" w:rsidR="00242026" w:rsidRPr="00411DBC" w:rsidRDefault="00242026" w:rsidP="00854D94">
      <w:pPr>
        <w:spacing w:before="120" w:after="120"/>
        <w:ind w:left="426"/>
        <w:jc w:val="thaiDistribute"/>
        <w:rPr>
          <w:rFonts w:ascii="Angsana New" w:hAnsi="Angsana New"/>
          <w:sz w:val="28"/>
          <w:szCs w:val="28"/>
        </w:rPr>
      </w:pPr>
      <w:r w:rsidRPr="00411DBC">
        <w:rPr>
          <w:rFonts w:ascii="Angsana New" w:hAnsi="Angsana New"/>
          <w:sz w:val="28"/>
          <w:szCs w:val="28"/>
          <w:cs/>
        </w:rPr>
        <w:t>บริษัท</w:t>
      </w:r>
      <w:r w:rsidR="00ED4963" w:rsidRPr="00411DBC">
        <w:rPr>
          <w:rFonts w:ascii="Angsana New" w:hAnsi="Angsana New" w:hint="cs"/>
          <w:sz w:val="28"/>
          <w:szCs w:val="28"/>
          <w:cs/>
        </w:rPr>
        <w:t xml:space="preserve">ฯ </w:t>
      </w:r>
      <w:r w:rsidRPr="00411DBC">
        <w:rPr>
          <w:rFonts w:ascii="Angsana New" w:hAnsi="Angsana New"/>
          <w:sz w:val="28"/>
          <w:szCs w:val="28"/>
          <w:cs/>
        </w:rPr>
        <w:t>จดทะเบียนกับตลาดหลักทรัพย์แห่งประเทศไทยเมื่อเดือนกรกฎาคม</w:t>
      </w:r>
      <w:r w:rsidRPr="00411DBC">
        <w:rPr>
          <w:rFonts w:ascii="Angsana New" w:hAnsi="Angsana New"/>
          <w:sz w:val="28"/>
          <w:szCs w:val="28"/>
        </w:rPr>
        <w:t xml:space="preserve"> </w:t>
      </w:r>
      <w:r w:rsidR="005605E8" w:rsidRPr="00411DBC">
        <w:rPr>
          <w:rFonts w:ascii="Angsana New" w:hAnsi="Angsana New"/>
          <w:sz w:val="28"/>
          <w:szCs w:val="28"/>
        </w:rPr>
        <w:t>2</w:t>
      </w:r>
      <w:r w:rsidR="00B7081C" w:rsidRPr="00411DBC">
        <w:rPr>
          <w:rFonts w:ascii="Angsana New" w:hAnsi="Angsana New"/>
          <w:sz w:val="28"/>
          <w:szCs w:val="28"/>
        </w:rPr>
        <w:t>5</w:t>
      </w:r>
      <w:r w:rsidR="005605E8" w:rsidRPr="00411DBC">
        <w:rPr>
          <w:rFonts w:ascii="Angsana New" w:hAnsi="Angsana New"/>
          <w:sz w:val="28"/>
          <w:szCs w:val="28"/>
        </w:rPr>
        <w:t>4</w:t>
      </w:r>
      <w:r w:rsidR="00011215" w:rsidRPr="00411DBC">
        <w:rPr>
          <w:rFonts w:ascii="Angsana New" w:hAnsi="Angsana New"/>
          <w:sz w:val="28"/>
          <w:szCs w:val="28"/>
        </w:rPr>
        <w:t>6</w:t>
      </w:r>
    </w:p>
    <w:p w14:paraId="4513F8D6" w14:textId="78728355" w:rsidR="00CE4744" w:rsidRPr="00411DBC" w:rsidRDefault="00CE4744" w:rsidP="00CE4744">
      <w:pPr>
        <w:spacing w:before="120" w:after="120"/>
        <w:ind w:left="426"/>
        <w:jc w:val="thaiDistribute"/>
        <w:rPr>
          <w:rFonts w:ascii="Angsana New" w:hAnsi="Angsana New"/>
          <w:sz w:val="28"/>
          <w:szCs w:val="28"/>
        </w:rPr>
      </w:pPr>
      <w:r w:rsidRPr="00411DBC">
        <w:rPr>
          <w:rFonts w:ascii="Angsana New" w:hAnsi="Angsana New"/>
          <w:sz w:val="28"/>
          <w:szCs w:val="28"/>
          <w:cs/>
        </w:rPr>
        <w:t xml:space="preserve">บริษัทฯ ดำเนินธุรกิจหลักเกี่ยวกับการผู้ให้บริการด้านโลจิสติกส์ในประเทศไทยแบบครบวงจร </w:t>
      </w:r>
    </w:p>
    <w:p w14:paraId="5FF2B38C" w14:textId="7F174B82" w:rsidR="00413227" w:rsidRPr="00411DBC" w:rsidRDefault="006E74FA" w:rsidP="00854D94">
      <w:pPr>
        <w:spacing w:before="120" w:after="120"/>
        <w:ind w:left="426"/>
        <w:jc w:val="thaiDistribute"/>
        <w:rPr>
          <w:rFonts w:ascii="Angsana New" w:hAnsi="Angsana New"/>
          <w:spacing w:val="-6"/>
          <w:sz w:val="28"/>
          <w:szCs w:val="28"/>
        </w:rPr>
      </w:pPr>
      <w:r w:rsidRPr="00411DBC">
        <w:rPr>
          <w:rFonts w:ascii="Angsana New" w:hAnsi="Angsana New" w:hint="cs"/>
          <w:spacing w:val="-6"/>
          <w:sz w:val="28"/>
          <w:szCs w:val="28"/>
          <w:cs/>
        </w:rPr>
        <w:t>บริษัท</w:t>
      </w:r>
      <w:r w:rsidR="00ED4963" w:rsidRPr="00411DBC">
        <w:rPr>
          <w:rFonts w:ascii="Angsana New" w:hAnsi="Angsana New" w:hint="cs"/>
          <w:spacing w:val="-6"/>
          <w:sz w:val="28"/>
          <w:szCs w:val="28"/>
          <w:cs/>
        </w:rPr>
        <w:t xml:space="preserve">ฯ </w:t>
      </w:r>
      <w:r w:rsidR="002F1357" w:rsidRPr="00411DBC">
        <w:rPr>
          <w:rFonts w:ascii="Angsana New" w:hAnsi="Angsana New" w:hint="cs"/>
          <w:spacing w:val="-6"/>
          <w:sz w:val="28"/>
          <w:szCs w:val="28"/>
          <w:cs/>
        </w:rPr>
        <w:t>มี</w:t>
      </w:r>
      <w:r w:rsidR="00DD27C1" w:rsidRPr="00411DBC">
        <w:rPr>
          <w:rFonts w:ascii="Angsana New" w:hAnsi="Angsana New"/>
          <w:spacing w:val="-6"/>
          <w:sz w:val="28"/>
          <w:szCs w:val="28"/>
          <w:cs/>
        </w:rPr>
        <w:t>ที่อยู่ตามที่จดทะเบียน</w:t>
      </w:r>
      <w:r w:rsidR="00DD27C1" w:rsidRPr="00411DBC">
        <w:rPr>
          <w:rFonts w:ascii="Angsana New" w:hAnsi="Angsana New"/>
          <w:spacing w:val="-6"/>
          <w:sz w:val="28"/>
          <w:szCs w:val="28"/>
        </w:rPr>
        <w:t xml:space="preserve"> </w:t>
      </w:r>
      <w:r w:rsidR="00DD27C1" w:rsidRPr="00411DBC">
        <w:rPr>
          <w:rFonts w:ascii="Angsana New" w:hAnsi="Angsana New"/>
          <w:spacing w:val="-6"/>
          <w:sz w:val="28"/>
          <w:szCs w:val="28"/>
          <w:cs/>
        </w:rPr>
        <w:t>มีดังนี้</w:t>
      </w:r>
    </w:p>
    <w:tbl>
      <w:tblPr>
        <w:tblW w:w="8278" w:type="dxa"/>
        <w:tblInd w:w="426" w:type="dxa"/>
        <w:tblLook w:val="04A0" w:firstRow="1" w:lastRow="0" w:firstColumn="1" w:lastColumn="0" w:noHBand="0" w:noVBand="1"/>
      </w:tblPr>
      <w:tblGrid>
        <w:gridCol w:w="1014"/>
        <w:gridCol w:w="7264"/>
      </w:tblGrid>
      <w:tr w:rsidR="006D2AC4" w:rsidRPr="00411DBC" w14:paraId="0FF14076" w14:textId="77777777" w:rsidTr="004E7ED2">
        <w:trPr>
          <w:trHeight w:val="397"/>
        </w:trPr>
        <w:tc>
          <w:tcPr>
            <w:tcW w:w="1014" w:type="dxa"/>
          </w:tcPr>
          <w:p w14:paraId="7CDEEE5A" w14:textId="77777777" w:rsidR="006D2AC4" w:rsidRPr="00411DBC" w:rsidRDefault="006D2AC4" w:rsidP="00854D94">
            <w:pPr>
              <w:ind w:left="-80" w:right="-23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 xml:space="preserve">สำนักงาน </w:t>
            </w:r>
          </w:p>
        </w:tc>
        <w:tc>
          <w:tcPr>
            <w:tcW w:w="7264" w:type="dxa"/>
          </w:tcPr>
          <w:p w14:paraId="150C3245" w14:textId="55EC6E16" w:rsidR="006D2AC4" w:rsidRPr="00411DBC" w:rsidRDefault="006D2AC4" w:rsidP="00854D94">
            <w:pPr>
              <w:ind w:left="103" w:right="-23" w:hanging="103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Pr="00411DBC">
              <w:rPr>
                <w:rFonts w:ascii="Angsana New" w:hAnsi="Angsana New"/>
                <w:sz w:val="28"/>
                <w:szCs w:val="28"/>
                <w:cs/>
              </w:rPr>
              <w:t xml:space="preserve">เลขที่ </w:t>
            </w:r>
            <w:r w:rsidR="0005441C" w:rsidRPr="00411DBC">
              <w:rPr>
                <w:rFonts w:ascii="Angsana New" w:hAnsi="Angsana New"/>
                <w:sz w:val="28"/>
                <w:szCs w:val="28"/>
              </w:rPr>
              <w:t>52</w:t>
            </w:r>
            <w:r w:rsidRPr="00411DBC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  <w:r w:rsidR="0005441C" w:rsidRPr="00411DBC">
              <w:rPr>
                <w:rFonts w:ascii="Angsana New" w:hAnsi="Angsana New" w:hint="cs"/>
                <w:sz w:val="28"/>
                <w:szCs w:val="28"/>
                <w:cs/>
              </w:rPr>
              <w:t xml:space="preserve">อาคารธนิยะ พลาซ่า ชั้นที่ </w:t>
            </w:r>
            <w:r w:rsidR="0005441C" w:rsidRPr="00411DBC">
              <w:rPr>
                <w:rFonts w:ascii="Angsana New" w:hAnsi="Angsana New"/>
                <w:sz w:val="28"/>
                <w:szCs w:val="28"/>
              </w:rPr>
              <w:t xml:space="preserve">28 </w:t>
            </w:r>
            <w:r w:rsidR="0005441C" w:rsidRPr="00411DBC">
              <w:rPr>
                <w:rFonts w:ascii="Angsana New" w:hAnsi="Angsana New" w:hint="cs"/>
                <w:sz w:val="28"/>
                <w:szCs w:val="28"/>
                <w:cs/>
              </w:rPr>
              <w:t>ถนนสีลม แขวงสุริยวงศ์ เขตบางรัก กรุงเทพมหานคร</w:t>
            </w:r>
          </w:p>
        </w:tc>
      </w:tr>
      <w:tr w:rsidR="006D2AC4" w:rsidRPr="00411DBC" w14:paraId="3AB0721A" w14:textId="77777777" w:rsidTr="004E7ED2">
        <w:trPr>
          <w:trHeight w:val="397"/>
        </w:trPr>
        <w:tc>
          <w:tcPr>
            <w:tcW w:w="1014" w:type="dxa"/>
          </w:tcPr>
          <w:p w14:paraId="3B3D3BF6" w14:textId="20BD3C91" w:rsidR="006D2AC4" w:rsidRPr="00411DBC" w:rsidRDefault="006D2AC4" w:rsidP="00854D94">
            <w:pPr>
              <w:spacing w:before="120"/>
              <w:ind w:left="-80" w:right="-23"/>
              <w:jc w:val="both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 xml:space="preserve">สาขา </w:t>
            </w:r>
            <w:r w:rsidR="00C7460D" w:rsidRPr="00411DBC">
              <w:rPr>
                <w:rFonts w:ascii="Angsana New" w:hAnsi="Angsana New"/>
                <w:sz w:val="28"/>
                <w:szCs w:val="28"/>
              </w:rPr>
              <w:t>1</w:t>
            </w:r>
            <w:r w:rsidRPr="00411DBC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7264" w:type="dxa"/>
          </w:tcPr>
          <w:p w14:paraId="1BB99C5E" w14:textId="4CF659BF" w:rsidR="006D2AC4" w:rsidRPr="00411DBC" w:rsidRDefault="006D2AC4" w:rsidP="00854D94">
            <w:pPr>
              <w:spacing w:before="120"/>
              <w:ind w:right="-23"/>
              <w:jc w:val="both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Pr="00411DBC">
              <w:rPr>
                <w:rFonts w:ascii="Angsana New" w:hAnsi="Angsana New"/>
                <w:sz w:val="28"/>
                <w:szCs w:val="28"/>
                <w:cs/>
              </w:rPr>
              <w:t xml:space="preserve">เลขที่ </w:t>
            </w:r>
            <w:r w:rsidRPr="00411DBC">
              <w:rPr>
                <w:rFonts w:ascii="Angsana New" w:hAnsi="Angsana New"/>
                <w:sz w:val="28"/>
                <w:szCs w:val="28"/>
              </w:rPr>
              <w:t>273</w:t>
            </w:r>
            <w:r w:rsidRPr="00411DBC">
              <w:rPr>
                <w:rFonts w:ascii="Angsana New" w:hAnsi="Angsana New"/>
                <w:sz w:val="28"/>
                <w:szCs w:val="28"/>
                <w:cs/>
              </w:rPr>
              <w:t>/</w:t>
            </w:r>
            <w:r w:rsidRPr="00411DBC">
              <w:rPr>
                <w:rFonts w:ascii="Angsana New" w:hAnsi="Angsana New"/>
                <w:sz w:val="28"/>
                <w:szCs w:val="28"/>
              </w:rPr>
              <w:t>15</w:t>
            </w:r>
            <w:r w:rsidRPr="00411DBC">
              <w:rPr>
                <w:rFonts w:ascii="Angsana New" w:hAnsi="Angsana New"/>
                <w:sz w:val="28"/>
                <w:szCs w:val="28"/>
                <w:cs/>
              </w:rPr>
              <w:t xml:space="preserve"> หมู่ที่ </w:t>
            </w:r>
            <w:r w:rsidRPr="00411DBC">
              <w:rPr>
                <w:rFonts w:ascii="Angsana New" w:hAnsi="Angsana New"/>
                <w:sz w:val="28"/>
                <w:szCs w:val="28"/>
              </w:rPr>
              <w:t>6</w:t>
            </w:r>
            <w:r w:rsidRPr="00411DBC">
              <w:rPr>
                <w:rFonts w:ascii="Angsana New" w:hAnsi="Angsana New"/>
                <w:sz w:val="28"/>
                <w:szCs w:val="28"/>
                <w:cs/>
              </w:rPr>
              <w:t xml:space="preserve"> ตำบลสุรศักดิ์ อำเภอศรีราชา จังหวัดชลบุรี</w:t>
            </w:r>
          </w:p>
        </w:tc>
      </w:tr>
    </w:tbl>
    <w:p w14:paraId="1DAA5159" w14:textId="77777777" w:rsidR="00B61892" w:rsidRPr="00411DBC" w:rsidRDefault="00B61892" w:rsidP="00B61892">
      <w:pPr>
        <w:ind w:right="-2" w:firstLine="426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7BE8FDDF" w14:textId="68B48A31" w:rsidR="00EA4CCF" w:rsidRPr="00411DBC" w:rsidRDefault="00EA4CCF" w:rsidP="00EA4CCF">
      <w:pPr>
        <w:pStyle w:val="ListParagraph"/>
        <w:numPr>
          <w:ilvl w:val="0"/>
          <w:numId w:val="18"/>
        </w:numPr>
        <w:rPr>
          <w:rFonts w:ascii="Angsana New" w:hAnsi="Angsana New"/>
          <w:b/>
          <w:bCs/>
          <w:sz w:val="28"/>
          <w:szCs w:val="28"/>
          <w:cs/>
        </w:rPr>
      </w:pPr>
      <w:r w:rsidRPr="00411DBC">
        <w:rPr>
          <w:rFonts w:ascii="Angsana New" w:hAnsi="Angsana New"/>
          <w:b/>
          <w:bCs/>
          <w:sz w:val="28"/>
          <w:szCs w:val="28"/>
          <w:cs/>
        </w:rPr>
        <w:t>เกณฑ์ในการจัดทำงบการเงินและการนำเสนองบการเงินรวม</w:t>
      </w:r>
    </w:p>
    <w:p w14:paraId="3D57287C" w14:textId="71CD1A31" w:rsidR="00BA799D" w:rsidRPr="00411DBC" w:rsidRDefault="00EA4CCF" w:rsidP="00BA799D">
      <w:pPr>
        <w:spacing w:before="120" w:after="120"/>
        <w:ind w:firstLine="142"/>
        <w:jc w:val="thaiDistribute"/>
        <w:rPr>
          <w:rFonts w:ascii="Angsana New" w:hAnsi="Angsana New"/>
          <w:b/>
          <w:bCs/>
          <w:sz w:val="28"/>
          <w:szCs w:val="28"/>
          <w:cs/>
        </w:rPr>
      </w:pPr>
      <w:r w:rsidRPr="00411DBC">
        <w:rPr>
          <w:rFonts w:ascii="Angsana New" w:hAnsi="Angsana New"/>
          <w:b/>
          <w:bCs/>
          <w:sz w:val="28"/>
          <w:szCs w:val="28"/>
        </w:rPr>
        <w:t xml:space="preserve">    2</w:t>
      </w:r>
      <w:r w:rsidR="00BA799D" w:rsidRPr="00411DBC">
        <w:rPr>
          <w:rFonts w:ascii="Angsana New" w:hAnsi="Angsana New"/>
          <w:b/>
          <w:bCs/>
          <w:sz w:val="28"/>
          <w:szCs w:val="28"/>
        </w:rPr>
        <w:t>.</w:t>
      </w:r>
      <w:r w:rsidRPr="00411DBC">
        <w:rPr>
          <w:rFonts w:ascii="Angsana New" w:hAnsi="Angsana New"/>
          <w:b/>
          <w:bCs/>
          <w:sz w:val="28"/>
          <w:szCs w:val="28"/>
        </w:rPr>
        <w:t>1</w:t>
      </w:r>
      <w:r w:rsidR="00BA799D" w:rsidRPr="00411DBC">
        <w:rPr>
          <w:rFonts w:ascii="Angsana New" w:hAnsi="Angsana New"/>
          <w:b/>
          <w:bCs/>
          <w:sz w:val="28"/>
          <w:szCs w:val="28"/>
        </w:rPr>
        <w:t xml:space="preserve"> </w:t>
      </w:r>
      <w:r w:rsidR="00BA799D" w:rsidRPr="00411DBC">
        <w:rPr>
          <w:rFonts w:ascii="Angsana New" w:hAnsi="Angsana New"/>
          <w:b/>
          <w:bCs/>
          <w:sz w:val="28"/>
          <w:szCs w:val="28"/>
          <w:cs/>
        </w:rPr>
        <w:t>เกณฑ์ในการจัดทำงบการเงิน</w:t>
      </w:r>
      <w:r w:rsidRPr="00411DBC">
        <w:rPr>
          <w:rFonts w:ascii="Angsana New" w:hAnsi="Angsana New" w:hint="cs"/>
          <w:b/>
          <w:bCs/>
          <w:sz w:val="28"/>
          <w:szCs w:val="28"/>
          <w:cs/>
        </w:rPr>
        <w:t>ระหว่างกาล</w:t>
      </w:r>
    </w:p>
    <w:p w14:paraId="2B8857A2" w14:textId="0A5A677A" w:rsidR="00EA4CCF" w:rsidRPr="00411DBC" w:rsidRDefault="00EA4CCF" w:rsidP="0051597E">
      <w:pPr>
        <w:ind w:left="567" w:right="-29"/>
        <w:jc w:val="thaiDistribute"/>
        <w:rPr>
          <w:rFonts w:ascii="Angsana New" w:hAnsi="Angsana New"/>
          <w:sz w:val="28"/>
          <w:szCs w:val="28"/>
        </w:rPr>
      </w:pPr>
      <w:r w:rsidRPr="00411DBC">
        <w:rPr>
          <w:rFonts w:ascii="Angsana New" w:hAnsi="Angsana New"/>
          <w:sz w:val="28"/>
          <w:szCs w:val="28"/>
          <w:cs/>
        </w:rPr>
        <w:t xml:space="preserve">งบการเงินระหว่างกาลนี้จัดทำขึ้นตามมาตรฐานการบัญชีที่ฉบับที่ </w:t>
      </w:r>
      <w:r w:rsidRPr="00411DBC">
        <w:rPr>
          <w:rFonts w:ascii="Angsana New" w:hAnsi="Angsana New"/>
          <w:sz w:val="28"/>
          <w:szCs w:val="28"/>
        </w:rPr>
        <w:t>34</w:t>
      </w:r>
      <w:r w:rsidRPr="00411DBC">
        <w:rPr>
          <w:rFonts w:ascii="Angsana New" w:hAnsi="Angsana New"/>
          <w:sz w:val="28"/>
          <w:szCs w:val="28"/>
          <w:cs/>
        </w:rPr>
        <w:t xml:space="preserve">  เรื่องงบการเงินระหว่างกาล โดยบริษัทฯ เลือกนำเสนองบการเงินระหว่างกาลแบบย่อ  อย่างไรก็ตาม บริษัทฯ ได้แสดงรายการในงบแสดงฐานะการเงิน งบกำไรขาดทุน งบกำไรขาดทุนเบ็ดเสร็จ งบแสดงการเปลี่ยนแปลงส่วนของผู้ถือหุ้นและงบกระแสเงินสด ในรูปแบบเช่นเดียวกับงบการเงินประจำปี ซึ่งงบการเงินระหว่างกาลนี้เป็นการให้ข้อมูลเพิ่มเติมจากงบการเงินประจำปีที่นำเสนอครั้งล่าสุด  โดยเน้นการให้ข้อมูลที่เป็นกิจกรรม เหตุการณ์และสถานการณ์ใหม่ๆ เพื่อไม่ให้ซ้ำซ้อนกับข้อมูลที่ได้เคยนำเสนอรายงานไปแล้ว ดังนั้นผู้ใช้งบการเงินควรใช้งบการเงินระหว่างกาลนี้ควบคู่ไปกับงบการเงินสำหรับปีสิ้นสุดวันที่ </w:t>
      </w:r>
      <w:r w:rsidRPr="00411DBC">
        <w:rPr>
          <w:rFonts w:ascii="Angsana New" w:hAnsi="Angsana New"/>
          <w:sz w:val="28"/>
          <w:szCs w:val="28"/>
        </w:rPr>
        <w:t>31</w:t>
      </w:r>
      <w:r w:rsidRPr="00411DBC">
        <w:rPr>
          <w:rFonts w:ascii="Angsana New" w:hAnsi="Angsana New"/>
          <w:sz w:val="28"/>
          <w:szCs w:val="28"/>
          <w:cs/>
        </w:rPr>
        <w:t xml:space="preserve"> ธันวาคม </w:t>
      </w:r>
      <w:r w:rsidRPr="00411DBC">
        <w:rPr>
          <w:rFonts w:ascii="Angsana New" w:hAnsi="Angsana New"/>
          <w:sz w:val="28"/>
          <w:szCs w:val="28"/>
        </w:rPr>
        <w:t>2565</w:t>
      </w:r>
    </w:p>
    <w:p w14:paraId="2896A7FC" w14:textId="790E641F" w:rsidR="00EA4CCF" w:rsidRPr="00411DBC" w:rsidRDefault="0051597E" w:rsidP="0051597E">
      <w:pPr>
        <w:ind w:left="567" w:hanging="142"/>
        <w:rPr>
          <w:rFonts w:ascii="Angsana New" w:hAnsi="Angsana New"/>
          <w:sz w:val="28"/>
          <w:szCs w:val="28"/>
        </w:rPr>
      </w:pPr>
      <w:r w:rsidRPr="00411DBC">
        <w:rPr>
          <w:rFonts w:ascii="Angsana New" w:hAnsi="Angsana New" w:hint="cs"/>
          <w:sz w:val="28"/>
          <w:szCs w:val="28"/>
          <w:cs/>
        </w:rPr>
        <w:t xml:space="preserve">   </w:t>
      </w:r>
      <w:r w:rsidR="00EA4CCF" w:rsidRPr="00411DBC">
        <w:rPr>
          <w:rFonts w:ascii="Angsana New" w:hAnsi="Angsana New"/>
          <w:sz w:val="28"/>
          <w:szCs w:val="28"/>
          <w:cs/>
        </w:rPr>
        <w:t>งบการเงินฉบับภาษาอังกฤษ จัดทำขึ้นจากงบการเงินที่เป็นภาษาไทย ในกรณีที่มีเนื้อความขัดแย้งกันหรือมีการตีความในสองภาษาแตกต่างกันให้ใช้งบการเงินฉบับภาษาไทยเป็นหลัก</w:t>
      </w:r>
    </w:p>
    <w:p w14:paraId="41766423" w14:textId="48133471" w:rsidR="00B61892" w:rsidRPr="00411DBC" w:rsidRDefault="00B61892" w:rsidP="00BA799D">
      <w:pPr>
        <w:tabs>
          <w:tab w:val="left" w:pos="851"/>
        </w:tabs>
        <w:rPr>
          <w:rFonts w:ascii="Angsana New" w:hAnsi="Angsana New"/>
          <w:sz w:val="28"/>
          <w:szCs w:val="28"/>
        </w:rPr>
      </w:pPr>
    </w:p>
    <w:p w14:paraId="23CFBBBA" w14:textId="73619EE4" w:rsidR="00E71EE3" w:rsidRPr="00411DBC" w:rsidRDefault="00E71EE3" w:rsidP="00BA799D">
      <w:pPr>
        <w:tabs>
          <w:tab w:val="left" w:pos="851"/>
        </w:tabs>
        <w:rPr>
          <w:rFonts w:ascii="Angsana New" w:hAnsi="Angsana New"/>
          <w:sz w:val="28"/>
          <w:szCs w:val="28"/>
        </w:rPr>
      </w:pPr>
    </w:p>
    <w:p w14:paraId="0319863F" w14:textId="053FC448" w:rsidR="00E71EE3" w:rsidRPr="00411DBC" w:rsidRDefault="00E71EE3" w:rsidP="00BA799D">
      <w:pPr>
        <w:tabs>
          <w:tab w:val="left" w:pos="851"/>
        </w:tabs>
        <w:rPr>
          <w:rFonts w:ascii="Angsana New" w:hAnsi="Angsana New"/>
          <w:sz w:val="28"/>
          <w:szCs w:val="28"/>
        </w:rPr>
      </w:pPr>
    </w:p>
    <w:p w14:paraId="7A59A3C5" w14:textId="5BECB471" w:rsidR="00E71EE3" w:rsidRPr="00411DBC" w:rsidRDefault="00E71EE3" w:rsidP="00BA799D">
      <w:pPr>
        <w:tabs>
          <w:tab w:val="left" w:pos="851"/>
        </w:tabs>
        <w:rPr>
          <w:rFonts w:ascii="Angsana New" w:hAnsi="Angsana New"/>
          <w:sz w:val="28"/>
          <w:szCs w:val="28"/>
        </w:rPr>
      </w:pPr>
    </w:p>
    <w:p w14:paraId="22D335BC" w14:textId="1BC1293E" w:rsidR="00E71EE3" w:rsidRPr="00411DBC" w:rsidRDefault="00E71EE3" w:rsidP="00BA799D">
      <w:pPr>
        <w:tabs>
          <w:tab w:val="left" w:pos="851"/>
        </w:tabs>
        <w:rPr>
          <w:rFonts w:ascii="Angsana New" w:hAnsi="Angsana New"/>
          <w:sz w:val="28"/>
          <w:szCs w:val="28"/>
        </w:rPr>
      </w:pPr>
    </w:p>
    <w:p w14:paraId="57905DF8" w14:textId="77777777" w:rsidR="00323802" w:rsidRPr="00411DBC" w:rsidRDefault="00323802" w:rsidP="00BA799D">
      <w:pPr>
        <w:tabs>
          <w:tab w:val="left" w:pos="851"/>
        </w:tabs>
        <w:rPr>
          <w:rFonts w:ascii="Angsana New" w:hAnsi="Angsana New"/>
          <w:sz w:val="28"/>
          <w:szCs w:val="28"/>
        </w:rPr>
      </w:pPr>
    </w:p>
    <w:p w14:paraId="5C57EEFC" w14:textId="347833FB" w:rsidR="00E71EE3" w:rsidRPr="00411DBC" w:rsidRDefault="00E71EE3" w:rsidP="00BA799D">
      <w:pPr>
        <w:tabs>
          <w:tab w:val="left" w:pos="851"/>
        </w:tabs>
        <w:rPr>
          <w:rFonts w:ascii="Angsana New" w:hAnsi="Angsana New"/>
          <w:sz w:val="28"/>
          <w:szCs w:val="28"/>
        </w:rPr>
      </w:pPr>
    </w:p>
    <w:p w14:paraId="452A8C3C" w14:textId="1C8E5761" w:rsidR="00B60BF6" w:rsidRPr="00411DBC" w:rsidRDefault="00EA4CCF" w:rsidP="00530EDE">
      <w:pPr>
        <w:spacing w:before="120"/>
        <w:ind w:left="426" w:hanging="142"/>
        <w:jc w:val="thaiDistribute"/>
        <w:rPr>
          <w:rFonts w:ascii="Angsana New" w:hAnsi="Angsana New"/>
          <w:b/>
          <w:bCs/>
          <w:sz w:val="28"/>
          <w:szCs w:val="28"/>
          <w:cs/>
        </w:rPr>
      </w:pPr>
      <w:r w:rsidRPr="00411DBC">
        <w:rPr>
          <w:rFonts w:ascii="Angsana New" w:hAnsi="Angsana New"/>
          <w:b/>
          <w:bCs/>
          <w:sz w:val="28"/>
          <w:szCs w:val="28"/>
        </w:rPr>
        <w:lastRenderedPageBreak/>
        <w:t>2.2</w:t>
      </w:r>
      <w:r w:rsidR="00530EDE" w:rsidRPr="00411DBC">
        <w:rPr>
          <w:rFonts w:ascii="Angsana New" w:hAnsi="Angsana New"/>
          <w:b/>
          <w:bCs/>
          <w:sz w:val="28"/>
          <w:szCs w:val="28"/>
        </w:rPr>
        <w:t xml:space="preserve"> </w:t>
      </w:r>
      <w:r w:rsidR="003A5259" w:rsidRPr="00411DBC">
        <w:rPr>
          <w:rFonts w:ascii="Angsana New" w:hAnsi="Angsana New"/>
          <w:b/>
          <w:bCs/>
          <w:sz w:val="28"/>
          <w:szCs w:val="28"/>
        </w:rPr>
        <w:tab/>
      </w:r>
      <w:r w:rsidR="00B60BF6" w:rsidRPr="00411DBC">
        <w:rPr>
          <w:rFonts w:ascii="Angsana New" w:hAnsi="Angsana New" w:hint="cs"/>
          <w:b/>
          <w:bCs/>
          <w:sz w:val="28"/>
          <w:szCs w:val="28"/>
          <w:cs/>
        </w:rPr>
        <w:t>เกณฑ์ใน</w:t>
      </w:r>
      <w:r w:rsidR="005C2A66" w:rsidRPr="00411DBC">
        <w:rPr>
          <w:rFonts w:ascii="Angsana New" w:hAnsi="Angsana New" w:hint="cs"/>
          <w:b/>
          <w:bCs/>
          <w:sz w:val="28"/>
          <w:szCs w:val="28"/>
          <w:cs/>
        </w:rPr>
        <w:t>การ</w:t>
      </w:r>
      <w:r w:rsidR="00E571B3" w:rsidRPr="00411DBC">
        <w:rPr>
          <w:rFonts w:ascii="Angsana New" w:hAnsi="Angsana New" w:hint="cs"/>
          <w:b/>
          <w:bCs/>
          <w:sz w:val="28"/>
          <w:szCs w:val="28"/>
          <w:cs/>
        </w:rPr>
        <w:t>นำเสนองบการเงินรวม</w:t>
      </w:r>
    </w:p>
    <w:p w14:paraId="0C52B49D" w14:textId="0537DD4B" w:rsidR="00B60BF6" w:rsidRPr="00411DBC" w:rsidRDefault="00B60BF6" w:rsidP="00530EDE">
      <w:pPr>
        <w:spacing w:before="120" w:after="240"/>
        <w:ind w:left="851"/>
        <w:jc w:val="thaiDistribute"/>
        <w:rPr>
          <w:rFonts w:ascii="Angsana New" w:hAnsi="Angsana New"/>
          <w:sz w:val="28"/>
          <w:szCs w:val="28"/>
        </w:rPr>
      </w:pPr>
      <w:r w:rsidRPr="00411DBC">
        <w:rPr>
          <w:rFonts w:ascii="Angsana New" w:hAnsi="Angsana New"/>
          <w:sz w:val="28"/>
          <w:szCs w:val="28"/>
          <w:cs/>
        </w:rPr>
        <w:t>งบการเงิน</w:t>
      </w:r>
      <w:r w:rsidR="00EA4CCF" w:rsidRPr="00411DBC">
        <w:rPr>
          <w:rFonts w:ascii="Angsana New" w:hAnsi="Angsana New" w:hint="cs"/>
          <w:sz w:val="28"/>
          <w:szCs w:val="28"/>
          <w:cs/>
        </w:rPr>
        <w:t>ระหว่างกาล</w:t>
      </w:r>
      <w:r w:rsidR="0047265F" w:rsidRPr="00411DBC">
        <w:rPr>
          <w:rFonts w:ascii="Angsana New" w:hAnsi="Angsana New" w:hint="cs"/>
          <w:sz w:val="28"/>
          <w:szCs w:val="28"/>
          <w:cs/>
        </w:rPr>
        <w:t>ร</w:t>
      </w:r>
      <w:r w:rsidR="00F420E7" w:rsidRPr="00411DBC">
        <w:rPr>
          <w:rFonts w:ascii="Angsana New" w:hAnsi="Angsana New" w:hint="cs"/>
          <w:sz w:val="28"/>
          <w:szCs w:val="28"/>
          <w:cs/>
        </w:rPr>
        <w:t>ว</w:t>
      </w:r>
      <w:r w:rsidR="0047265F" w:rsidRPr="00411DBC">
        <w:rPr>
          <w:rFonts w:ascii="Angsana New" w:hAnsi="Angsana New" w:hint="cs"/>
          <w:sz w:val="28"/>
          <w:szCs w:val="28"/>
          <w:cs/>
        </w:rPr>
        <w:t>ม</w:t>
      </w:r>
      <w:r w:rsidRPr="00411DBC">
        <w:rPr>
          <w:rFonts w:ascii="Angsana New" w:hAnsi="Angsana New"/>
          <w:sz w:val="28"/>
          <w:szCs w:val="28"/>
          <w:cs/>
        </w:rPr>
        <w:t>นี้ได้รวมงบการเงิน</w:t>
      </w:r>
      <w:r w:rsidR="00EA4CCF" w:rsidRPr="00411DBC">
        <w:rPr>
          <w:rFonts w:ascii="Angsana New" w:hAnsi="Angsana New" w:hint="cs"/>
          <w:sz w:val="28"/>
          <w:szCs w:val="28"/>
          <w:cs/>
        </w:rPr>
        <w:t>ระหว่างกาล</w:t>
      </w:r>
      <w:r w:rsidRPr="00411DBC">
        <w:rPr>
          <w:rFonts w:ascii="Angsana New" w:hAnsi="Angsana New"/>
          <w:sz w:val="28"/>
          <w:szCs w:val="28"/>
          <w:cs/>
        </w:rPr>
        <w:t xml:space="preserve">ของบริษัท </w:t>
      </w:r>
      <w:r w:rsidRPr="00411DBC">
        <w:rPr>
          <w:rFonts w:ascii="Angsana New" w:hAnsi="Angsana New" w:hint="cs"/>
          <w:sz w:val="28"/>
          <w:szCs w:val="28"/>
          <w:cs/>
        </w:rPr>
        <w:t>บี จิสติกส์</w:t>
      </w:r>
      <w:r w:rsidRPr="00411DBC">
        <w:rPr>
          <w:rFonts w:ascii="Angsana New" w:hAnsi="Angsana New"/>
          <w:sz w:val="28"/>
          <w:szCs w:val="28"/>
          <w:cs/>
        </w:rPr>
        <w:t xml:space="preserve"> จำกัด (มหาชน) และบริษัทย่อยที่บริษัทมีอำนาจควบคุมหรือถือหุ้นเกินกว่าร้อยละ </w:t>
      </w:r>
      <w:r w:rsidRPr="00411DBC">
        <w:rPr>
          <w:rFonts w:ascii="Angsana New" w:hAnsi="Angsana New"/>
          <w:sz w:val="28"/>
          <w:szCs w:val="28"/>
        </w:rPr>
        <w:t>50</w:t>
      </w:r>
      <w:r w:rsidRPr="00411DBC">
        <w:rPr>
          <w:rFonts w:ascii="Angsana New" w:hAnsi="Angsana New"/>
          <w:sz w:val="28"/>
          <w:szCs w:val="28"/>
          <w:cs/>
        </w:rPr>
        <w:t xml:space="preserve"> ของหุ้นที่บริษัทมีสิทธิออกเสียง ดังนี้</w:t>
      </w:r>
    </w:p>
    <w:tbl>
      <w:tblPr>
        <w:tblW w:w="8358" w:type="dxa"/>
        <w:tblInd w:w="851" w:type="dxa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2612"/>
        <w:gridCol w:w="1392"/>
        <w:gridCol w:w="1392"/>
        <w:gridCol w:w="2962"/>
      </w:tblGrid>
      <w:tr w:rsidR="00B60BF6" w:rsidRPr="00411DBC" w14:paraId="5A2A7B91" w14:textId="77777777" w:rsidTr="003F5524">
        <w:trPr>
          <w:trHeight w:val="16"/>
        </w:trPr>
        <w:tc>
          <w:tcPr>
            <w:tcW w:w="2612" w:type="dxa"/>
            <w:shd w:val="clear" w:color="auto" w:fill="auto"/>
            <w:noWrap/>
            <w:vAlign w:val="center"/>
          </w:tcPr>
          <w:p w14:paraId="5BE7A434" w14:textId="77777777" w:rsidR="00B60BF6" w:rsidRPr="00411DBC" w:rsidRDefault="00B60BF6" w:rsidP="003F5524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84" w:type="dxa"/>
            <w:gridSpan w:val="2"/>
            <w:tcBorders>
              <w:bottom w:val="nil"/>
            </w:tcBorders>
            <w:shd w:val="clear" w:color="auto" w:fill="auto"/>
            <w:noWrap/>
            <w:vAlign w:val="bottom"/>
          </w:tcPr>
          <w:p w14:paraId="60934F6E" w14:textId="77777777" w:rsidR="00B60BF6" w:rsidRPr="00411DBC" w:rsidRDefault="00B60BF6" w:rsidP="003F5524">
            <w:pPr>
              <w:pBdr>
                <w:bottom w:val="single" w:sz="4" w:space="1" w:color="auto"/>
              </w:pBdr>
              <w:ind w:left="-52" w:right="-9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สัดส่วนการลงทุน</w:t>
            </w:r>
            <w:r w:rsidRPr="00411DBC">
              <w:rPr>
                <w:rFonts w:ascii="Angsana New" w:hAnsi="Angsana New"/>
                <w:sz w:val="28"/>
                <w:szCs w:val="28"/>
              </w:rPr>
              <w:t xml:space="preserve"> (</w:t>
            </w:r>
            <w:r w:rsidRPr="00411DBC">
              <w:rPr>
                <w:rFonts w:ascii="Angsana New" w:hAnsi="Angsana New"/>
                <w:sz w:val="28"/>
                <w:szCs w:val="28"/>
                <w:cs/>
              </w:rPr>
              <w:t>ร้อยละ</w:t>
            </w:r>
            <w:r w:rsidRPr="00411DBC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2962" w:type="dxa"/>
            <w:tcBorders>
              <w:bottom w:val="nil"/>
            </w:tcBorders>
            <w:shd w:val="clear" w:color="auto" w:fill="auto"/>
            <w:noWrap/>
            <w:vAlign w:val="center"/>
          </w:tcPr>
          <w:p w14:paraId="0E5B286C" w14:textId="77777777" w:rsidR="00B60BF6" w:rsidRPr="00411DBC" w:rsidRDefault="00B60BF6" w:rsidP="003F5524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5B0F6A" w:rsidRPr="00411DBC" w14:paraId="5C933572" w14:textId="77777777" w:rsidTr="003F5524">
        <w:trPr>
          <w:trHeight w:val="16"/>
        </w:trPr>
        <w:tc>
          <w:tcPr>
            <w:tcW w:w="2612" w:type="dxa"/>
            <w:shd w:val="clear" w:color="auto" w:fill="auto"/>
            <w:noWrap/>
            <w:vAlign w:val="center"/>
          </w:tcPr>
          <w:p w14:paraId="2AD35CB1" w14:textId="77777777" w:rsidR="005B0F6A" w:rsidRPr="00411DBC" w:rsidRDefault="005B0F6A" w:rsidP="005B0F6A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9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14:paraId="0997C52D" w14:textId="77777777" w:rsidR="005B0F6A" w:rsidRPr="00411DBC" w:rsidRDefault="005B0F6A" w:rsidP="005B0F6A">
            <w:pPr>
              <w:ind w:left="-52" w:right="-9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139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1E73FEC8" w14:textId="0D0D19B1" w:rsidR="005B0F6A" w:rsidRPr="00411DBC" w:rsidRDefault="005B0F6A" w:rsidP="005B0F6A">
            <w:pPr>
              <w:ind w:left="-52" w:right="-90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296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301F14E" w14:textId="77777777" w:rsidR="005B0F6A" w:rsidRPr="00411DBC" w:rsidRDefault="005B0F6A" w:rsidP="005B0F6A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CF7F72" w:rsidRPr="00411DBC" w14:paraId="05850BF2" w14:textId="77777777" w:rsidTr="003F5524">
        <w:trPr>
          <w:trHeight w:val="16"/>
        </w:trPr>
        <w:tc>
          <w:tcPr>
            <w:tcW w:w="2612" w:type="dxa"/>
            <w:shd w:val="clear" w:color="auto" w:fill="auto"/>
            <w:noWrap/>
            <w:vAlign w:val="center"/>
          </w:tcPr>
          <w:p w14:paraId="167636C6" w14:textId="77777777" w:rsidR="00CF7F72" w:rsidRPr="00411DBC" w:rsidRDefault="00CF7F72" w:rsidP="00CF7F72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9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14:paraId="50201408" w14:textId="478C88DC" w:rsidR="00CF7F72" w:rsidRPr="00411DBC" w:rsidRDefault="00CF7F72" w:rsidP="00CF7F72">
            <w:pPr>
              <w:pBdr>
                <w:bottom w:val="single" w:sz="4" w:space="1" w:color="auto"/>
              </w:pBdr>
              <w:ind w:left="-52" w:right="-9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3</w:t>
            </w:r>
            <w:r w:rsidR="002C66BE" w:rsidRPr="00411DBC">
              <w:rPr>
                <w:rFonts w:ascii="Angsana New" w:hAnsi="Angsana New" w:hint="cs"/>
                <w:sz w:val="28"/>
                <w:szCs w:val="28"/>
                <w:cs/>
              </w:rPr>
              <w:t>0 มิถุนายน</w:t>
            </w:r>
            <w:r w:rsidRPr="00411DBC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  <w:r w:rsidRPr="00411DBC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139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14:paraId="79AD6965" w14:textId="74699DA1" w:rsidR="00CF7F72" w:rsidRPr="00411DBC" w:rsidRDefault="00CF7F72" w:rsidP="00CF7F72">
            <w:pPr>
              <w:pBdr>
                <w:bottom w:val="single" w:sz="4" w:space="1" w:color="auto"/>
              </w:pBdr>
              <w:ind w:left="-52" w:right="-90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ธันวาคม</w:t>
            </w:r>
            <w:r w:rsidRPr="00411DBC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  <w:r w:rsidRPr="00411DBC">
              <w:rPr>
                <w:rFonts w:ascii="Angsana New" w:hAnsi="Angsana New"/>
                <w:sz w:val="28"/>
                <w:szCs w:val="28"/>
              </w:rPr>
              <w:t>2565</w:t>
            </w:r>
          </w:p>
        </w:tc>
        <w:tc>
          <w:tcPr>
            <w:tcW w:w="2962" w:type="dxa"/>
            <w:tcBorders>
              <w:bottom w:val="nil"/>
            </w:tcBorders>
            <w:shd w:val="clear" w:color="auto" w:fill="auto"/>
            <w:noWrap/>
            <w:vAlign w:val="center"/>
          </w:tcPr>
          <w:p w14:paraId="0CB13684" w14:textId="77777777" w:rsidR="00CF7F72" w:rsidRPr="00411DBC" w:rsidRDefault="00CF7F72" w:rsidP="00CF7F72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ประเภทธุรกิจ</w:t>
            </w:r>
          </w:p>
        </w:tc>
      </w:tr>
      <w:tr w:rsidR="00CF7F72" w:rsidRPr="00411DBC" w14:paraId="700D9736" w14:textId="77777777" w:rsidTr="003F5524">
        <w:trPr>
          <w:trHeight w:val="16"/>
        </w:trPr>
        <w:tc>
          <w:tcPr>
            <w:tcW w:w="2612" w:type="dxa"/>
            <w:tcBorders>
              <w:top w:val="nil"/>
              <w:bottom w:val="nil"/>
            </w:tcBorders>
            <w:shd w:val="clear" w:color="auto" w:fill="auto"/>
            <w:noWrap/>
          </w:tcPr>
          <w:p w14:paraId="5C27F9E9" w14:textId="77777777" w:rsidR="00CF7F72" w:rsidRPr="00411DBC" w:rsidRDefault="00CF7F72" w:rsidP="00CF7F72">
            <w:pPr>
              <w:ind w:left="-108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 xml:space="preserve">บริษัท 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บียอนด์ แคปปิตอล</w:t>
            </w:r>
            <w:r w:rsidRPr="00411DBC">
              <w:rPr>
                <w:rFonts w:ascii="Angsana New" w:hAnsi="Angsana New"/>
                <w:sz w:val="28"/>
                <w:szCs w:val="28"/>
                <w:cs/>
              </w:rPr>
              <w:t xml:space="preserve"> จำกัด</w:t>
            </w:r>
          </w:p>
          <w:p w14:paraId="04AB45ED" w14:textId="77777777" w:rsidR="00CF7F72" w:rsidRPr="00411DBC" w:rsidRDefault="00CF7F72" w:rsidP="00CF7F72">
            <w:pPr>
              <w:ind w:left="-108"/>
              <w:rPr>
                <w:rFonts w:ascii="Angsana New" w:hAnsi="Angsana New"/>
                <w:sz w:val="28"/>
                <w:szCs w:val="28"/>
              </w:rPr>
            </w:pPr>
          </w:p>
          <w:p w14:paraId="39A64640" w14:textId="77777777" w:rsidR="00CF7F72" w:rsidRPr="00411DBC" w:rsidRDefault="00CF7F72" w:rsidP="00CF7F72">
            <w:pPr>
              <w:ind w:left="-108"/>
              <w:rPr>
                <w:rFonts w:ascii="Angsana New" w:hAnsi="Angsana New"/>
                <w:sz w:val="28"/>
                <w:szCs w:val="28"/>
              </w:rPr>
            </w:pPr>
          </w:p>
          <w:p w14:paraId="3AE1E515" w14:textId="77777777" w:rsidR="00CF7F72" w:rsidRPr="00411DBC" w:rsidRDefault="00CF7F72" w:rsidP="00CF7F72">
            <w:pPr>
              <w:ind w:lef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92" w:type="dxa"/>
            <w:tcBorders>
              <w:top w:val="nil"/>
              <w:bottom w:val="nil"/>
            </w:tcBorders>
            <w:shd w:val="clear" w:color="auto" w:fill="auto"/>
            <w:noWrap/>
          </w:tcPr>
          <w:p w14:paraId="071E3CAF" w14:textId="61E63BA7" w:rsidR="00CF7F72" w:rsidRPr="00411DBC" w:rsidRDefault="002613AC" w:rsidP="00CF7F72">
            <w:pPr>
              <w:ind w:left="-52" w:right="-9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  <w:p w14:paraId="2E0AC830" w14:textId="77777777" w:rsidR="00CF7F72" w:rsidRPr="00411DBC" w:rsidRDefault="00CF7F72" w:rsidP="00CF7F72">
            <w:pPr>
              <w:ind w:left="-52" w:right="-90"/>
              <w:jc w:val="center"/>
              <w:rPr>
                <w:rFonts w:ascii="Angsana New" w:hAnsi="Angsana New"/>
                <w:sz w:val="28"/>
                <w:szCs w:val="28"/>
              </w:rPr>
            </w:pPr>
          </w:p>
          <w:p w14:paraId="6EAE9F45" w14:textId="77777777" w:rsidR="00CF7F72" w:rsidRPr="00411DBC" w:rsidRDefault="00CF7F72" w:rsidP="00CF7F72">
            <w:pPr>
              <w:ind w:left="-52" w:right="-90"/>
              <w:jc w:val="center"/>
              <w:rPr>
                <w:rFonts w:ascii="Angsana New" w:hAnsi="Angsana New"/>
                <w:sz w:val="28"/>
                <w:szCs w:val="28"/>
              </w:rPr>
            </w:pPr>
          </w:p>
          <w:p w14:paraId="3C20FEFF" w14:textId="77777777" w:rsidR="00CF7F72" w:rsidRPr="00411DBC" w:rsidRDefault="00CF7F72" w:rsidP="00CF7F72">
            <w:pPr>
              <w:ind w:left="-52" w:right="-90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92" w:type="dxa"/>
            <w:tcBorders>
              <w:top w:val="nil"/>
              <w:bottom w:val="nil"/>
            </w:tcBorders>
            <w:shd w:val="clear" w:color="auto" w:fill="auto"/>
            <w:noWrap/>
          </w:tcPr>
          <w:p w14:paraId="12D116D0" w14:textId="77777777" w:rsidR="00CF7F72" w:rsidRPr="00411DBC" w:rsidRDefault="00CF7F72" w:rsidP="00CF7F72">
            <w:pPr>
              <w:ind w:left="-52" w:right="-9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100</w:t>
            </w:r>
          </w:p>
          <w:p w14:paraId="7A64DDA2" w14:textId="77777777" w:rsidR="00CF7F72" w:rsidRPr="00411DBC" w:rsidRDefault="00CF7F72" w:rsidP="00CF7F72">
            <w:pPr>
              <w:ind w:left="-52" w:right="-90"/>
              <w:jc w:val="center"/>
              <w:rPr>
                <w:rFonts w:ascii="Angsana New" w:hAnsi="Angsana New"/>
                <w:sz w:val="28"/>
                <w:szCs w:val="28"/>
              </w:rPr>
            </w:pPr>
          </w:p>
          <w:p w14:paraId="0A979946" w14:textId="77777777" w:rsidR="00CF7F72" w:rsidRPr="00411DBC" w:rsidRDefault="00CF7F72" w:rsidP="00CF7F72">
            <w:pPr>
              <w:ind w:left="-52" w:right="-90"/>
              <w:jc w:val="center"/>
              <w:rPr>
                <w:rFonts w:ascii="Angsana New" w:hAnsi="Angsana New"/>
                <w:sz w:val="28"/>
                <w:szCs w:val="28"/>
              </w:rPr>
            </w:pPr>
          </w:p>
          <w:p w14:paraId="02A699EC" w14:textId="77777777" w:rsidR="00CF7F72" w:rsidRPr="00411DBC" w:rsidRDefault="00CF7F72" w:rsidP="00CF7F72">
            <w:pPr>
              <w:ind w:left="-52" w:right="-90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962" w:type="dxa"/>
            <w:tcBorders>
              <w:top w:val="nil"/>
              <w:bottom w:val="nil"/>
            </w:tcBorders>
            <w:shd w:val="clear" w:color="auto" w:fill="auto"/>
            <w:noWrap/>
          </w:tcPr>
          <w:p w14:paraId="4C6BA84F" w14:textId="06EA55B2" w:rsidR="00CF7F72" w:rsidRPr="00411DBC" w:rsidRDefault="00CF7F72" w:rsidP="00CF7F72">
            <w:pPr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ให้สินเชื่อทุกประเภท ยกเว้นที่</w:t>
            </w:r>
            <w:r w:rsidR="0051597E" w:rsidRPr="00411DBC">
              <w:rPr>
                <w:rFonts w:ascii="Angsana New" w:hAnsi="Angsana New"/>
                <w:sz w:val="28"/>
                <w:szCs w:val="28"/>
                <w:cs/>
              </w:rPr>
              <w:br/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เข้าข่ายต้องขออนุญาตและรายงานกับธนาคารแห่งประเทศไทย</w:t>
            </w:r>
          </w:p>
          <w:p w14:paraId="5924B3AB" w14:textId="77777777" w:rsidR="00CF7F72" w:rsidRPr="00411DBC" w:rsidRDefault="00CF7F72" w:rsidP="00CF7F72">
            <w:pPr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CF7F72" w:rsidRPr="00411DBC" w14:paraId="23B4F02A" w14:textId="77777777" w:rsidTr="003F5524">
        <w:trPr>
          <w:trHeight w:val="16"/>
        </w:trPr>
        <w:tc>
          <w:tcPr>
            <w:tcW w:w="2612" w:type="dxa"/>
            <w:tcBorders>
              <w:top w:val="nil"/>
              <w:bottom w:val="nil"/>
            </w:tcBorders>
            <w:shd w:val="clear" w:color="auto" w:fill="auto"/>
            <w:noWrap/>
          </w:tcPr>
          <w:p w14:paraId="546EE8A1" w14:textId="77777777" w:rsidR="00CF7F72" w:rsidRPr="00411DBC" w:rsidRDefault="00CF7F72" w:rsidP="00CF7F72">
            <w:pPr>
              <w:ind w:left="-108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บริษัท เทพฤทธา จำกัด</w:t>
            </w:r>
          </w:p>
        </w:tc>
        <w:tc>
          <w:tcPr>
            <w:tcW w:w="1392" w:type="dxa"/>
            <w:tcBorders>
              <w:top w:val="nil"/>
              <w:bottom w:val="nil"/>
            </w:tcBorders>
            <w:shd w:val="clear" w:color="auto" w:fill="auto"/>
            <w:noWrap/>
          </w:tcPr>
          <w:p w14:paraId="3DDF45A0" w14:textId="77777777" w:rsidR="00CF7F72" w:rsidRPr="00411DBC" w:rsidRDefault="00CF7F72" w:rsidP="00CF7F72">
            <w:pPr>
              <w:ind w:left="-52" w:right="-9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51</w:t>
            </w:r>
          </w:p>
        </w:tc>
        <w:tc>
          <w:tcPr>
            <w:tcW w:w="1392" w:type="dxa"/>
            <w:tcBorders>
              <w:top w:val="nil"/>
              <w:bottom w:val="nil"/>
            </w:tcBorders>
            <w:shd w:val="clear" w:color="auto" w:fill="auto"/>
            <w:noWrap/>
          </w:tcPr>
          <w:p w14:paraId="397EDC7F" w14:textId="487B9E29" w:rsidR="00CF7F72" w:rsidRPr="00411DBC" w:rsidRDefault="00CF7F72" w:rsidP="00CF7F72">
            <w:pPr>
              <w:ind w:left="-52" w:right="-9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51</w:t>
            </w:r>
          </w:p>
        </w:tc>
        <w:tc>
          <w:tcPr>
            <w:tcW w:w="2962" w:type="dxa"/>
            <w:tcBorders>
              <w:top w:val="nil"/>
              <w:bottom w:val="nil"/>
            </w:tcBorders>
            <w:shd w:val="clear" w:color="auto" w:fill="auto"/>
            <w:noWrap/>
          </w:tcPr>
          <w:p w14:paraId="4BA87375" w14:textId="77777777" w:rsidR="00CF7F72" w:rsidRPr="00411DBC" w:rsidRDefault="00CF7F72" w:rsidP="00CF7F72">
            <w:pPr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 xml:space="preserve">ซื้อขายน้ำดิบ น้ำประปา ผลิต </w:t>
            </w:r>
          </w:p>
          <w:p w14:paraId="713EACAD" w14:textId="77777777" w:rsidR="00CF7F72" w:rsidRPr="00411DBC" w:rsidRDefault="00CF7F72" w:rsidP="00CF7F72">
            <w:pPr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จัดจำหน่ายท่อพีวีซีและท่อพลาสติกทุกชนิด</w:t>
            </w:r>
          </w:p>
          <w:p w14:paraId="52DDD804" w14:textId="3AEA5AC1" w:rsidR="002613AC" w:rsidRPr="00411DBC" w:rsidRDefault="002613AC" w:rsidP="00CF7F72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2613AC" w:rsidRPr="00411DBC" w14:paraId="7E91CA78" w14:textId="77777777" w:rsidTr="003F5524">
        <w:trPr>
          <w:trHeight w:val="16"/>
        </w:trPr>
        <w:tc>
          <w:tcPr>
            <w:tcW w:w="2612" w:type="dxa"/>
            <w:tcBorders>
              <w:top w:val="nil"/>
              <w:bottom w:val="nil"/>
            </w:tcBorders>
            <w:shd w:val="clear" w:color="auto" w:fill="auto"/>
            <w:noWrap/>
          </w:tcPr>
          <w:p w14:paraId="49626B16" w14:textId="4D9AAAE2" w:rsidR="002613AC" w:rsidRPr="00411DBC" w:rsidRDefault="002613AC" w:rsidP="002613AC">
            <w:pPr>
              <w:ind w:left="-108"/>
              <w:rPr>
                <w:rFonts w:ascii="Angsana New" w:hAnsi="Angsana New"/>
                <w:sz w:val="28"/>
                <w:szCs w:val="28"/>
                <w:cs/>
              </w:rPr>
            </w:pPr>
            <w:bookmarkStart w:id="0" w:name="_Hlk142942613"/>
            <w:r w:rsidRPr="00411DBC">
              <w:rPr>
                <w:rFonts w:asciiTheme="majorBidi" w:hAnsiTheme="majorBidi"/>
                <w:color w:val="000000"/>
                <w:sz w:val="28"/>
                <w:szCs w:val="28"/>
                <w:cs/>
              </w:rPr>
              <w:t>บริษัท เดอะ เมกะ</w:t>
            </w:r>
            <w:r w:rsidRPr="00411DBC">
              <w:rPr>
                <w:rFonts w:ascii="AngsanaUPC" w:hAnsi="AngsanaUPC" w:cs="AngsanaUPC"/>
                <w:sz w:val="28"/>
                <w:szCs w:val="28"/>
                <w:cs/>
              </w:rPr>
              <w:t>วัตต์ จำกัด</w:t>
            </w:r>
            <w:bookmarkEnd w:id="0"/>
          </w:p>
        </w:tc>
        <w:tc>
          <w:tcPr>
            <w:tcW w:w="1392" w:type="dxa"/>
            <w:tcBorders>
              <w:top w:val="nil"/>
              <w:bottom w:val="nil"/>
            </w:tcBorders>
            <w:shd w:val="clear" w:color="auto" w:fill="auto"/>
            <w:noWrap/>
          </w:tcPr>
          <w:p w14:paraId="5FB31610" w14:textId="4111F1EF" w:rsidR="002613AC" w:rsidRPr="00411DBC" w:rsidRDefault="002613AC" w:rsidP="002613AC">
            <w:pPr>
              <w:ind w:left="-52" w:right="-9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71.16</w:t>
            </w:r>
          </w:p>
        </w:tc>
        <w:tc>
          <w:tcPr>
            <w:tcW w:w="1392" w:type="dxa"/>
            <w:tcBorders>
              <w:top w:val="nil"/>
              <w:bottom w:val="nil"/>
            </w:tcBorders>
            <w:shd w:val="clear" w:color="auto" w:fill="auto"/>
            <w:noWrap/>
          </w:tcPr>
          <w:p w14:paraId="7462534E" w14:textId="3BC093AC" w:rsidR="002613AC" w:rsidRPr="00411DBC" w:rsidRDefault="002613AC" w:rsidP="002613AC">
            <w:pPr>
              <w:ind w:left="-52" w:right="-9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49.02</w:t>
            </w:r>
          </w:p>
        </w:tc>
        <w:tc>
          <w:tcPr>
            <w:tcW w:w="2962" w:type="dxa"/>
            <w:tcBorders>
              <w:top w:val="nil"/>
              <w:bottom w:val="nil"/>
            </w:tcBorders>
            <w:shd w:val="clear" w:color="auto" w:fill="auto"/>
            <w:noWrap/>
          </w:tcPr>
          <w:p w14:paraId="7B22BBF6" w14:textId="51D0E2B3" w:rsidR="002613AC" w:rsidRPr="00411DBC" w:rsidRDefault="002613AC" w:rsidP="002613AC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ธุรกิจที่เกี่ยวข้องกับ</w:t>
            </w:r>
            <w:r w:rsidRPr="00411DBC">
              <w:rPr>
                <w:rFonts w:ascii="Angsana New" w:hAnsi="Angsana New"/>
                <w:sz w:val="28"/>
                <w:szCs w:val="28"/>
                <w:cs/>
              </w:rPr>
              <w:t>โรงไฟฟ้าพลังงานทางเลือก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</w:p>
        </w:tc>
      </w:tr>
    </w:tbl>
    <w:p w14:paraId="2C3A1480" w14:textId="77777777" w:rsidR="00E414D5" w:rsidRPr="00411DBC" w:rsidRDefault="00E414D5" w:rsidP="00E414D5">
      <w:pPr>
        <w:ind w:left="426"/>
        <w:jc w:val="thaiDistribute"/>
        <w:rPr>
          <w:rFonts w:ascii="Angsana New" w:hAnsi="Angsana New"/>
          <w:sz w:val="28"/>
          <w:szCs w:val="28"/>
        </w:rPr>
      </w:pPr>
    </w:p>
    <w:p w14:paraId="4B313D94" w14:textId="5505E4C3" w:rsidR="00E414D5" w:rsidRPr="00411DBC" w:rsidRDefault="00E414D5" w:rsidP="00E414D5">
      <w:pPr>
        <w:ind w:left="426"/>
        <w:jc w:val="thaiDistribute"/>
        <w:rPr>
          <w:rFonts w:ascii="Angsana New" w:hAnsi="Angsana New"/>
          <w:sz w:val="28"/>
          <w:szCs w:val="28"/>
        </w:rPr>
      </w:pPr>
      <w:r w:rsidRPr="00411DBC">
        <w:rPr>
          <w:rFonts w:ascii="Angsana New" w:hAnsi="Angsana New"/>
          <w:sz w:val="28"/>
          <w:szCs w:val="28"/>
          <w:cs/>
        </w:rPr>
        <w:t>ตามมติที่ประชุมคณะกรรมการ</w:t>
      </w:r>
      <w:r w:rsidRPr="00411DBC">
        <w:rPr>
          <w:rFonts w:ascii="Angsana New" w:hAnsi="Angsana New" w:hint="cs"/>
          <w:sz w:val="28"/>
          <w:szCs w:val="28"/>
          <w:cs/>
        </w:rPr>
        <w:t>บริษัท</w:t>
      </w:r>
      <w:r w:rsidRPr="00411DBC">
        <w:rPr>
          <w:rFonts w:ascii="Angsana New" w:hAnsi="Angsana New"/>
          <w:sz w:val="28"/>
          <w:szCs w:val="28"/>
          <w:cs/>
        </w:rPr>
        <w:t xml:space="preserve"> ครั้งที่ </w:t>
      </w:r>
      <w:r w:rsidRPr="00411DBC">
        <w:rPr>
          <w:rFonts w:ascii="Angsana New" w:hAnsi="Angsana New" w:hint="cs"/>
          <w:sz w:val="28"/>
          <w:szCs w:val="28"/>
          <w:cs/>
        </w:rPr>
        <w:t xml:space="preserve">5/2566 </w:t>
      </w:r>
      <w:r w:rsidRPr="00411DBC">
        <w:rPr>
          <w:rFonts w:ascii="Angsana New" w:hAnsi="Angsana New"/>
          <w:sz w:val="28"/>
          <w:szCs w:val="28"/>
        </w:rPr>
        <w:t xml:space="preserve"> </w:t>
      </w:r>
      <w:r w:rsidRPr="00411DBC">
        <w:rPr>
          <w:rFonts w:ascii="Angsana New" w:hAnsi="Angsana New"/>
          <w:sz w:val="28"/>
          <w:szCs w:val="28"/>
          <w:cs/>
        </w:rPr>
        <w:t xml:space="preserve">เมื่อวันที่ </w:t>
      </w:r>
      <w:r w:rsidRPr="00411DBC">
        <w:rPr>
          <w:rFonts w:ascii="Angsana New" w:hAnsi="Angsana New" w:hint="cs"/>
          <w:sz w:val="28"/>
          <w:szCs w:val="28"/>
          <w:cs/>
        </w:rPr>
        <w:t>25 เมษายน 2566</w:t>
      </w:r>
      <w:r w:rsidRPr="00411DBC">
        <w:rPr>
          <w:rFonts w:ascii="Angsana New" w:hAnsi="Angsana New"/>
          <w:sz w:val="28"/>
          <w:szCs w:val="28"/>
        </w:rPr>
        <w:t xml:space="preserve"> </w:t>
      </w:r>
      <w:r w:rsidRPr="00411DBC">
        <w:rPr>
          <w:rFonts w:ascii="Angsana New" w:hAnsi="Angsana New"/>
          <w:sz w:val="28"/>
          <w:szCs w:val="28"/>
          <w:cs/>
        </w:rPr>
        <w:t>มีมติอนุมัติ</w:t>
      </w:r>
      <w:r w:rsidRPr="00411DBC">
        <w:rPr>
          <w:rFonts w:ascii="Angsana New" w:hAnsi="Angsana New" w:hint="cs"/>
          <w:sz w:val="28"/>
          <w:szCs w:val="28"/>
          <w:cs/>
        </w:rPr>
        <w:t>จำหน่าย</w:t>
      </w:r>
      <w:r w:rsidRPr="00411DBC">
        <w:rPr>
          <w:rFonts w:ascii="Angsana New" w:hAnsi="Angsana New"/>
          <w:sz w:val="28"/>
          <w:szCs w:val="28"/>
          <w:cs/>
        </w:rPr>
        <w:t>หุ้นสามัญทั้งหมดของบริษัท บียอนด์ แคปปิตอล จำกัด จำนวน 1</w:t>
      </w:r>
      <w:r w:rsidRPr="00411DBC">
        <w:rPr>
          <w:rFonts w:ascii="Angsana New" w:hAnsi="Angsana New"/>
          <w:sz w:val="28"/>
          <w:szCs w:val="28"/>
        </w:rPr>
        <w:t>,</w:t>
      </w:r>
      <w:r w:rsidRPr="00411DBC">
        <w:rPr>
          <w:rFonts w:ascii="Angsana New" w:hAnsi="Angsana New"/>
          <w:sz w:val="28"/>
          <w:szCs w:val="28"/>
          <w:cs/>
        </w:rPr>
        <w:t>830</w:t>
      </w:r>
      <w:r w:rsidRPr="00411DBC">
        <w:rPr>
          <w:rFonts w:ascii="Angsana New" w:hAnsi="Angsana New"/>
          <w:sz w:val="28"/>
          <w:szCs w:val="28"/>
        </w:rPr>
        <w:t>,</w:t>
      </w:r>
      <w:r w:rsidRPr="00411DBC">
        <w:rPr>
          <w:rFonts w:ascii="Angsana New" w:hAnsi="Angsana New"/>
          <w:sz w:val="28"/>
          <w:szCs w:val="28"/>
          <w:cs/>
        </w:rPr>
        <w:t xml:space="preserve">000 หุ้น คิดเป็นสัดส่วนร้อยละ 100 ของหุ้นที่ออกและจำหน่ายแล้ว </w:t>
      </w:r>
      <w:r w:rsidRPr="00411DBC">
        <w:rPr>
          <w:rFonts w:ascii="Angsana New" w:hAnsi="Angsana New"/>
          <w:sz w:val="28"/>
          <w:szCs w:val="28"/>
        </w:rPr>
        <w:t xml:space="preserve"> </w:t>
      </w:r>
      <w:r w:rsidRPr="00411DBC">
        <w:rPr>
          <w:rFonts w:ascii="Angsana New" w:hAnsi="Angsana New" w:hint="cs"/>
          <w:sz w:val="28"/>
          <w:szCs w:val="28"/>
          <w:cs/>
        </w:rPr>
        <w:t>ต่อมาเมื่อวันที่ 31 พฤษภาคม 25655 บริษัทได้ทำสัญญาขายหุ้นสามัญดังกล่าวและโอนอำนาจควบคุมทั้งหมด</w:t>
      </w:r>
      <w:r w:rsidRPr="00411DBC">
        <w:rPr>
          <w:rFonts w:ascii="Angsana New" w:hAnsi="Angsana New"/>
          <w:sz w:val="28"/>
          <w:szCs w:val="28"/>
          <w:cs/>
        </w:rPr>
        <w:t xml:space="preserve"> </w:t>
      </w:r>
      <w:r w:rsidRPr="00411DBC">
        <w:rPr>
          <w:rFonts w:ascii="Angsana New" w:hAnsi="Angsana New" w:hint="cs"/>
          <w:sz w:val="28"/>
          <w:szCs w:val="28"/>
          <w:cs/>
        </w:rPr>
        <w:t xml:space="preserve">ให้กับบริษัทที่ไม่เกี่ยวข้องกันแห่งหนึ่ง </w:t>
      </w:r>
      <w:r w:rsidRPr="00411DBC">
        <w:rPr>
          <w:rFonts w:ascii="Angsana New" w:hAnsi="Angsana New"/>
          <w:sz w:val="28"/>
          <w:szCs w:val="28"/>
          <w:cs/>
        </w:rPr>
        <w:t xml:space="preserve"> ดังนั้นในการนำเสนองบการเงินระหว่างกาลสำหรับงวดสามเดือนและหกเดือนสิ้นสุดวันที่ 30 มิถุนายน 256</w:t>
      </w:r>
      <w:r w:rsidRPr="00411DBC">
        <w:rPr>
          <w:rFonts w:ascii="Angsana New" w:hAnsi="Angsana New" w:hint="cs"/>
          <w:sz w:val="28"/>
          <w:szCs w:val="28"/>
          <w:cs/>
        </w:rPr>
        <w:t>6</w:t>
      </w:r>
      <w:r w:rsidRPr="00411DBC">
        <w:rPr>
          <w:rFonts w:ascii="Angsana New" w:hAnsi="Angsana New"/>
          <w:sz w:val="28"/>
          <w:szCs w:val="28"/>
          <w:cs/>
        </w:rPr>
        <w:t xml:space="preserve"> จึงได้รวมผลการดำเนินงาน ระหว่างวันที่ 1 มกราคม 2564 ถึง วันที่ </w:t>
      </w:r>
      <w:r w:rsidRPr="00411DBC">
        <w:rPr>
          <w:rFonts w:ascii="Angsana New" w:hAnsi="Angsana New" w:hint="cs"/>
          <w:sz w:val="28"/>
          <w:szCs w:val="28"/>
          <w:cs/>
        </w:rPr>
        <w:t>31 พฤษภาคม 2566</w:t>
      </w:r>
      <w:r w:rsidRPr="00411DBC">
        <w:rPr>
          <w:rFonts w:ascii="Angsana New" w:hAnsi="Angsana New"/>
          <w:sz w:val="28"/>
          <w:szCs w:val="28"/>
          <w:cs/>
        </w:rPr>
        <w:t xml:space="preserve"> ในงบกำไรขาดทุนรวม และ ตัดรายการสินทรัพย์ หนี้สินและส่วนผู้ถือหุ้นทั้งหมด ของ</w:t>
      </w:r>
      <w:r w:rsidR="00A1499E" w:rsidRPr="00411DBC">
        <w:rPr>
          <w:rFonts w:ascii="Angsana New" w:hAnsi="Angsana New"/>
          <w:sz w:val="28"/>
          <w:szCs w:val="28"/>
          <w:cs/>
        </w:rPr>
        <w:t xml:space="preserve">บริษัท บียอนด์ แคปปิตอล จำกัด </w:t>
      </w:r>
      <w:r w:rsidRPr="00411DBC">
        <w:rPr>
          <w:rFonts w:ascii="Angsana New" w:hAnsi="Angsana New"/>
          <w:sz w:val="28"/>
          <w:szCs w:val="28"/>
          <w:cs/>
        </w:rPr>
        <w:t xml:space="preserve">ออกจากงบแสดงฐานะการเงินรวม ตั้งแต่วันที่    </w:t>
      </w:r>
      <w:r w:rsidRPr="00411DBC">
        <w:rPr>
          <w:rFonts w:ascii="Angsana New" w:hAnsi="Angsana New" w:hint="cs"/>
          <w:sz w:val="28"/>
          <w:szCs w:val="28"/>
          <w:cs/>
        </w:rPr>
        <w:t>31 พฤษภาคม 2566</w:t>
      </w:r>
      <w:r w:rsidRPr="00411DBC">
        <w:rPr>
          <w:rFonts w:ascii="Angsana New" w:hAnsi="Angsana New"/>
          <w:sz w:val="28"/>
          <w:szCs w:val="28"/>
          <w:cs/>
        </w:rPr>
        <w:t xml:space="preserve"> เป็นต้นไป</w:t>
      </w:r>
    </w:p>
    <w:p w14:paraId="577B3856" w14:textId="5D77E871" w:rsidR="005627A6" w:rsidRPr="00411DBC" w:rsidRDefault="005627A6" w:rsidP="001B7171">
      <w:pPr>
        <w:tabs>
          <w:tab w:val="left" w:pos="993"/>
        </w:tabs>
        <w:overflowPunct w:val="0"/>
        <w:autoSpaceDE w:val="0"/>
        <w:autoSpaceDN w:val="0"/>
        <w:adjustRightInd w:val="0"/>
        <w:spacing w:after="120" w:line="276" w:lineRule="auto"/>
        <w:ind w:left="567" w:hanging="709"/>
        <w:jc w:val="thaiDistribute"/>
        <w:textAlignment w:val="baseline"/>
        <w:rPr>
          <w:rFonts w:ascii="Angsana New" w:hAnsi="Angsana New"/>
          <w:b/>
          <w:bCs/>
          <w:sz w:val="28"/>
          <w:szCs w:val="28"/>
          <w:lang w:val="th-TH"/>
        </w:rPr>
      </w:pPr>
    </w:p>
    <w:p w14:paraId="1BACF211" w14:textId="74641283" w:rsidR="00584300" w:rsidRPr="00411DBC" w:rsidRDefault="00584300">
      <w:pPr>
        <w:pStyle w:val="ListParagraph"/>
        <w:numPr>
          <w:ilvl w:val="0"/>
          <w:numId w:val="18"/>
        </w:numPr>
        <w:tabs>
          <w:tab w:val="left" w:pos="993"/>
        </w:tabs>
        <w:overflowPunct w:val="0"/>
        <w:autoSpaceDE w:val="0"/>
        <w:autoSpaceDN w:val="0"/>
        <w:adjustRightInd w:val="0"/>
        <w:spacing w:after="120" w:line="276" w:lineRule="auto"/>
        <w:jc w:val="thaiDistribute"/>
        <w:textAlignment w:val="baseline"/>
        <w:rPr>
          <w:rFonts w:ascii="Angsana New" w:hAnsi="Angsana New"/>
          <w:b/>
          <w:bCs/>
          <w:sz w:val="28"/>
          <w:szCs w:val="28"/>
          <w:cs/>
          <w:lang w:val="th-TH"/>
        </w:rPr>
      </w:pPr>
      <w:r w:rsidRPr="00411DBC">
        <w:rPr>
          <w:rFonts w:ascii="Angsana New" w:hAnsi="Angsana New"/>
          <w:b/>
          <w:bCs/>
          <w:sz w:val="28"/>
          <w:szCs w:val="28"/>
          <w:cs/>
          <w:lang w:val="th-TH"/>
        </w:rPr>
        <w:t>การรวมธุรกิจ</w:t>
      </w:r>
    </w:p>
    <w:p w14:paraId="5B6E20AB" w14:textId="77777777" w:rsidR="009026D8" w:rsidRPr="00411DBC" w:rsidRDefault="009026D8" w:rsidP="003A5259">
      <w:pPr>
        <w:spacing w:after="120"/>
        <w:ind w:left="426" w:right="-57"/>
        <w:jc w:val="thaiDistribute"/>
        <w:rPr>
          <w:rFonts w:ascii="Angsana New" w:hAnsi="Angsana New"/>
          <w:sz w:val="28"/>
          <w:szCs w:val="28"/>
        </w:rPr>
      </w:pPr>
      <w:r w:rsidRPr="00411DBC">
        <w:rPr>
          <w:rFonts w:ascii="Angsana New" w:hAnsi="Angsana New"/>
          <w:sz w:val="28"/>
          <w:szCs w:val="28"/>
          <w:cs/>
        </w:rPr>
        <w:t>กลุ่มบริษัทบันทึกบัญชีสำหรับการรวมธุรกิจตามวิธีซื้อเมื่อการควบคุมถูกโอนไปยังกลุ่มบริษัท ยกเว้นในกรณีที่เป็นการรวมธุรกิจภายใต้การควบคุมเดียวกัน</w:t>
      </w:r>
    </w:p>
    <w:p w14:paraId="2AE8177D" w14:textId="43D066F5" w:rsidR="009026D8" w:rsidRPr="00411DBC" w:rsidRDefault="009026D8" w:rsidP="003A5259">
      <w:pPr>
        <w:spacing w:after="120"/>
        <w:ind w:left="426" w:right="-57"/>
        <w:jc w:val="thaiDistribute"/>
        <w:rPr>
          <w:rFonts w:ascii="Angsana New" w:hAnsi="Angsana New"/>
          <w:sz w:val="28"/>
          <w:szCs w:val="28"/>
        </w:rPr>
      </w:pPr>
      <w:r w:rsidRPr="00411DBC">
        <w:rPr>
          <w:rFonts w:ascii="Angsana New" w:hAnsi="Angsana New"/>
          <w:sz w:val="28"/>
          <w:szCs w:val="28"/>
          <w:cs/>
        </w:rPr>
        <w:t>การควบคุมเกิดขึ้นเมื่อกลุ่มบริษัทเปิดรับหรือมีสิทธิในผลตอบแทนที่ผันแปรจากการเข้าไปเกี่ยวข้องกับกิจการนั้นและ</w:t>
      </w:r>
      <w:r w:rsidR="001F37F9" w:rsidRPr="00411DBC">
        <w:rPr>
          <w:rFonts w:ascii="Angsana New" w:hAnsi="Angsana New" w:hint="cs"/>
          <w:sz w:val="28"/>
          <w:szCs w:val="28"/>
          <w:cs/>
        </w:rPr>
        <w:t xml:space="preserve">          </w:t>
      </w:r>
      <w:r w:rsidRPr="00411DBC">
        <w:rPr>
          <w:rFonts w:ascii="Angsana New" w:hAnsi="Angsana New"/>
          <w:sz w:val="28"/>
          <w:szCs w:val="28"/>
          <w:cs/>
        </w:rPr>
        <w:t>มีความสามารถในการใช้อำนาจเหนือกิจการนั้น ทำให้เกิดผลกระทบต่อจำนวนเงินผลตอบแทนของกลุ่มบริษัท  วันที่ซื้อกิจการคือวันที่อำนาจในการควบคุมนั้นได้ถูกโอนไปยังผู้ซื้อ การกำหนดวันที่ซื้อกิจการและการระบุเกี่ยวกับการโอนอำนาจควบคุมจากฝ่ายหนึ่งไปยังอีกฝ่ายหนึ่งต้องใช้ดุลยพินิจเข้ามาเกี่ยวข้อง</w:t>
      </w:r>
    </w:p>
    <w:p w14:paraId="24D9E84F" w14:textId="77777777" w:rsidR="009026D8" w:rsidRPr="00411DBC" w:rsidRDefault="009026D8" w:rsidP="003A5259">
      <w:pPr>
        <w:spacing w:after="120"/>
        <w:ind w:left="426" w:right="-57"/>
        <w:jc w:val="thaiDistribute"/>
        <w:rPr>
          <w:rFonts w:ascii="Angsana New" w:hAnsi="Angsana New"/>
          <w:sz w:val="28"/>
          <w:szCs w:val="28"/>
        </w:rPr>
      </w:pPr>
      <w:r w:rsidRPr="00411DBC">
        <w:rPr>
          <w:rFonts w:ascii="Angsana New" w:hAnsi="Angsana New"/>
          <w:sz w:val="28"/>
          <w:szCs w:val="28"/>
          <w:cs/>
        </w:rPr>
        <w:t>ในการรวมธุรกิจที่ดำเนินการสำเร็จจากการทยอยซื้อ กลุ่มบริษัทต้องวัดมูลค่าส่วนได้เสียที่ผู้ซื้อถืออยู่ในผู้ถูกซื้อก่อนหน้าการรวมธุรกิจใหม่โดยใช้มูลค่ายุติธรรม ณ วันที่ซื้อ และรับรู้ผลกำไรหรือขาดทุนที่เกิดขึ้นในงบกำไรขาดทุน</w:t>
      </w:r>
    </w:p>
    <w:p w14:paraId="56B1E6A1" w14:textId="77777777" w:rsidR="009026D8" w:rsidRPr="00411DBC" w:rsidRDefault="009026D8" w:rsidP="003A5259">
      <w:pPr>
        <w:spacing w:after="120"/>
        <w:ind w:left="426" w:right="-57"/>
        <w:jc w:val="thaiDistribute"/>
        <w:rPr>
          <w:rFonts w:ascii="Angsana New" w:hAnsi="Angsana New"/>
          <w:sz w:val="28"/>
          <w:szCs w:val="28"/>
        </w:rPr>
      </w:pPr>
      <w:r w:rsidRPr="00411DBC">
        <w:rPr>
          <w:rFonts w:ascii="Angsana New" w:hAnsi="Angsana New"/>
          <w:sz w:val="28"/>
          <w:szCs w:val="28"/>
          <w:cs/>
        </w:rPr>
        <w:lastRenderedPageBreak/>
        <w:t>บริษัทฯ รับรู้ค่าความนิยม ณ วันที่ซื้อโดย</w:t>
      </w:r>
    </w:p>
    <w:p w14:paraId="01E996B8" w14:textId="77777777" w:rsidR="009026D8" w:rsidRPr="00411DBC" w:rsidRDefault="009026D8" w:rsidP="003A5259">
      <w:pPr>
        <w:spacing w:after="120"/>
        <w:ind w:left="1134" w:right="-57" w:hanging="283"/>
        <w:jc w:val="thaiDistribute"/>
        <w:rPr>
          <w:rFonts w:ascii="Angsana New" w:hAnsi="Angsana New"/>
          <w:sz w:val="28"/>
          <w:szCs w:val="28"/>
        </w:rPr>
      </w:pPr>
      <w:r w:rsidRPr="00411DBC">
        <w:rPr>
          <w:rFonts w:ascii="Angsana New" w:hAnsi="Angsana New"/>
          <w:sz w:val="28"/>
          <w:szCs w:val="28"/>
          <w:cs/>
        </w:rPr>
        <w:t>-</w:t>
      </w:r>
      <w:r w:rsidRPr="00411DBC">
        <w:rPr>
          <w:rFonts w:ascii="Angsana New" w:hAnsi="Angsana New"/>
          <w:sz w:val="28"/>
          <w:szCs w:val="28"/>
          <w:cs/>
        </w:rPr>
        <w:tab/>
        <w:t>มูลค่ายุติธรรมของสิ่งตอบแทนที่โอนให้ บวก</w:t>
      </w:r>
    </w:p>
    <w:p w14:paraId="7947B75B" w14:textId="77777777" w:rsidR="009026D8" w:rsidRPr="00411DBC" w:rsidRDefault="009026D8" w:rsidP="003A5259">
      <w:pPr>
        <w:spacing w:after="120"/>
        <w:ind w:left="1134" w:right="-57" w:hanging="283"/>
        <w:jc w:val="thaiDistribute"/>
        <w:rPr>
          <w:rFonts w:ascii="Angsana New" w:hAnsi="Angsana New"/>
          <w:sz w:val="28"/>
          <w:szCs w:val="28"/>
        </w:rPr>
      </w:pPr>
      <w:r w:rsidRPr="00411DBC">
        <w:rPr>
          <w:rFonts w:ascii="Angsana New" w:hAnsi="Angsana New"/>
          <w:sz w:val="28"/>
          <w:szCs w:val="28"/>
          <w:cs/>
        </w:rPr>
        <w:t>-</w:t>
      </w:r>
      <w:r w:rsidRPr="00411DBC">
        <w:rPr>
          <w:rFonts w:ascii="Angsana New" w:hAnsi="Angsana New"/>
          <w:sz w:val="28"/>
          <w:szCs w:val="28"/>
          <w:cs/>
        </w:rPr>
        <w:tab/>
        <w:t>มูลค่าของส่วนได้เสียที่ไม่มีอำนาจควบคุมในบริษัทของผู้ถูกซื้อ บวก</w:t>
      </w:r>
    </w:p>
    <w:p w14:paraId="4F5205D6" w14:textId="18622513" w:rsidR="009026D8" w:rsidRPr="00411DBC" w:rsidRDefault="009026D8" w:rsidP="003A5259">
      <w:pPr>
        <w:tabs>
          <w:tab w:val="left" w:pos="426"/>
        </w:tabs>
        <w:spacing w:after="120"/>
        <w:ind w:left="1134" w:right="-57" w:hanging="283"/>
        <w:jc w:val="thaiDistribute"/>
        <w:rPr>
          <w:rFonts w:ascii="Angsana New" w:hAnsi="Angsana New"/>
          <w:sz w:val="28"/>
          <w:szCs w:val="28"/>
        </w:rPr>
      </w:pPr>
      <w:r w:rsidRPr="00411DBC">
        <w:rPr>
          <w:rFonts w:ascii="Angsana New" w:hAnsi="Angsana New"/>
          <w:sz w:val="28"/>
          <w:szCs w:val="28"/>
          <w:cs/>
        </w:rPr>
        <w:t>-</w:t>
      </w:r>
      <w:r w:rsidRPr="00411DBC">
        <w:rPr>
          <w:rFonts w:ascii="Angsana New" w:hAnsi="Angsana New"/>
          <w:sz w:val="28"/>
          <w:szCs w:val="28"/>
          <w:cs/>
        </w:rPr>
        <w:tab/>
        <w:t xml:space="preserve">มูลค่ายุติธรรม ณ วันซื้อของส่วนได้เสียที่ผู้ซื้อถืออยู่ก่อนการรวมธุรกิจ </w:t>
      </w:r>
      <w:r w:rsidRPr="00411DBC">
        <w:rPr>
          <w:rFonts w:ascii="Angsana New" w:hAnsi="Angsana New"/>
          <w:sz w:val="28"/>
          <w:szCs w:val="28"/>
        </w:rPr>
        <w:t>(</w:t>
      </w:r>
      <w:r w:rsidRPr="00411DBC">
        <w:rPr>
          <w:rFonts w:ascii="Angsana New" w:hAnsi="Angsana New"/>
          <w:sz w:val="28"/>
          <w:szCs w:val="28"/>
          <w:cs/>
        </w:rPr>
        <w:t>หากเป็นการรวมธุรกิจที่ดำเนินการสำเร็จจากการทยอยซื้อ</w:t>
      </w:r>
      <w:r w:rsidRPr="00411DBC">
        <w:rPr>
          <w:rFonts w:ascii="Angsana New" w:hAnsi="Angsana New"/>
          <w:sz w:val="28"/>
          <w:szCs w:val="28"/>
        </w:rPr>
        <w:t xml:space="preserve"> </w:t>
      </w:r>
      <w:r w:rsidRPr="00411DBC">
        <w:rPr>
          <w:rFonts w:ascii="Angsana New" w:hAnsi="Angsana New"/>
          <w:sz w:val="28"/>
          <w:szCs w:val="28"/>
          <w:cs/>
        </w:rPr>
        <w:t>หัก</w:t>
      </w:r>
      <w:r w:rsidR="004773ED" w:rsidRPr="00411DBC">
        <w:rPr>
          <w:rFonts w:ascii="Angsana New" w:hAnsi="Angsana New"/>
          <w:sz w:val="28"/>
          <w:szCs w:val="28"/>
        </w:rPr>
        <w:t>)</w:t>
      </w:r>
    </w:p>
    <w:p w14:paraId="18B6C32D" w14:textId="77777777" w:rsidR="009026D8" w:rsidRPr="00411DBC" w:rsidRDefault="009026D8" w:rsidP="003A5259">
      <w:pPr>
        <w:spacing w:after="120"/>
        <w:ind w:left="1134" w:right="-57" w:hanging="283"/>
        <w:jc w:val="thaiDistribute"/>
        <w:rPr>
          <w:rFonts w:ascii="Angsana New" w:hAnsi="Angsana New"/>
          <w:sz w:val="28"/>
          <w:szCs w:val="28"/>
        </w:rPr>
      </w:pPr>
      <w:r w:rsidRPr="00411DBC">
        <w:rPr>
          <w:rFonts w:ascii="Angsana New" w:hAnsi="Angsana New"/>
          <w:sz w:val="28"/>
          <w:szCs w:val="28"/>
          <w:cs/>
        </w:rPr>
        <w:t>-</w:t>
      </w:r>
      <w:r w:rsidRPr="00411DBC">
        <w:rPr>
          <w:rFonts w:ascii="Angsana New" w:hAnsi="Angsana New"/>
          <w:sz w:val="28"/>
          <w:szCs w:val="28"/>
          <w:cs/>
        </w:rPr>
        <w:tab/>
        <w:t>มูลค่ายุติธรรมของสินทรัพย์ที่ได้มาที่ระบุได้และหนี้สินที่รับมา</w:t>
      </w:r>
    </w:p>
    <w:p w14:paraId="366A666C" w14:textId="77777777" w:rsidR="009026D8" w:rsidRPr="00411DBC" w:rsidRDefault="009026D8" w:rsidP="003A5259">
      <w:pPr>
        <w:spacing w:after="120"/>
        <w:ind w:left="426" w:right="-57"/>
        <w:jc w:val="thaiDistribute"/>
        <w:rPr>
          <w:rFonts w:ascii="Angsana New" w:hAnsi="Angsana New"/>
          <w:sz w:val="28"/>
          <w:szCs w:val="28"/>
          <w:cs/>
        </w:rPr>
      </w:pPr>
      <w:r w:rsidRPr="00411DBC">
        <w:rPr>
          <w:rFonts w:ascii="Angsana New" w:hAnsi="Angsana New"/>
          <w:sz w:val="28"/>
          <w:szCs w:val="28"/>
          <w:cs/>
        </w:rPr>
        <w:t>เมื่อรวมสุทธิข้างต้นเป็นผลบวก บริษัทฯ จะบันทึกเป็นค่าความนิยม ถ้าผลรวมสุทธิข้างต้นเป็นยอดติดลบจะบันทึกเป็นกำไรจากการซื้อทันทีในงบกำไรขาดทุน</w:t>
      </w:r>
    </w:p>
    <w:p w14:paraId="2AE8053E" w14:textId="1C346E3C" w:rsidR="009026D8" w:rsidRPr="00411DBC" w:rsidRDefault="009026D8" w:rsidP="003A5259">
      <w:pPr>
        <w:spacing w:after="120"/>
        <w:ind w:left="426" w:right="-57"/>
        <w:jc w:val="thaiDistribute"/>
        <w:rPr>
          <w:rFonts w:ascii="Angsana New" w:hAnsi="Angsana New"/>
          <w:sz w:val="28"/>
          <w:szCs w:val="28"/>
        </w:rPr>
      </w:pPr>
      <w:r w:rsidRPr="00411DBC">
        <w:rPr>
          <w:rFonts w:ascii="Angsana New" w:hAnsi="Angsana New"/>
          <w:sz w:val="28"/>
          <w:szCs w:val="28"/>
          <w:cs/>
        </w:rPr>
        <w:t>หนี้สินที่อาจเกิดขึ้นของบริษัทที่ถูกซื้อที่รับมาจากการรวมธุรกิจ รับรู้เป็นหนี้สินหากมีภาระผูกพันในปัจจุบัน ซึ่งเกิดขึ้นจากเหตุการณ์ในอดีตและสามารถวัดมูลค่ายุติธรรมได้อย่างน่าเชื่อถือ</w:t>
      </w:r>
    </w:p>
    <w:p w14:paraId="221DE45B" w14:textId="77777777" w:rsidR="009026D8" w:rsidRPr="00411DBC" w:rsidRDefault="009026D8" w:rsidP="003A5259">
      <w:pPr>
        <w:spacing w:after="120"/>
        <w:ind w:left="426" w:right="-57"/>
        <w:jc w:val="thaiDistribute"/>
        <w:rPr>
          <w:rFonts w:ascii="Angsana New" w:hAnsi="Angsana New"/>
          <w:spacing w:val="-4"/>
          <w:sz w:val="28"/>
          <w:szCs w:val="28"/>
        </w:rPr>
      </w:pPr>
      <w:r w:rsidRPr="00411DBC">
        <w:rPr>
          <w:rFonts w:ascii="Angsana New" w:hAnsi="Angsana New"/>
          <w:spacing w:val="-4"/>
          <w:sz w:val="28"/>
          <w:szCs w:val="28"/>
          <w:cs/>
        </w:rPr>
        <w:t>ณ วันซื้อส่วนได้เสียที่ไม่มีอำนาจควบคุมในบริษัทที่ถูกซื้อวัดมูลค่าตามมูลค่าของสินทรัพย์สุทธิที่ระบุได้ของผู้ถูกซื้อตามสัดส่วนของหุ้นที่ถือโดยส่วนได้เสียที่ไม่มีอำนาจควบคุมนั้น</w:t>
      </w:r>
    </w:p>
    <w:p w14:paraId="6FCE3FD0" w14:textId="51CFD69B" w:rsidR="009026D8" w:rsidRPr="00411DBC" w:rsidRDefault="009026D8" w:rsidP="003A5259">
      <w:pPr>
        <w:spacing w:after="120"/>
        <w:ind w:left="426" w:right="-57"/>
        <w:jc w:val="thaiDistribute"/>
        <w:rPr>
          <w:rFonts w:ascii="Angsana New" w:hAnsi="Angsana New"/>
          <w:sz w:val="28"/>
          <w:szCs w:val="28"/>
        </w:rPr>
      </w:pPr>
      <w:r w:rsidRPr="00411DBC">
        <w:rPr>
          <w:rFonts w:ascii="Angsana New" w:hAnsi="Angsana New"/>
          <w:sz w:val="28"/>
          <w:szCs w:val="28"/>
          <w:cs/>
        </w:rPr>
        <w:t xml:space="preserve">ต้นทุนที่เกี่ยวข้องกับการซื้อของกลุ่มบริษัทที่เกิดขึ้นซึ่งเป็นผลมาจากการรวมธุรกิจ ถือเป็นค่าใช้จ่ายเมื่อเกิดขึ้น เช่น </w:t>
      </w:r>
      <w:r w:rsidR="00811607" w:rsidRPr="00411DBC">
        <w:rPr>
          <w:rFonts w:ascii="Angsana New" w:hAnsi="Angsana New" w:hint="cs"/>
          <w:sz w:val="28"/>
          <w:szCs w:val="28"/>
          <w:cs/>
        </w:rPr>
        <w:t xml:space="preserve">       </w:t>
      </w:r>
      <w:r w:rsidRPr="00411DBC">
        <w:rPr>
          <w:rFonts w:ascii="Angsana New" w:hAnsi="Angsana New"/>
          <w:sz w:val="28"/>
          <w:szCs w:val="28"/>
          <w:cs/>
        </w:rPr>
        <w:t>ค่าที่ปรึกษากฎหมาย ค่าธรรมเนียมวิชาชีพและค่าที่ปรึกษาอื่นๆ เป็นต้น</w:t>
      </w:r>
    </w:p>
    <w:p w14:paraId="5672F6B6" w14:textId="77777777" w:rsidR="009026D8" w:rsidRPr="00411DBC" w:rsidRDefault="009026D8" w:rsidP="003A5259">
      <w:pPr>
        <w:spacing w:after="120"/>
        <w:ind w:left="284" w:right="-57" w:firstLine="142"/>
        <w:jc w:val="thaiDistribute"/>
        <w:rPr>
          <w:rFonts w:ascii="Angsana New" w:hAnsi="Angsana New"/>
          <w:sz w:val="28"/>
          <w:szCs w:val="28"/>
        </w:rPr>
      </w:pPr>
      <w:r w:rsidRPr="00411DBC">
        <w:rPr>
          <w:rFonts w:ascii="Angsana New" w:hAnsi="Angsana New" w:hint="cs"/>
          <w:sz w:val="28"/>
          <w:szCs w:val="28"/>
          <w:cs/>
        </w:rPr>
        <w:t>สินทรัพย์ไม่มีตัวตนที่เกิดจากการรวมธุรกิจตัดจำหน่าย ดังนี้</w:t>
      </w:r>
    </w:p>
    <w:tbl>
      <w:tblPr>
        <w:tblW w:w="0" w:type="auto"/>
        <w:tblInd w:w="2127" w:type="dxa"/>
        <w:tblLook w:val="0000" w:firstRow="0" w:lastRow="0" w:firstColumn="0" w:lastColumn="0" w:noHBand="0" w:noVBand="0"/>
      </w:tblPr>
      <w:tblGrid>
        <w:gridCol w:w="3259"/>
        <w:gridCol w:w="236"/>
        <w:gridCol w:w="1890"/>
      </w:tblGrid>
      <w:tr w:rsidR="009026D8" w:rsidRPr="00411DBC" w14:paraId="509ECBAC" w14:textId="77777777" w:rsidTr="00087D39">
        <w:tc>
          <w:tcPr>
            <w:tcW w:w="3259" w:type="dxa"/>
            <w:tcBorders>
              <w:bottom w:val="single" w:sz="4" w:space="0" w:color="auto"/>
            </w:tcBorders>
            <w:vAlign w:val="bottom"/>
          </w:tcPr>
          <w:p w14:paraId="136F908B" w14:textId="77777777" w:rsidR="009026D8" w:rsidRPr="00411DBC" w:rsidRDefault="009026D8" w:rsidP="000C52E6">
            <w:pPr>
              <w:tabs>
                <w:tab w:val="left" w:pos="5760"/>
              </w:tabs>
              <w:overflowPunct w:val="0"/>
              <w:autoSpaceDE w:val="0"/>
              <w:autoSpaceDN w:val="0"/>
              <w:adjustRightInd w:val="0"/>
              <w:ind w:left="284"/>
              <w:jc w:val="center"/>
              <w:textAlignment w:val="baseline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ประเภท</w:t>
            </w:r>
          </w:p>
        </w:tc>
        <w:tc>
          <w:tcPr>
            <w:tcW w:w="236" w:type="dxa"/>
          </w:tcPr>
          <w:p w14:paraId="3A08D19B" w14:textId="77777777" w:rsidR="009026D8" w:rsidRPr="00411DBC" w:rsidRDefault="009026D8" w:rsidP="00134D65">
            <w:pPr>
              <w:tabs>
                <w:tab w:val="left" w:pos="360"/>
                <w:tab w:val="left" w:pos="1440"/>
                <w:tab w:val="left" w:pos="2880"/>
                <w:tab w:val="left" w:pos="5760"/>
              </w:tabs>
              <w:overflowPunct w:val="0"/>
              <w:autoSpaceDE w:val="0"/>
              <w:autoSpaceDN w:val="0"/>
              <w:adjustRightInd w:val="0"/>
              <w:ind w:left="284"/>
              <w:jc w:val="right"/>
              <w:textAlignment w:val="baseline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14:paraId="7F5DE81E" w14:textId="4D2DDDBB" w:rsidR="009026D8" w:rsidRPr="00411DBC" w:rsidRDefault="009026D8" w:rsidP="000C52E6">
            <w:pPr>
              <w:tabs>
                <w:tab w:val="left" w:pos="2880"/>
                <w:tab w:val="left" w:pos="5760"/>
              </w:tabs>
              <w:overflowPunct w:val="0"/>
              <w:autoSpaceDE w:val="0"/>
              <w:autoSpaceDN w:val="0"/>
              <w:adjustRightInd w:val="0"/>
              <w:ind w:left="284"/>
              <w:jc w:val="center"/>
              <w:textAlignment w:val="baseline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ระยะเวล</w:t>
            </w:r>
            <w:r w:rsidR="000C52E6" w:rsidRPr="00411DBC">
              <w:rPr>
                <w:rFonts w:ascii="Angsana New" w:hAnsi="Angsana New" w:hint="cs"/>
                <w:sz w:val="28"/>
                <w:szCs w:val="28"/>
                <w:cs/>
              </w:rPr>
              <w:t>าตัดจำหน่าย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 xml:space="preserve"> (ปี)</w:t>
            </w:r>
          </w:p>
        </w:tc>
      </w:tr>
      <w:tr w:rsidR="009026D8" w:rsidRPr="00411DBC" w14:paraId="48A9622D" w14:textId="77777777" w:rsidTr="00087D39">
        <w:tc>
          <w:tcPr>
            <w:tcW w:w="3259" w:type="dxa"/>
            <w:tcBorders>
              <w:top w:val="single" w:sz="4" w:space="0" w:color="auto"/>
            </w:tcBorders>
            <w:vAlign w:val="center"/>
          </w:tcPr>
          <w:p w14:paraId="76F85A3A" w14:textId="57015373" w:rsidR="009026D8" w:rsidRPr="00411DBC" w:rsidRDefault="009026D8" w:rsidP="00134D65">
            <w:pPr>
              <w:ind w:left="284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411DBC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ค่าความนิยม</w:t>
            </w:r>
          </w:p>
        </w:tc>
        <w:tc>
          <w:tcPr>
            <w:tcW w:w="236" w:type="dxa"/>
          </w:tcPr>
          <w:p w14:paraId="30AA4D9F" w14:textId="77777777" w:rsidR="009026D8" w:rsidRPr="00411DBC" w:rsidRDefault="009026D8" w:rsidP="00134D65">
            <w:pPr>
              <w:tabs>
                <w:tab w:val="left" w:pos="360"/>
                <w:tab w:val="left" w:pos="1440"/>
                <w:tab w:val="left" w:pos="2880"/>
                <w:tab w:val="left" w:pos="5760"/>
              </w:tabs>
              <w:overflowPunct w:val="0"/>
              <w:autoSpaceDE w:val="0"/>
              <w:autoSpaceDN w:val="0"/>
              <w:adjustRightInd w:val="0"/>
              <w:ind w:left="284"/>
              <w:jc w:val="right"/>
              <w:textAlignment w:val="baseline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890" w:type="dxa"/>
            <w:tcBorders>
              <w:top w:val="single" w:sz="4" w:space="0" w:color="auto"/>
            </w:tcBorders>
          </w:tcPr>
          <w:p w14:paraId="10708BA1" w14:textId="093932EA" w:rsidR="009026D8" w:rsidRPr="00411DBC" w:rsidRDefault="009026D8" w:rsidP="00134D65">
            <w:pPr>
              <w:tabs>
                <w:tab w:val="left" w:pos="5760"/>
              </w:tabs>
              <w:overflowPunct w:val="0"/>
              <w:autoSpaceDE w:val="0"/>
              <w:autoSpaceDN w:val="0"/>
              <w:adjustRightInd w:val="0"/>
              <w:ind w:left="284" w:right="358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ไม่มีอายุ</w:t>
            </w:r>
          </w:p>
        </w:tc>
      </w:tr>
    </w:tbl>
    <w:p w14:paraId="596ABDE7" w14:textId="77777777" w:rsidR="0063465F" w:rsidRPr="00411DBC" w:rsidRDefault="0063465F" w:rsidP="00A97B87">
      <w:pPr>
        <w:tabs>
          <w:tab w:val="left" w:pos="720"/>
        </w:tabs>
        <w:ind w:right="-2"/>
        <w:jc w:val="thaiDistribute"/>
        <w:rPr>
          <w:rFonts w:ascii="AngsanaUPC" w:hAnsi="AngsanaUPC" w:cs="AngsanaUPC"/>
          <w:strike/>
          <w:sz w:val="28"/>
          <w:szCs w:val="28"/>
        </w:rPr>
      </w:pPr>
    </w:p>
    <w:p w14:paraId="27D0E463" w14:textId="210DBE2A" w:rsidR="002448B6" w:rsidRPr="00411DBC" w:rsidRDefault="002448B6" w:rsidP="002448B6">
      <w:pPr>
        <w:tabs>
          <w:tab w:val="left" w:pos="720"/>
        </w:tabs>
        <w:ind w:right="-2"/>
        <w:jc w:val="thaiDistribute"/>
        <w:rPr>
          <w:rFonts w:ascii="AngsanaUPC" w:hAnsi="AngsanaUPC" w:cs="AngsanaUPC"/>
          <w:sz w:val="28"/>
          <w:szCs w:val="28"/>
        </w:rPr>
      </w:pPr>
      <w:r w:rsidRPr="00411DBC">
        <w:rPr>
          <w:rFonts w:ascii="AngsanaUPC" w:hAnsi="AngsanaUPC" w:cs="AngsanaUPC"/>
          <w:sz w:val="28"/>
          <w:szCs w:val="28"/>
          <w:cs/>
        </w:rPr>
        <w:t xml:space="preserve">ตามมติที่ประชุมคณะกรรมการบริษัท ครั้งที่ </w:t>
      </w:r>
      <w:r w:rsidR="00085157" w:rsidRPr="00411DBC">
        <w:rPr>
          <w:rFonts w:ascii="AngsanaUPC" w:hAnsi="AngsanaUPC" w:cs="AngsanaUPC"/>
          <w:sz w:val="28"/>
          <w:szCs w:val="28"/>
        </w:rPr>
        <w:t>3</w:t>
      </w:r>
      <w:r w:rsidRPr="00411DBC">
        <w:rPr>
          <w:rFonts w:ascii="AngsanaUPC" w:hAnsi="AngsanaUPC" w:cs="AngsanaUPC"/>
          <w:sz w:val="28"/>
          <w:szCs w:val="28"/>
        </w:rPr>
        <w:t>/2566</w:t>
      </w:r>
      <w:r w:rsidRPr="00411DBC">
        <w:rPr>
          <w:rFonts w:ascii="AngsanaUPC" w:hAnsi="AngsanaUPC" w:cs="AngsanaUPC"/>
          <w:sz w:val="28"/>
          <w:szCs w:val="28"/>
          <w:cs/>
        </w:rPr>
        <w:t xml:space="preserve"> เมื่อวันที่ </w:t>
      </w:r>
      <w:r w:rsidR="00085157" w:rsidRPr="00411DBC">
        <w:rPr>
          <w:rFonts w:ascii="AngsanaUPC" w:hAnsi="AngsanaUPC" w:cs="AngsanaUPC"/>
          <w:sz w:val="28"/>
          <w:szCs w:val="28"/>
        </w:rPr>
        <w:t>10</w:t>
      </w:r>
      <w:r w:rsidR="00085157" w:rsidRPr="00411DBC">
        <w:rPr>
          <w:rFonts w:ascii="AngsanaUPC" w:hAnsi="AngsanaUPC" w:cs="AngsanaUPC" w:hint="cs"/>
          <w:sz w:val="28"/>
          <w:szCs w:val="28"/>
          <w:cs/>
        </w:rPr>
        <w:t xml:space="preserve"> มีนาคม</w:t>
      </w:r>
      <w:r w:rsidRPr="00411DBC">
        <w:rPr>
          <w:rFonts w:ascii="AngsanaUPC" w:hAnsi="AngsanaUPC" w:cs="AngsanaUPC"/>
          <w:sz w:val="28"/>
          <w:szCs w:val="28"/>
          <w:cs/>
        </w:rPr>
        <w:t xml:space="preserve">  </w:t>
      </w:r>
      <w:r w:rsidRPr="00411DBC">
        <w:rPr>
          <w:rFonts w:ascii="AngsanaUPC" w:hAnsi="AngsanaUPC" w:cs="AngsanaUPC"/>
          <w:sz w:val="28"/>
          <w:szCs w:val="28"/>
        </w:rPr>
        <w:t>2566</w:t>
      </w:r>
      <w:r w:rsidRPr="00411DBC">
        <w:rPr>
          <w:rFonts w:ascii="AngsanaUPC" w:hAnsi="AngsanaUPC" w:cs="AngsanaUPC"/>
          <w:sz w:val="28"/>
          <w:szCs w:val="28"/>
          <w:cs/>
        </w:rPr>
        <w:t xml:space="preserve"> มีมติอนุมัติให้บริษัท </w:t>
      </w:r>
      <w:r w:rsidRPr="00411DBC">
        <w:rPr>
          <w:rFonts w:ascii="AngsanaUPC" w:hAnsi="AngsanaUPC" w:cs="AngsanaUPC" w:hint="cs"/>
          <w:sz w:val="28"/>
          <w:szCs w:val="28"/>
          <w:cs/>
        </w:rPr>
        <w:t xml:space="preserve">ฯ </w:t>
      </w:r>
      <w:r w:rsidRPr="00411DBC">
        <w:rPr>
          <w:rFonts w:ascii="AngsanaUPC" w:hAnsi="AngsanaUPC" w:cs="AngsanaUPC"/>
          <w:sz w:val="28"/>
          <w:szCs w:val="28"/>
          <w:cs/>
        </w:rPr>
        <w:t xml:space="preserve">เข้าทำรายการซื้อหุ้นของ </w:t>
      </w:r>
      <w:r w:rsidRPr="00411DBC">
        <w:rPr>
          <w:rFonts w:asciiTheme="majorBidi" w:hAnsiTheme="majorBidi"/>
          <w:color w:val="000000"/>
          <w:sz w:val="28"/>
          <w:szCs w:val="28"/>
          <w:cs/>
        </w:rPr>
        <w:t>บริษัท เดอะ เมกะ</w:t>
      </w:r>
      <w:r w:rsidRPr="00411DBC">
        <w:rPr>
          <w:rFonts w:ascii="AngsanaUPC" w:hAnsi="AngsanaUPC" w:cs="AngsanaUPC"/>
          <w:sz w:val="28"/>
          <w:szCs w:val="28"/>
          <w:cs/>
        </w:rPr>
        <w:t>วัตต์ จำกัด</w:t>
      </w:r>
      <w:r w:rsidR="00085157" w:rsidRPr="00411DBC">
        <w:rPr>
          <w:rFonts w:ascii="AngsanaUPC" w:hAnsi="AngsanaUPC" w:cs="AngsanaUPC" w:hint="cs"/>
          <w:sz w:val="28"/>
          <w:szCs w:val="28"/>
          <w:cs/>
        </w:rPr>
        <w:t xml:space="preserve"> </w:t>
      </w:r>
      <w:r w:rsidR="00085157" w:rsidRPr="00411DBC">
        <w:rPr>
          <w:rFonts w:ascii="AngsanaUPC" w:hAnsi="AngsanaUPC" w:cs="AngsanaUPC"/>
          <w:sz w:val="28"/>
          <w:szCs w:val="28"/>
          <w:cs/>
        </w:rPr>
        <w:t>(“เมกะวัตต์”)  จำนวนไม่เกิน 4</w:t>
      </w:r>
      <w:r w:rsidR="00085157" w:rsidRPr="00411DBC">
        <w:rPr>
          <w:rFonts w:ascii="AngsanaUPC" w:hAnsi="AngsanaUPC" w:cs="AngsanaUPC"/>
          <w:sz w:val="28"/>
          <w:szCs w:val="28"/>
        </w:rPr>
        <w:t>,</w:t>
      </w:r>
      <w:r w:rsidR="00085157" w:rsidRPr="00411DBC">
        <w:rPr>
          <w:rFonts w:ascii="AngsanaUPC" w:hAnsi="AngsanaUPC" w:cs="AngsanaUPC"/>
          <w:sz w:val="28"/>
          <w:szCs w:val="28"/>
          <w:cs/>
        </w:rPr>
        <w:t>960</w:t>
      </w:r>
      <w:r w:rsidR="00085157" w:rsidRPr="00411DBC">
        <w:rPr>
          <w:rFonts w:ascii="AngsanaUPC" w:hAnsi="AngsanaUPC" w:cs="AngsanaUPC"/>
          <w:sz w:val="28"/>
          <w:szCs w:val="28"/>
        </w:rPr>
        <w:t>,</w:t>
      </w:r>
      <w:r w:rsidR="00085157" w:rsidRPr="00411DBC">
        <w:rPr>
          <w:rFonts w:ascii="AngsanaUPC" w:hAnsi="AngsanaUPC" w:cs="AngsanaUPC"/>
          <w:sz w:val="28"/>
          <w:szCs w:val="28"/>
          <w:cs/>
        </w:rPr>
        <w:t>000 หุ้น จากผู้ถือหุ้นเดิมของ บริษัท เดอะ เมกะวัตต์ จำกัด</w:t>
      </w:r>
      <w:r w:rsidRPr="00411DBC">
        <w:rPr>
          <w:rFonts w:ascii="AngsanaUPC" w:hAnsi="AngsanaUPC" w:cs="AngsanaUPC"/>
          <w:sz w:val="28"/>
          <w:szCs w:val="28"/>
          <w:cs/>
        </w:rPr>
        <w:t xml:space="preserve">ต่อมาบริษัทฯ </w:t>
      </w:r>
      <w:r w:rsidR="00064308" w:rsidRPr="00411DBC">
        <w:rPr>
          <w:rFonts w:ascii="AngsanaUPC" w:hAnsi="AngsanaUPC" w:cs="AngsanaUPC" w:hint="cs"/>
          <w:sz w:val="28"/>
          <w:szCs w:val="28"/>
          <w:cs/>
        </w:rPr>
        <w:t>ได้ทำสัญญาซื้อขายหุ้น</w:t>
      </w:r>
      <w:r w:rsidR="00085157" w:rsidRPr="00411DBC">
        <w:rPr>
          <w:rFonts w:ascii="AngsanaUPC" w:hAnsi="AngsanaUPC" w:cs="AngsanaUPC" w:hint="cs"/>
          <w:sz w:val="28"/>
          <w:szCs w:val="28"/>
          <w:cs/>
        </w:rPr>
        <w:t xml:space="preserve"> จำนวน</w:t>
      </w:r>
      <w:r w:rsidR="00085157" w:rsidRPr="00411DBC">
        <w:rPr>
          <w:rFonts w:ascii="AngsanaUPC" w:hAnsi="AngsanaUPC" w:cs="AngsanaUPC"/>
          <w:sz w:val="28"/>
          <w:szCs w:val="28"/>
          <w:cs/>
        </w:rPr>
        <w:t>4</w:t>
      </w:r>
      <w:r w:rsidR="00085157" w:rsidRPr="00411DBC">
        <w:rPr>
          <w:rFonts w:ascii="AngsanaUPC" w:hAnsi="AngsanaUPC" w:cs="AngsanaUPC"/>
          <w:sz w:val="28"/>
          <w:szCs w:val="28"/>
        </w:rPr>
        <w:t>,</w:t>
      </w:r>
      <w:r w:rsidR="00085157" w:rsidRPr="00411DBC">
        <w:rPr>
          <w:rFonts w:ascii="AngsanaUPC" w:hAnsi="AngsanaUPC" w:cs="AngsanaUPC"/>
          <w:sz w:val="28"/>
          <w:szCs w:val="28"/>
          <w:cs/>
        </w:rPr>
        <w:t>960</w:t>
      </w:r>
      <w:r w:rsidR="00085157" w:rsidRPr="00411DBC">
        <w:rPr>
          <w:rFonts w:ascii="AngsanaUPC" w:hAnsi="AngsanaUPC" w:cs="AngsanaUPC"/>
          <w:sz w:val="28"/>
          <w:szCs w:val="28"/>
        </w:rPr>
        <w:t>,</w:t>
      </w:r>
      <w:r w:rsidR="00085157" w:rsidRPr="00411DBC">
        <w:rPr>
          <w:rFonts w:ascii="AngsanaUPC" w:hAnsi="AngsanaUPC" w:cs="AngsanaUPC"/>
          <w:sz w:val="28"/>
          <w:szCs w:val="28"/>
          <w:cs/>
        </w:rPr>
        <w:t>000 หุ้น</w:t>
      </w:r>
      <w:r w:rsidR="00085157" w:rsidRPr="00411DBC">
        <w:rPr>
          <w:rFonts w:ascii="AngsanaUPC" w:hAnsi="AngsanaUPC" w:cs="AngsanaUPC" w:hint="cs"/>
          <w:sz w:val="28"/>
          <w:szCs w:val="28"/>
          <w:cs/>
        </w:rPr>
        <w:t xml:space="preserve"> </w:t>
      </w:r>
      <w:r w:rsidR="00085157" w:rsidRPr="00411DBC">
        <w:rPr>
          <w:rFonts w:ascii="AngsanaUPC" w:hAnsi="AngsanaUPC" w:cs="AngsanaUPC"/>
          <w:sz w:val="28"/>
          <w:szCs w:val="28"/>
          <w:cs/>
        </w:rPr>
        <w:t>ในราคาหุ้นละ 115 บาท คิดเป็นมูลค่ารวมทั้งสิ้น 570</w:t>
      </w:r>
      <w:r w:rsidR="00085157" w:rsidRPr="00411DBC">
        <w:rPr>
          <w:rFonts w:ascii="AngsanaUPC" w:hAnsi="AngsanaUPC" w:cs="AngsanaUPC"/>
          <w:sz w:val="28"/>
          <w:szCs w:val="28"/>
        </w:rPr>
        <w:t>,</w:t>
      </w:r>
      <w:r w:rsidR="00085157" w:rsidRPr="00411DBC">
        <w:rPr>
          <w:rFonts w:ascii="AngsanaUPC" w:hAnsi="AngsanaUPC" w:cs="AngsanaUPC"/>
          <w:sz w:val="28"/>
          <w:szCs w:val="28"/>
          <w:cs/>
        </w:rPr>
        <w:t>400</w:t>
      </w:r>
      <w:r w:rsidR="00085157" w:rsidRPr="00411DBC">
        <w:rPr>
          <w:rFonts w:ascii="AngsanaUPC" w:hAnsi="AngsanaUPC" w:cs="AngsanaUPC"/>
          <w:sz w:val="28"/>
          <w:szCs w:val="28"/>
        </w:rPr>
        <w:t>,</w:t>
      </w:r>
      <w:r w:rsidR="00085157" w:rsidRPr="00411DBC">
        <w:rPr>
          <w:rFonts w:ascii="AngsanaUPC" w:hAnsi="AngsanaUPC" w:cs="AngsanaUPC"/>
          <w:sz w:val="28"/>
          <w:szCs w:val="28"/>
          <w:cs/>
        </w:rPr>
        <w:t>000 บาท</w:t>
      </w:r>
      <w:r w:rsidR="00085157" w:rsidRPr="00411DBC">
        <w:rPr>
          <w:rFonts w:ascii="TH SarabunPSK" w:hAnsi="TH SarabunPSK" w:cs="TH SarabunPSK"/>
          <w:cs/>
        </w:rPr>
        <w:t xml:space="preserve"> </w:t>
      </w:r>
      <w:r w:rsidR="00085157" w:rsidRPr="00411DBC">
        <w:rPr>
          <w:rFonts w:ascii="AngsanaUPC" w:hAnsi="AngsanaUPC" w:cs="AngsanaUPC" w:hint="cs"/>
          <w:sz w:val="28"/>
          <w:szCs w:val="28"/>
          <w:cs/>
        </w:rPr>
        <w:t xml:space="preserve">ทำให้ </w:t>
      </w:r>
      <w:r w:rsidR="00085157" w:rsidRPr="00411DBC">
        <w:rPr>
          <w:rFonts w:ascii="AngsanaUPC" w:hAnsi="AngsanaUPC" w:cs="AngsanaUPC"/>
          <w:sz w:val="28"/>
          <w:szCs w:val="28"/>
          <w:cs/>
        </w:rPr>
        <w:t>ณ ปัจจุบัน บริษัทฯ ได้ลงทุนในเมกะวัตต์ รวมจำนวน 16</w:t>
      </w:r>
      <w:r w:rsidR="00085157" w:rsidRPr="00411DBC">
        <w:rPr>
          <w:rFonts w:ascii="AngsanaUPC" w:hAnsi="AngsanaUPC" w:cs="AngsanaUPC"/>
          <w:sz w:val="28"/>
          <w:szCs w:val="28"/>
        </w:rPr>
        <w:t>,</w:t>
      </w:r>
      <w:r w:rsidR="00085157" w:rsidRPr="00411DBC">
        <w:rPr>
          <w:rFonts w:ascii="AngsanaUPC" w:hAnsi="AngsanaUPC" w:cs="AngsanaUPC"/>
          <w:sz w:val="28"/>
          <w:szCs w:val="28"/>
          <w:cs/>
        </w:rPr>
        <w:t>460</w:t>
      </w:r>
      <w:r w:rsidR="00085157" w:rsidRPr="00411DBC">
        <w:rPr>
          <w:rFonts w:ascii="AngsanaUPC" w:hAnsi="AngsanaUPC" w:cs="AngsanaUPC"/>
          <w:sz w:val="28"/>
          <w:szCs w:val="28"/>
        </w:rPr>
        <w:t>,</w:t>
      </w:r>
      <w:r w:rsidR="00085157" w:rsidRPr="00411DBC">
        <w:rPr>
          <w:rFonts w:ascii="AngsanaUPC" w:hAnsi="AngsanaUPC" w:cs="AngsanaUPC"/>
          <w:sz w:val="28"/>
          <w:szCs w:val="28"/>
          <w:cs/>
        </w:rPr>
        <w:t>000 หุ้น มูลค่าที่ตราไว้หุ้นละ 100 บาท รวมเป็นเงินลงทุน 1</w:t>
      </w:r>
      <w:r w:rsidR="00085157" w:rsidRPr="00411DBC">
        <w:rPr>
          <w:rFonts w:ascii="AngsanaUPC" w:hAnsi="AngsanaUPC" w:cs="AngsanaUPC"/>
          <w:sz w:val="28"/>
          <w:szCs w:val="28"/>
        </w:rPr>
        <w:t>,</w:t>
      </w:r>
      <w:r w:rsidR="00085157" w:rsidRPr="00411DBC">
        <w:rPr>
          <w:rFonts w:ascii="AngsanaUPC" w:hAnsi="AngsanaUPC" w:cs="AngsanaUPC"/>
          <w:sz w:val="28"/>
          <w:szCs w:val="28"/>
          <w:cs/>
        </w:rPr>
        <w:t>720</w:t>
      </w:r>
      <w:r w:rsidR="00085157" w:rsidRPr="00411DBC">
        <w:rPr>
          <w:rFonts w:ascii="AngsanaUPC" w:hAnsi="AngsanaUPC" w:cs="AngsanaUPC"/>
          <w:sz w:val="28"/>
          <w:szCs w:val="28"/>
        </w:rPr>
        <w:t>,</w:t>
      </w:r>
      <w:r w:rsidR="00085157" w:rsidRPr="00411DBC">
        <w:rPr>
          <w:rFonts w:ascii="AngsanaUPC" w:hAnsi="AngsanaUPC" w:cs="AngsanaUPC"/>
          <w:sz w:val="28"/>
          <w:szCs w:val="28"/>
          <w:cs/>
        </w:rPr>
        <w:t>400</w:t>
      </w:r>
      <w:r w:rsidR="00085157" w:rsidRPr="00411DBC">
        <w:rPr>
          <w:rFonts w:ascii="AngsanaUPC" w:hAnsi="AngsanaUPC" w:cs="AngsanaUPC"/>
          <w:sz w:val="28"/>
          <w:szCs w:val="28"/>
        </w:rPr>
        <w:t>,</w:t>
      </w:r>
      <w:r w:rsidR="00085157" w:rsidRPr="00411DBC">
        <w:rPr>
          <w:rFonts w:ascii="AngsanaUPC" w:hAnsi="AngsanaUPC" w:cs="AngsanaUPC"/>
          <w:sz w:val="28"/>
          <w:szCs w:val="28"/>
          <w:cs/>
        </w:rPr>
        <w:t>000 ล้านบาท คิดเป็นสัดส่วนร้อยละ 70.16</w:t>
      </w:r>
      <w:r w:rsidR="00085157" w:rsidRPr="00411DBC">
        <w:rPr>
          <w:rFonts w:ascii="AngsanaUPC" w:hAnsi="AngsanaUPC" w:cs="AngsanaUPC" w:hint="cs"/>
          <w:sz w:val="28"/>
          <w:szCs w:val="28"/>
          <w:cs/>
        </w:rPr>
        <w:t xml:space="preserve"> </w:t>
      </w:r>
      <w:r w:rsidRPr="00411DBC">
        <w:rPr>
          <w:rFonts w:ascii="AngsanaUPC" w:hAnsi="AngsanaUPC" w:cs="AngsanaUPC"/>
          <w:sz w:val="28"/>
          <w:szCs w:val="28"/>
          <w:cs/>
        </w:rPr>
        <w:t xml:space="preserve">และกำหนดวันรับโอนอำนาจควบคุมกิจการในวันที่ </w:t>
      </w:r>
      <w:r w:rsidR="00064308" w:rsidRPr="00411DBC">
        <w:rPr>
          <w:rFonts w:ascii="AngsanaUPC" w:hAnsi="AngsanaUPC" w:cs="AngsanaUPC"/>
          <w:sz w:val="28"/>
          <w:szCs w:val="28"/>
        </w:rPr>
        <w:t xml:space="preserve">31 </w:t>
      </w:r>
      <w:r w:rsidR="00064308" w:rsidRPr="00411DBC">
        <w:rPr>
          <w:rFonts w:ascii="AngsanaUPC" w:hAnsi="AngsanaUPC" w:cs="AngsanaUPC" w:hint="cs"/>
          <w:sz w:val="28"/>
          <w:szCs w:val="28"/>
          <w:cs/>
        </w:rPr>
        <w:t>พฤษภาคม 2566</w:t>
      </w:r>
      <w:r w:rsidRPr="00411DBC">
        <w:rPr>
          <w:rFonts w:ascii="AngsanaUPC" w:hAnsi="AngsanaUPC" w:cs="AngsanaUPC"/>
          <w:sz w:val="28"/>
          <w:szCs w:val="28"/>
          <w:cs/>
        </w:rPr>
        <w:t xml:space="preserve"> ซึ่งเป็นวันที่ผู้ซื้อและผู้ขายได้ปฏิบัติการในสัญญาครบถ้วนแล้ว ดังนั้นการซื้อดังกล่าวเสร็จสมบูรณ์ การซื้อธุรกิจนี้เข้าเงื่อนไขตามมาตรฐานการรายงานทางการเงิน ฉบับที่ </w:t>
      </w:r>
      <w:r w:rsidRPr="00411DBC">
        <w:rPr>
          <w:rFonts w:ascii="AngsanaUPC" w:hAnsi="AngsanaUPC" w:cs="AngsanaUPC"/>
          <w:sz w:val="28"/>
          <w:szCs w:val="28"/>
        </w:rPr>
        <w:t>3</w:t>
      </w:r>
      <w:r w:rsidRPr="00411DBC">
        <w:rPr>
          <w:rFonts w:ascii="AngsanaUPC" w:hAnsi="AngsanaUPC" w:cs="AngsanaUPC"/>
          <w:sz w:val="28"/>
          <w:szCs w:val="28"/>
          <w:cs/>
        </w:rPr>
        <w:t xml:space="preserve"> เรื่อง การรวมธุรกิจ</w:t>
      </w:r>
    </w:p>
    <w:p w14:paraId="13D66ED4" w14:textId="77777777" w:rsidR="002448B6" w:rsidRPr="00411DBC" w:rsidRDefault="002448B6" w:rsidP="002448B6">
      <w:pPr>
        <w:tabs>
          <w:tab w:val="left" w:pos="720"/>
        </w:tabs>
        <w:ind w:right="-2"/>
        <w:jc w:val="thaiDistribute"/>
        <w:rPr>
          <w:rFonts w:ascii="AngsanaUPC" w:hAnsi="AngsanaUPC" w:cs="AngsanaUPC"/>
          <w:sz w:val="28"/>
          <w:szCs w:val="28"/>
        </w:rPr>
      </w:pPr>
      <w:r w:rsidRPr="00411DBC">
        <w:rPr>
          <w:rFonts w:ascii="AngsanaUPC" w:hAnsi="AngsanaUPC" w:cs="AngsanaUPC"/>
          <w:sz w:val="28"/>
          <w:szCs w:val="28"/>
          <w:cs/>
        </w:rPr>
        <w:t xml:space="preserve">การซื้อธุรกิจนี้เข้าเงื่อนไขตามมาตรฐานการรายงานทางการเงิน ฉบับที่ </w:t>
      </w:r>
      <w:r w:rsidRPr="00411DBC">
        <w:rPr>
          <w:rFonts w:ascii="AngsanaUPC" w:hAnsi="AngsanaUPC" w:cs="AngsanaUPC"/>
          <w:sz w:val="28"/>
          <w:szCs w:val="28"/>
        </w:rPr>
        <w:t>3</w:t>
      </w:r>
      <w:r w:rsidRPr="00411DBC">
        <w:rPr>
          <w:rFonts w:ascii="AngsanaUPC" w:hAnsi="AngsanaUPC" w:cs="AngsanaUPC"/>
          <w:sz w:val="28"/>
          <w:szCs w:val="28"/>
          <w:cs/>
        </w:rPr>
        <w:t xml:space="preserve"> เรื่อง การรวมธุรกิจ  ซึ่งกำหนดให้บันทึกสินทรัพย์ที่ได้มาที่ระบุได้และหนี้สินที่รับมาด้วยมูลค่ายุติธรรม รวมถึงค่าความนิยม (ถ้ามี) บริษัทได้จ้างผู้ประเมินราคาอิสระ เพื่อหามูลค่ายุติธรรมของสินทรัพย์ที่ได้มาที่ระบุได้และหนี้สินที่รับมา ณ ปัจจุบันการประเมินราคาดังกล่าวยังไม่แล้วเสร็จ ดังนั้นบริษัทฯ จึงได้ประมาณการมูลค่าสินทรัพย์สุทธิที่ได้มาด้วยราคาตามบัญชี ณ วันซื้อ ซึ่งประมาณว่าใกล้เคียงกับมูลค่ายุติธรรม อย่างไรก็ตาม บริษัทฯ จะทบทวนการวัดมูลค่าของสินทรัพย์และหนี้สินสุทธิเหล่านี้ ตามที่กำหนดในมาตรฐานการรายงานทางการเงินฉบับที่ </w:t>
      </w:r>
      <w:r w:rsidRPr="00411DBC">
        <w:rPr>
          <w:rFonts w:ascii="AngsanaUPC" w:hAnsi="AngsanaUPC" w:cs="AngsanaUPC"/>
          <w:sz w:val="28"/>
          <w:szCs w:val="28"/>
        </w:rPr>
        <w:t>3</w:t>
      </w:r>
      <w:r w:rsidRPr="00411DBC">
        <w:rPr>
          <w:rFonts w:ascii="AngsanaUPC" w:hAnsi="AngsanaUPC" w:cs="AngsanaUPC"/>
          <w:sz w:val="28"/>
          <w:szCs w:val="28"/>
          <w:cs/>
        </w:rPr>
        <w:t xml:space="preserve">  ในช่วงระยะเวลาการวัดมูลค่าไม่เกิน </w:t>
      </w:r>
      <w:r w:rsidRPr="00411DBC">
        <w:rPr>
          <w:rFonts w:ascii="AngsanaUPC" w:hAnsi="AngsanaUPC" w:cs="AngsanaUPC"/>
          <w:sz w:val="28"/>
          <w:szCs w:val="28"/>
        </w:rPr>
        <w:t>1</w:t>
      </w:r>
      <w:r w:rsidRPr="00411DBC">
        <w:rPr>
          <w:rFonts w:ascii="AngsanaUPC" w:hAnsi="AngsanaUPC" w:cs="AngsanaUPC"/>
          <w:sz w:val="28"/>
          <w:szCs w:val="28"/>
          <w:cs/>
        </w:rPr>
        <w:t xml:space="preserve"> ปี นับจากวันที่ซื้อ หากมีข้อมูลใหม่ที่ได้รับเกี่ยวกับข้อเท็จจริงและสถานการณ์ที่มีอยู่ ณ วันที่ซื้อธุรกิจ ซึ่งทำให้ต้องปรับปรุงการรับรู้มูลค่าการปรับปรุงดังกล่าวจะถูกบันทึกเมื่อได้รับข้อมูลเพิ่มเติม</w:t>
      </w:r>
    </w:p>
    <w:p w14:paraId="3AEA563D" w14:textId="77777777" w:rsidR="00087D39" w:rsidRPr="00411DBC" w:rsidRDefault="00087D39" w:rsidP="002448B6">
      <w:pPr>
        <w:tabs>
          <w:tab w:val="left" w:pos="720"/>
        </w:tabs>
        <w:ind w:right="-2"/>
        <w:jc w:val="thaiDistribute"/>
        <w:rPr>
          <w:rFonts w:ascii="AngsanaUPC" w:hAnsi="AngsanaUPC" w:cs="AngsanaUPC"/>
          <w:sz w:val="28"/>
          <w:szCs w:val="28"/>
        </w:rPr>
      </w:pPr>
    </w:p>
    <w:p w14:paraId="378D1E33" w14:textId="77777777" w:rsidR="00087D39" w:rsidRPr="00411DBC" w:rsidRDefault="00087D39" w:rsidP="002448B6">
      <w:pPr>
        <w:tabs>
          <w:tab w:val="left" w:pos="720"/>
        </w:tabs>
        <w:ind w:right="-2"/>
        <w:jc w:val="thaiDistribute"/>
        <w:rPr>
          <w:rFonts w:ascii="AngsanaUPC" w:hAnsi="AngsanaUPC" w:cs="AngsanaUPC"/>
          <w:sz w:val="28"/>
          <w:szCs w:val="28"/>
        </w:rPr>
      </w:pPr>
    </w:p>
    <w:p w14:paraId="01F0DCBF" w14:textId="1EDEDF66" w:rsidR="00087D39" w:rsidRPr="00411DBC" w:rsidRDefault="00087D39" w:rsidP="00087D39">
      <w:pPr>
        <w:spacing w:before="240" w:after="240"/>
        <w:ind w:right="-143"/>
        <w:jc w:val="thaiDistribute"/>
        <w:rPr>
          <w:rFonts w:ascii="Angsana New" w:hAnsi="Angsana New"/>
          <w:color w:val="000000"/>
          <w:sz w:val="28"/>
          <w:szCs w:val="28"/>
        </w:rPr>
      </w:pPr>
      <w:r w:rsidRPr="00411DBC">
        <w:rPr>
          <w:rFonts w:ascii="Angsana New" w:hAnsi="Angsana New" w:hint="cs"/>
          <w:color w:val="000000"/>
          <w:sz w:val="28"/>
          <w:szCs w:val="28"/>
          <w:cs/>
        </w:rPr>
        <w:t>ณ</w:t>
      </w:r>
      <w:r w:rsidRPr="00411DBC">
        <w:rPr>
          <w:rFonts w:ascii="Angsana New" w:hAnsi="Angsana New"/>
          <w:color w:val="000000"/>
          <w:sz w:val="28"/>
          <w:szCs w:val="28"/>
          <w:cs/>
        </w:rPr>
        <w:t xml:space="preserve"> </w:t>
      </w:r>
      <w:r w:rsidRPr="00411DBC">
        <w:rPr>
          <w:rFonts w:ascii="Angsana New" w:hAnsi="Angsana New" w:hint="cs"/>
          <w:color w:val="000000"/>
          <w:sz w:val="28"/>
          <w:szCs w:val="28"/>
          <w:cs/>
        </w:rPr>
        <w:t>วันซื้อ</w:t>
      </w:r>
      <w:r w:rsidRPr="00411DBC">
        <w:rPr>
          <w:rFonts w:ascii="Angsana New" w:hAnsi="Angsana New"/>
          <w:color w:val="000000"/>
          <w:sz w:val="28"/>
          <w:szCs w:val="28"/>
          <w:cs/>
        </w:rPr>
        <w:t xml:space="preserve"> </w:t>
      </w:r>
      <w:r w:rsidRPr="00411DBC">
        <w:rPr>
          <w:rFonts w:ascii="Angsana New" w:hAnsi="Angsana New" w:hint="cs"/>
          <w:color w:val="000000"/>
          <w:sz w:val="28"/>
          <w:szCs w:val="28"/>
          <w:cs/>
        </w:rPr>
        <w:t>ข้อมูลของสิ่งตอบแทนทั้งหมดที่โอนให้แก่ผู้ซื้อ</w:t>
      </w:r>
      <w:r w:rsidRPr="00411DBC">
        <w:rPr>
          <w:rFonts w:ascii="Angsana New" w:hAnsi="Angsana New"/>
          <w:color w:val="000000"/>
          <w:sz w:val="28"/>
          <w:szCs w:val="28"/>
          <w:cs/>
        </w:rPr>
        <w:t xml:space="preserve"> </w:t>
      </w:r>
      <w:r w:rsidRPr="00411DBC">
        <w:rPr>
          <w:rFonts w:ascii="Angsana New" w:hAnsi="Angsana New" w:hint="cs"/>
          <w:color w:val="000000"/>
          <w:sz w:val="28"/>
          <w:szCs w:val="28"/>
          <w:cs/>
        </w:rPr>
        <w:t>สินทรัพย์ที่ได้มาที่ระบุได้และหนี้สินที่รับมามูลค่าที่รับรู้สำหรับมูลค่าของส่วนได้เสียที่ไม่มีอำนาจควบคุมในบริษัทของผู้ถูกซื้อและส่วนได้เสียในผู้ถูกซื้อที่บริษัทฯ</w:t>
      </w:r>
      <w:r w:rsidRPr="00411DBC">
        <w:rPr>
          <w:rFonts w:ascii="Angsana New" w:hAnsi="Angsana New"/>
          <w:color w:val="000000"/>
          <w:sz w:val="28"/>
          <w:szCs w:val="28"/>
          <w:cs/>
        </w:rPr>
        <w:t xml:space="preserve"> </w:t>
      </w:r>
      <w:r w:rsidRPr="00411DBC">
        <w:rPr>
          <w:rFonts w:ascii="Angsana New" w:hAnsi="Angsana New" w:hint="cs"/>
          <w:color w:val="000000"/>
          <w:sz w:val="28"/>
          <w:szCs w:val="28"/>
          <w:cs/>
        </w:rPr>
        <w:t>ถืออยู่ก่อนที่จะมีการรวมธุรกิจ</w:t>
      </w:r>
      <w:r w:rsidRPr="00411DBC">
        <w:rPr>
          <w:rFonts w:ascii="Angsana New" w:hAnsi="Angsana New"/>
          <w:color w:val="000000"/>
          <w:sz w:val="28"/>
          <w:szCs w:val="28"/>
          <w:cs/>
        </w:rPr>
        <w:t xml:space="preserve"> </w:t>
      </w:r>
      <w:r w:rsidRPr="00411DBC">
        <w:rPr>
          <w:rFonts w:ascii="Angsana New" w:hAnsi="Angsana New" w:hint="cs"/>
          <w:color w:val="000000"/>
          <w:sz w:val="28"/>
          <w:szCs w:val="28"/>
          <w:cs/>
        </w:rPr>
        <w:t>มีดังนี้</w:t>
      </w:r>
    </w:p>
    <w:tbl>
      <w:tblPr>
        <w:tblW w:w="7620" w:type="dxa"/>
        <w:tblInd w:w="900" w:type="dxa"/>
        <w:tblLook w:val="04A0" w:firstRow="1" w:lastRow="0" w:firstColumn="1" w:lastColumn="0" w:noHBand="0" w:noVBand="1"/>
      </w:tblPr>
      <w:tblGrid>
        <w:gridCol w:w="4896"/>
        <w:gridCol w:w="338"/>
        <w:gridCol w:w="2386"/>
      </w:tblGrid>
      <w:tr w:rsidR="00772CF7" w:rsidRPr="00411DBC" w14:paraId="5787ED0B" w14:textId="77777777" w:rsidTr="00772CF7">
        <w:trPr>
          <w:trHeight w:val="405"/>
        </w:trPr>
        <w:tc>
          <w:tcPr>
            <w:tcW w:w="4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53B126" w14:textId="77777777" w:rsidR="00772CF7" w:rsidRPr="00411DBC" w:rsidRDefault="00772CF7" w:rsidP="00772C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BFD378" w14:textId="77777777" w:rsidR="00772CF7" w:rsidRPr="00411DBC" w:rsidRDefault="00772CF7" w:rsidP="00772CF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320AC89" w14:textId="77777777" w:rsidR="00772CF7" w:rsidRPr="00411DBC" w:rsidRDefault="00772CF7" w:rsidP="00772CF7">
            <w:pPr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  <w:cs/>
              </w:rPr>
              <w:t>พันบาท</w:t>
            </w:r>
          </w:p>
        </w:tc>
      </w:tr>
      <w:tr w:rsidR="00772CF7" w:rsidRPr="00411DBC" w14:paraId="37574D39" w14:textId="77777777" w:rsidTr="00772CF7">
        <w:trPr>
          <w:trHeight w:val="405"/>
        </w:trPr>
        <w:tc>
          <w:tcPr>
            <w:tcW w:w="4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9DA0B5" w14:textId="77777777" w:rsidR="00772CF7" w:rsidRPr="00411DBC" w:rsidRDefault="00772CF7" w:rsidP="00772CF7">
            <w:pPr>
              <w:jc w:val="both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  <w:cs/>
              </w:rPr>
              <w:t>สิ่งตอบแทนในการซื้อ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2AEDD5" w14:textId="77777777" w:rsidR="00772CF7" w:rsidRPr="00411DBC" w:rsidRDefault="00772CF7" w:rsidP="00772CF7">
            <w:pPr>
              <w:jc w:val="both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38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FF2F96B" w14:textId="77777777" w:rsidR="00772CF7" w:rsidRPr="00411DBC" w:rsidRDefault="00772CF7" w:rsidP="00772CF7">
            <w:pPr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  <w:cs/>
              </w:rPr>
              <w:t>บริษัท เดอะ เมกะ</w:t>
            </w:r>
            <w:r w:rsidRPr="00411DBC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วัตต์ จำกัด</w:t>
            </w:r>
          </w:p>
        </w:tc>
      </w:tr>
      <w:tr w:rsidR="00772CF7" w:rsidRPr="00411DBC" w14:paraId="34B75CA0" w14:textId="77777777" w:rsidTr="00772CF7">
        <w:trPr>
          <w:trHeight w:val="405"/>
        </w:trPr>
        <w:tc>
          <w:tcPr>
            <w:tcW w:w="4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3A44E5" w14:textId="77777777" w:rsidR="00772CF7" w:rsidRPr="00411DBC" w:rsidRDefault="00772CF7" w:rsidP="00772CF7">
            <w:pPr>
              <w:rPr>
                <w:rFonts w:ascii="Angsana New" w:hAnsi="Angsana New"/>
                <w:color w:val="000000"/>
                <w:sz w:val="28"/>
                <w:szCs w:val="28"/>
                <w:u w:val="single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  <w:u w:val="single"/>
                <w:cs/>
              </w:rPr>
              <w:t>บวก</w:t>
            </w: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 xml:space="preserve">   </w:t>
            </w:r>
            <w:r w:rsidRPr="00411DBC">
              <w:rPr>
                <w:rFonts w:ascii="Angsana New" w:hAnsi="Angsana New"/>
                <w:color w:val="000000"/>
                <w:sz w:val="28"/>
                <w:szCs w:val="28"/>
                <w:cs/>
              </w:rPr>
              <w:t>มูลค่ายุติธรรม ณ วันซื้อ ของเงินลงทุนในส่วนที่บริษัท</w:t>
            </w: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 xml:space="preserve"> </w:t>
            </w:r>
            <w:r w:rsidRPr="00411DBC">
              <w:rPr>
                <w:rFonts w:ascii="Angsana New" w:hAnsi="Angsana New"/>
                <w:color w:val="000000"/>
                <w:sz w:val="28"/>
                <w:szCs w:val="28"/>
                <w:cs/>
              </w:rPr>
              <w:t>ถืออยู่ก่อนการรวมธุรกิจ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71E014" w14:textId="77777777" w:rsidR="00772CF7" w:rsidRPr="00411DBC" w:rsidRDefault="00772CF7" w:rsidP="00772CF7">
            <w:pPr>
              <w:rPr>
                <w:rFonts w:ascii="Angsana New" w:hAnsi="Angsana New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2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AE45C5" w14:textId="791942AE" w:rsidR="00772CF7" w:rsidRPr="00411DBC" w:rsidRDefault="00772CF7" w:rsidP="00772CF7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>1,861,413</w:t>
            </w:r>
          </w:p>
        </w:tc>
      </w:tr>
      <w:tr w:rsidR="00772CF7" w:rsidRPr="00411DBC" w14:paraId="2375B210" w14:textId="77777777" w:rsidTr="00772CF7">
        <w:trPr>
          <w:trHeight w:val="405"/>
        </w:trPr>
        <w:tc>
          <w:tcPr>
            <w:tcW w:w="4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693998" w14:textId="77777777" w:rsidR="00772CF7" w:rsidRPr="00411DBC" w:rsidRDefault="00772CF7" w:rsidP="00772CF7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D36365" w14:textId="77777777" w:rsidR="00772CF7" w:rsidRPr="00411DBC" w:rsidRDefault="00772CF7" w:rsidP="00772CF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98F82D" w14:textId="77777777" w:rsidR="00772CF7" w:rsidRPr="00411DBC" w:rsidRDefault="00772CF7" w:rsidP="00772CF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2CF7" w:rsidRPr="00411DBC" w14:paraId="31073DDA" w14:textId="77777777" w:rsidTr="00772CF7">
        <w:trPr>
          <w:trHeight w:val="405"/>
        </w:trPr>
        <w:tc>
          <w:tcPr>
            <w:tcW w:w="4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3CCFE0" w14:textId="77777777" w:rsidR="00772CF7" w:rsidRPr="00411DBC" w:rsidRDefault="00772CF7" w:rsidP="00772CF7">
            <w:pPr>
              <w:jc w:val="both"/>
              <w:rPr>
                <w:rFonts w:ascii="Angsana New" w:hAnsi="Angsana New"/>
                <w:color w:val="000000"/>
                <w:sz w:val="28"/>
                <w:szCs w:val="28"/>
                <w:u w:val="single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  <w:u w:val="single"/>
                <w:cs/>
              </w:rPr>
              <w:t>สินทรัพย์ที่ระบุได้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FFA9D4" w14:textId="77777777" w:rsidR="00772CF7" w:rsidRPr="00411DBC" w:rsidRDefault="00772CF7" w:rsidP="00772CF7">
            <w:pPr>
              <w:jc w:val="both"/>
              <w:rPr>
                <w:rFonts w:ascii="Angsana New" w:hAnsi="Angsana New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2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2301C2" w14:textId="77777777" w:rsidR="00772CF7" w:rsidRPr="00411DBC" w:rsidRDefault="00772CF7" w:rsidP="00772CF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2CF7" w:rsidRPr="00411DBC" w14:paraId="0A460960" w14:textId="77777777" w:rsidTr="00772CF7">
        <w:trPr>
          <w:trHeight w:val="405"/>
        </w:trPr>
        <w:tc>
          <w:tcPr>
            <w:tcW w:w="4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DCADE2" w14:textId="77777777" w:rsidR="00772CF7" w:rsidRPr="00411DBC" w:rsidRDefault="00772CF7" w:rsidP="00772CF7">
            <w:pPr>
              <w:jc w:val="both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 xml:space="preserve"> </w:t>
            </w:r>
            <w:r w:rsidRPr="00411DBC">
              <w:rPr>
                <w:rFonts w:ascii="Angsana New" w:hAnsi="Angsana New"/>
                <w:color w:val="000000"/>
                <w:sz w:val="28"/>
                <w:szCs w:val="28"/>
                <w:cs/>
              </w:rPr>
              <w:t>เงินสดและรายการเทียบเท่าเงินสด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07A134" w14:textId="77777777" w:rsidR="00772CF7" w:rsidRPr="00411DBC" w:rsidRDefault="00772CF7" w:rsidP="00772CF7">
            <w:pPr>
              <w:jc w:val="both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C00329" w14:textId="1C3D3F6F" w:rsidR="00772CF7" w:rsidRPr="00411DBC" w:rsidRDefault="00772CF7" w:rsidP="00772CF7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>20,09</w:t>
            </w:r>
            <w:r w:rsidR="00582241">
              <w:rPr>
                <w:rFonts w:ascii="Angsana New" w:hAnsi="Angsana New"/>
                <w:color w:val="000000"/>
                <w:sz w:val="28"/>
                <w:szCs w:val="28"/>
              </w:rPr>
              <w:t>9</w:t>
            </w:r>
          </w:p>
        </w:tc>
      </w:tr>
      <w:tr w:rsidR="00772CF7" w:rsidRPr="00411DBC" w14:paraId="261FE160" w14:textId="77777777" w:rsidTr="00772CF7">
        <w:trPr>
          <w:trHeight w:val="405"/>
        </w:trPr>
        <w:tc>
          <w:tcPr>
            <w:tcW w:w="4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E2544F" w14:textId="77777777" w:rsidR="00772CF7" w:rsidRPr="00411DBC" w:rsidRDefault="00772CF7" w:rsidP="00772CF7">
            <w:pPr>
              <w:jc w:val="both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  <w:cs/>
              </w:rPr>
              <w:t>ลูกหนี้การค้าและลูกหนี้อื่น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C92985" w14:textId="77777777" w:rsidR="00772CF7" w:rsidRPr="00411DBC" w:rsidRDefault="00772CF7" w:rsidP="00772CF7">
            <w:pPr>
              <w:jc w:val="both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4AD6D0" w14:textId="15B489F5" w:rsidR="00772CF7" w:rsidRPr="00FF1B4B" w:rsidRDefault="00FF1B4B" w:rsidP="00772CF7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  <w:highlight w:val="yellow"/>
              </w:rPr>
            </w:pPr>
            <w:r w:rsidRPr="00FF1B4B">
              <w:rPr>
                <w:rFonts w:ascii="Angsana New" w:hAnsi="Angsana New"/>
                <w:color w:val="000000"/>
                <w:sz w:val="28"/>
                <w:szCs w:val="28"/>
                <w:highlight w:val="yellow"/>
              </w:rPr>
              <w:t>89,336</w:t>
            </w:r>
          </w:p>
        </w:tc>
      </w:tr>
      <w:tr w:rsidR="00772CF7" w:rsidRPr="00411DBC" w14:paraId="2B91CA63" w14:textId="77777777" w:rsidTr="00772CF7">
        <w:trPr>
          <w:trHeight w:val="405"/>
        </w:trPr>
        <w:tc>
          <w:tcPr>
            <w:tcW w:w="4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15E45C" w14:textId="77777777" w:rsidR="00772CF7" w:rsidRPr="00411DBC" w:rsidRDefault="00772CF7" w:rsidP="00772CF7">
            <w:pPr>
              <w:jc w:val="both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  <w:cs/>
              </w:rPr>
              <w:t>ลูกหนี้การค้าและลูกหนี้อื่นกิจการที่เกี่ยวข้อง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E67802" w14:textId="77777777" w:rsidR="00772CF7" w:rsidRPr="00411DBC" w:rsidRDefault="00772CF7" w:rsidP="00772CF7">
            <w:pPr>
              <w:jc w:val="both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96D5B7" w14:textId="10933B60" w:rsidR="00772CF7" w:rsidRPr="00FF1B4B" w:rsidRDefault="00FF1B4B" w:rsidP="00772CF7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  <w:highlight w:val="yellow"/>
              </w:rPr>
            </w:pPr>
            <w:r w:rsidRPr="00FF1B4B">
              <w:rPr>
                <w:rFonts w:ascii="Angsana New" w:hAnsi="Angsana New"/>
                <w:color w:val="000000"/>
                <w:sz w:val="28"/>
                <w:szCs w:val="28"/>
                <w:highlight w:val="yellow"/>
              </w:rPr>
              <w:t>13,469</w:t>
            </w:r>
          </w:p>
        </w:tc>
      </w:tr>
      <w:tr w:rsidR="00FF1B4B" w:rsidRPr="00411DBC" w14:paraId="3125EF89" w14:textId="77777777" w:rsidTr="00772CF7">
        <w:trPr>
          <w:trHeight w:val="405"/>
        </w:trPr>
        <w:tc>
          <w:tcPr>
            <w:tcW w:w="4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0E0A04" w14:textId="114711A4" w:rsidR="00FF1B4B" w:rsidRPr="00411DBC" w:rsidRDefault="00FF1B4B" w:rsidP="00FF1B4B">
            <w:pPr>
              <w:jc w:val="both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  <w:cs/>
              </w:rPr>
              <w:t>เงินให้กู้ยืมระยะสั้นและดอกเบี้ยค้างรับแก่</w:t>
            </w:r>
            <w:r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กิจการที่เกี่ยวข้องกัน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A2EAF6" w14:textId="77777777" w:rsidR="00FF1B4B" w:rsidRPr="00411DBC" w:rsidRDefault="00FF1B4B" w:rsidP="00FF1B4B">
            <w:pPr>
              <w:jc w:val="both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1C98FD" w14:textId="44F67FA5" w:rsidR="00FF1B4B" w:rsidRPr="00FF1B4B" w:rsidRDefault="00FF1B4B" w:rsidP="00FF1B4B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  <w:highlight w:val="yellow"/>
              </w:rPr>
            </w:pPr>
            <w:r w:rsidRPr="00FF1B4B">
              <w:rPr>
                <w:rFonts w:ascii="Angsana New" w:hAnsi="Angsana New"/>
                <w:color w:val="000000"/>
                <w:sz w:val="28"/>
                <w:szCs w:val="28"/>
                <w:highlight w:val="yellow"/>
              </w:rPr>
              <w:t>5,001</w:t>
            </w:r>
          </w:p>
        </w:tc>
      </w:tr>
      <w:tr w:rsidR="00FF1B4B" w:rsidRPr="00411DBC" w14:paraId="4A9BC575" w14:textId="77777777" w:rsidTr="00772CF7">
        <w:trPr>
          <w:trHeight w:val="405"/>
        </w:trPr>
        <w:tc>
          <w:tcPr>
            <w:tcW w:w="4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686C59" w14:textId="6E7C89A1" w:rsidR="00FF1B4B" w:rsidRPr="00411DBC" w:rsidRDefault="00FF1B4B" w:rsidP="00FF1B4B">
            <w:pPr>
              <w:jc w:val="both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813E77">
              <w:rPr>
                <w:rFonts w:ascii="Angsana New" w:hAnsi="Angsana New"/>
                <w:color w:val="000000"/>
                <w:sz w:val="28"/>
                <w:szCs w:val="28"/>
                <w:cs/>
              </w:rPr>
              <w:t>เงินให้กู้ยืมระยะสั้นและดอกเบี้ยค้างรับแก่กิจการอื่น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115638" w14:textId="77777777" w:rsidR="00FF1B4B" w:rsidRPr="00411DBC" w:rsidRDefault="00FF1B4B" w:rsidP="00FF1B4B">
            <w:pPr>
              <w:jc w:val="both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256B8D" w14:textId="62E32286" w:rsidR="00FF1B4B" w:rsidRDefault="00FF1B4B" w:rsidP="00FF1B4B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0D3A96">
              <w:rPr>
                <w:rFonts w:ascii="Angsana New" w:hAnsi="Angsana New"/>
                <w:color w:val="000000"/>
                <w:sz w:val="28"/>
                <w:szCs w:val="28"/>
                <w:highlight w:val="yellow"/>
              </w:rPr>
              <w:t>417,649</w:t>
            </w:r>
          </w:p>
        </w:tc>
      </w:tr>
      <w:tr w:rsidR="00772CF7" w:rsidRPr="00411DBC" w14:paraId="2837F54E" w14:textId="77777777" w:rsidTr="00772CF7">
        <w:trPr>
          <w:trHeight w:val="405"/>
        </w:trPr>
        <w:tc>
          <w:tcPr>
            <w:tcW w:w="4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633B81" w14:textId="77777777" w:rsidR="00772CF7" w:rsidRPr="00411DBC" w:rsidRDefault="00772CF7" w:rsidP="00772CF7">
            <w:pPr>
              <w:jc w:val="both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  <w:cs/>
              </w:rPr>
              <w:t>เงินฝากภาระค้ำประกัน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EE8A72" w14:textId="77777777" w:rsidR="00772CF7" w:rsidRPr="00411DBC" w:rsidRDefault="00772CF7" w:rsidP="00772CF7">
            <w:pPr>
              <w:jc w:val="both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42154C" w14:textId="091023AC" w:rsidR="00772CF7" w:rsidRPr="00411DBC" w:rsidRDefault="00FF1B4B" w:rsidP="00772CF7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0D3A96">
              <w:rPr>
                <w:rFonts w:ascii="Angsana New" w:hAnsi="Angsana New"/>
                <w:color w:val="000000"/>
                <w:sz w:val="28"/>
                <w:szCs w:val="28"/>
                <w:highlight w:val="yellow"/>
              </w:rPr>
              <w:t>47,535</w:t>
            </w:r>
          </w:p>
        </w:tc>
      </w:tr>
      <w:tr w:rsidR="00772CF7" w:rsidRPr="00411DBC" w14:paraId="25F1C721" w14:textId="77777777" w:rsidTr="00772CF7">
        <w:trPr>
          <w:trHeight w:val="405"/>
        </w:trPr>
        <w:tc>
          <w:tcPr>
            <w:tcW w:w="4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CA6C02" w14:textId="77777777" w:rsidR="00772CF7" w:rsidRPr="00411DBC" w:rsidRDefault="00772CF7" w:rsidP="00772CF7">
            <w:pPr>
              <w:jc w:val="both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  <w:cs/>
              </w:rPr>
              <w:t>เงินจ่ายล่วงหน้าค่าโครงการ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9E44D2" w14:textId="77777777" w:rsidR="00772CF7" w:rsidRPr="00411DBC" w:rsidRDefault="00772CF7" w:rsidP="00772CF7">
            <w:pPr>
              <w:jc w:val="both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C2F9B0" w14:textId="125774FB" w:rsidR="00582241" w:rsidRPr="00411DBC" w:rsidRDefault="00772CF7" w:rsidP="00582241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>33,34</w:t>
            </w:r>
            <w:r w:rsidR="00FF1B4B">
              <w:rPr>
                <w:rFonts w:ascii="Angsana New" w:hAnsi="Angsana New"/>
                <w:color w:val="000000"/>
                <w:sz w:val="28"/>
                <w:szCs w:val="28"/>
              </w:rPr>
              <w:t>0</w:t>
            </w:r>
          </w:p>
        </w:tc>
      </w:tr>
      <w:tr w:rsidR="00772CF7" w:rsidRPr="00411DBC" w14:paraId="26877B17" w14:textId="77777777" w:rsidTr="00772CF7">
        <w:trPr>
          <w:trHeight w:val="405"/>
        </w:trPr>
        <w:tc>
          <w:tcPr>
            <w:tcW w:w="4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710FEF" w14:textId="77777777" w:rsidR="00772CF7" w:rsidRPr="00411DBC" w:rsidRDefault="00772CF7" w:rsidP="00772CF7">
            <w:pPr>
              <w:jc w:val="both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  <w:cs/>
              </w:rPr>
              <w:t>สินทรัพย์หมุนเวียนอื่น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7D2096" w14:textId="77777777" w:rsidR="00772CF7" w:rsidRPr="00411DBC" w:rsidRDefault="00772CF7" w:rsidP="00772CF7">
            <w:pPr>
              <w:jc w:val="both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57EF62" w14:textId="03E1BEAC" w:rsidR="00772CF7" w:rsidRPr="00411DBC" w:rsidRDefault="00772CF7" w:rsidP="00772CF7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>27,4</w:t>
            </w:r>
            <w:r w:rsidR="00582241">
              <w:rPr>
                <w:rFonts w:ascii="Angsana New" w:hAnsi="Angsana New"/>
                <w:color w:val="000000"/>
                <w:sz w:val="28"/>
                <w:szCs w:val="28"/>
              </w:rPr>
              <w:t>10</w:t>
            </w:r>
          </w:p>
        </w:tc>
      </w:tr>
      <w:tr w:rsidR="00772CF7" w:rsidRPr="00411DBC" w14:paraId="00A053E0" w14:textId="77777777" w:rsidTr="00772CF7">
        <w:trPr>
          <w:trHeight w:val="405"/>
        </w:trPr>
        <w:tc>
          <w:tcPr>
            <w:tcW w:w="4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89D7D4" w14:textId="77777777" w:rsidR="00772CF7" w:rsidRPr="00411DBC" w:rsidRDefault="00772CF7" w:rsidP="00772CF7">
            <w:pPr>
              <w:jc w:val="both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  <w:cs/>
              </w:rPr>
              <w:t>เงินลงทุนในบริษัทร่วม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29BBE0" w14:textId="77777777" w:rsidR="00772CF7" w:rsidRPr="00411DBC" w:rsidRDefault="00772CF7" w:rsidP="00772CF7">
            <w:pPr>
              <w:jc w:val="both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974BE" w14:textId="04FDEA03" w:rsidR="00772CF7" w:rsidRPr="00411DBC" w:rsidRDefault="00772CF7" w:rsidP="00772CF7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>5,629</w:t>
            </w:r>
          </w:p>
        </w:tc>
      </w:tr>
      <w:tr w:rsidR="00772CF7" w:rsidRPr="00411DBC" w14:paraId="1F989EF4" w14:textId="77777777" w:rsidTr="00772CF7">
        <w:trPr>
          <w:trHeight w:val="405"/>
        </w:trPr>
        <w:tc>
          <w:tcPr>
            <w:tcW w:w="4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BE6A5B" w14:textId="77777777" w:rsidR="00772CF7" w:rsidRPr="00411DBC" w:rsidRDefault="00772CF7" w:rsidP="00772CF7">
            <w:pPr>
              <w:jc w:val="both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  <w:cs/>
              </w:rPr>
              <w:t>เงินจ่ายค่าหุ้นล่วงหน้า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02DE75" w14:textId="77777777" w:rsidR="00772CF7" w:rsidRPr="00411DBC" w:rsidRDefault="00772CF7" w:rsidP="00772CF7">
            <w:pPr>
              <w:jc w:val="both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1CF2BB" w14:textId="28768248" w:rsidR="00772CF7" w:rsidRPr="00411DBC" w:rsidRDefault="00772CF7" w:rsidP="00772CF7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>623,57</w:t>
            </w:r>
            <w:r w:rsidR="00582241">
              <w:rPr>
                <w:rFonts w:ascii="Angsana New" w:hAnsi="Angsana New"/>
                <w:color w:val="000000"/>
                <w:sz w:val="28"/>
                <w:szCs w:val="28"/>
              </w:rPr>
              <w:t>8</w:t>
            </w:r>
          </w:p>
        </w:tc>
      </w:tr>
      <w:tr w:rsidR="00772CF7" w:rsidRPr="00411DBC" w14:paraId="44ED7808" w14:textId="77777777" w:rsidTr="00772CF7">
        <w:trPr>
          <w:trHeight w:val="405"/>
        </w:trPr>
        <w:tc>
          <w:tcPr>
            <w:tcW w:w="4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16BC83" w14:textId="77777777" w:rsidR="00772CF7" w:rsidRPr="00411DBC" w:rsidRDefault="00772CF7" w:rsidP="00772CF7">
            <w:pPr>
              <w:jc w:val="both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  <w:cs/>
              </w:rPr>
              <w:t>เงินให้กู้ยืมระยะยาวแก่บริษัทย่อย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4AC2D3" w14:textId="77777777" w:rsidR="00772CF7" w:rsidRPr="00411DBC" w:rsidRDefault="00772CF7" w:rsidP="00772CF7">
            <w:pPr>
              <w:jc w:val="both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20D08C" w14:textId="394C27AE" w:rsidR="00772CF7" w:rsidRPr="00411DBC" w:rsidRDefault="00772CF7" w:rsidP="00772CF7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>15,249</w:t>
            </w:r>
          </w:p>
        </w:tc>
      </w:tr>
      <w:tr w:rsidR="00772CF7" w:rsidRPr="00411DBC" w14:paraId="4FA0972F" w14:textId="77777777" w:rsidTr="00772CF7">
        <w:trPr>
          <w:trHeight w:val="405"/>
        </w:trPr>
        <w:tc>
          <w:tcPr>
            <w:tcW w:w="4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229755" w14:textId="77777777" w:rsidR="00772CF7" w:rsidRPr="00411DBC" w:rsidRDefault="00772CF7" w:rsidP="00772CF7">
            <w:pPr>
              <w:jc w:val="both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  <w:cs/>
              </w:rPr>
              <w:t>ส่วนปรับปรุงอาคารและอุปกรณ์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147C34" w14:textId="77777777" w:rsidR="00772CF7" w:rsidRPr="00411DBC" w:rsidRDefault="00772CF7" w:rsidP="00772CF7">
            <w:pPr>
              <w:jc w:val="both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EDDF69" w14:textId="440F0815" w:rsidR="00772CF7" w:rsidRPr="00411DBC" w:rsidRDefault="00772CF7" w:rsidP="00772CF7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>1,881,333</w:t>
            </w:r>
          </w:p>
        </w:tc>
      </w:tr>
      <w:tr w:rsidR="00772CF7" w:rsidRPr="00411DBC" w14:paraId="5E6A6793" w14:textId="77777777" w:rsidTr="00772CF7">
        <w:trPr>
          <w:trHeight w:val="405"/>
        </w:trPr>
        <w:tc>
          <w:tcPr>
            <w:tcW w:w="4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D4D052" w14:textId="77777777" w:rsidR="00772CF7" w:rsidRPr="00411DBC" w:rsidRDefault="00772CF7" w:rsidP="00772CF7">
            <w:pPr>
              <w:jc w:val="both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  <w:cs/>
              </w:rPr>
              <w:t>สินทรัพย์รอการขาย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48C95C" w14:textId="77777777" w:rsidR="00772CF7" w:rsidRPr="00411DBC" w:rsidRDefault="00772CF7" w:rsidP="00772CF7">
            <w:pPr>
              <w:jc w:val="both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6193A7" w14:textId="0B95297A" w:rsidR="00772CF7" w:rsidRPr="00411DBC" w:rsidRDefault="00772CF7" w:rsidP="00772CF7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>145,87</w:t>
            </w:r>
            <w:r w:rsidR="00582241">
              <w:rPr>
                <w:rFonts w:ascii="Angsana New" w:hAnsi="Angsana New"/>
                <w:color w:val="000000"/>
                <w:sz w:val="28"/>
                <w:szCs w:val="28"/>
              </w:rPr>
              <w:t>3</w:t>
            </w:r>
          </w:p>
        </w:tc>
      </w:tr>
      <w:tr w:rsidR="00772CF7" w:rsidRPr="00411DBC" w14:paraId="71525FF6" w14:textId="77777777" w:rsidTr="00772CF7">
        <w:trPr>
          <w:trHeight w:val="405"/>
        </w:trPr>
        <w:tc>
          <w:tcPr>
            <w:tcW w:w="4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14609F" w14:textId="77777777" w:rsidR="00772CF7" w:rsidRPr="00411DBC" w:rsidRDefault="00772CF7" w:rsidP="00772CF7">
            <w:pPr>
              <w:jc w:val="both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  <w:cs/>
              </w:rPr>
              <w:t>สินทรัพย์สิทธิการใช้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CB9505" w14:textId="77777777" w:rsidR="00772CF7" w:rsidRPr="00411DBC" w:rsidRDefault="00772CF7" w:rsidP="00772CF7">
            <w:pPr>
              <w:jc w:val="both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20B1D1" w14:textId="47CC7F51" w:rsidR="00772CF7" w:rsidRPr="00411DBC" w:rsidRDefault="00772CF7" w:rsidP="00772CF7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>2,753</w:t>
            </w:r>
          </w:p>
        </w:tc>
      </w:tr>
      <w:tr w:rsidR="00772CF7" w:rsidRPr="00411DBC" w14:paraId="0A0FC3D9" w14:textId="77777777" w:rsidTr="00772CF7">
        <w:trPr>
          <w:trHeight w:val="405"/>
        </w:trPr>
        <w:tc>
          <w:tcPr>
            <w:tcW w:w="4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3853B0" w14:textId="77777777" w:rsidR="00772CF7" w:rsidRPr="00411DBC" w:rsidRDefault="00772CF7" w:rsidP="00772CF7">
            <w:pPr>
              <w:jc w:val="both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  <w:cs/>
              </w:rPr>
              <w:t>สิทธิในการดำเนินการผลิตและจำหน่ายไฟฟ้า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EF2909" w14:textId="77777777" w:rsidR="00772CF7" w:rsidRPr="00411DBC" w:rsidRDefault="00772CF7" w:rsidP="00772CF7">
            <w:pPr>
              <w:jc w:val="both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05E42F" w14:textId="3EF44456" w:rsidR="00772CF7" w:rsidRPr="00411DBC" w:rsidRDefault="00772CF7" w:rsidP="00772CF7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>269,14</w:t>
            </w:r>
            <w:r w:rsidR="00582241">
              <w:rPr>
                <w:rFonts w:ascii="Angsana New" w:hAnsi="Angsana New"/>
                <w:color w:val="000000"/>
                <w:sz w:val="28"/>
                <w:szCs w:val="28"/>
              </w:rPr>
              <w:t>6</w:t>
            </w:r>
          </w:p>
        </w:tc>
      </w:tr>
      <w:tr w:rsidR="00772CF7" w:rsidRPr="00411DBC" w14:paraId="25C6D6D1" w14:textId="77777777" w:rsidTr="00772CF7">
        <w:trPr>
          <w:trHeight w:val="405"/>
        </w:trPr>
        <w:tc>
          <w:tcPr>
            <w:tcW w:w="4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D90BDD" w14:textId="77777777" w:rsidR="00772CF7" w:rsidRPr="00411DBC" w:rsidRDefault="00772CF7" w:rsidP="00772CF7">
            <w:pPr>
              <w:jc w:val="both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  <w:cs/>
              </w:rPr>
              <w:t>ค่าความนิยม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A8E152" w14:textId="77777777" w:rsidR="00772CF7" w:rsidRPr="00411DBC" w:rsidRDefault="00772CF7" w:rsidP="00772CF7">
            <w:pPr>
              <w:jc w:val="both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D8DDEF" w14:textId="55E1A130" w:rsidR="00772CF7" w:rsidRPr="00411DBC" w:rsidRDefault="00772CF7" w:rsidP="00772CF7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>1,537,26</w:t>
            </w:r>
            <w:r w:rsidR="00582241">
              <w:rPr>
                <w:rFonts w:ascii="Angsana New" w:hAnsi="Angsana New"/>
                <w:color w:val="000000"/>
                <w:sz w:val="28"/>
                <w:szCs w:val="28"/>
              </w:rPr>
              <w:t>3</w:t>
            </w:r>
          </w:p>
        </w:tc>
      </w:tr>
      <w:tr w:rsidR="00772CF7" w:rsidRPr="00411DBC" w14:paraId="4626BD6C" w14:textId="77777777" w:rsidTr="00772CF7">
        <w:trPr>
          <w:trHeight w:val="405"/>
        </w:trPr>
        <w:tc>
          <w:tcPr>
            <w:tcW w:w="4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2BE438" w14:textId="77777777" w:rsidR="00772CF7" w:rsidRPr="00411DBC" w:rsidRDefault="00772CF7" w:rsidP="00772CF7">
            <w:pPr>
              <w:jc w:val="both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  <w:cs/>
              </w:rPr>
              <w:t>สินทรัพย์ไม่หมุนเวียนอื่น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DF1F72" w14:textId="77777777" w:rsidR="00772CF7" w:rsidRPr="00411DBC" w:rsidRDefault="00772CF7" w:rsidP="00772CF7">
            <w:pPr>
              <w:jc w:val="both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8C62FDB" w14:textId="7D04196F" w:rsidR="00772CF7" w:rsidRPr="00411DBC" w:rsidRDefault="00772CF7" w:rsidP="00772CF7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>2,64</w:t>
            </w:r>
            <w:r w:rsidR="00582241">
              <w:rPr>
                <w:rFonts w:ascii="Angsana New" w:hAnsi="Angsana New"/>
                <w:color w:val="000000"/>
                <w:sz w:val="28"/>
                <w:szCs w:val="28"/>
              </w:rPr>
              <w:t>9</w:t>
            </w:r>
          </w:p>
        </w:tc>
      </w:tr>
      <w:tr w:rsidR="00772CF7" w:rsidRPr="00411DBC" w14:paraId="3625DA40" w14:textId="77777777" w:rsidTr="00772CF7">
        <w:trPr>
          <w:trHeight w:val="405"/>
        </w:trPr>
        <w:tc>
          <w:tcPr>
            <w:tcW w:w="4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3DC268" w14:textId="77777777" w:rsidR="00772CF7" w:rsidRPr="00411DBC" w:rsidRDefault="00772CF7" w:rsidP="00772CF7">
            <w:pPr>
              <w:jc w:val="both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 xml:space="preserve">   </w:t>
            </w:r>
            <w:r w:rsidRPr="00411DBC">
              <w:rPr>
                <w:rFonts w:ascii="Angsana New" w:hAnsi="Angsana New"/>
                <w:color w:val="000000"/>
                <w:sz w:val="28"/>
                <w:szCs w:val="28"/>
                <w:cs/>
              </w:rPr>
              <w:t>รวมสินทรัพย์ที่ระบุได้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57F861" w14:textId="77777777" w:rsidR="00772CF7" w:rsidRPr="00411DBC" w:rsidRDefault="00772CF7" w:rsidP="00772CF7">
            <w:pPr>
              <w:jc w:val="both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E090F6" w14:textId="4BC94106" w:rsidR="00772CF7" w:rsidRPr="00411DBC" w:rsidRDefault="00772CF7" w:rsidP="00772CF7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>5,137,312</w:t>
            </w:r>
          </w:p>
        </w:tc>
      </w:tr>
      <w:tr w:rsidR="00772CF7" w:rsidRPr="00411DBC" w14:paraId="126DBE93" w14:textId="77777777" w:rsidTr="00772CF7">
        <w:trPr>
          <w:trHeight w:val="420"/>
        </w:trPr>
        <w:tc>
          <w:tcPr>
            <w:tcW w:w="4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329B85" w14:textId="77777777" w:rsidR="00772CF7" w:rsidRPr="00411DBC" w:rsidRDefault="00772CF7" w:rsidP="00772CF7">
            <w:pPr>
              <w:jc w:val="both"/>
              <w:rPr>
                <w:rFonts w:ascii="Angsana New" w:hAnsi="Angsana New"/>
                <w:color w:val="000000"/>
                <w:sz w:val="28"/>
                <w:szCs w:val="28"/>
                <w:u w:val="single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  <w:u w:val="single"/>
                <w:cs/>
              </w:rPr>
              <w:t>หนี้สินที่ระบุได้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52816" w14:textId="77777777" w:rsidR="00772CF7" w:rsidRPr="00411DBC" w:rsidRDefault="00772CF7" w:rsidP="00772CF7">
            <w:pPr>
              <w:jc w:val="both"/>
              <w:rPr>
                <w:rFonts w:ascii="Angsana New" w:hAnsi="Angsana New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2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FCDFA" w14:textId="77777777" w:rsidR="00772CF7" w:rsidRPr="00411DBC" w:rsidRDefault="00772CF7" w:rsidP="00772CF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1B4B" w:rsidRPr="00411DBC" w14:paraId="64BC6E0F" w14:textId="77777777" w:rsidTr="00772CF7">
        <w:trPr>
          <w:trHeight w:val="420"/>
        </w:trPr>
        <w:tc>
          <w:tcPr>
            <w:tcW w:w="4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4BD36" w14:textId="77777777" w:rsidR="00FF1B4B" w:rsidRPr="00411DBC" w:rsidRDefault="00FF1B4B" w:rsidP="00FF1B4B">
            <w:pPr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  <w:cs/>
              </w:rPr>
              <w:t>เจ้าหนี้การค้าละเจ้าหนี้อื่น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B6FBF" w14:textId="77777777" w:rsidR="00FF1B4B" w:rsidRPr="00411DBC" w:rsidRDefault="00FF1B4B" w:rsidP="00FF1B4B">
            <w:pPr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AD5E5" w14:textId="31FA4D02" w:rsidR="00FF1B4B" w:rsidRPr="00411DBC" w:rsidRDefault="00FF1B4B" w:rsidP="00FF1B4B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0D3A96">
              <w:rPr>
                <w:rFonts w:ascii="Angsana New" w:hAnsi="Angsana New"/>
                <w:color w:val="000000"/>
                <w:sz w:val="28"/>
                <w:szCs w:val="28"/>
                <w:highlight w:val="yellow"/>
              </w:rPr>
              <w:t>(101,958)</w:t>
            </w:r>
          </w:p>
        </w:tc>
      </w:tr>
      <w:tr w:rsidR="00FF1B4B" w:rsidRPr="00411DBC" w14:paraId="244955A2" w14:textId="77777777" w:rsidTr="00772CF7">
        <w:trPr>
          <w:trHeight w:val="420"/>
        </w:trPr>
        <w:tc>
          <w:tcPr>
            <w:tcW w:w="4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7144F" w14:textId="77777777" w:rsidR="00FF1B4B" w:rsidRPr="00411DBC" w:rsidRDefault="00FF1B4B" w:rsidP="00FF1B4B">
            <w:pPr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  <w:cs/>
              </w:rPr>
              <w:t>เจ้าหนี้การค้าและเจ้าหนี้อื่น</w:t>
            </w: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 xml:space="preserve"> </w:t>
            </w:r>
            <w:r w:rsidRPr="00411DBC">
              <w:rPr>
                <w:rFonts w:ascii="Angsana New" w:hAnsi="Angsana New"/>
                <w:color w:val="000000"/>
                <w:sz w:val="28"/>
                <w:szCs w:val="28"/>
                <w:cs/>
              </w:rPr>
              <w:t>กิจการที่เกี่ยวข้องกัน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2F2E3" w14:textId="77777777" w:rsidR="00FF1B4B" w:rsidRPr="00411DBC" w:rsidRDefault="00FF1B4B" w:rsidP="00FF1B4B">
            <w:pPr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CE6A6" w14:textId="5EE40439" w:rsidR="00FF1B4B" w:rsidRPr="00411DBC" w:rsidRDefault="00FF1B4B" w:rsidP="00FF1B4B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0D3A96">
              <w:rPr>
                <w:rFonts w:ascii="Angsana New" w:hAnsi="Angsana New"/>
                <w:color w:val="000000"/>
                <w:sz w:val="28"/>
                <w:szCs w:val="28"/>
                <w:highlight w:val="yellow"/>
              </w:rPr>
              <w:t>(4,011)</w:t>
            </w:r>
          </w:p>
        </w:tc>
      </w:tr>
      <w:tr w:rsidR="00772CF7" w:rsidRPr="00411DBC" w14:paraId="74668652" w14:textId="77777777" w:rsidTr="00772CF7">
        <w:trPr>
          <w:trHeight w:val="420"/>
        </w:trPr>
        <w:tc>
          <w:tcPr>
            <w:tcW w:w="4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6EDD6" w14:textId="77777777" w:rsidR="00772CF7" w:rsidRPr="00411DBC" w:rsidRDefault="00772CF7" w:rsidP="00772CF7">
            <w:pPr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  <w:cs/>
              </w:rPr>
              <w:t>เงินเบิกล่วงหน้าค่าโครงการ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EF73F" w14:textId="77777777" w:rsidR="00772CF7" w:rsidRPr="00411DBC" w:rsidRDefault="00772CF7" w:rsidP="00772CF7">
            <w:pPr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FF0D2" w14:textId="776CD0EE" w:rsidR="00772CF7" w:rsidRPr="00411DBC" w:rsidRDefault="00772CF7" w:rsidP="00772CF7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>(12,142)</w:t>
            </w:r>
          </w:p>
        </w:tc>
      </w:tr>
      <w:tr w:rsidR="00FF1B4B" w:rsidRPr="00411DBC" w14:paraId="22BBC316" w14:textId="77777777" w:rsidTr="00772CF7">
        <w:trPr>
          <w:trHeight w:val="420"/>
        </w:trPr>
        <w:tc>
          <w:tcPr>
            <w:tcW w:w="4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BF66C" w14:textId="77777777" w:rsidR="00FF1B4B" w:rsidRPr="00411DBC" w:rsidRDefault="00FF1B4B" w:rsidP="00FF1B4B">
            <w:pPr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  <w:cs/>
              </w:rPr>
              <w:t>เงินกู้ยืมระยะสั้นจากกิจการที่เกี่ยวข้องกัน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93FD0" w14:textId="77777777" w:rsidR="00FF1B4B" w:rsidRPr="00411DBC" w:rsidRDefault="00FF1B4B" w:rsidP="00FF1B4B">
            <w:pPr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1D957" w14:textId="4026B476" w:rsidR="00FF1B4B" w:rsidRPr="00411DBC" w:rsidRDefault="00FF1B4B" w:rsidP="00FF1B4B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0D3A96">
              <w:rPr>
                <w:rFonts w:ascii="Angsana New" w:hAnsi="Angsana New"/>
                <w:color w:val="000000"/>
                <w:sz w:val="28"/>
                <w:szCs w:val="28"/>
                <w:highlight w:val="yellow"/>
              </w:rPr>
              <w:t>(284,495)</w:t>
            </w:r>
          </w:p>
        </w:tc>
      </w:tr>
      <w:tr w:rsidR="00FF1B4B" w:rsidRPr="00411DBC" w14:paraId="2743382B" w14:textId="77777777" w:rsidTr="00772CF7">
        <w:trPr>
          <w:trHeight w:val="420"/>
        </w:trPr>
        <w:tc>
          <w:tcPr>
            <w:tcW w:w="4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7ECB9" w14:textId="77777777" w:rsidR="00FF1B4B" w:rsidRPr="00411DBC" w:rsidRDefault="00FF1B4B" w:rsidP="00FF1B4B">
            <w:pPr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  <w:cs/>
              </w:rPr>
              <w:t>เงินกู้ยืมจากบุคคลอื่น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144DB" w14:textId="77777777" w:rsidR="00FF1B4B" w:rsidRPr="00411DBC" w:rsidRDefault="00FF1B4B" w:rsidP="00FF1B4B">
            <w:pPr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B629E" w14:textId="3BDBF73D" w:rsidR="00FF1B4B" w:rsidRPr="00411DBC" w:rsidRDefault="00FF1B4B" w:rsidP="00FF1B4B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0D3A96">
              <w:rPr>
                <w:rFonts w:ascii="Angsana New" w:hAnsi="Angsana New"/>
                <w:color w:val="000000"/>
                <w:sz w:val="28"/>
                <w:szCs w:val="28"/>
                <w:highlight w:val="yellow"/>
              </w:rPr>
              <w:t>(118,294)</w:t>
            </w:r>
          </w:p>
        </w:tc>
      </w:tr>
      <w:tr w:rsidR="00772CF7" w:rsidRPr="00411DBC" w14:paraId="1AE36B6A" w14:textId="77777777" w:rsidTr="00772CF7">
        <w:trPr>
          <w:trHeight w:val="420"/>
        </w:trPr>
        <w:tc>
          <w:tcPr>
            <w:tcW w:w="4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E8B42" w14:textId="77777777" w:rsidR="00772CF7" w:rsidRPr="00411DBC" w:rsidRDefault="00772CF7" w:rsidP="00772CF7">
            <w:pPr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  <w:cs/>
              </w:rPr>
              <w:lastRenderedPageBreak/>
              <w:t>เงินกู้ยืมระยะสั้น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14151" w14:textId="77777777" w:rsidR="00772CF7" w:rsidRPr="00411DBC" w:rsidRDefault="00772CF7" w:rsidP="00772CF7">
            <w:pPr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367D7" w14:textId="4F1C0289" w:rsidR="00772CF7" w:rsidRPr="00411DBC" w:rsidRDefault="00772CF7" w:rsidP="00772CF7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>(14,684)</w:t>
            </w:r>
          </w:p>
        </w:tc>
      </w:tr>
      <w:tr w:rsidR="00772CF7" w:rsidRPr="00411DBC" w14:paraId="538DD1EC" w14:textId="77777777" w:rsidTr="00772CF7">
        <w:trPr>
          <w:trHeight w:val="420"/>
        </w:trPr>
        <w:tc>
          <w:tcPr>
            <w:tcW w:w="4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C7FDA" w14:textId="77777777" w:rsidR="00772CF7" w:rsidRPr="00411DBC" w:rsidRDefault="00772CF7" w:rsidP="00772CF7">
            <w:pPr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  <w:cs/>
              </w:rPr>
              <w:t>หนี้สินตามสัญญาเช่าทางการเงินที่ถึงกำหนดภายในหนึ่งปี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18678" w14:textId="77777777" w:rsidR="00772CF7" w:rsidRPr="00411DBC" w:rsidRDefault="00772CF7" w:rsidP="00772CF7">
            <w:pPr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06CE1" w14:textId="38B3824C" w:rsidR="00772CF7" w:rsidRPr="00411DBC" w:rsidRDefault="00772CF7" w:rsidP="00772CF7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>(2,175)</w:t>
            </w:r>
          </w:p>
        </w:tc>
      </w:tr>
      <w:tr w:rsidR="00772CF7" w:rsidRPr="00411DBC" w14:paraId="41C092EE" w14:textId="77777777" w:rsidTr="00772CF7">
        <w:trPr>
          <w:trHeight w:val="420"/>
        </w:trPr>
        <w:tc>
          <w:tcPr>
            <w:tcW w:w="4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B30F1" w14:textId="77777777" w:rsidR="00772CF7" w:rsidRPr="00411DBC" w:rsidRDefault="00772CF7" w:rsidP="00772CF7">
            <w:pPr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  <w:cs/>
              </w:rPr>
              <w:t>ภาษีเงินได้ค้างจ่าย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137BC" w14:textId="77777777" w:rsidR="00772CF7" w:rsidRPr="00411DBC" w:rsidRDefault="00772CF7" w:rsidP="00772CF7">
            <w:pPr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40B40" w14:textId="68B03F02" w:rsidR="00772CF7" w:rsidRPr="00411DBC" w:rsidRDefault="00772CF7" w:rsidP="00772CF7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>(2,99</w:t>
            </w:r>
            <w:r w:rsidR="00582241">
              <w:rPr>
                <w:rFonts w:ascii="Angsana New" w:hAnsi="Angsana New"/>
                <w:color w:val="000000"/>
                <w:sz w:val="28"/>
                <w:szCs w:val="28"/>
              </w:rPr>
              <w:t>8</w:t>
            </w: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>)</w:t>
            </w:r>
          </w:p>
        </w:tc>
      </w:tr>
      <w:tr w:rsidR="00772CF7" w:rsidRPr="00411DBC" w14:paraId="7C10450E" w14:textId="77777777" w:rsidTr="00772CF7">
        <w:trPr>
          <w:trHeight w:val="420"/>
        </w:trPr>
        <w:tc>
          <w:tcPr>
            <w:tcW w:w="4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197E5" w14:textId="77777777" w:rsidR="00772CF7" w:rsidRPr="00411DBC" w:rsidRDefault="00772CF7" w:rsidP="00772CF7">
            <w:pPr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  <w:cs/>
              </w:rPr>
              <w:t>หนี้สินหมุนเวียนอื่น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CE117" w14:textId="77777777" w:rsidR="00772CF7" w:rsidRPr="00411DBC" w:rsidRDefault="00772CF7" w:rsidP="00772CF7">
            <w:pPr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41255" w14:textId="4DD0FD38" w:rsidR="00772CF7" w:rsidRPr="00411DBC" w:rsidRDefault="00772CF7" w:rsidP="00772CF7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>(52,440)</w:t>
            </w:r>
          </w:p>
        </w:tc>
      </w:tr>
      <w:tr w:rsidR="00772CF7" w:rsidRPr="00411DBC" w14:paraId="16A77CC6" w14:textId="77777777" w:rsidTr="00772CF7">
        <w:trPr>
          <w:trHeight w:val="420"/>
        </w:trPr>
        <w:tc>
          <w:tcPr>
            <w:tcW w:w="4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625CC" w14:textId="77777777" w:rsidR="00772CF7" w:rsidRPr="00411DBC" w:rsidRDefault="00772CF7" w:rsidP="00772CF7">
            <w:pPr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4B264" w14:textId="77777777" w:rsidR="00772CF7" w:rsidRPr="00411DBC" w:rsidRDefault="00772CF7" w:rsidP="00772CF7">
            <w:pPr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C7168" w14:textId="40D2F127" w:rsidR="00772CF7" w:rsidRPr="00411DBC" w:rsidRDefault="00772CF7" w:rsidP="00772CF7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>(1,773,297)</w:t>
            </w:r>
          </w:p>
        </w:tc>
      </w:tr>
      <w:tr w:rsidR="00772CF7" w:rsidRPr="00411DBC" w14:paraId="5AD6B43E" w14:textId="77777777" w:rsidTr="00772CF7">
        <w:trPr>
          <w:trHeight w:val="420"/>
        </w:trPr>
        <w:tc>
          <w:tcPr>
            <w:tcW w:w="4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A712D" w14:textId="77777777" w:rsidR="00772CF7" w:rsidRPr="00411DBC" w:rsidRDefault="00772CF7" w:rsidP="00772CF7">
            <w:pPr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  <w:cs/>
              </w:rPr>
              <w:t>หนี้สินตามสัญญาเช่าทางการเงิน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49C7F" w14:textId="77777777" w:rsidR="00772CF7" w:rsidRPr="00411DBC" w:rsidRDefault="00772CF7" w:rsidP="00772CF7">
            <w:pPr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4831C" w14:textId="30C96168" w:rsidR="00772CF7" w:rsidRPr="00411DBC" w:rsidRDefault="00772CF7" w:rsidP="00772CF7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>(1,8</w:t>
            </w:r>
            <w:r w:rsidR="00582241">
              <w:rPr>
                <w:rFonts w:ascii="Angsana New" w:hAnsi="Angsana New"/>
                <w:color w:val="000000"/>
                <w:sz w:val="28"/>
                <w:szCs w:val="28"/>
              </w:rPr>
              <w:t>10</w:t>
            </w: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>)</w:t>
            </w:r>
          </w:p>
        </w:tc>
      </w:tr>
      <w:tr w:rsidR="00772CF7" w:rsidRPr="00411DBC" w14:paraId="4389F7E3" w14:textId="77777777" w:rsidTr="00772CF7">
        <w:trPr>
          <w:trHeight w:val="420"/>
        </w:trPr>
        <w:tc>
          <w:tcPr>
            <w:tcW w:w="4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D9E03" w14:textId="77777777" w:rsidR="00772CF7" w:rsidRPr="00411DBC" w:rsidRDefault="00772CF7" w:rsidP="00772CF7">
            <w:pPr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  <w:cs/>
              </w:rPr>
              <w:t>หนี้สินภาษีเงินได้รอตัดบัญชี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3E415" w14:textId="77777777" w:rsidR="00772CF7" w:rsidRPr="00411DBC" w:rsidRDefault="00772CF7" w:rsidP="00772CF7">
            <w:pPr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1D15F" w14:textId="66D100EF" w:rsidR="00772CF7" w:rsidRPr="00411DBC" w:rsidRDefault="00772CF7" w:rsidP="00772CF7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>(114,752)</w:t>
            </w:r>
          </w:p>
        </w:tc>
      </w:tr>
      <w:tr w:rsidR="00772CF7" w:rsidRPr="00411DBC" w14:paraId="5D7989B7" w14:textId="77777777" w:rsidTr="00772CF7">
        <w:trPr>
          <w:trHeight w:val="420"/>
        </w:trPr>
        <w:tc>
          <w:tcPr>
            <w:tcW w:w="4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79928" w14:textId="77777777" w:rsidR="00772CF7" w:rsidRPr="00411DBC" w:rsidRDefault="00772CF7" w:rsidP="00772CF7">
            <w:pPr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  <w:cs/>
              </w:rPr>
              <w:t>ภาระผูกพันผลประโยชน์พนักงาน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B5745" w14:textId="77777777" w:rsidR="00772CF7" w:rsidRPr="00411DBC" w:rsidRDefault="00772CF7" w:rsidP="00772CF7">
            <w:pPr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FAD55" w14:textId="0E5592A9" w:rsidR="00772CF7" w:rsidRPr="00411DBC" w:rsidRDefault="00772CF7" w:rsidP="00772CF7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>(1,15</w:t>
            </w:r>
            <w:r w:rsidR="00582241">
              <w:rPr>
                <w:rFonts w:ascii="Angsana New" w:hAnsi="Angsana New"/>
                <w:color w:val="000000"/>
                <w:sz w:val="28"/>
                <w:szCs w:val="28"/>
              </w:rPr>
              <w:t>8</w:t>
            </w: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>)</w:t>
            </w:r>
          </w:p>
        </w:tc>
      </w:tr>
      <w:tr w:rsidR="00772CF7" w:rsidRPr="00411DBC" w14:paraId="6208195D" w14:textId="77777777" w:rsidTr="00772CF7">
        <w:trPr>
          <w:trHeight w:val="420"/>
        </w:trPr>
        <w:tc>
          <w:tcPr>
            <w:tcW w:w="4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52ACB" w14:textId="77777777" w:rsidR="00772CF7" w:rsidRPr="00411DBC" w:rsidRDefault="00772CF7" w:rsidP="00772CF7">
            <w:pPr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 xml:space="preserve">   </w:t>
            </w:r>
            <w:r w:rsidRPr="00411DBC">
              <w:rPr>
                <w:rFonts w:ascii="Angsana New" w:hAnsi="Angsana New"/>
                <w:color w:val="000000"/>
                <w:sz w:val="28"/>
                <w:szCs w:val="28"/>
                <w:cs/>
              </w:rPr>
              <w:t>รวมหนี้สินที่ระบุได้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76425" w14:textId="77777777" w:rsidR="00772CF7" w:rsidRPr="00411DBC" w:rsidRDefault="00772CF7" w:rsidP="00772CF7">
            <w:pPr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79B457" w14:textId="3867E474" w:rsidR="00772CF7" w:rsidRPr="00411DBC" w:rsidRDefault="00772CF7" w:rsidP="00772CF7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>(2,484,214)</w:t>
            </w:r>
          </w:p>
        </w:tc>
      </w:tr>
      <w:tr w:rsidR="00772CF7" w:rsidRPr="00411DBC" w14:paraId="68B5DC93" w14:textId="77777777" w:rsidTr="00772CF7">
        <w:trPr>
          <w:trHeight w:val="435"/>
        </w:trPr>
        <w:tc>
          <w:tcPr>
            <w:tcW w:w="4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1E19E" w14:textId="77777777" w:rsidR="00772CF7" w:rsidRPr="00411DBC" w:rsidRDefault="00772CF7" w:rsidP="00772CF7">
            <w:pPr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  <w:cs/>
              </w:rPr>
              <w:t>สินทรัพย์และหนี้สินสุทธิที่ระบุได้</w:t>
            </w: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 xml:space="preserve"> - </w:t>
            </w:r>
            <w:r w:rsidRPr="00411DBC">
              <w:rPr>
                <w:rFonts w:ascii="Angsana New" w:hAnsi="Angsana New"/>
                <w:color w:val="000000"/>
                <w:sz w:val="28"/>
                <w:szCs w:val="28"/>
                <w:cs/>
              </w:rPr>
              <w:t>ที่ได้รับ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96CA1" w14:textId="77777777" w:rsidR="00772CF7" w:rsidRPr="00411DBC" w:rsidRDefault="00772CF7" w:rsidP="00772CF7">
            <w:pPr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38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C90447" w14:textId="35ED6017" w:rsidR="00772CF7" w:rsidRPr="00411DBC" w:rsidRDefault="00772CF7" w:rsidP="00772CF7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>2,653,09</w:t>
            </w:r>
            <w:r w:rsidR="00582241">
              <w:rPr>
                <w:rFonts w:ascii="Angsana New" w:hAnsi="Angsana New"/>
                <w:color w:val="000000"/>
                <w:sz w:val="28"/>
                <w:szCs w:val="28"/>
              </w:rPr>
              <w:t>8</w:t>
            </w:r>
          </w:p>
        </w:tc>
      </w:tr>
      <w:tr w:rsidR="00772CF7" w:rsidRPr="00411DBC" w14:paraId="3FCA5B45" w14:textId="77777777" w:rsidTr="00772CF7">
        <w:trPr>
          <w:trHeight w:val="855"/>
        </w:trPr>
        <w:tc>
          <w:tcPr>
            <w:tcW w:w="4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DBE9DE" w14:textId="77777777" w:rsidR="00772CF7" w:rsidRPr="00411DBC" w:rsidRDefault="00772CF7" w:rsidP="00772CF7">
            <w:pPr>
              <w:jc w:val="both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  <w:cs/>
              </w:rPr>
              <w:t>สินทรัพย์และหนี้สินสุทธิที่ระบุได้</w:t>
            </w: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 xml:space="preserve"> - </w:t>
            </w:r>
            <w:r w:rsidRPr="00411DBC">
              <w:rPr>
                <w:rFonts w:ascii="Angsana New" w:hAnsi="Angsana New"/>
                <w:color w:val="000000"/>
                <w:sz w:val="28"/>
                <w:szCs w:val="28"/>
                <w:cs/>
              </w:rPr>
              <w:t>ได้รับ ตามสัดส่วนการลงทุน</w:t>
            </w: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7A3CB" w14:textId="77777777" w:rsidR="00772CF7" w:rsidRPr="00411DBC" w:rsidRDefault="00772CF7" w:rsidP="00772CF7">
            <w:pPr>
              <w:jc w:val="both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37ACA" w14:textId="4B87634E" w:rsidR="00772CF7" w:rsidRPr="00411DBC" w:rsidRDefault="00772CF7" w:rsidP="00772CF7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>1,861,413</w:t>
            </w:r>
          </w:p>
        </w:tc>
      </w:tr>
      <w:tr w:rsidR="00772CF7" w:rsidRPr="00411DBC" w14:paraId="2DB22E1E" w14:textId="77777777" w:rsidTr="00772CF7">
        <w:trPr>
          <w:trHeight w:val="435"/>
        </w:trPr>
        <w:tc>
          <w:tcPr>
            <w:tcW w:w="4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C2F45" w14:textId="77777777" w:rsidR="00772CF7" w:rsidRPr="00411DBC" w:rsidRDefault="00772CF7" w:rsidP="00772CF7">
            <w:pPr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  <w:cs/>
              </w:rPr>
              <w:t>ค่าความนิยม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E55AA" w14:textId="77777777" w:rsidR="00772CF7" w:rsidRPr="00411DBC" w:rsidRDefault="00772CF7" w:rsidP="00772CF7">
            <w:pPr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392E4D" w14:textId="413777EB" w:rsidR="00772CF7" w:rsidRPr="00411DBC" w:rsidRDefault="00772CF7" w:rsidP="00772CF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11DBC">
              <w:rPr>
                <w:rFonts w:ascii="Calibri" w:hAnsi="Calibri" w:cs="Calibri"/>
                <w:color w:val="000000"/>
                <w:sz w:val="22"/>
                <w:szCs w:val="22"/>
              </w:rPr>
              <w:t>-</w:t>
            </w:r>
          </w:p>
        </w:tc>
      </w:tr>
    </w:tbl>
    <w:p w14:paraId="18AC0AE3" w14:textId="77777777" w:rsidR="003C2081" w:rsidRPr="00411DBC" w:rsidRDefault="003C2081" w:rsidP="003C2081">
      <w:pPr>
        <w:tabs>
          <w:tab w:val="left" w:pos="720"/>
        </w:tabs>
        <w:ind w:right="-2"/>
        <w:jc w:val="thaiDistribute"/>
        <w:rPr>
          <w:rFonts w:ascii="AngsanaUPC" w:hAnsi="AngsanaUPC" w:cs="AngsanaUPC"/>
          <w:sz w:val="28"/>
          <w:szCs w:val="28"/>
        </w:rPr>
      </w:pPr>
    </w:p>
    <w:p w14:paraId="4340284F" w14:textId="3A20D584" w:rsidR="003C2081" w:rsidRPr="00411DBC" w:rsidRDefault="003C2081" w:rsidP="003C2081">
      <w:pPr>
        <w:tabs>
          <w:tab w:val="left" w:pos="720"/>
        </w:tabs>
        <w:ind w:right="-2"/>
        <w:jc w:val="thaiDistribute"/>
        <w:rPr>
          <w:rFonts w:ascii="AngsanaUPC" w:hAnsi="AngsanaUPC" w:cs="AngsanaUPC"/>
          <w:sz w:val="28"/>
          <w:szCs w:val="28"/>
        </w:rPr>
      </w:pPr>
      <w:r w:rsidRPr="00411DBC">
        <w:rPr>
          <w:rFonts w:ascii="AngsanaUPC" w:hAnsi="AngsanaUPC" w:cs="AngsanaUPC"/>
          <w:sz w:val="28"/>
          <w:szCs w:val="28"/>
        </w:rPr>
        <w:t>3.1</w:t>
      </w:r>
      <w:r w:rsidRPr="00411DBC">
        <w:rPr>
          <w:rFonts w:ascii="AngsanaUPC" w:hAnsi="AngsanaUPC" w:cs="AngsanaUPC" w:hint="cs"/>
          <w:sz w:val="28"/>
          <w:szCs w:val="28"/>
          <w:cs/>
        </w:rPr>
        <w:t xml:space="preserve"> ค่าความนิยม</w:t>
      </w:r>
      <w:r w:rsidRPr="00411DBC">
        <w:rPr>
          <w:rFonts w:ascii="AngsanaUPC" w:hAnsi="AngsanaUPC" w:cs="AngsanaUPC"/>
          <w:sz w:val="28"/>
          <w:szCs w:val="28"/>
          <w:cs/>
        </w:rPr>
        <w:t xml:space="preserve"> มีรายละเอียดดังต่อไปนี้</w:t>
      </w:r>
    </w:p>
    <w:p w14:paraId="0BF3D1E8" w14:textId="1B2A6974" w:rsidR="00DD2EE2" w:rsidRPr="00411DBC" w:rsidRDefault="003C2081" w:rsidP="0063465F">
      <w:pPr>
        <w:tabs>
          <w:tab w:val="left" w:pos="1843"/>
        </w:tabs>
        <w:spacing w:after="160" w:line="259" w:lineRule="auto"/>
        <w:contextualSpacing/>
        <w:jc w:val="thaiDistribute"/>
        <w:rPr>
          <w:rFonts w:ascii="AngsanaUPC" w:hAnsi="AngsanaUPC" w:cs="AngsanaUPC"/>
          <w:color w:val="000000"/>
          <w:sz w:val="28"/>
          <w:szCs w:val="28"/>
        </w:rPr>
      </w:pPr>
      <w:r w:rsidRPr="00411DBC">
        <w:rPr>
          <w:rFonts w:ascii="AngsanaUPC" w:hAnsi="AngsanaUPC" w:cs="AngsanaUPC" w:hint="cs"/>
          <w:sz w:val="28"/>
          <w:szCs w:val="28"/>
          <w:cs/>
        </w:rPr>
        <w:t xml:space="preserve">                 ค่าความนิยมที่แสดงในงบการเงินประกอบด้วย ค่าความนิยมจากกลุ่ม</w:t>
      </w:r>
      <w:r w:rsidRPr="00411DBC">
        <w:rPr>
          <w:rFonts w:ascii="Angsana New" w:hAnsi="Angsana New" w:hint="cs"/>
          <w:sz w:val="28"/>
          <w:szCs w:val="28"/>
          <w:cs/>
        </w:rPr>
        <w:t>บริษัท เทพฤทธา จำกัด และกลุ่ม</w:t>
      </w:r>
      <w:r w:rsidRPr="00411DBC">
        <w:rPr>
          <w:rFonts w:ascii="Angsana New" w:hAnsi="Angsana New"/>
          <w:color w:val="000000"/>
          <w:sz w:val="28"/>
          <w:szCs w:val="28"/>
          <w:cs/>
        </w:rPr>
        <w:t>บริษัท เดอะ เมกะ</w:t>
      </w:r>
      <w:r w:rsidRPr="00411DBC">
        <w:rPr>
          <w:rFonts w:ascii="AngsanaUPC" w:hAnsi="AngsanaUPC" w:cs="AngsanaUPC"/>
          <w:color w:val="000000"/>
          <w:sz w:val="28"/>
          <w:szCs w:val="28"/>
          <w:cs/>
        </w:rPr>
        <w:t>วัตต์ จำกัด</w:t>
      </w:r>
    </w:p>
    <w:p w14:paraId="007C39BC" w14:textId="0CDC5E2B" w:rsidR="00193ECF" w:rsidRPr="00411DBC" w:rsidRDefault="00EA4CCF" w:rsidP="003C2081">
      <w:pPr>
        <w:tabs>
          <w:tab w:val="left" w:pos="450"/>
        </w:tabs>
        <w:spacing w:before="240"/>
        <w:rPr>
          <w:rFonts w:ascii="Angsana New" w:hAnsi="Angsana New"/>
          <w:sz w:val="28"/>
          <w:szCs w:val="28"/>
          <w:cs/>
        </w:rPr>
      </w:pPr>
      <w:bookmarkStart w:id="1" w:name="_Hlk87817525"/>
      <w:r w:rsidRPr="00411DBC">
        <w:rPr>
          <w:rFonts w:ascii="Angsana New" w:hAnsi="Angsana New"/>
          <w:sz w:val="28"/>
          <w:szCs w:val="28"/>
        </w:rPr>
        <w:t>3</w:t>
      </w:r>
      <w:r w:rsidR="005E21BC" w:rsidRPr="00411DBC">
        <w:rPr>
          <w:rFonts w:ascii="Angsana New" w:hAnsi="Angsana New"/>
          <w:sz w:val="28"/>
          <w:szCs w:val="28"/>
        </w:rPr>
        <w:t>.2</w:t>
      </w:r>
      <w:r w:rsidR="00193ECF" w:rsidRPr="00411DBC">
        <w:rPr>
          <w:rFonts w:ascii="Angsana New" w:hAnsi="Angsana New"/>
          <w:sz w:val="28"/>
          <w:szCs w:val="28"/>
        </w:rPr>
        <w:t xml:space="preserve"> </w:t>
      </w:r>
      <w:r w:rsidR="00193ECF" w:rsidRPr="00411DBC">
        <w:rPr>
          <w:rFonts w:ascii="Angsana New" w:hAnsi="Angsana New" w:hint="cs"/>
          <w:sz w:val="28"/>
          <w:szCs w:val="28"/>
          <w:cs/>
        </w:rPr>
        <w:t>การซื้อหน่วยธุรกิจ</w:t>
      </w:r>
    </w:p>
    <w:p w14:paraId="09B5216C" w14:textId="4A685216" w:rsidR="008B28D1" w:rsidRPr="00411DBC" w:rsidRDefault="00193ECF" w:rsidP="001C02D5">
      <w:pPr>
        <w:pStyle w:val="ListParagraph"/>
        <w:spacing w:before="240"/>
        <w:ind w:left="540"/>
        <w:jc w:val="thaiDistribute"/>
        <w:rPr>
          <w:rFonts w:ascii="Angsana New" w:hAnsi="Angsana New"/>
          <w:strike/>
          <w:sz w:val="28"/>
          <w:szCs w:val="28"/>
        </w:rPr>
      </w:pPr>
      <w:r w:rsidRPr="00411DBC">
        <w:rPr>
          <w:rFonts w:ascii="Angsana New" w:hAnsi="Angsana New"/>
          <w:sz w:val="28"/>
          <w:szCs w:val="28"/>
          <w:cs/>
        </w:rPr>
        <w:t xml:space="preserve">ตามมติที่ประชุมคณะกรรมการบริษัท ครั้งที่ </w:t>
      </w:r>
      <w:r w:rsidRPr="00411DBC">
        <w:rPr>
          <w:rFonts w:ascii="Angsana New" w:hAnsi="Angsana New"/>
          <w:sz w:val="28"/>
          <w:szCs w:val="28"/>
        </w:rPr>
        <w:t xml:space="preserve">4/2565 </w:t>
      </w:r>
      <w:r w:rsidRPr="00411DBC">
        <w:rPr>
          <w:rFonts w:ascii="Angsana New" w:hAnsi="Angsana New"/>
          <w:sz w:val="28"/>
          <w:szCs w:val="28"/>
          <w:cs/>
        </w:rPr>
        <w:t xml:space="preserve">เมื่อวันที่  </w:t>
      </w:r>
      <w:r w:rsidRPr="00411DBC">
        <w:rPr>
          <w:rFonts w:ascii="Angsana New" w:hAnsi="Angsana New"/>
          <w:sz w:val="28"/>
          <w:szCs w:val="28"/>
        </w:rPr>
        <w:t xml:space="preserve">8 </w:t>
      </w:r>
      <w:r w:rsidRPr="00411DBC">
        <w:rPr>
          <w:rFonts w:ascii="Angsana New" w:hAnsi="Angsana New"/>
          <w:sz w:val="28"/>
          <w:szCs w:val="28"/>
          <w:cs/>
        </w:rPr>
        <w:t xml:space="preserve">มีนาคม </w:t>
      </w:r>
      <w:r w:rsidRPr="00411DBC">
        <w:rPr>
          <w:rFonts w:ascii="Angsana New" w:hAnsi="Angsana New"/>
          <w:sz w:val="28"/>
          <w:szCs w:val="28"/>
        </w:rPr>
        <w:t xml:space="preserve">2565  </w:t>
      </w:r>
      <w:r w:rsidRPr="00411DBC">
        <w:rPr>
          <w:rFonts w:ascii="Angsana New" w:hAnsi="Angsana New"/>
          <w:sz w:val="28"/>
          <w:szCs w:val="28"/>
          <w:cs/>
        </w:rPr>
        <w:t xml:space="preserve">มีมติอนุมัติซื้อรถบรรทุกกึ่งพวง (รถหัวลาก และหางลาก) ของบริษัท คอมพลีท ทรานสปอร์ต จำกัด จำนวน </w:t>
      </w:r>
      <w:r w:rsidRPr="00411DBC">
        <w:rPr>
          <w:rFonts w:ascii="Angsana New" w:hAnsi="Angsana New"/>
          <w:sz w:val="28"/>
          <w:szCs w:val="28"/>
        </w:rPr>
        <w:t xml:space="preserve">29 </w:t>
      </w:r>
      <w:r w:rsidRPr="00411DBC">
        <w:rPr>
          <w:rFonts w:ascii="Angsana New" w:hAnsi="Angsana New"/>
          <w:sz w:val="28"/>
          <w:szCs w:val="28"/>
          <w:cs/>
        </w:rPr>
        <w:t xml:space="preserve">คัน ราคารวมทั้งสิ้น </w:t>
      </w:r>
      <w:r w:rsidRPr="00411DBC">
        <w:rPr>
          <w:rFonts w:ascii="Angsana New" w:hAnsi="Angsana New"/>
          <w:sz w:val="28"/>
          <w:szCs w:val="28"/>
        </w:rPr>
        <w:t xml:space="preserve">52.2 </w:t>
      </w:r>
      <w:r w:rsidRPr="00411DBC">
        <w:rPr>
          <w:rFonts w:ascii="Angsana New" w:hAnsi="Angsana New"/>
          <w:sz w:val="28"/>
          <w:szCs w:val="28"/>
          <w:cs/>
        </w:rPr>
        <w:t xml:space="preserve">ล้านบาท  โดยบริษัทฯได้รับโอนรถหัว –หางลากเทรลเลอร์ ผู้บริหาร พนักงาน และลูกค้า ตามที่ตกลงในสัญญา เมื่อวันที่ </w:t>
      </w:r>
      <w:r w:rsidRPr="00411DBC">
        <w:rPr>
          <w:rFonts w:ascii="Angsana New" w:hAnsi="Angsana New"/>
          <w:sz w:val="28"/>
          <w:szCs w:val="28"/>
        </w:rPr>
        <w:t xml:space="preserve">1 </w:t>
      </w:r>
      <w:r w:rsidRPr="00411DBC">
        <w:rPr>
          <w:rFonts w:ascii="Angsana New" w:hAnsi="Angsana New"/>
          <w:sz w:val="28"/>
          <w:szCs w:val="28"/>
          <w:cs/>
        </w:rPr>
        <w:t xml:space="preserve">เมษายน </w:t>
      </w:r>
      <w:r w:rsidRPr="00411DBC">
        <w:rPr>
          <w:rFonts w:ascii="Angsana New" w:hAnsi="Angsana New"/>
          <w:sz w:val="28"/>
          <w:szCs w:val="28"/>
        </w:rPr>
        <w:t xml:space="preserve">2565 </w:t>
      </w:r>
      <w:r w:rsidR="001C02D5" w:rsidRPr="00411DBC">
        <w:rPr>
          <w:rFonts w:ascii="Angsana New" w:hAnsi="Angsana New"/>
          <w:sz w:val="28"/>
          <w:szCs w:val="28"/>
        </w:rPr>
        <w:t xml:space="preserve">         </w:t>
      </w:r>
      <w:r w:rsidRPr="00411DBC">
        <w:rPr>
          <w:rFonts w:ascii="Angsana New" w:hAnsi="Angsana New"/>
          <w:sz w:val="28"/>
          <w:szCs w:val="28"/>
          <w:cs/>
        </w:rPr>
        <w:t xml:space="preserve">ณ ปัจจุบัน </w:t>
      </w:r>
      <w:r w:rsidR="00C3372A" w:rsidRPr="00411DBC">
        <w:rPr>
          <w:rFonts w:ascii="Angsana New" w:hAnsi="Angsana New" w:hint="cs"/>
          <w:sz w:val="28"/>
          <w:szCs w:val="28"/>
          <w:cs/>
        </w:rPr>
        <w:t>บริษัทฯ</w:t>
      </w:r>
      <w:r w:rsidR="003F4EC0" w:rsidRPr="00411DBC">
        <w:rPr>
          <w:rFonts w:ascii="Angsana New" w:hAnsi="Angsana New" w:hint="cs"/>
          <w:sz w:val="28"/>
          <w:szCs w:val="28"/>
          <w:cs/>
        </w:rPr>
        <w:t>ได้</w:t>
      </w:r>
      <w:r w:rsidR="00C3372A" w:rsidRPr="00411DBC">
        <w:rPr>
          <w:rFonts w:ascii="Angsana New" w:hAnsi="Angsana New" w:hint="cs"/>
          <w:sz w:val="28"/>
          <w:szCs w:val="28"/>
          <w:cs/>
        </w:rPr>
        <w:t>ประเมิน</w:t>
      </w:r>
      <w:r w:rsidR="003F4EC0" w:rsidRPr="00411DBC">
        <w:rPr>
          <w:rFonts w:ascii="Angsana New" w:hAnsi="Angsana New" w:hint="cs"/>
          <w:sz w:val="28"/>
          <w:szCs w:val="28"/>
          <w:cs/>
        </w:rPr>
        <w:t>มูลค่ายุติธรรมของหน่วยธุรกิจ</w:t>
      </w:r>
      <w:r w:rsidR="00C3372A" w:rsidRPr="00411DBC">
        <w:rPr>
          <w:rFonts w:ascii="Angsana New" w:hAnsi="Angsana New" w:hint="cs"/>
          <w:sz w:val="28"/>
          <w:szCs w:val="28"/>
          <w:cs/>
        </w:rPr>
        <w:t>ดังกล่าวแล้วเสร็จ</w:t>
      </w:r>
      <w:r w:rsidR="003F4EC0" w:rsidRPr="00411DBC">
        <w:rPr>
          <w:rFonts w:ascii="Angsana New" w:hAnsi="Angsana New" w:hint="cs"/>
          <w:sz w:val="28"/>
          <w:szCs w:val="28"/>
          <w:cs/>
        </w:rPr>
        <w:t xml:space="preserve">แล้ว </w:t>
      </w:r>
      <w:r w:rsidR="00C3372A" w:rsidRPr="00411DBC">
        <w:rPr>
          <w:rFonts w:ascii="Angsana New" w:hAnsi="Angsana New" w:hint="cs"/>
          <w:sz w:val="28"/>
          <w:szCs w:val="28"/>
          <w:cs/>
        </w:rPr>
        <w:t xml:space="preserve"> ดังนั้นบริษัทฯจึงได้</w:t>
      </w:r>
      <w:r w:rsidR="003F4EC0" w:rsidRPr="00411DBC">
        <w:rPr>
          <w:rFonts w:ascii="Angsana New" w:hAnsi="Angsana New" w:hint="cs"/>
          <w:sz w:val="28"/>
          <w:szCs w:val="28"/>
          <w:cs/>
        </w:rPr>
        <w:t>รับรู้</w:t>
      </w:r>
      <w:r w:rsidR="00C3372A" w:rsidRPr="00411DBC">
        <w:rPr>
          <w:rFonts w:ascii="Angsana New" w:hAnsi="Angsana New" w:hint="cs"/>
          <w:sz w:val="28"/>
          <w:szCs w:val="28"/>
          <w:cs/>
        </w:rPr>
        <w:t>มูลค่า</w:t>
      </w:r>
      <w:r w:rsidR="003F4EC0" w:rsidRPr="00411DBC">
        <w:rPr>
          <w:rFonts w:ascii="Angsana New" w:hAnsi="Angsana New" w:hint="cs"/>
          <w:sz w:val="28"/>
          <w:szCs w:val="28"/>
          <w:cs/>
        </w:rPr>
        <w:t>ยุติธรรมของ</w:t>
      </w:r>
      <w:r w:rsidR="00C3372A" w:rsidRPr="00411DBC">
        <w:rPr>
          <w:rFonts w:ascii="Angsana New" w:hAnsi="Angsana New" w:hint="cs"/>
          <w:sz w:val="28"/>
          <w:szCs w:val="28"/>
          <w:cs/>
        </w:rPr>
        <w:t>สินทรัพย์สุทธิที่ได้มาด้วยราคาประเมิน</w:t>
      </w:r>
    </w:p>
    <w:p w14:paraId="11D79124" w14:textId="13CC5343" w:rsidR="00C3372A" w:rsidRPr="00411DBC" w:rsidRDefault="00C3372A" w:rsidP="00C3372A">
      <w:pPr>
        <w:ind w:left="567" w:right="-2"/>
        <w:jc w:val="thaiDistribute"/>
        <w:rPr>
          <w:rFonts w:asciiTheme="majorBidi" w:hAnsiTheme="majorBidi" w:cstheme="majorBidi"/>
          <w:sz w:val="28"/>
          <w:szCs w:val="28"/>
        </w:rPr>
      </w:pPr>
      <w:r w:rsidRPr="00411DBC">
        <w:rPr>
          <w:rFonts w:asciiTheme="majorBidi" w:hAnsiTheme="majorBidi"/>
          <w:sz w:val="28"/>
          <w:szCs w:val="28"/>
          <w:cs/>
        </w:rPr>
        <w:t>ณ วันซื้อ ข้อมูลของสิ่งตอบแทนทั้งหมดที่โอนให้แก่ผู้ซื้อ สินทรัพย์ที่ได้มาที่ระบุได้และหนี้สินที่รับมามูลค่าที่รับรู้</w:t>
      </w:r>
      <w:r w:rsidRPr="00411DBC">
        <w:rPr>
          <w:rFonts w:asciiTheme="majorBidi" w:hAnsiTheme="majorBidi"/>
          <w:sz w:val="28"/>
          <w:szCs w:val="28"/>
        </w:rPr>
        <w:t xml:space="preserve">             </w:t>
      </w:r>
      <w:r w:rsidRPr="00411DBC">
        <w:rPr>
          <w:rFonts w:asciiTheme="majorBidi" w:hAnsiTheme="majorBidi"/>
          <w:sz w:val="28"/>
          <w:szCs w:val="28"/>
          <w:cs/>
        </w:rPr>
        <w:t>มีดังนี้</w:t>
      </w:r>
    </w:p>
    <w:tbl>
      <w:tblPr>
        <w:tblStyle w:val="TableGrid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91"/>
        <w:gridCol w:w="1690"/>
      </w:tblGrid>
      <w:tr w:rsidR="00EF1108" w:rsidRPr="00411DBC" w14:paraId="14157F6A" w14:textId="77777777" w:rsidTr="00794873">
        <w:trPr>
          <w:trHeight w:hRule="exact" w:val="340"/>
          <w:tblHeader/>
        </w:trPr>
        <w:tc>
          <w:tcPr>
            <w:tcW w:w="5591" w:type="dxa"/>
          </w:tcPr>
          <w:p w14:paraId="700874F4" w14:textId="77777777" w:rsidR="00EF1108" w:rsidRPr="00411DBC" w:rsidRDefault="00EF1108" w:rsidP="00C90647">
            <w:pPr>
              <w:tabs>
                <w:tab w:val="left" w:pos="720"/>
              </w:tabs>
              <w:ind w:right="-2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690" w:type="dxa"/>
            <w:tcBorders>
              <w:bottom w:val="single" w:sz="4" w:space="0" w:color="auto"/>
            </w:tcBorders>
          </w:tcPr>
          <w:p w14:paraId="0F7B9BD2" w14:textId="16C23369" w:rsidR="00EF1108" w:rsidRPr="00411DBC" w:rsidRDefault="00794873" w:rsidP="00C90647">
            <w:pPr>
              <w:tabs>
                <w:tab w:val="left" w:pos="720"/>
              </w:tabs>
              <w:ind w:right="-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  <w:cs/>
              </w:rPr>
              <w:t>พันบาท</w:t>
            </w:r>
          </w:p>
        </w:tc>
      </w:tr>
      <w:tr w:rsidR="00EF1108" w:rsidRPr="00411DBC" w14:paraId="2E892E00" w14:textId="77777777" w:rsidTr="00794873">
        <w:trPr>
          <w:trHeight w:hRule="exact" w:val="340"/>
          <w:tblHeader/>
        </w:trPr>
        <w:tc>
          <w:tcPr>
            <w:tcW w:w="5591" w:type="dxa"/>
          </w:tcPr>
          <w:p w14:paraId="17C5BADC" w14:textId="77777777" w:rsidR="00EF1108" w:rsidRPr="00411DBC" w:rsidRDefault="00EF1108" w:rsidP="00C90647">
            <w:pPr>
              <w:tabs>
                <w:tab w:val="left" w:pos="720"/>
              </w:tabs>
              <w:ind w:right="-2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690" w:type="dxa"/>
            <w:tcBorders>
              <w:top w:val="single" w:sz="4" w:space="0" w:color="auto"/>
              <w:bottom w:val="single" w:sz="4" w:space="0" w:color="auto"/>
            </w:tcBorders>
          </w:tcPr>
          <w:p w14:paraId="179E49FD" w14:textId="69719D56" w:rsidR="00EF1108" w:rsidRPr="00411DBC" w:rsidRDefault="00794873" w:rsidP="00C90647">
            <w:pPr>
              <w:tabs>
                <w:tab w:val="left" w:pos="720"/>
              </w:tabs>
              <w:ind w:right="-2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411DBC">
              <w:rPr>
                <w:rFonts w:asciiTheme="majorBidi" w:hAnsiTheme="majorBidi" w:cstheme="majorBidi"/>
                <w:sz w:val="28"/>
                <w:szCs w:val="28"/>
                <w:cs/>
              </w:rPr>
              <w:t>มูลค่าที่รับรู้</w:t>
            </w:r>
          </w:p>
        </w:tc>
      </w:tr>
      <w:tr w:rsidR="00EF1108" w:rsidRPr="00411DBC" w14:paraId="5C85CEF6" w14:textId="77777777" w:rsidTr="003F4EC0">
        <w:trPr>
          <w:trHeight w:hRule="exact" w:val="340"/>
        </w:trPr>
        <w:tc>
          <w:tcPr>
            <w:tcW w:w="5591" w:type="dxa"/>
          </w:tcPr>
          <w:p w14:paraId="5FB68D97" w14:textId="77777777" w:rsidR="00EF1108" w:rsidRPr="00411DBC" w:rsidRDefault="00EF1108" w:rsidP="00C90647">
            <w:pPr>
              <w:tabs>
                <w:tab w:val="left" w:pos="720"/>
              </w:tabs>
              <w:spacing w:line="240" w:lineRule="auto"/>
              <w:ind w:right="-2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411DBC">
              <w:rPr>
                <w:rFonts w:asciiTheme="majorBidi" w:hAnsiTheme="majorBidi" w:cstheme="majorBidi"/>
                <w:sz w:val="28"/>
                <w:szCs w:val="28"/>
                <w:cs/>
              </w:rPr>
              <w:t>สิ่งตอบแทนในการซื้อ</w:t>
            </w:r>
          </w:p>
        </w:tc>
        <w:tc>
          <w:tcPr>
            <w:tcW w:w="1690" w:type="dxa"/>
            <w:tcBorders>
              <w:top w:val="single" w:sz="4" w:space="0" w:color="auto"/>
            </w:tcBorders>
          </w:tcPr>
          <w:p w14:paraId="7962C0A7" w14:textId="0EE586C3" w:rsidR="00EF1108" w:rsidRPr="00411DBC" w:rsidRDefault="00EF1108" w:rsidP="00C906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71"/>
              <w:jc w:val="right"/>
              <w:textAlignment w:val="baseline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411DBC">
              <w:rPr>
                <w:rFonts w:ascii="Angsana New" w:hAnsi="Angsana New"/>
                <w:spacing w:val="-6"/>
                <w:sz w:val="28"/>
                <w:szCs w:val="28"/>
              </w:rPr>
              <w:t>52,</w:t>
            </w:r>
            <w:r w:rsidR="004D732C" w:rsidRPr="00411DBC">
              <w:rPr>
                <w:rFonts w:ascii="Angsana New" w:hAnsi="Angsana New"/>
                <w:spacing w:val="-6"/>
                <w:sz w:val="28"/>
                <w:szCs w:val="28"/>
              </w:rPr>
              <w:t>719</w:t>
            </w:r>
          </w:p>
        </w:tc>
      </w:tr>
      <w:tr w:rsidR="00EF1108" w:rsidRPr="00411DBC" w14:paraId="6F78D2F3" w14:textId="77777777" w:rsidTr="003F4EC0">
        <w:trPr>
          <w:trHeight w:hRule="exact" w:val="340"/>
        </w:trPr>
        <w:tc>
          <w:tcPr>
            <w:tcW w:w="5591" w:type="dxa"/>
          </w:tcPr>
          <w:p w14:paraId="7149A298" w14:textId="77777777" w:rsidR="00EF1108" w:rsidRPr="00411DBC" w:rsidRDefault="00EF1108" w:rsidP="00C906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65"/>
              </w:tabs>
              <w:spacing w:line="240" w:lineRule="auto"/>
              <w:ind w:right="-2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411DBC"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  <w:t>หัก</w:t>
            </w:r>
            <w:r w:rsidRPr="00411DBC">
              <w:rPr>
                <w:rFonts w:asciiTheme="majorBidi" w:hAnsiTheme="majorBidi" w:cstheme="majorBidi"/>
                <w:sz w:val="28"/>
                <w:szCs w:val="28"/>
                <w:cs/>
              </w:rPr>
              <w:tab/>
              <w:t>มูลค่าสุทธิของสินทรัพย์ที่ได้มาและหนี้สินที่รับมา</w:t>
            </w:r>
          </w:p>
        </w:tc>
        <w:tc>
          <w:tcPr>
            <w:tcW w:w="1690" w:type="dxa"/>
          </w:tcPr>
          <w:p w14:paraId="30EF82C7" w14:textId="77777777" w:rsidR="00EF1108" w:rsidRPr="00411DBC" w:rsidRDefault="00EF1108" w:rsidP="00C906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71"/>
              <w:jc w:val="right"/>
              <w:textAlignment w:val="baseline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</w:tr>
      <w:tr w:rsidR="00EF1108" w:rsidRPr="00411DBC" w14:paraId="69CB88A2" w14:textId="77777777" w:rsidTr="00C90647">
        <w:trPr>
          <w:trHeight w:hRule="exact" w:val="340"/>
        </w:trPr>
        <w:tc>
          <w:tcPr>
            <w:tcW w:w="5591" w:type="dxa"/>
          </w:tcPr>
          <w:p w14:paraId="079553C7" w14:textId="77777777" w:rsidR="00EF1108" w:rsidRPr="00411DBC" w:rsidRDefault="00EF1108" w:rsidP="00C90647">
            <w:pPr>
              <w:tabs>
                <w:tab w:val="left" w:pos="720"/>
              </w:tabs>
              <w:spacing w:line="240" w:lineRule="auto"/>
              <w:ind w:right="-2"/>
              <w:jc w:val="thaiDistribute"/>
              <w:rPr>
                <w:rFonts w:asciiTheme="majorBidi" w:hAnsiTheme="majorBidi" w:cstheme="majorBidi"/>
                <w:sz w:val="28"/>
                <w:szCs w:val="28"/>
                <w:u w:val="single"/>
              </w:rPr>
            </w:pPr>
            <w:r w:rsidRPr="00411DBC"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  <w:t>สินทรัพย์ที่ระบุได้</w:t>
            </w:r>
          </w:p>
        </w:tc>
        <w:tc>
          <w:tcPr>
            <w:tcW w:w="1690" w:type="dxa"/>
          </w:tcPr>
          <w:p w14:paraId="06BBB2EB" w14:textId="77777777" w:rsidR="00EF1108" w:rsidRPr="00411DBC" w:rsidRDefault="00EF1108" w:rsidP="00C906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71"/>
              <w:jc w:val="right"/>
              <w:textAlignment w:val="baseline"/>
              <w:rPr>
                <w:rFonts w:ascii="Angsana New" w:hAnsi="Angsana New"/>
                <w:spacing w:val="-6"/>
                <w:sz w:val="28"/>
                <w:szCs w:val="28"/>
                <w:lang w:val="en-GB"/>
              </w:rPr>
            </w:pPr>
          </w:p>
        </w:tc>
      </w:tr>
      <w:tr w:rsidR="00EF1108" w:rsidRPr="00411DBC" w14:paraId="34B49ACA" w14:textId="77777777" w:rsidTr="00C90647">
        <w:trPr>
          <w:trHeight w:hRule="exact" w:val="340"/>
        </w:trPr>
        <w:tc>
          <w:tcPr>
            <w:tcW w:w="5591" w:type="dxa"/>
          </w:tcPr>
          <w:p w14:paraId="40458F96" w14:textId="59567BBB" w:rsidR="00EF1108" w:rsidRPr="00411DBC" w:rsidRDefault="00EF1108">
            <w:pPr>
              <w:pStyle w:val="ListParagraph"/>
              <w:numPr>
                <w:ilvl w:val="0"/>
                <w:numId w:val="27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56" w:right="-2" w:hanging="217"/>
              <w:contextualSpacing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411DBC">
              <w:rPr>
                <w:rFonts w:asciiTheme="majorBidi" w:hAnsiTheme="majorBidi" w:cstheme="majorBidi" w:hint="cs"/>
                <w:sz w:val="28"/>
                <w:szCs w:val="28"/>
                <w:cs/>
              </w:rPr>
              <w:t>รถหัวลากและรถหางลากเทรลเลอร์</w:t>
            </w:r>
          </w:p>
        </w:tc>
        <w:tc>
          <w:tcPr>
            <w:tcW w:w="1690" w:type="dxa"/>
          </w:tcPr>
          <w:p w14:paraId="47A23413" w14:textId="309D338C" w:rsidR="00EF1108" w:rsidRPr="00411DBC" w:rsidRDefault="00EF1108" w:rsidP="00C906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71"/>
              <w:jc w:val="right"/>
              <w:textAlignment w:val="baseline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411DBC">
              <w:rPr>
                <w:rFonts w:ascii="Angsana New" w:hAnsi="Angsana New"/>
                <w:spacing w:val="-6"/>
                <w:sz w:val="28"/>
                <w:szCs w:val="28"/>
              </w:rPr>
              <w:t>52,</w:t>
            </w:r>
            <w:r w:rsidR="004D732C" w:rsidRPr="00411DBC">
              <w:rPr>
                <w:rFonts w:ascii="Angsana New" w:hAnsi="Angsana New"/>
                <w:spacing w:val="-6"/>
                <w:sz w:val="28"/>
                <w:szCs w:val="28"/>
              </w:rPr>
              <w:t>879</w:t>
            </w:r>
          </w:p>
        </w:tc>
      </w:tr>
      <w:tr w:rsidR="00EF1108" w:rsidRPr="00411DBC" w14:paraId="17937CED" w14:textId="77777777" w:rsidTr="00C90647">
        <w:trPr>
          <w:trHeight w:hRule="exact" w:val="340"/>
        </w:trPr>
        <w:tc>
          <w:tcPr>
            <w:tcW w:w="5591" w:type="dxa"/>
          </w:tcPr>
          <w:p w14:paraId="3D173FE4" w14:textId="3114C178" w:rsidR="00EF1108" w:rsidRPr="00411DBC" w:rsidRDefault="00EF1108" w:rsidP="00EF1108">
            <w:pPr>
              <w:ind w:right="-2"/>
              <w:contextualSpacing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411DBC"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  <w:t>หนี้สินที่ระบุได้</w:t>
            </w:r>
          </w:p>
        </w:tc>
        <w:tc>
          <w:tcPr>
            <w:tcW w:w="1690" w:type="dxa"/>
          </w:tcPr>
          <w:p w14:paraId="3FFAE798" w14:textId="77777777" w:rsidR="00EF1108" w:rsidRPr="00411DBC" w:rsidRDefault="00EF1108" w:rsidP="00C906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71"/>
              <w:jc w:val="right"/>
              <w:textAlignment w:val="baseline"/>
              <w:rPr>
                <w:rFonts w:ascii="Angsana New" w:hAnsi="Angsana New"/>
                <w:spacing w:val="-6"/>
                <w:sz w:val="28"/>
                <w:szCs w:val="28"/>
                <w:cs/>
                <w:lang w:val="en-GB"/>
              </w:rPr>
            </w:pPr>
            <w:r w:rsidRPr="00411DBC">
              <w:rPr>
                <w:rFonts w:ascii="Angsana New" w:hAnsi="Angsana New" w:hint="cs"/>
                <w:spacing w:val="-6"/>
                <w:sz w:val="28"/>
                <w:szCs w:val="28"/>
                <w:cs/>
                <w:lang w:val="en-GB"/>
              </w:rPr>
              <w:t>-</w:t>
            </w:r>
          </w:p>
        </w:tc>
      </w:tr>
      <w:tr w:rsidR="00EF1108" w:rsidRPr="00411DBC" w14:paraId="1BA066F0" w14:textId="77777777" w:rsidTr="00EF1108">
        <w:trPr>
          <w:trHeight w:hRule="exact" w:val="340"/>
        </w:trPr>
        <w:tc>
          <w:tcPr>
            <w:tcW w:w="5591" w:type="dxa"/>
          </w:tcPr>
          <w:p w14:paraId="102C4740" w14:textId="2A156687" w:rsidR="00EF1108" w:rsidRPr="00411DBC" w:rsidRDefault="00EF1108">
            <w:pPr>
              <w:pStyle w:val="ListParagraph"/>
              <w:numPr>
                <w:ilvl w:val="0"/>
                <w:numId w:val="27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56" w:right="-2" w:hanging="217"/>
              <w:contextualSpacing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411DBC">
              <w:rPr>
                <w:rFonts w:asciiTheme="majorBidi" w:hAnsiTheme="majorBidi" w:hint="cs"/>
                <w:sz w:val="28"/>
                <w:szCs w:val="28"/>
                <w:cs/>
              </w:rPr>
              <w:t>หนี้สินผลประโยชน์พนักงาน</w:t>
            </w:r>
          </w:p>
        </w:tc>
        <w:tc>
          <w:tcPr>
            <w:tcW w:w="1690" w:type="dxa"/>
            <w:tcBorders>
              <w:bottom w:val="single" w:sz="4" w:space="0" w:color="auto"/>
            </w:tcBorders>
          </w:tcPr>
          <w:p w14:paraId="0DB609BE" w14:textId="7BB94C94" w:rsidR="00EF1108" w:rsidRPr="00411DBC" w:rsidRDefault="00855D92" w:rsidP="00C906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71"/>
              <w:jc w:val="right"/>
              <w:textAlignment w:val="baseline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411DBC">
              <w:rPr>
                <w:rFonts w:ascii="Angsana New" w:hAnsi="Angsana New"/>
                <w:spacing w:val="-6"/>
                <w:sz w:val="28"/>
                <w:szCs w:val="28"/>
              </w:rPr>
              <w:t>(</w:t>
            </w:r>
            <w:r w:rsidR="00EF1108" w:rsidRPr="00411DBC">
              <w:rPr>
                <w:rFonts w:ascii="Angsana New" w:hAnsi="Angsana New"/>
                <w:spacing w:val="-6"/>
                <w:sz w:val="28"/>
                <w:szCs w:val="28"/>
              </w:rPr>
              <w:t>157</w:t>
            </w:r>
            <w:r w:rsidRPr="00411DBC">
              <w:rPr>
                <w:rFonts w:ascii="Angsana New" w:hAnsi="Angsana New"/>
                <w:spacing w:val="-6"/>
                <w:sz w:val="28"/>
                <w:szCs w:val="28"/>
              </w:rPr>
              <w:t>)</w:t>
            </w:r>
          </w:p>
        </w:tc>
      </w:tr>
      <w:tr w:rsidR="00EF1108" w:rsidRPr="00411DBC" w14:paraId="6B2169A6" w14:textId="77777777" w:rsidTr="003F4EC0">
        <w:trPr>
          <w:trHeight w:hRule="exact" w:val="526"/>
        </w:trPr>
        <w:tc>
          <w:tcPr>
            <w:tcW w:w="5591" w:type="dxa"/>
          </w:tcPr>
          <w:p w14:paraId="5F838A86" w14:textId="59801BD0" w:rsidR="00EF1108" w:rsidRPr="00411DBC" w:rsidRDefault="00EF1108">
            <w:pPr>
              <w:pStyle w:val="ListParagraph"/>
              <w:numPr>
                <w:ilvl w:val="0"/>
                <w:numId w:val="27"/>
              </w:numPr>
              <w:ind w:left="256" w:right="-2" w:hanging="217"/>
              <w:contextualSpacing/>
              <w:jc w:val="thaiDistribute"/>
              <w:rPr>
                <w:rFonts w:asciiTheme="majorBidi" w:hAnsiTheme="majorBidi"/>
                <w:sz w:val="28"/>
                <w:szCs w:val="28"/>
                <w:cs/>
              </w:rPr>
            </w:pPr>
            <w:r w:rsidRPr="00411DBC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สินทรัพย์และหนี้สินสุทธิที่ระบุได้ </w:t>
            </w:r>
            <w:r w:rsidRPr="00411DBC">
              <w:rPr>
                <w:rFonts w:asciiTheme="majorBidi" w:hAnsiTheme="majorBidi" w:cstheme="majorBidi"/>
                <w:sz w:val="28"/>
                <w:szCs w:val="28"/>
              </w:rPr>
              <w:t xml:space="preserve">- </w:t>
            </w:r>
            <w:r w:rsidRPr="00411DBC">
              <w:rPr>
                <w:rFonts w:asciiTheme="majorBidi" w:hAnsiTheme="majorBidi" w:cstheme="majorBidi"/>
                <w:sz w:val="28"/>
                <w:szCs w:val="28"/>
                <w:cs/>
              </w:rPr>
              <w:t>ที่ได้รับ</w:t>
            </w:r>
          </w:p>
        </w:tc>
        <w:tc>
          <w:tcPr>
            <w:tcW w:w="1690" w:type="dxa"/>
            <w:tcBorders>
              <w:top w:val="single" w:sz="4" w:space="0" w:color="auto"/>
              <w:bottom w:val="single" w:sz="4" w:space="0" w:color="auto"/>
            </w:tcBorders>
          </w:tcPr>
          <w:p w14:paraId="54661430" w14:textId="1AD3D400" w:rsidR="00EF1108" w:rsidRPr="00411DBC" w:rsidRDefault="00EF1108" w:rsidP="00EF1108">
            <w:pPr>
              <w:overflowPunct w:val="0"/>
              <w:autoSpaceDE w:val="0"/>
              <w:autoSpaceDN w:val="0"/>
              <w:adjustRightInd w:val="0"/>
              <w:ind w:right="71"/>
              <w:jc w:val="right"/>
              <w:textAlignment w:val="baseline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411DBC">
              <w:rPr>
                <w:rFonts w:ascii="Angsana New" w:hAnsi="Angsana New"/>
                <w:spacing w:val="-6"/>
                <w:sz w:val="28"/>
                <w:szCs w:val="28"/>
              </w:rPr>
              <w:t>52,</w:t>
            </w:r>
            <w:r w:rsidR="004D732C" w:rsidRPr="00411DBC">
              <w:rPr>
                <w:rFonts w:ascii="Angsana New" w:hAnsi="Angsana New"/>
                <w:spacing w:val="-6"/>
                <w:sz w:val="28"/>
                <w:szCs w:val="28"/>
              </w:rPr>
              <w:t>722</w:t>
            </w:r>
          </w:p>
        </w:tc>
      </w:tr>
      <w:tr w:rsidR="00EF1108" w:rsidRPr="00411DBC" w14:paraId="21AA4122" w14:textId="77777777" w:rsidTr="00087D39">
        <w:trPr>
          <w:trHeight w:hRule="exact" w:val="769"/>
        </w:trPr>
        <w:tc>
          <w:tcPr>
            <w:tcW w:w="5591" w:type="dxa"/>
            <w:vAlign w:val="bottom"/>
          </w:tcPr>
          <w:p w14:paraId="59A9E75F" w14:textId="77777777" w:rsidR="00087D39" w:rsidRPr="00411DBC" w:rsidRDefault="00EF1108">
            <w:pPr>
              <w:pStyle w:val="ListParagraph"/>
              <w:numPr>
                <w:ilvl w:val="0"/>
                <w:numId w:val="27"/>
              </w:numPr>
              <w:ind w:left="256" w:right="-2" w:hanging="217"/>
              <w:contextualSpacing/>
              <w:jc w:val="thaiDistribute"/>
              <w:rPr>
                <w:rFonts w:asciiTheme="majorBidi" w:hAnsiTheme="majorBidi"/>
                <w:sz w:val="28"/>
                <w:szCs w:val="28"/>
              </w:rPr>
            </w:pPr>
            <w:r w:rsidRPr="00411DBC">
              <w:rPr>
                <w:rFonts w:asciiTheme="majorBidi" w:hAnsiTheme="majorBidi" w:cstheme="majorBidi" w:hint="cs"/>
                <w:sz w:val="28"/>
                <w:szCs w:val="28"/>
                <w:cs/>
              </w:rPr>
              <w:lastRenderedPageBreak/>
              <w:t>กำไรจากการต่อรอง</w:t>
            </w:r>
            <w:r w:rsidR="0051597E" w:rsidRPr="00411DBC">
              <w:rPr>
                <w:rFonts w:asciiTheme="majorBidi" w:hAnsiTheme="majorBidi" w:hint="cs"/>
                <w:sz w:val="28"/>
                <w:szCs w:val="28"/>
                <w:cs/>
              </w:rPr>
              <w:t>ราคาซื้อ</w:t>
            </w:r>
            <w:r w:rsidR="00D81C07" w:rsidRPr="00411DBC">
              <w:rPr>
                <w:rFonts w:asciiTheme="majorBidi" w:hAnsiTheme="majorBidi" w:hint="cs"/>
                <w:sz w:val="28"/>
                <w:szCs w:val="28"/>
                <w:cs/>
              </w:rPr>
              <w:t>หน่วยธุรกิจ</w:t>
            </w:r>
          </w:p>
          <w:p w14:paraId="262AB5D4" w14:textId="2B9DA404" w:rsidR="00EF1108" w:rsidRPr="00411DBC" w:rsidRDefault="003F4EC0" w:rsidP="00087D39">
            <w:pPr>
              <w:pStyle w:val="ListParagraph"/>
              <w:ind w:left="256" w:right="-2"/>
              <w:contextualSpacing/>
              <w:jc w:val="thaiDistribute"/>
              <w:rPr>
                <w:rFonts w:asciiTheme="majorBidi" w:hAnsiTheme="majorBidi"/>
                <w:sz w:val="28"/>
                <w:szCs w:val="28"/>
                <w:cs/>
              </w:rPr>
            </w:pPr>
            <w:r w:rsidRPr="00411DBC">
              <w:rPr>
                <w:rFonts w:asciiTheme="majorBidi" w:hAnsiTheme="majorBidi"/>
                <w:sz w:val="28"/>
                <w:szCs w:val="28"/>
              </w:rPr>
              <w:t>(</w:t>
            </w:r>
            <w:r w:rsidRPr="00411DBC">
              <w:rPr>
                <w:rFonts w:asciiTheme="majorBidi" w:hAnsiTheme="majorBidi" w:hint="cs"/>
                <w:sz w:val="28"/>
                <w:szCs w:val="28"/>
                <w:cs/>
              </w:rPr>
              <w:t>รับรู้ในงบกำไรขาดทุน</w:t>
            </w:r>
            <w:r w:rsidR="00087D39" w:rsidRPr="00411DBC">
              <w:rPr>
                <w:rFonts w:asciiTheme="majorBidi" w:hAnsiTheme="majorBidi" w:hint="cs"/>
                <w:sz w:val="28"/>
                <w:szCs w:val="28"/>
                <w:cs/>
              </w:rPr>
              <w:t xml:space="preserve"> ปี 2565</w:t>
            </w:r>
            <w:r w:rsidRPr="00411DBC">
              <w:rPr>
                <w:rFonts w:asciiTheme="majorBidi" w:hAnsiTheme="majorBidi"/>
                <w:sz w:val="28"/>
                <w:szCs w:val="28"/>
              </w:rPr>
              <w:t>)</w:t>
            </w:r>
          </w:p>
        </w:tc>
        <w:tc>
          <w:tcPr>
            <w:tcW w:w="1690" w:type="dxa"/>
            <w:tcBorders>
              <w:top w:val="single" w:sz="4" w:space="0" w:color="auto"/>
              <w:bottom w:val="double" w:sz="4" w:space="0" w:color="auto"/>
            </w:tcBorders>
          </w:tcPr>
          <w:p w14:paraId="19B0CEDC" w14:textId="77777777" w:rsidR="00087D39" w:rsidRPr="00411DBC" w:rsidRDefault="00087D39" w:rsidP="00EF1108">
            <w:pPr>
              <w:overflowPunct w:val="0"/>
              <w:autoSpaceDE w:val="0"/>
              <w:autoSpaceDN w:val="0"/>
              <w:adjustRightInd w:val="0"/>
              <w:ind w:right="71"/>
              <w:jc w:val="right"/>
              <w:textAlignment w:val="baseline"/>
              <w:rPr>
                <w:rFonts w:ascii="Angsana New" w:hAnsi="Angsana New"/>
                <w:spacing w:val="-6"/>
                <w:sz w:val="28"/>
                <w:szCs w:val="28"/>
              </w:rPr>
            </w:pPr>
          </w:p>
          <w:p w14:paraId="4F8E5045" w14:textId="4E25C2D9" w:rsidR="00EF1108" w:rsidRPr="00411DBC" w:rsidRDefault="00855D92" w:rsidP="00EF1108">
            <w:pPr>
              <w:overflowPunct w:val="0"/>
              <w:autoSpaceDE w:val="0"/>
              <w:autoSpaceDN w:val="0"/>
              <w:adjustRightInd w:val="0"/>
              <w:ind w:right="71"/>
              <w:jc w:val="right"/>
              <w:textAlignment w:val="baseline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411DBC">
              <w:rPr>
                <w:rFonts w:ascii="Angsana New" w:hAnsi="Angsana New"/>
                <w:spacing w:val="-6"/>
                <w:sz w:val="28"/>
                <w:szCs w:val="28"/>
              </w:rPr>
              <w:t>(</w:t>
            </w:r>
            <w:r w:rsidR="00EF1108" w:rsidRPr="00411DBC">
              <w:rPr>
                <w:rFonts w:ascii="Angsana New" w:hAnsi="Angsana New"/>
                <w:spacing w:val="-6"/>
                <w:sz w:val="28"/>
                <w:szCs w:val="28"/>
              </w:rPr>
              <w:t>3</w:t>
            </w:r>
            <w:r w:rsidRPr="00411DBC">
              <w:rPr>
                <w:rFonts w:ascii="Angsana New" w:hAnsi="Angsana New"/>
                <w:spacing w:val="-6"/>
                <w:sz w:val="28"/>
                <w:szCs w:val="28"/>
              </w:rPr>
              <w:t>)</w:t>
            </w:r>
          </w:p>
        </w:tc>
      </w:tr>
    </w:tbl>
    <w:p w14:paraId="214279BA" w14:textId="77777777" w:rsidR="0063465F" w:rsidRPr="00411DBC" w:rsidRDefault="0063465F" w:rsidP="0051597E">
      <w:pPr>
        <w:tabs>
          <w:tab w:val="left" w:pos="284"/>
        </w:tabs>
        <w:spacing w:before="240"/>
        <w:jc w:val="thaiDistribute"/>
        <w:rPr>
          <w:rFonts w:ascii="Angsana New" w:hAnsi="Angsana New"/>
          <w:sz w:val="28"/>
          <w:szCs w:val="28"/>
        </w:rPr>
      </w:pPr>
    </w:p>
    <w:bookmarkEnd w:id="1"/>
    <w:p w14:paraId="785E3F79" w14:textId="7B989939" w:rsidR="00671D6B" w:rsidRPr="00411DBC" w:rsidRDefault="00671D6B" w:rsidP="00EA4CCF">
      <w:pPr>
        <w:pStyle w:val="ListParagraph"/>
        <w:numPr>
          <w:ilvl w:val="0"/>
          <w:numId w:val="18"/>
        </w:numPr>
        <w:spacing w:before="240"/>
        <w:rPr>
          <w:rFonts w:ascii="Angsana New" w:hAnsi="Angsana New"/>
          <w:b/>
          <w:bCs/>
          <w:sz w:val="28"/>
          <w:szCs w:val="28"/>
        </w:rPr>
      </w:pPr>
      <w:r w:rsidRPr="00411DBC">
        <w:rPr>
          <w:rFonts w:ascii="Angsana New" w:hAnsi="Angsana New"/>
          <w:b/>
          <w:bCs/>
          <w:sz w:val="28"/>
          <w:szCs w:val="28"/>
          <w:cs/>
        </w:rPr>
        <w:t>รายการบัญชีกับบุคคลหรือกิจการที่เกี่ยวข้องกัน</w:t>
      </w:r>
    </w:p>
    <w:p w14:paraId="52B5FE44" w14:textId="44F76C0D" w:rsidR="00671D6B" w:rsidRPr="00411DBC" w:rsidRDefault="00671D6B" w:rsidP="0051597E">
      <w:pPr>
        <w:spacing w:before="120"/>
        <w:ind w:left="426"/>
        <w:jc w:val="thaiDistribute"/>
        <w:rPr>
          <w:rFonts w:ascii="Angsana New" w:hAnsi="Angsana New"/>
          <w:b/>
          <w:spacing w:val="-4"/>
          <w:sz w:val="28"/>
          <w:szCs w:val="28"/>
        </w:rPr>
      </w:pPr>
      <w:r w:rsidRPr="00411DBC">
        <w:rPr>
          <w:rFonts w:ascii="Angsana New" w:hAnsi="Angsana New"/>
          <w:spacing w:val="-4"/>
          <w:sz w:val="28"/>
          <w:szCs w:val="28"/>
          <w:cs/>
        </w:rPr>
        <w:t>บุคคลหรือกิจการที่เกี่ยวข้องกัน</w:t>
      </w:r>
      <w:r w:rsidRPr="00411DBC">
        <w:rPr>
          <w:rFonts w:ascii="Angsana New" w:hAnsi="Angsana New"/>
          <w:color w:val="FFFFFF"/>
          <w:spacing w:val="-4"/>
          <w:sz w:val="28"/>
          <w:szCs w:val="28"/>
        </w:rPr>
        <w:t>_</w:t>
      </w:r>
      <w:r w:rsidRPr="00411DBC">
        <w:rPr>
          <w:rFonts w:ascii="Angsana New" w:hAnsi="Angsana New"/>
          <w:spacing w:val="-4"/>
          <w:sz w:val="28"/>
          <w:szCs w:val="28"/>
          <w:cs/>
        </w:rPr>
        <w:t>หมายถึง บุคคลหรือกิจการที่อยู่ภายใต้การควบคุมของบริษัท หรือสามารถ</w:t>
      </w:r>
      <w:r w:rsidRPr="00411DBC">
        <w:rPr>
          <w:rFonts w:ascii="Angsana New" w:hAnsi="Angsana New"/>
          <w:b/>
          <w:spacing w:val="-4"/>
          <w:sz w:val="28"/>
          <w:szCs w:val="28"/>
          <w:cs/>
        </w:rPr>
        <w:t>ควบคุมบริษัททั้งทางตรงและทางอ้อม หรือมีอิทธิพลอย่างเป็นสาระสำคัญในการตัดสินใจด้านการเงิน หรือการดำเนินงานของบริษัท</w:t>
      </w:r>
    </w:p>
    <w:p w14:paraId="5377ACA9" w14:textId="0CCDAF8D" w:rsidR="006A281E" w:rsidRPr="00411DBC" w:rsidRDefault="00EA4CCF" w:rsidP="006A281E">
      <w:pPr>
        <w:spacing w:before="120"/>
        <w:ind w:left="826" w:hanging="400"/>
        <w:jc w:val="thaiDistribute"/>
        <w:rPr>
          <w:rFonts w:ascii="Angsana New" w:hAnsi="Angsana New"/>
          <w:b/>
          <w:spacing w:val="-4"/>
          <w:sz w:val="28"/>
          <w:szCs w:val="28"/>
        </w:rPr>
      </w:pPr>
      <w:r w:rsidRPr="00411DBC">
        <w:rPr>
          <w:rFonts w:ascii="Angsana New" w:hAnsi="Angsana New"/>
          <w:sz w:val="28"/>
          <w:szCs w:val="28"/>
        </w:rPr>
        <w:t>4</w:t>
      </w:r>
      <w:r w:rsidR="006A281E" w:rsidRPr="00411DBC">
        <w:rPr>
          <w:rFonts w:ascii="Angsana New" w:hAnsi="Angsana New" w:hint="cs"/>
          <w:sz w:val="28"/>
          <w:szCs w:val="28"/>
          <w:cs/>
        </w:rPr>
        <w:t>.1</w:t>
      </w:r>
      <w:r w:rsidR="006A281E" w:rsidRPr="00411DBC">
        <w:rPr>
          <w:rFonts w:ascii="Angsana New" w:hAnsi="Angsana New"/>
          <w:sz w:val="28"/>
          <w:szCs w:val="28"/>
          <w:cs/>
        </w:rPr>
        <w:tab/>
      </w:r>
      <w:r w:rsidR="006A281E" w:rsidRPr="00411DBC">
        <w:rPr>
          <w:rFonts w:ascii="Angsana New" w:hAnsi="Angsana New" w:hint="cs"/>
          <w:sz w:val="28"/>
          <w:szCs w:val="28"/>
          <w:u w:val="single"/>
          <w:cs/>
        </w:rPr>
        <w:t>ลักษณะความสัมพันธ์</w:t>
      </w:r>
    </w:p>
    <w:tbl>
      <w:tblPr>
        <w:tblpPr w:leftFromText="180" w:rightFromText="180" w:vertAnchor="text" w:horzAnchor="margin" w:tblpX="951" w:tblpY="128"/>
        <w:tblW w:w="8789" w:type="dxa"/>
        <w:tblLayout w:type="fixed"/>
        <w:tblLook w:val="01E0" w:firstRow="1" w:lastRow="1" w:firstColumn="1" w:lastColumn="1" w:noHBand="0" w:noVBand="0"/>
      </w:tblPr>
      <w:tblGrid>
        <w:gridCol w:w="3402"/>
        <w:gridCol w:w="1559"/>
        <w:gridCol w:w="3828"/>
      </w:tblGrid>
      <w:tr w:rsidR="006A281E" w:rsidRPr="00411DBC" w14:paraId="29359C60" w14:textId="77777777" w:rsidTr="00B61892">
        <w:trPr>
          <w:trHeight w:val="20"/>
          <w:tblHeader/>
        </w:trPr>
        <w:tc>
          <w:tcPr>
            <w:tcW w:w="3402" w:type="dxa"/>
            <w:vAlign w:val="bottom"/>
          </w:tcPr>
          <w:p w14:paraId="0DB46892" w14:textId="77777777" w:rsidR="006A281E" w:rsidRPr="00411DBC" w:rsidRDefault="006A281E" w:rsidP="005C4739">
            <w:pPr>
              <w:ind w:left="-142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559" w:type="dxa"/>
            <w:vAlign w:val="bottom"/>
          </w:tcPr>
          <w:p w14:paraId="5D1C5B3D" w14:textId="77777777" w:rsidR="006A281E" w:rsidRPr="00411DBC" w:rsidRDefault="006A281E" w:rsidP="005C4739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ประเทศที่จัดตั้ง /</w:t>
            </w:r>
          </w:p>
        </w:tc>
        <w:tc>
          <w:tcPr>
            <w:tcW w:w="3828" w:type="dxa"/>
            <w:vAlign w:val="bottom"/>
          </w:tcPr>
          <w:p w14:paraId="23E527D3" w14:textId="77777777" w:rsidR="006A281E" w:rsidRPr="00411DBC" w:rsidRDefault="006A281E" w:rsidP="005C4739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6A281E" w:rsidRPr="00411DBC" w14:paraId="62F68E82" w14:textId="77777777" w:rsidTr="00B61892">
        <w:trPr>
          <w:trHeight w:val="20"/>
          <w:tblHeader/>
        </w:trPr>
        <w:tc>
          <w:tcPr>
            <w:tcW w:w="3402" w:type="dxa"/>
            <w:vAlign w:val="bottom"/>
          </w:tcPr>
          <w:p w14:paraId="08BCD6BC" w14:textId="77777777" w:rsidR="006A281E" w:rsidRPr="00411DBC" w:rsidRDefault="006A281E" w:rsidP="005C4739">
            <w:pPr>
              <w:pBdr>
                <w:bottom w:val="single" w:sz="4" w:space="1" w:color="auto"/>
              </w:pBdr>
              <w:ind w:left="-142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ชื่อกิจการ</w:t>
            </w:r>
          </w:p>
        </w:tc>
        <w:tc>
          <w:tcPr>
            <w:tcW w:w="1559" w:type="dxa"/>
            <w:vAlign w:val="bottom"/>
          </w:tcPr>
          <w:p w14:paraId="4F86A531" w14:textId="77777777" w:rsidR="006A281E" w:rsidRPr="00411DBC" w:rsidRDefault="006A281E" w:rsidP="005C4739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สัญชาติ</w:t>
            </w:r>
          </w:p>
        </w:tc>
        <w:tc>
          <w:tcPr>
            <w:tcW w:w="3828" w:type="dxa"/>
            <w:vAlign w:val="bottom"/>
          </w:tcPr>
          <w:p w14:paraId="7B7C19CC" w14:textId="77777777" w:rsidR="006A281E" w:rsidRPr="00411DBC" w:rsidRDefault="006A281E" w:rsidP="005C4739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ลักษณะความสัมพันธ์</w:t>
            </w:r>
          </w:p>
        </w:tc>
      </w:tr>
      <w:tr w:rsidR="006A281E" w:rsidRPr="00411DBC" w14:paraId="290D9FF3" w14:textId="77777777" w:rsidTr="005361B1">
        <w:trPr>
          <w:trHeight w:val="20"/>
        </w:trPr>
        <w:tc>
          <w:tcPr>
            <w:tcW w:w="3402" w:type="dxa"/>
            <w:vAlign w:val="center"/>
          </w:tcPr>
          <w:p w14:paraId="27C6048B" w14:textId="3CDA3122" w:rsidR="006A281E" w:rsidRPr="00411DBC" w:rsidRDefault="006A281E" w:rsidP="005C4739">
            <w:pPr>
              <w:pStyle w:val="BodyText"/>
              <w:spacing w:before="100" w:beforeAutospacing="1" w:after="100" w:afterAutospacing="1"/>
              <w:ind w:left="-105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บริษัท บียอนด์ แคปปิตอล จำกัด</w:t>
            </w:r>
            <w:r w:rsidR="00087D39" w:rsidRPr="00411DBC">
              <w:rPr>
                <w:rFonts w:ascii="Angsana New" w:hAnsi="Angsana New" w:hint="cs"/>
                <w:sz w:val="28"/>
                <w:szCs w:val="28"/>
                <w:cs/>
              </w:rPr>
              <w:t>*</w:t>
            </w:r>
            <w:r w:rsidR="00087D39" w:rsidRPr="00411DBC">
              <w:rPr>
                <w:rFonts w:ascii="Angsana New" w:hAnsi="Angsana New"/>
                <w:sz w:val="28"/>
                <w:szCs w:val="28"/>
              </w:rPr>
              <w:t>*</w:t>
            </w:r>
          </w:p>
        </w:tc>
        <w:tc>
          <w:tcPr>
            <w:tcW w:w="1559" w:type="dxa"/>
            <w:vAlign w:val="center"/>
          </w:tcPr>
          <w:p w14:paraId="72A910E0" w14:textId="77777777" w:rsidR="006A281E" w:rsidRPr="00411DBC" w:rsidRDefault="006A281E" w:rsidP="005C4739">
            <w:pPr>
              <w:pStyle w:val="BodyText"/>
              <w:spacing w:before="100" w:beforeAutospacing="1" w:after="100" w:afterAutospacing="1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 xml:space="preserve">     ประเทศไทย</w:t>
            </w:r>
          </w:p>
        </w:tc>
        <w:tc>
          <w:tcPr>
            <w:tcW w:w="3828" w:type="dxa"/>
            <w:vAlign w:val="center"/>
          </w:tcPr>
          <w:p w14:paraId="5AF94D0C" w14:textId="77777777" w:rsidR="006A281E" w:rsidRPr="00411DBC" w:rsidRDefault="006A281E" w:rsidP="005C4739">
            <w:pPr>
              <w:pStyle w:val="BodyText"/>
              <w:spacing w:before="100" w:beforeAutospacing="1" w:after="100" w:afterAutospacing="1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บริษัทย่อย</w:t>
            </w:r>
          </w:p>
        </w:tc>
      </w:tr>
      <w:tr w:rsidR="00260505" w:rsidRPr="00411DBC" w14:paraId="4C2AEFB2" w14:textId="77777777" w:rsidTr="005361B1">
        <w:trPr>
          <w:trHeight w:val="20"/>
        </w:trPr>
        <w:tc>
          <w:tcPr>
            <w:tcW w:w="3402" w:type="dxa"/>
            <w:vAlign w:val="center"/>
          </w:tcPr>
          <w:p w14:paraId="0C49CC08" w14:textId="3EE77DBD" w:rsidR="00260505" w:rsidRPr="00411DBC" w:rsidRDefault="00260505" w:rsidP="005C4739">
            <w:pPr>
              <w:pStyle w:val="BodyText"/>
              <w:spacing w:before="100" w:beforeAutospacing="1" w:after="100" w:afterAutospacing="1"/>
              <w:ind w:left="-112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บริษัท โซลูชั่น</w:t>
            </w:r>
            <w:r w:rsidR="004F35AE" w:rsidRPr="00411DBC">
              <w:rPr>
                <w:rFonts w:ascii="Angsana New" w:hAnsi="Angsana New" w:hint="cs"/>
                <w:sz w:val="28"/>
                <w:szCs w:val="28"/>
                <w:cs/>
              </w:rPr>
              <w:t>ส์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 xml:space="preserve"> มอเตอร์ จำกัด</w:t>
            </w:r>
            <w:r w:rsidR="00087D39" w:rsidRPr="00411DBC">
              <w:rPr>
                <w:rFonts w:ascii="Angsana New" w:hAnsi="Angsana New" w:hint="cs"/>
                <w:sz w:val="28"/>
                <w:szCs w:val="28"/>
                <w:cs/>
              </w:rPr>
              <w:t>**</w:t>
            </w:r>
          </w:p>
        </w:tc>
        <w:tc>
          <w:tcPr>
            <w:tcW w:w="1559" w:type="dxa"/>
            <w:vAlign w:val="center"/>
          </w:tcPr>
          <w:p w14:paraId="06250695" w14:textId="31D9CF35" w:rsidR="00260505" w:rsidRPr="00411DBC" w:rsidRDefault="00260505" w:rsidP="005C4739">
            <w:pPr>
              <w:pStyle w:val="BodyText"/>
              <w:spacing w:before="100" w:beforeAutospacing="1" w:after="100" w:afterAutospacing="1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ประเทศไทย</w:t>
            </w:r>
          </w:p>
        </w:tc>
        <w:tc>
          <w:tcPr>
            <w:tcW w:w="3828" w:type="dxa"/>
            <w:vAlign w:val="center"/>
          </w:tcPr>
          <w:p w14:paraId="557A3408" w14:textId="02607FB8" w:rsidR="00260505" w:rsidRPr="00411DBC" w:rsidRDefault="002A06ED" w:rsidP="005C4739">
            <w:pPr>
              <w:pStyle w:val="BodyText"/>
              <w:spacing w:before="100" w:beforeAutospacing="1" w:after="100" w:afterAutospacing="1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บริษัทย่อย</w:t>
            </w:r>
          </w:p>
        </w:tc>
      </w:tr>
      <w:tr w:rsidR="00AB3216" w:rsidRPr="00411DBC" w14:paraId="14A0E653" w14:textId="77777777" w:rsidTr="005361B1">
        <w:trPr>
          <w:trHeight w:val="20"/>
        </w:trPr>
        <w:tc>
          <w:tcPr>
            <w:tcW w:w="3402" w:type="dxa"/>
            <w:vAlign w:val="center"/>
          </w:tcPr>
          <w:p w14:paraId="7CC9FDEE" w14:textId="087873D3" w:rsidR="00AB3216" w:rsidRPr="00411DBC" w:rsidRDefault="00AB3216" w:rsidP="005C4739">
            <w:pPr>
              <w:pStyle w:val="BodyText"/>
              <w:spacing w:before="100" w:beforeAutospacing="1" w:after="100" w:afterAutospacing="1"/>
              <w:ind w:left="-112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บริษัท เทพฤทธา จำกัด</w:t>
            </w:r>
          </w:p>
        </w:tc>
        <w:tc>
          <w:tcPr>
            <w:tcW w:w="1559" w:type="dxa"/>
            <w:vAlign w:val="center"/>
          </w:tcPr>
          <w:p w14:paraId="6C1F86A0" w14:textId="5108A214" w:rsidR="00AB3216" w:rsidRPr="00411DBC" w:rsidRDefault="00AB3216" w:rsidP="005C4739">
            <w:pPr>
              <w:pStyle w:val="BodyText"/>
              <w:spacing w:before="100" w:beforeAutospacing="1" w:after="100" w:afterAutospacing="1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ประเทศไทย</w:t>
            </w:r>
          </w:p>
        </w:tc>
        <w:tc>
          <w:tcPr>
            <w:tcW w:w="3828" w:type="dxa"/>
            <w:vAlign w:val="center"/>
          </w:tcPr>
          <w:p w14:paraId="107C8903" w14:textId="79364C29" w:rsidR="00AB3216" w:rsidRPr="00411DBC" w:rsidRDefault="00AB3216" w:rsidP="005C4739">
            <w:pPr>
              <w:pStyle w:val="BodyText"/>
              <w:spacing w:before="100" w:beforeAutospacing="1" w:after="100" w:afterAutospacing="1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บริษัทย่อย</w:t>
            </w:r>
          </w:p>
        </w:tc>
      </w:tr>
      <w:tr w:rsidR="00A12929" w:rsidRPr="00411DBC" w14:paraId="6D94B7D0" w14:textId="77777777" w:rsidTr="005361B1">
        <w:trPr>
          <w:trHeight w:val="20"/>
        </w:trPr>
        <w:tc>
          <w:tcPr>
            <w:tcW w:w="3402" w:type="dxa"/>
            <w:vAlign w:val="center"/>
          </w:tcPr>
          <w:p w14:paraId="2BB3365F" w14:textId="64DB8E0E" w:rsidR="00A12929" w:rsidRPr="00411DBC" w:rsidRDefault="00A12929" w:rsidP="005C4739">
            <w:pPr>
              <w:pStyle w:val="BodyText"/>
              <w:spacing w:before="100" w:beforeAutospacing="1" w:after="100" w:afterAutospacing="1"/>
              <w:ind w:left="-112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บริษัท ธัญธาราชัย จำกัด</w:t>
            </w:r>
          </w:p>
        </w:tc>
        <w:tc>
          <w:tcPr>
            <w:tcW w:w="1559" w:type="dxa"/>
            <w:vAlign w:val="center"/>
          </w:tcPr>
          <w:p w14:paraId="1539AD4F" w14:textId="703B7702" w:rsidR="00A12929" w:rsidRPr="00411DBC" w:rsidRDefault="00A12929" w:rsidP="005C4739">
            <w:pPr>
              <w:pStyle w:val="BodyText"/>
              <w:spacing w:before="100" w:beforeAutospacing="1" w:after="100" w:afterAutospacing="1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ประเทศไทย</w:t>
            </w:r>
          </w:p>
        </w:tc>
        <w:tc>
          <w:tcPr>
            <w:tcW w:w="3828" w:type="dxa"/>
            <w:vAlign w:val="center"/>
          </w:tcPr>
          <w:p w14:paraId="60BA7E86" w14:textId="5F82BB17" w:rsidR="00A12929" w:rsidRPr="00411DBC" w:rsidRDefault="00972BAE" w:rsidP="005C4739">
            <w:pPr>
              <w:pStyle w:val="BodyText"/>
              <w:spacing w:before="100" w:beforeAutospacing="1" w:after="100" w:afterAutospacing="1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บริษัทย่อย (ทางอ้อม)</w:t>
            </w:r>
          </w:p>
        </w:tc>
      </w:tr>
      <w:tr w:rsidR="00221400" w:rsidRPr="00411DBC" w14:paraId="00CFB45F" w14:textId="77777777" w:rsidTr="005361B1">
        <w:trPr>
          <w:trHeight w:val="20"/>
        </w:trPr>
        <w:tc>
          <w:tcPr>
            <w:tcW w:w="3402" w:type="dxa"/>
            <w:vAlign w:val="center"/>
          </w:tcPr>
          <w:p w14:paraId="73332AA0" w14:textId="75824920" w:rsidR="00221400" w:rsidRPr="00411DBC" w:rsidRDefault="000A33BD" w:rsidP="005C4739">
            <w:pPr>
              <w:pStyle w:val="BodyText"/>
              <w:spacing w:before="100" w:beforeAutospacing="1" w:after="100" w:afterAutospacing="1"/>
              <w:ind w:left="-112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บริษัท บริหารสินทรัพย์ บียอนด์ แคปปิตอล จำกัด</w:t>
            </w:r>
            <w:r w:rsidR="00087D39" w:rsidRPr="00411DBC">
              <w:rPr>
                <w:rFonts w:ascii="Angsana New" w:hAnsi="Angsana New" w:hint="cs"/>
                <w:sz w:val="28"/>
                <w:szCs w:val="28"/>
                <w:cs/>
              </w:rPr>
              <w:t>**</w:t>
            </w:r>
          </w:p>
        </w:tc>
        <w:tc>
          <w:tcPr>
            <w:tcW w:w="1559" w:type="dxa"/>
            <w:vAlign w:val="center"/>
          </w:tcPr>
          <w:p w14:paraId="0CF741F3" w14:textId="18DCA18A" w:rsidR="00221400" w:rsidRPr="00411DBC" w:rsidRDefault="00221400" w:rsidP="005C4739">
            <w:pPr>
              <w:pStyle w:val="BodyText"/>
              <w:spacing w:before="100" w:beforeAutospacing="1" w:after="100" w:afterAutospacing="1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ประเทศไทย</w:t>
            </w:r>
          </w:p>
        </w:tc>
        <w:tc>
          <w:tcPr>
            <w:tcW w:w="3828" w:type="dxa"/>
            <w:vAlign w:val="center"/>
          </w:tcPr>
          <w:p w14:paraId="04A9CAA4" w14:textId="109F3DF5" w:rsidR="00221400" w:rsidRPr="00411DBC" w:rsidRDefault="00221400" w:rsidP="005C4739">
            <w:pPr>
              <w:pStyle w:val="BodyText"/>
              <w:spacing w:before="100" w:beforeAutospacing="1" w:after="100" w:afterAutospacing="1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บริษัทย่อย (ทางอ้อม)</w:t>
            </w:r>
          </w:p>
        </w:tc>
      </w:tr>
      <w:tr w:rsidR="007516FB" w:rsidRPr="00411DBC" w14:paraId="79111398" w14:textId="77777777" w:rsidTr="005361B1">
        <w:trPr>
          <w:trHeight w:val="20"/>
        </w:trPr>
        <w:tc>
          <w:tcPr>
            <w:tcW w:w="3402" w:type="dxa"/>
            <w:vAlign w:val="center"/>
          </w:tcPr>
          <w:p w14:paraId="0491B93B" w14:textId="6D28EC7C" w:rsidR="007516FB" w:rsidRPr="00411DBC" w:rsidRDefault="007516FB" w:rsidP="007516FB">
            <w:pPr>
              <w:pStyle w:val="BodyText"/>
              <w:spacing w:before="100" w:beforeAutospacing="1" w:after="100" w:afterAutospacing="1"/>
              <w:ind w:left="-112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บริษัท เดอะ เมกะวัตต์ จำกัด</w:t>
            </w:r>
          </w:p>
        </w:tc>
        <w:tc>
          <w:tcPr>
            <w:tcW w:w="1559" w:type="dxa"/>
            <w:vAlign w:val="center"/>
          </w:tcPr>
          <w:p w14:paraId="657BC00F" w14:textId="560542F0" w:rsidR="007516FB" w:rsidRPr="00411DBC" w:rsidRDefault="007516FB" w:rsidP="007516FB">
            <w:pPr>
              <w:pStyle w:val="BodyText"/>
              <w:spacing w:before="100" w:beforeAutospacing="1" w:after="100" w:afterAutospacing="1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ประเทศไทย</w:t>
            </w:r>
          </w:p>
        </w:tc>
        <w:tc>
          <w:tcPr>
            <w:tcW w:w="3828" w:type="dxa"/>
            <w:vAlign w:val="center"/>
          </w:tcPr>
          <w:p w14:paraId="5783DF0E" w14:textId="22E5CEA0" w:rsidR="007516FB" w:rsidRPr="00411DBC" w:rsidRDefault="007516FB" w:rsidP="007516FB">
            <w:pPr>
              <w:pStyle w:val="BodyText"/>
              <w:spacing w:before="100" w:beforeAutospacing="1" w:after="100" w:afterAutospacing="1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บริษัทย่อย</w:t>
            </w:r>
          </w:p>
        </w:tc>
      </w:tr>
      <w:tr w:rsidR="007516FB" w:rsidRPr="00411DBC" w14:paraId="26E9D0FF" w14:textId="77777777" w:rsidTr="00F7436D">
        <w:trPr>
          <w:trHeight w:val="20"/>
        </w:trPr>
        <w:tc>
          <w:tcPr>
            <w:tcW w:w="3402" w:type="dxa"/>
            <w:vAlign w:val="bottom"/>
          </w:tcPr>
          <w:p w14:paraId="7CEE7989" w14:textId="65349701" w:rsidR="007516FB" w:rsidRPr="00411DBC" w:rsidRDefault="007516FB" w:rsidP="007516FB">
            <w:pPr>
              <w:pStyle w:val="BodyText"/>
              <w:spacing w:before="100" w:beforeAutospacing="1" w:after="100" w:afterAutospacing="1"/>
              <w:ind w:left="-112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บริษัท สยาม โซล่าร์ เจนเนอรชั่น จำกัด (มหาชน)</w:t>
            </w:r>
          </w:p>
        </w:tc>
        <w:tc>
          <w:tcPr>
            <w:tcW w:w="1559" w:type="dxa"/>
            <w:vAlign w:val="bottom"/>
          </w:tcPr>
          <w:p w14:paraId="63B9722E" w14:textId="2D91FB20" w:rsidR="007516FB" w:rsidRPr="00411DBC" w:rsidRDefault="007516FB" w:rsidP="007516FB">
            <w:pPr>
              <w:pStyle w:val="BodyText"/>
              <w:spacing w:before="100" w:beforeAutospacing="1" w:after="100" w:afterAutospacing="1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ประเทศไทย</w:t>
            </w:r>
          </w:p>
        </w:tc>
        <w:tc>
          <w:tcPr>
            <w:tcW w:w="3828" w:type="dxa"/>
            <w:vAlign w:val="bottom"/>
          </w:tcPr>
          <w:p w14:paraId="5C5E40D3" w14:textId="545BB478" w:rsidR="007516FB" w:rsidRPr="00411DBC" w:rsidRDefault="007516FB" w:rsidP="007516FB">
            <w:pPr>
              <w:pStyle w:val="BodyText"/>
              <w:spacing w:before="100" w:beforeAutospacing="1" w:after="100" w:afterAutospacing="1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บริษัทย่อย (ทางอ้อม)</w:t>
            </w:r>
          </w:p>
        </w:tc>
      </w:tr>
      <w:tr w:rsidR="007516FB" w:rsidRPr="00411DBC" w14:paraId="7D9C7FC1" w14:textId="77777777" w:rsidTr="005361B1">
        <w:trPr>
          <w:trHeight w:val="20"/>
        </w:trPr>
        <w:tc>
          <w:tcPr>
            <w:tcW w:w="3402" w:type="dxa"/>
            <w:vAlign w:val="center"/>
          </w:tcPr>
          <w:p w14:paraId="71741886" w14:textId="5D27421F" w:rsidR="007516FB" w:rsidRPr="00411DBC" w:rsidRDefault="007516FB" w:rsidP="007516FB">
            <w:pPr>
              <w:pStyle w:val="BodyText"/>
              <w:spacing w:before="100" w:beforeAutospacing="1" w:after="100" w:afterAutospacing="1"/>
              <w:ind w:left="-112"/>
              <w:rPr>
                <w:rFonts w:ascii="Angsana New" w:hAnsi="Angsana New"/>
                <w:sz w:val="28"/>
                <w:szCs w:val="28"/>
                <w:cs/>
              </w:rPr>
            </w:pPr>
            <w:bookmarkStart w:id="2" w:name="_Hlk142958828"/>
            <w:r w:rsidRPr="00411DBC">
              <w:rPr>
                <w:rFonts w:ascii="Angsana New" w:hAnsi="Angsana New"/>
                <w:sz w:val="28"/>
                <w:szCs w:val="28"/>
                <w:cs/>
              </w:rPr>
              <w:t>บริษัท เอนเนอร์จี อินเวชั่น พาวเวอร์ จำกัด</w:t>
            </w:r>
            <w:bookmarkEnd w:id="2"/>
          </w:p>
        </w:tc>
        <w:tc>
          <w:tcPr>
            <w:tcW w:w="1559" w:type="dxa"/>
            <w:vAlign w:val="center"/>
          </w:tcPr>
          <w:p w14:paraId="0DDDB07D" w14:textId="462099FF" w:rsidR="007516FB" w:rsidRPr="00411DBC" w:rsidRDefault="007516FB" w:rsidP="007516FB">
            <w:pPr>
              <w:pStyle w:val="BodyText"/>
              <w:spacing w:before="100" w:beforeAutospacing="1" w:after="100" w:afterAutospacing="1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ประเทศไทย</w:t>
            </w:r>
          </w:p>
        </w:tc>
        <w:tc>
          <w:tcPr>
            <w:tcW w:w="3828" w:type="dxa"/>
            <w:vAlign w:val="center"/>
          </w:tcPr>
          <w:p w14:paraId="0CC85CCB" w14:textId="6BC09357" w:rsidR="007516FB" w:rsidRPr="00411DBC" w:rsidRDefault="007516FB" w:rsidP="007516FB">
            <w:pPr>
              <w:pStyle w:val="BodyText"/>
              <w:spacing w:before="100" w:beforeAutospacing="1" w:after="100" w:afterAutospacing="1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บริษัทย่อย (ทางอ้อม)</w:t>
            </w:r>
          </w:p>
        </w:tc>
      </w:tr>
      <w:tr w:rsidR="007516FB" w:rsidRPr="00411DBC" w14:paraId="6AE182E1" w14:textId="77777777" w:rsidTr="005361B1">
        <w:trPr>
          <w:trHeight w:val="20"/>
        </w:trPr>
        <w:tc>
          <w:tcPr>
            <w:tcW w:w="3402" w:type="dxa"/>
            <w:vAlign w:val="center"/>
          </w:tcPr>
          <w:p w14:paraId="322E83C8" w14:textId="55E16A4A" w:rsidR="007516FB" w:rsidRPr="00411DBC" w:rsidRDefault="007516FB" w:rsidP="007516FB">
            <w:pPr>
              <w:pStyle w:val="BodyText"/>
              <w:spacing w:before="100" w:beforeAutospacing="1" w:after="100" w:afterAutospacing="1"/>
              <w:ind w:left="-112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บริษัท โซล่าร์ ไอเจน จำกัด</w:t>
            </w:r>
          </w:p>
        </w:tc>
        <w:tc>
          <w:tcPr>
            <w:tcW w:w="1559" w:type="dxa"/>
            <w:vAlign w:val="center"/>
          </w:tcPr>
          <w:p w14:paraId="3D825E55" w14:textId="43B7721F" w:rsidR="007516FB" w:rsidRPr="00411DBC" w:rsidRDefault="007516FB" w:rsidP="007516FB">
            <w:pPr>
              <w:pStyle w:val="BodyText"/>
              <w:spacing w:before="100" w:beforeAutospacing="1" w:after="100" w:afterAutospacing="1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ประเทศไทย</w:t>
            </w:r>
          </w:p>
        </w:tc>
        <w:tc>
          <w:tcPr>
            <w:tcW w:w="3828" w:type="dxa"/>
            <w:vAlign w:val="center"/>
          </w:tcPr>
          <w:p w14:paraId="4D69B214" w14:textId="6FA1F5E9" w:rsidR="007516FB" w:rsidRPr="00411DBC" w:rsidRDefault="007516FB" w:rsidP="007516FB">
            <w:pPr>
              <w:pStyle w:val="BodyText"/>
              <w:spacing w:before="100" w:beforeAutospacing="1" w:after="100" w:afterAutospacing="1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บริษัทย่อย (ทางอ้อม)</w:t>
            </w:r>
          </w:p>
        </w:tc>
      </w:tr>
      <w:tr w:rsidR="007516FB" w:rsidRPr="00411DBC" w14:paraId="558F5B61" w14:textId="77777777" w:rsidTr="00F7436D">
        <w:trPr>
          <w:trHeight w:val="20"/>
        </w:trPr>
        <w:tc>
          <w:tcPr>
            <w:tcW w:w="3402" w:type="dxa"/>
            <w:vAlign w:val="bottom"/>
          </w:tcPr>
          <w:p w14:paraId="3B04225A" w14:textId="3363E601" w:rsidR="007516FB" w:rsidRPr="00411DBC" w:rsidRDefault="007516FB" w:rsidP="007516FB">
            <w:pPr>
              <w:pStyle w:val="BodyText"/>
              <w:spacing w:before="100" w:beforeAutospacing="1" w:after="100" w:afterAutospacing="1"/>
              <w:ind w:left="-112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บริษัท เวิลด์ ไวร์ โปรเซสซิ่ง</w:t>
            </w:r>
          </w:p>
        </w:tc>
        <w:tc>
          <w:tcPr>
            <w:tcW w:w="1559" w:type="dxa"/>
            <w:vAlign w:val="bottom"/>
          </w:tcPr>
          <w:p w14:paraId="28A6B76E" w14:textId="1A7B7FAB" w:rsidR="007516FB" w:rsidRPr="00411DBC" w:rsidRDefault="007516FB" w:rsidP="007516FB">
            <w:pPr>
              <w:pStyle w:val="BodyText"/>
              <w:spacing w:before="100" w:beforeAutospacing="1" w:after="100" w:afterAutospacing="1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ประเทศไทย</w:t>
            </w:r>
          </w:p>
        </w:tc>
        <w:tc>
          <w:tcPr>
            <w:tcW w:w="3828" w:type="dxa"/>
            <w:vAlign w:val="bottom"/>
          </w:tcPr>
          <w:p w14:paraId="1ED7BD8C" w14:textId="0EDD8BA8" w:rsidR="007516FB" w:rsidRPr="00411DBC" w:rsidRDefault="007516FB" w:rsidP="007516FB">
            <w:pPr>
              <w:pStyle w:val="BodyText"/>
              <w:spacing w:before="100" w:beforeAutospacing="1" w:after="100" w:afterAutospacing="1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บริษัทย่อย (ทางอ้อม)</w:t>
            </w:r>
          </w:p>
        </w:tc>
      </w:tr>
      <w:tr w:rsidR="007516FB" w:rsidRPr="00411DBC" w14:paraId="46A0A564" w14:textId="77777777" w:rsidTr="00F7436D">
        <w:trPr>
          <w:trHeight w:val="20"/>
        </w:trPr>
        <w:tc>
          <w:tcPr>
            <w:tcW w:w="3402" w:type="dxa"/>
            <w:vAlign w:val="bottom"/>
          </w:tcPr>
          <w:p w14:paraId="31E90829" w14:textId="644358E9" w:rsidR="007516FB" w:rsidRPr="00411DBC" w:rsidRDefault="007516FB" w:rsidP="007516FB">
            <w:pPr>
              <w:pStyle w:val="BodyText"/>
              <w:spacing w:before="100" w:beforeAutospacing="1" w:after="100" w:afterAutospacing="1"/>
              <w:ind w:left="-112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บริษัท พาวเวอร์ วัตต์ จำกัด</w:t>
            </w:r>
          </w:p>
        </w:tc>
        <w:tc>
          <w:tcPr>
            <w:tcW w:w="1559" w:type="dxa"/>
            <w:vAlign w:val="bottom"/>
          </w:tcPr>
          <w:p w14:paraId="53EAE77B" w14:textId="06B6DB48" w:rsidR="007516FB" w:rsidRPr="00411DBC" w:rsidRDefault="007516FB" w:rsidP="007516FB">
            <w:pPr>
              <w:pStyle w:val="BodyText"/>
              <w:spacing w:before="100" w:beforeAutospacing="1" w:after="100" w:afterAutospacing="1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ประเทศไทย</w:t>
            </w:r>
          </w:p>
        </w:tc>
        <w:tc>
          <w:tcPr>
            <w:tcW w:w="3828" w:type="dxa"/>
            <w:vAlign w:val="bottom"/>
          </w:tcPr>
          <w:p w14:paraId="75BF4AAC" w14:textId="30071D91" w:rsidR="007516FB" w:rsidRPr="00411DBC" w:rsidRDefault="007516FB" w:rsidP="007516FB">
            <w:pPr>
              <w:pStyle w:val="BodyText"/>
              <w:spacing w:before="100" w:beforeAutospacing="1" w:after="100" w:afterAutospacing="1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บริษัทย่อย (ทางอ้อม)</w:t>
            </w:r>
          </w:p>
        </w:tc>
      </w:tr>
      <w:tr w:rsidR="007516FB" w:rsidRPr="00411DBC" w14:paraId="346A9902" w14:textId="77777777" w:rsidTr="00F7436D">
        <w:trPr>
          <w:trHeight w:val="20"/>
        </w:trPr>
        <w:tc>
          <w:tcPr>
            <w:tcW w:w="3402" w:type="dxa"/>
            <w:vAlign w:val="bottom"/>
          </w:tcPr>
          <w:p w14:paraId="3CD21AAA" w14:textId="1C06174C" w:rsidR="007516FB" w:rsidRPr="00411DBC" w:rsidRDefault="007516FB" w:rsidP="007516FB">
            <w:pPr>
              <w:pStyle w:val="BodyText"/>
              <w:spacing w:before="100" w:beforeAutospacing="1" w:after="100" w:afterAutospacing="1"/>
              <w:ind w:left="-112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บริษัท พาวเวอร์ เอ็ม เอ็นจิเนียริ่ง จำกัด</w:t>
            </w:r>
          </w:p>
        </w:tc>
        <w:tc>
          <w:tcPr>
            <w:tcW w:w="1559" w:type="dxa"/>
            <w:vAlign w:val="bottom"/>
          </w:tcPr>
          <w:p w14:paraId="6355CF30" w14:textId="30B88D5C" w:rsidR="007516FB" w:rsidRPr="00411DBC" w:rsidRDefault="007516FB" w:rsidP="007516FB">
            <w:pPr>
              <w:pStyle w:val="BodyText"/>
              <w:spacing w:before="100" w:beforeAutospacing="1" w:after="100" w:afterAutospacing="1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ประเทศไทย</w:t>
            </w:r>
          </w:p>
        </w:tc>
        <w:tc>
          <w:tcPr>
            <w:tcW w:w="3828" w:type="dxa"/>
            <w:vAlign w:val="bottom"/>
          </w:tcPr>
          <w:p w14:paraId="6DFA3FB3" w14:textId="3313D897" w:rsidR="007516FB" w:rsidRPr="00411DBC" w:rsidRDefault="007516FB" w:rsidP="007516FB">
            <w:pPr>
              <w:pStyle w:val="BodyText"/>
              <w:spacing w:before="100" w:beforeAutospacing="1" w:after="100" w:afterAutospacing="1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บริษัทร่วม (ทางอ้อม)</w:t>
            </w:r>
          </w:p>
        </w:tc>
      </w:tr>
      <w:tr w:rsidR="007516FB" w:rsidRPr="00411DBC" w14:paraId="29A93607" w14:textId="77777777" w:rsidTr="005361B1">
        <w:trPr>
          <w:trHeight w:val="20"/>
        </w:trPr>
        <w:tc>
          <w:tcPr>
            <w:tcW w:w="3402" w:type="dxa"/>
            <w:vAlign w:val="center"/>
          </w:tcPr>
          <w:p w14:paraId="0ABDF7E9" w14:textId="6D5A42CA" w:rsidR="007516FB" w:rsidRPr="00411DBC" w:rsidRDefault="007516FB" w:rsidP="007516FB">
            <w:pPr>
              <w:pStyle w:val="BodyText"/>
              <w:spacing w:before="100" w:beforeAutospacing="1" w:after="100" w:afterAutospacing="1"/>
              <w:ind w:left="-112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บริษัท มิลล์คอน บูรพา จำกัด</w:t>
            </w:r>
          </w:p>
        </w:tc>
        <w:tc>
          <w:tcPr>
            <w:tcW w:w="1559" w:type="dxa"/>
            <w:vAlign w:val="center"/>
          </w:tcPr>
          <w:p w14:paraId="34DC55D3" w14:textId="77777777" w:rsidR="007516FB" w:rsidRPr="00411DBC" w:rsidRDefault="007516FB" w:rsidP="007516FB">
            <w:pPr>
              <w:pStyle w:val="BodyText"/>
              <w:spacing w:before="100" w:beforeAutospacing="1" w:after="100" w:afterAutospacing="1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ประเทศไทย</w:t>
            </w:r>
          </w:p>
        </w:tc>
        <w:tc>
          <w:tcPr>
            <w:tcW w:w="3828" w:type="dxa"/>
            <w:vAlign w:val="center"/>
          </w:tcPr>
          <w:p w14:paraId="03D551A1" w14:textId="074CE9CF" w:rsidR="007516FB" w:rsidRPr="00411DBC" w:rsidRDefault="007516FB" w:rsidP="007516FB">
            <w:pPr>
              <w:pStyle w:val="BodyText"/>
              <w:spacing w:before="100" w:beforeAutospacing="1" w:after="100" w:afterAutospacing="1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 xml:space="preserve">บริษัทที่เกี่ยวข้องกัน 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โดยมีกรรมการเกี่ยวข้องกัน</w:t>
            </w:r>
          </w:p>
        </w:tc>
      </w:tr>
      <w:tr w:rsidR="007516FB" w:rsidRPr="00411DBC" w14:paraId="374AE57A" w14:textId="77777777" w:rsidTr="005361B1">
        <w:trPr>
          <w:trHeight w:val="20"/>
        </w:trPr>
        <w:tc>
          <w:tcPr>
            <w:tcW w:w="3402" w:type="dxa"/>
            <w:vAlign w:val="center"/>
          </w:tcPr>
          <w:p w14:paraId="5B8A6848" w14:textId="622E73C0" w:rsidR="007516FB" w:rsidRPr="00411DBC" w:rsidRDefault="007516FB" w:rsidP="007516FB">
            <w:pPr>
              <w:pStyle w:val="BodyText"/>
              <w:spacing w:before="100" w:beforeAutospacing="1" w:after="100" w:afterAutospacing="1"/>
              <w:ind w:left="-112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 xml:space="preserve">บริษัท ซันเทค รีไซเคิล แอนด์ ดีคาร์บอน จำกัด </w:t>
            </w:r>
            <w:r w:rsidRPr="00411DBC">
              <w:rPr>
                <w:rFonts w:ascii="Angsana New" w:hAnsi="Angsana New"/>
                <w:sz w:val="28"/>
                <w:szCs w:val="28"/>
              </w:rPr>
              <w:t>*</w:t>
            </w:r>
          </w:p>
        </w:tc>
        <w:tc>
          <w:tcPr>
            <w:tcW w:w="1559" w:type="dxa"/>
            <w:vAlign w:val="center"/>
          </w:tcPr>
          <w:p w14:paraId="67CF85C5" w14:textId="77777777" w:rsidR="007516FB" w:rsidRPr="00411DBC" w:rsidRDefault="007516FB" w:rsidP="007516FB">
            <w:pPr>
              <w:pStyle w:val="BodyText"/>
              <w:spacing w:before="100" w:beforeAutospacing="1" w:after="100" w:afterAutospacing="1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ประเทศไทย</w:t>
            </w:r>
          </w:p>
        </w:tc>
        <w:tc>
          <w:tcPr>
            <w:tcW w:w="3828" w:type="dxa"/>
            <w:vAlign w:val="center"/>
          </w:tcPr>
          <w:p w14:paraId="1F4BBAD3" w14:textId="4FEBFC99" w:rsidR="007516FB" w:rsidRPr="00411DBC" w:rsidRDefault="007516FB" w:rsidP="007516FB">
            <w:pPr>
              <w:pStyle w:val="BodyText"/>
              <w:spacing w:before="100" w:beforeAutospacing="1" w:after="100" w:afterAutospacing="1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 xml:space="preserve">บริษัทที่เกี่ยวข้องกัน 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โดยมีกรรมการเกี่ยวข้องกัน</w:t>
            </w:r>
          </w:p>
        </w:tc>
      </w:tr>
      <w:tr w:rsidR="007516FB" w:rsidRPr="00411DBC" w14:paraId="69A13D89" w14:textId="77777777" w:rsidTr="005361B1">
        <w:trPr>
          <w:trHeight w:val="20"/>
        </w:trPr>
        <w:tc>
          <w:tcPr>
            <w:tcW w:w="3402" w:type="dxa"/>
            <w:vAlign w:val="center"/>
          </w:tcPr>
          <w:p w14:paraId="13D817E0" w14:textId="50020500" w:rsidR="007516FB" w:rsidRPr="00411DBC" w:rsidRDefault="007516FB" w:rsidP="007516FB">
            <w:pPr>
              <w:pStyle w:val="BodyText"/>
              <w:spacing w:before="100" w:beforeAutospacing="1" w:after="100" w:afterAutospacing="1"/>
              <w:ind w:left="-112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 xml:space="preserve">บริษัท มิลล์คอน สตีล จำกัด (มหาชน) </w:t>
            </w:r>
          </w:p>
        </w:tc>
        <w:tc>
          <w:tcPr>
            <w:tcW w:w="1559" w:type="dxa"/>
            <w:vAlign w:val="center"/>
          </w:tcPr>
          <w:p w14:paraId="6418A23F" w14:textId="77777777" w:rsidR="007516FB" w:rsidRPr="00411DBC" w:rsidRDefault="007516FB" w:rsidP="007516FB">
            <w:pPr>
              <w:pStyle w:val="BodyText"/>
              <w:spacing w:before="100" w:beforeAutospacing="1" w:after="100" w:afterAutospacing="1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ประเทศไทย</w:t>
            </w:r>
          </w:p>
        </w:tc>
        <w:tc>
          <w:tcPr>
            <w:tcW w:w="3828" w:type="dxa"/>
            <w:vAlign w:val="center"/>
          </w:tcPr>
          <w:p w14:paraId="20153BBB" w14:textId="77777777" w:rsidR="007516FB" w:rsidRPr="00411DBC" w:rsidRDefault="007516FB" w:rsidP="007516FB">
            <w:pPr>
              <w:pStyle w:val="BodyText"/>
              <w:spacing w:before="100" w:beforeAutospacing="1" w:after="100" w:afterAutospacing="1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ผู้ถือหุ้นในบริษัท</w:t>
            </w:r>
          </w:p>
        </w:tc>
      </w:tr>
      <w:tr w:rsidR="007516FB" w:rsidRPr="00411DBC" w14:paraId="7D95982F" w14:textId="77777777" w:rsidTr="005361B1">
        <w:trPr>
          <w:trHeight w:val="20"/>
        </w:trPr>
        <w:tc>
          <w:tcPr>
            <w:tcW w:w="3402" w:type="dxa"/>
            <w:vAlign w:val="center"/>
          </w:tcPr>
          <w:p w14:paraId="6244ED91" w14:textId="77777777" w:rsidR="007516FB" w:rsidRPr="00411DBC" w:rsidRDefault="007516FB" w:rsidP="007516FB">
            <w:pPr>
              <w:pStyle w:val="BodyText"/>
              <w:spacing w:before="100" w:beforeAutospacing="1" w:after="100" w:afterAutospacing="1"/>
              <w:ind w:left="-112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บริษัท ซีพีเอส ชิปปิ้งแอนด์โลจิสติกส์ จำกัด</w:t>
            </w:r>
          </w:p>
        </w:tc>
        <w:tc>
          <w:tcPr>
            <w:tcW w:w="1559" w:type="dxa"/>
          </w:tcPr>
          <w:p w14:paraId="095AC9D7" w14:textId="0CFFB1DA" w:rsidR="007516FB" w:rsidRPr="00411DBC" w:rsidRDefault="007516FB" w:rsidP="007516FB">
            <w:pPr>
              <w:pStyle w:val="BodyText"/>
              <w:spacing w:before="100" w:beforeAutospacing="1" w:after="100" w:afterAutospacing="1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ประเทศไทย</w:t>
            </w:r>
          </w:p>
        </w:tc>
        <w:tc>
          <w:tcPr>
            <w:tcW w:w="3828" w:type="dxa"/>
          </w:tcPr>
          <w:p w14:paraId="7AFE01BD" w14:textId="77777777" w:rsidR="007516FB" w:rsidRPr="00411DBC" w:rsidRDefault="007516FB" w:rsidP="007516FB">
            <w:pPr>
              <w:pStyle w:val="BodyText"/>
              <w:spacing w:before="100" w:beforeAutospacing="1" w:after="100" w:afterAutospacing="1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บริษัทร่วม</w:t>
            </w:r>
          </w:p>
        </w:tc>
      </w:tr>
      <w:tr w:rsidR="007516FB" w:rsidRPr="00411DBC" w14:paraId="46768E7C" w14:textId="77777777" w:rsidTr="005361B1">
        <w:trPr>
          <w:trHeight w:val="20"/>
        </w:trPr>
        <w:tc>
          <w:tcPr>
            <w:tcW w:w="3402" w:type="dxa"/>
            <w:vAlign w:val="center"/>
          </w:tcPr>
          <w:p w14:paraId="6EFC2BE5" w14:textId="44BD63CA" w:rsidR="007516FB" w:rsidRPr="00411DBC" w:rsidRDefault="007516FB" w:rsidP="007516FB">
            <w:pPr>
              <w:pStyle w:val="BodyText"/>
              <w:spacing w:before="100" w:beforeAutospacing="1" w:after="100" w:afterAutospacing="1"/>
              <w:ind w:left="-112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GA Power Pte Co., Ltd.****</w:t>
            </w:r>
          </w:p>
        </w:tc>
        <w:tc>
          <w:tcPr>
            <w:tcW w:w="1559" w:type="dxa"/>
          </w:tcPr>
          <w:p w14:paraId="5B2CF4E3" w14:textId="77777777" w:rsidR="007516FB" w:rsidRPr="00411DBC" w:rsidRDefault="007516FB" w:rsidP="007516FB">
            <w:pPr>
              <w:pStyle w:val="BodyText"/>
              <w:spacing w:before="100" w:beforeAutospacing="1" w:after="100" w:afterAutospacing="1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สิงคโปร์</w:t>
            </w:r>
          </w:p>
        </w:tc>
        <w:tc>
          <w:tcPr>
            <w:tcW w:w="3828" w:type="dxa"/>
          </w:tcPr>
          <w:p w14:paraId="66BB9CAD" w14:textId="77777777" w:rsidR="007516FB" w:rsidRPr="00411DBC" w:rsidRDefault="007516FB" w:rsidP="007516FB">
            <w:pPr>
              <w:pStyle w:val="BodyText"/>
              <w:spacing w:before="100" w:beforeAutospacing="1" w:after="100" w:afterAutospacing="1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บริษัทร่วม</w:t>
            </w:r>
          </w:p>
        </w:tc>
      </w:tr>
      <w:tr w:rsidR="007516FB" w:rsidRPr="00411DBC" w14:paraId="03BD0BF6" w14:textId="77777777" w:rsidTr="005361B1">
        <w:trPr>
          <w:trHeight w:val="20"/>
        </w:trPr>
        <w:tc>
          <w:tcPr>
            <w:tcW w:w="3402" w:type="dxa"/>
            <w:vAlign w:val="center"/>
          </w:tcPr>
          <w:p w14:paraId="3B660A81" w14:textId="7B42E53C" w:rsidR="007516FB" w:rsidRPr="00411DBC" w:rsidRDefault="007516FB" w:rsidP="007516FB">
            <w:pPr>
              <w:pStyle w:val="BodyText"/>
              <w:spacing w:before="100" w:beforeAutospacing="1" w:after="100" w:afterAutospacing="1"/>
              <w:ind w:left="-112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บริษัท อีโคลด์ จำกัด***</w:t>
            </w:r>
          </w:p>
        </w:tc>
        <w:tc>
          <w:tcPr>
            <w:tcW w:w="1559" w:type="dxa"/>
          </w:tcPr>
          <w:p w14:paraId="54ADB833" w14:textId="25D8087B" w:rsidR="007516FB" w:rsidRPr="00411DBC" w:rsidRDefault="007516FB" w:rsidP="007516FB">
            <w:pPr>
              <w:pStyle w:val="BodyText"/>
              <w:spacing w:before="100" w:beforeAutospacing="1" w:after="100" w:afterAutospacing="1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ประเทศไทย</w:t>
            </w:r>
          </w:p>
        </w:tc>
        <w:tc>
          <w:tcPr>
            <w:tcW w:w="3828" w:type="dxa"/>
          </w:tcPr>
          <w:p w14:paraId="2780655B" w14:textId="5D5F0406" w:rsidR="007516FB" w:rsidRPr="00411DBC" w:rsidRDefault="007516FB" w:rsidP="007516FB">
            <w:pPr>
              <w:pStyle w:val="BodyText"/>
              <w:spacing w:before="100" w:beforeAutospacing="1" w:after="100" w:afterAutospacing="1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บริษัทร่วม</w:t>
            </w:r>
          </w:p>
        </w:tc>
      </w:tr>
      <w:tr w:rsidR="007516FB" w:rsidRPr="00411DBC" w14:paraId="38CD0567" w14:textId="77777777" w:rsidTr="005361B1">
        <w:trPr>
          <w:trHeight w:val="20"/>
        </w:trPr>
        <w:tc>
          <w:tcPr>
            <w:tcW w:w="3402" w:type="dxa"/>
            <w:vAlign w:val="center"/>
          </w:tcPr>
          <w:p w14:paraId="5FC48CEF" w14:textId="6F4550CE" w:rsidR="007516FB" w:rsidRPr="00411DBC" w:rsidRDefault="007516FB" w:rsidP="007516FB">
            <w:pPr>
              <w:pStyle w:val="BodyText"/>
              <w:spacing w:before="100" w:beforeAutospacing="1" w:after="100" w:afterAutospacing="1"/>
              <w:ind w:left="-112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บริษัท โคเบลโก้</w:t>
            </w:r>
            <w:r w:rsidRPr="00411DBC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มิลล์คอน สตีล จำกัด</w:t>
            </w:r>
          </w:p>
        </w:tc>
        <w:tc>
          <w:tcPr>
            <w:tcW w:w="1559" w:type="dxa"/>
          </w:tcPr>
          <w:p w14:paraId="125F8563" w14:textId="380F0490" w:rsidR="007516FB" w:rsidRPr="00411DBC" w:rsidRDefault="007516FB" w:rsidP="007516FB">
            <w:pPr>
              <w:pStyle w:val="BodyText"/>
              <w:spacing w:before="100" w:beforeAutospacing="1" w:after="100" w:afterAutospacing="1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ประเทศไทย</w:t>
            </w:r>
          </w:p>
        </w:tc>
        <w:tc>
          <w:tcPr>
            <w:tcW w:w="3828" w:type="dxa"/>
          </w:tcPr>
          <w:p w14:paraId="758CE228" w14:textId="332ECEE5" w:rsidR="007516FB" w:rsidRPr="00411DBC" w:rsidRDefault="007516FB" w:rsidP="007516FB">
            <w:pPr>
              <w:pStyle w:val="BodyText"/>
              <w:spacing w:before="100" w:beforeAutospacing="1" w:after="100" w:afterAutospacing="1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บริษัทที่เกี่ยวข้องกัน โดยมีกรรมการเกี่ยวข้องกัน</w:t>
            </w:r>
          </w:p>
        </w:tc>
      </w:tr>
      <w:tr w:rsidR="007516FB" w:rsidRPr="00411DBC" w14:paraId="20A825F2" w14:textId="77777777" w:rsidTr="005361B1">
        <w:trPr>
          <w:trHeight w:val="20"/>
        </w:trPr>
        <w:tc>
          <w:tcPr>
            <w:tcW w:w="3402" w:type="dxa"/>
            <w:vAlign w:val="center"/>
          </w:tcPr>
          <w:p w14:paraId="061ACAE4" w14:textId="784835EA" w:rsidR="007516FB" w:rsidRPr="00411DBC" w:rsidRDefault="007516FB" w:rsidP="007516FB">
            <w:pPr>
              <w:pStyle w:val="BodyText"/>
              <w:spacing w:before="100" w:beforeAutospacing="1" w:after="100" w:afterAutospacing="1"/>
              <w:ind w:left="-112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บริษัท คอมพลีท ทรานสปอร์ต จำกัด</w:t>
            </w:r>
          </w:p>
        </w:tc>
        <w:tc>
          <w:tcPr>
            <w:tcW w:w="1559" w:type="dxa"/>
          </w:tcPr>
          <w:p w14:paraId="4CE63DAE" w14:textId="1A77D1E8" w:rsidR="007516FB" w:rsidRPr="00411DBC" w:rsidRDefault="007516FB" w:rsidP="007516FB">
            <w:pPr>
              <w:pStyle w:val="BodyText"/>
              <w:spacing w:before="100" w:beforeAutospacing="1" w:after="100" w:afterAutospacing="1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ประเทศไทย</w:t>
            </w:r>
          </w:p>
        </w:tc>
        <w:tc>
          <w:tcPr>
            <w:tcW w:w="3828" w:type="dxa"/>
          </w:tcPr>
          <w:p w14:paraId="37D92689" w14:textId="0B4AD61A" w:rsidR="007516FB" w:rsidRPr="00411DBC" w:rsidRDefault="007516FB" w:rsidP="007516FB">
            <w:pPr>
              <w:pStyle w:val="BodyText"/>
              <w:spacing w:before="100" w:beforeAutospacing="1" w:after="100" w:afterAutospacing="1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บริษัทที่เกี่ยวข้องกัน โดยมีกรรมการเกี่ยวข้องกัน</w:t>
            </w:r>
          </w:p>
        </w:tc>
      </w:tr>
      <w:tr w:rsidR="007516FB" w:rsidRPr="00411DBC" w14:paraId="39A0870D" w14:textId="77777777" w:rsidTr="001C493D">
        <w:trPr>
          <w:trHeight w:val="20"/>
        </w:trPr>
        <w:tc>
          <w:tcPr>
            <w:tcW w:w="3402" w:type="dxa"/>
            <w:vAlign w:val="center"/>
          </w:tcPr>
          <w:p w14:paraId="710D9F71" w14:textId="5426004A" w:rsidR="007516FB" w:rsidRPr="00411DBC" w:rsidRDefault="007516FB" w:rsidP="007516FB">
            <w:pPr>
              <w:pStyle w:val="BodyText"/>
              <w:spacing w:before="100" w:beforeAutospacing="1" w:after="100" w:afterAutospacing="1"/>
              <w:ind w:left="-112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บริษัท ไทยพัฒนา พีอี ไพพ์ จำกัด</w:t>
            </w:r>
          </w:p>
        </w:tc>
        <w:tc>
          <w:tcPr>
            <w:tcW w:w="1559" w:type="dxa"/>
            <w:vAlign w:val="center"/>
          </w:tcPr>
          <w:p w14:paraId="32AAB387" w14:textId="1FACE241" w:rsidR="007516FB" w:rsidRPr="00411DBC" w:rsidRDefault="007516FB" w:rsidP="007516FB">
            <w:pPr>
              <w:pStyle w:val="BodyText"/>
              <w:spacing w:before="100" w:beforeAutospacing="1" w:after="100" w:afterAutospacing="1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ประเทศไทย</w:t>
            </w:r>
          </w:p>
        </w:tc>
        <w:tc>
          <w:tcPr>
            <w:tcW w:w="3828" w:type="dxa"/>
            <w:vAlign w:val="center"/>
          </w:tcPr>
          <w:p w14:paraId="59B61716" w14:textId="4556146F" w:rsidR="007516FB" w:rsidRPr="00411DBC" w:rsidRDefault="007516FB" w:rsidP="007516FB">
            <w:pPr>
              <w:pStyle w:val="BodyText"/>
              <w:spacing w:before="100" w:beforeAutospacing="1" w:after="100" w:afterAutospacing="1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บริษัทที่เกี่ยวข้องกัน โดยมีกรรมการร่วมกัน</w:t>
            </w:r>
          </w:p>
        </w:tc>
      </w:tr>
      <w:tr w:rsidR="007516FB" w:rsidRPr="00411DBC" w14:paraId="3166125A" w14:textId="77777777" w:rsidTr="001C493D">
        <w:trPr>
          <w:trHeight w:val="20"/>
        </w:trPr>
        <w:tc>
          <w:tcPr>
            <w:tcW w:w="3402" w:type="dxa"/>
            <w:vAlign w:val="center"/>
          </w:tcPr>
          <w:p w14:paraId="611C944D" w14:textId="7C15F380" w:rsidR="007516FB" w:rsidRPr="00411DBC" w:rsidRDefault="007516FB" w:rsidP="007516FB">
            <w:pPr>
              <w:pStyle w:val="BodyText"/>
              <w:spacing w:before="100" w:beforeAutospacing="1" w:after="100" w:afterAutospacing="1"/>
              <w:ind w:left="-112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บริษัท มูนช็อต เวนเจอร์ แคปปิตอล จำกัด</w:t>
            </w:r>
          </w:p>
        </w:tc>
        <w:tc>
          <w:tcPr>
            <w:tcW w:w="1559" w:type="dxa"/>
            <w:vAlign w:val="center"/>
          </w:tcPr>
          <w:p w14:paraId="2072335A" w14:textId="2CADFC5C" w:rsidR="007516FB" w:rsidRPr="00411DBC" w:rsidRDefault="007516FB" w:rsidP="007516FB">
            <w:pPr>
              <w:pStyle w:val="BodyText"/>
              <w:spacing w:before="100" w:beforeAutospacing="1" w:after="100" w:afterAutospacing="1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ประเทศไทย</w:t>
            </w:r>
          </w:p>
        </w:tc>
        <w:tc>
          <w:tcPr>
            <w:tcW w:w="3828" w:type="dxa"/>
            <w:vAlign w:val="center"/>
          </w:tcPr>
          <w:p w14:paraId="5828D451" w14:textId="2A2BC5FA" w:rsidR="007516FB" w:rsidRPr="00411DBC" w:rsidRDefault="007516FB" w:rsidP="007516FB">
            <w:pPr>
              <w:pStyle w:val="BodyText"/>
              <w:spacing w:before="100" w:beforeAutospacing="1" w:after="100" w:afterAutospacing="1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บริษัทที่เกี่ยวข้องกัน โดยมีกรรมการเกี่ยวข้องกัน</w:t>
            </w:r>
          </w:p>
        </w:tc>
      </w:tr>
      <w:tr w:rsidR="007516FB" w:rsidRPr="00411DBC" w14:paraId="4B4C8C97" w14:textId="77777777" w:rsidTr="001C493D">
        <w:trPr>
          <w:trHeight w:val="20"/>
        </w:trPr>
        <w:tc>
          <w:tcPr>
            <w:tcW w:w="3402" w:type="dxa"/>
            <w:vAlign w:val="center"/>
          </w:tcPr>
          <w:p w14:paraId="225C3F79" w14:textId="303EFF52" w:rsidR="007516FB" w:rsidRPr="00411DBC" w:rsidRDefault="007516FB" w:rsidP="007516FB">
            <w:pPr>
              <w:pStyle w:val="BodyText"/>
              <w:spacing w:before="100" w:beforeAutospacing="1" w:after="100" w:afterAutospacing="1"/>
              <w:ind w:left="-112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บริษัท บิลค์ วัน กรุ๊ป จำกัด</w:t>
            </w:r>
          </w:p>
        </w:tc>
        <w:tc>
          <w:tcPr>
            <w:tcW w:w="1559" w:type="dxa"/>
            <w:vAlign w:val="center"/>
          </w:tcPr>
          <w:p w14:paraId="47FBD9A0" w14:textId="1AF298CB" w:rsidR="007516FB" w:rsidRPr="00411DBC" w:rsidRDefault="007516FB" w:rsidP="007516FB">
            <w:pPr>
              <w:pStyle w:val="BodyText"/>
              <w:spacing w:before="100" w:beforeAutospacing="1" w:after="100" w:afterAutospacing="1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ประเทศไทย</w:t>
            </w:r>
          </w:p>
        </w:tc>
        <w:tc>
          <w:tcPr>
            <w:tcW w:w="3828" w:type="dxa"/>
            <w:vAlign w:val="center"/>
          </w:tcPr>
          <w:p w14:paraId="23D8B2B5" w14:textId="6C56D598" w:rsidR="007516FB" w:rsidRPr="00411DBC" w:rsidRDefault="007516FB" w:rsidP="007516FB">
            <w:pPr>
              <w:pStyle w:val="BodyText"/>
              <w:spacing w:before="100" w:beforeAutospacing="1" w:after="100" w:afterAutospacing="1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บริษัทที่เกี่ยวข้องกัน โดยมีกรรมการเกี่ยวข้องกัน</w:t>
            </w:r>
          </w:p>
        </w:tc>
      </w:tr>
      <w:tr w:rsidR="007516FB" w:rsidRPr="00411DBC" w14:paraId="4CA8C6AA" w14:textId="77777777" w:rsidTr="001C493D">
        <w:trPr>
          <w:trHeight w:val="20"/>
        </w:trPr>
        <w:tc>
          <w:tcPr>
            <w:tcW w:w="3402" w:type="dxa"/>
            <w:vAlign w:val="center"/>
          </w:tcPr>
          <w:p w14:paraId="4DEC015A" w14:textId="6A99B50C" w:rsidR="007516FB" w:rsidRPr="00411DBC" w:rsidRDefault="007516FB" w:rsidP="007516FB">
            <w:pPr>
              <w:pStyle w:val="BodyText"/>
              <w:spacing w:before="100" w:beforeAutospacing="1" w:after="100" w:afterAutospacing="1"/>
              <w:ind w:left="-112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บริษัท ไทยแฟบริเคท พีอี ไพพ์ จำกัด</w:t>
            </w:r>
          </w:p>
        </w:tc>
        <w:tc>
          <w:tcPr>
            <w:tcW w:w="1559" w:type="dxa"/>
            <w:vAlign w:val="center"/>
          </w:tcPr>
          <w:p w14:paraId="71FCBCF9" w14:textId="67DC7365" w:rsidR="007516FB" w:rsidRPr="00411DBC" w:rsidRDefault="007516FB" w:rsidP="007516FB">
            <w:pPr>
              <w:pStyle w:val="BodyText"/>
              <w:spacing w:before="100" w:beforeAutospacing="1" w:after="100" w:afterAutospacing="1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ประเทศไทย</w:t>
            </w:r>
          </w:p>
        </w:tc>
        <w:tc>
          <w:tcPr>
            <w:tcW w:w="3828" w:type="dxa"/>
            <w:vAlign w:val="center"/>
          </w:tcPr>
          <w:p w14:paraId="07EA9026" w14:textId="5A4D16E3" w:rsidR="007516FB" w:rsidRPr="00411DBC" w:rsidRDefault="007516FB" w:rsidP="007516FB">
            <w:pPr>
              <w:pStyle w:val="BodyText"/>
              <w:spacing w:before="100" w:beforeAutospacing="1" w:after="100" w:afterAutospacing="1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บริษัทที่เกี่ยวข้องกัน โดยมีกรรมการเกี่ยวข้องกัน</w:t>
            </w:r>
          </w:p>
        </w:tc>
      </w:tr>
      <w:tr w:rsidR="007516FB" w:rsidRPr="00411DBC" w14:paraId="117B6742" w14:textId="77777777" w:rsidTr="001C493D">
        <w:trPr>
          <w:trHeight w:val="20"/>
        </w:trPr>
        <w:tc>
          <w:tcPr>
            <w:tcW w:w="3402" w:type="dxa"/>
            <w:vAlign w:val="center"/>
          </w:tcPr>
          <w:p w14:paraId="1D4CEAF0" w14:textId="74128189" w:rsidR="007516FB" w:rsidRPr="00411DBC" w:rsidRDefault="007516FB" w:rsidP="007516FB">
            <w:pPr>
              <w:pStyle w:val="BodyText"/>
              <w:spacing w:before="100" w:beforeAutospacing="1" w:after="100" w:afterAutospacing="1"/>
              <w:ind w:left="-112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บริษท สยาม คอนเทนเนอร์ ยาร์ด จำกั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ด</w:t>
            </w:r>
          </w:p>
        </w:tc>
        <w:tc>
          <w:tcPr>
            <w:tcW w:w="1559" w:type="dxa"/>
            <w:vAlign w:val="center"/>
          </w:tcPr>
          <w:p w14:paraId="2ADDC4B8" w14:textId="0F43C6C1" w:rsidR="007516FB" w:rsidRPr="00411DBC" w:rsidRDefault="007516FB" w:rsidP="007516FB">
            <w:pPr>
              <w:pStyle w:val="BodyText"/>
              <w:spacing w:before="100" w:beforeAutospacing="1" w:after="100" w:afterAutospacing="1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ประเทศไทย</w:t>
            </w:r>
          </w:p>
        </w:tc>
        <w:tc>
          <w:tcPr>
            <w:tcW w:w="3828" w:type="dxa"/>
            <w:vAlign w:val="center"/>
          </w:tcPr>
          <w:p w14:paraId="18D07DEB" w14:textId="5A73E73E" w:rsidR="007516FB" w:rsidRPr="00411DBC" w:rsidRDefault="007516FB" w:rsidP="007516FB">
            <w:pPr>
              <w:pStyle w:val="BodyText"/>
              <w:spacing w:before="100" w:beforeAutospacing="1" w:after="100" w:afterAutospacing="1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บริษัทที่เกี่ยวข้องกัน โดยมีกรรมการเกี่ยวข้องกัน</w:t>
            </w:r>
          </w:p>
        </w:tc>
      </w:tr>
      <w:tr w:rsidR="007516FB" w:rsidRPr="00411DBC" w14:paraId="5DEB5320" w14:textId="77777777" w:rsidTr="00CC31C9">
        <w:trPr>
          <w:trHeight w:val="20"/>
        </w:trPr>
        <w:tc>
          <w:tcPr>
            <w:tcW w:w="3402" w:type="dxa"/>
            <w:vAlign w:val="bottom"/>
          </w:tcPr>
          <w:p w14:paraId="7D8BE7ED" w14:textId="387B45EE" w:rsidR="007516FB" w:rsidRPr="00411DBC" w:rsidRDefault="007516FB" w:rsidP="007516FB">
            <w:pPr>
              <w:pStyle w:val="BodyText"/>
              <w:spacing w:before="100" w:beforeAutospacing="1" w:after="100" w:afterAutospacing="1"/>
              <w:ind w:left="-112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559" w:type="dxa"/>
            <w:vAlign w:val="bottom"/>
          </w:tcPr>
          <w:p w14:paraId="7B4D7BBC" w14:textId="124D3F1F" w:rsidR="007516FB" w:rsidRPr="00411DBC" w:rsidRDefault="007516FB" w:rsidP="007516FB">
            <w:pPr>
              <w:pStyle w:val="BodyText"/>
              <w:spacing w:before="100" w:beforeAutospacing="1" w:after="100" w:afterAutospacing="1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828" w:type="dxa"/>
            <w:vAlign w:val="bottom"/>
          </w:tcPr>
          <w:p w14:paraId="6690D940" w14:textId="6799CCA8" w:rsidR="007516FB" w:rsidRPr="00411DBC" w:rsidRDefault="007516FB" w:rsidP="007516FB">
            <w:pPr>
              <w:pStyle w:val="BodyText"/>
              <w:spacing w:before="100" w:beforeAutospacing="1" w:after="100" w:afterAutospacing="1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</w:tbl>
    <w:p w14:paraId="5608E5B7" w14:textId="6B6B1744" w:rsidR="00850643" w:rsidRPr="00411DBC" w:rsidRDefault="00020FFE" w:rsidP="00872A95">
      <w:pPr>
        <w:pStyle w:val="ListParagraph"/>
        <w:tabs>
          <w:tab w:val="left" w:pos="720"/>
        </w:tabs>
        <w:spacing w:before="120"/>
        <w:ind w:left="1276" w:hanging="283"/>
        <w:jc w:val="thaiDistribute"/>
        <w:rPr>
          <w:rFonts w:ascii="Angsana New" w:hAnsi="Angsana New"/>
          <w:sz w:val="28"/>
          <w:szCs w:val="28"/>
        </w:rPr>
      </w:pPr>
      <w:r w:rsidRPr="00411DBC">
        <w:rPr>
          <w:rFonts w:ascii="Angsana New" w:hAnsi="Angsana New"/>
          <w:sz w:val="28"/>
          <w:szCs w:val="28"/>
          <w:cs/>
        </w:rPr>
        <w:t>*</w:t>
      </w:r>
      <w:r w:rsidR="006000AB" w:rsidRPr="00411DBC">
        <w:rPr>
          <w:rFonts w:ascii="Angsana New" w:hAnsi="Angsana New"/>
          <w:sz w:val="28"/>
          <w:szCs w:val="28"/>
        </w:rPr>
        <w:t xml:space="preserve"> </w:t>
      </w:r>
      <w:r w:rsidR="00AD6C01" w:rsidRPr="00411DBC">
        <w:rPr>
          <w:rFonts w:ascii="Angsana New" w:hAnsi="Angsana New" w:hint="cs"/>
          <w:sz w:val="28"/>
          <w:szCs w:val="28"/>
          <w:cs/>
        </w:rPr>
        <w:t>ชื่อเ</w:t>
      </w:r>
      <w:r w:rsidR="000A33BD" w:rsidRPr="00411DBC">
        <w:rPr>
          <w:rFonts w:ascii="Angsana New" w:hAnsi="Angsana New" w:hint="cs"/>
          <w:sz w:val="28"/>
          <w:szCs w:val="28"/>
          <w:cs/>
        </w:rPr>
        <w:t>ดิม</w:t>
      </w:r>
      <w:r w:rsidR="00AD6C01" w:rsidRPr="00411DBC">
        <w:rPr>
          <w:rFonts w:ascii="Angsana New" w:hAnsi="Angsana New" w:hint="cs"/>
          <w:sz w:val="28"/>
          <w:szCs w:val="28"/>
          <w:cs/>
        </w:rPr>
        <w:t xml:space="preserve"> </w:t>
      </w:r>
      <w:r w:rsidR="000A33BD" w:rsidRPr="00411DBC">
        <w:rPr>
          <w:rFonts w:ascii="Angsana New" w:hAnsi="Angsana New"/>
          <w:sz w:val="28"/>
          <w:szCs w:val="28"/>
          <w:cs/>
        </w:rPr>
        <w:t>บริษัท ซันเทคเมทัลส์ จำกัด</w:t>
      </w:r>
    </w:p>
    <w:p w14:paraId="3BFD1C07" w14:textId="333FD8B8" w:rsidR="00087D39" w:rsidRPr="00411DBC" w:rsidRDefault="00B106B7" w:rsidP="00087D39">
      <w:pPr>
        <w:pStyle w:val="ListParagraph"/>
        <w:tabs>
          <w:tab w:val="left" w:pos="720"/>
        </w:tabs>
        <w:spacing w:before="120"/>
        <w:ind w:left="990" w:hanging="283"/>
        <w:jc w:val="thaiDistribute"/>
        <w:rPr>
          <w:rFonts w:ascii="Angsana New" w:hAnsi="Angsana New"/>
          <w:sz w:val="28"/>
          <w:szCs w:val="28"/>
          <w:cs/>
        </w:rPr>
      </w:pPr>
      <w:r w:rsidRPr="00411DBC">
        <w:rPr>
          <w:rFonts w:ascii="Angsana New" w:hAnsi="Angsana New"/>
          <w:sz w:val="28"/>
          <w:szCs w:val="28"/>
        </w:rPr>
        <w:tab/>
      </w:r>
      <w:r w:rsidRPr="00411DBC">
        <w:rPr>
          <w:rFonts w:ascii="Angsana New" w:hAnsi="Angsana New"/>
          <w:sz w:val="28"/>
          <w:szCs w:val="28"/>
        </w:rPr>
        <w:tab/>
      </w:r>
      <w:r w:rsidR="00221400" w:rsidRPr="00411DBC">
        <w:rPr>
          <w:rFonts w:ascii="Angsana New" w:hAnsi="Angsana New" w:hint="cs"/>
          <w:sz w:val="28"/>
          <w:szCs w:val="28"/>
          <w:cs/>
        </w:rPr>
        <w:t xml:space="preserve">** </w:t>
      </w:r>
      <w:r w:rsidR="00087D39" w:rsidRPr="00411DBC">
        <w:rPr>
          <w:rFonts w:ascii="Angsana New" w:hAnsi="Angsana New" w:hint="cs"/>
          <w:sz w:val="28"/>
          <w:szCs w:val="28"/>
          <w:cs/>
        </w:rPr>
        <w:t xml:space="preserve">สิ้นสุดความสัมพันธ์ เมื่อ </w:t>
      </w:r>
      <w:r w:rsidR="00087D39" w:rsidRPr="00411DBC">
        <w:rPr>
          <w:rFonts w:ascii="Angsana New" w:hAnsi="Angsana New"/>
          <w:sz w:val="28"/>
          <w:szCs w:val="28"/>
        </w:rPr>
        <w:t xml:space="preserve">31 </w:t>
      </w:r>
      <w:r w:rsidR="00087D39" w:rsidRPr="00411DBC">
        <w:rPr>
          <w:rFonts w:ascii="Angsana New" w:hAnsi="Angsana New" w:hint="cs"/>
          <w:sz w:val="28"/>
          <w:szCs w:val="28"/>
          <w:cs/>
        </w:rPr>
        <w:t>พฤษาคม 2566</w:t>
      </w:r>
    </w:p>
    <w:p w14:paraId="7D83CA0E" w14:textId="7829141A" w:rsidR="00221400" w:rsidRPr="00411DBC" w:rsidRDefault="00221400" w:rsidP="00087D39">
      <w:pPr>
        <w:pStyle w:val="ListParagraph"/>
        <w:tabs>
          <w:tab w:val="left" w:pos="720"/>
        </w:tabs>
        <w:spacing w:before="120"/>
        <w:ind w:left="993" w:hanging="3"/>
        <w:jc w:val="thaiDistribute"/>
        <w:rPr>
          <w:rFonts w:ascii="Angsana New" w:hAnsi="Angsana New"/>
          <w:sz w:val="28"/>
          <w:szCs w:val="28"/>
        </w:rPr>
      </w:pPr>
      <w:r w:rsidRPr="00411DBC">
        <w:rPr>
          <w:rFonts w:ascii="Angsana New" w:hAnsi="Angsana New"/>
          <w:sz w:val="28"/>
          <w:szCs w:val="28"/>
        </w:rPr>
        <w:t xml:space="preserve">*** </w:t>
      </w:r>
      <w:r w:rsidRPr="00411DBC">
        <w:rPr>
          <w:rFonts w:ascii="Angsana New" w:hAnsi="Angsana New" w:hint="cs"/>
          <w:sz w:val="28"/>
          <w:szCs w:val="28"/>
          <w:cs/>
        </w:rPr>
        <w:t>สิ้นสุดความสัมพันธ์ เมื่อ 30 กันยายน 2565</w:t>
      </w:r>
    </w:p>
    <w:p w14:paraId="7A5CE97F" w14:textId="387B1643" w:rsidR="00E414D5" w:rsidRPr="00411DBC" w:rsidRDefault="00221400" w:rsidP="00BA2289">
      <w:pPr>
        <w:pStyle w:val="ListParagraph"/>
        <w:tabs>
          <w:tab w:val="left" w:pos="720"/>
        </w:tabs>
        <w:spacing w:before="120"/>
        <w:ind w:left="1276" w:hanging="283"/>
        <w:jc w:val="thaiDistribute"/>
        <w:rPr>
          <w:rFonts w:ascii="Angsana New" w:hAnsi="Angsana New"/>
          <w:sz w:val="28"/>
          <w:szCs w:val="28"/>
        </w:rPr>
      </w:pPr>
      <w:r w:rsidRPr="00411DBC">
        <w:rPr>
          <w:rFonts w:ascii="Angsana New" w:hAnsi="Angsana New" w:hint="cs"/>
          <w:sz w:val="28"/>
          <w:szCs w:val="28"/>
          <w:cs/>
        </w:rPr>
        <w:t>**** สิ้นสุดความสัมพันธ์ เมื่อ 14 พฤศจิกายน 2565</w:t>
      </w:r>
    </w:p>
    <w:p w14:paraId="137AF55B" w14:textId="77777777" w:rsidR="00BF74E8" w:rsidRPr="00411DBC" w:rsidRDefault="00BF74E8" w:rsidP="00373AE8">
      <w:pPr>
        <w:ind w:left="426"/>
        <w:jc w:val="thaiDistribute"/>
        <w:rPr>
          <w:rFonts w:ascii="Angsana New" w:hAnsi="Angsana New"/>
          <w:sz w:val="28"/>
          <w:szCs w:val="28"/>
        </w:rPr>
      </w:pPr>
    </w:p>
    <w:p w14:paraId="3157D213" w14:textId="741115E7" w:rsidR="00AF2477" w:rsidRPr="00411DBC" w:rsidRDefault="00EA4CCF" w:rsidP="00373AE8">
      <w:pPr>
        <w:ind w:left="426"/>
        <w:jc w:val="thaiDistribute"/>
        <w:rPr>
          <w:rFonts w:ascii="Angsana New" w:hAnsi="Angsana New"/>
          <w:sz w:val="28"/>
          <w:szCs w:val="28"/>
          <w:u w:val="single"/>
        </w:rPr>
      </w:pPr>
      <w:r w:rsidRPr="00411DBC">
        <w:rPr>
          <w:rFonts w:ascii="Angsana New" w:hAnsi="Angsana New"/>
          <w:sz w:val="28"/>
          <w:szCs w:val="28"/>
        </w:rPr>
        <w:t>4</w:t>
      </w:r>
      <w:r w:rsidR="00C75ABF" w:rsidRPr="00411DBC">
        <w:rPr>
          <w:rFonts w:ascii="Angsana New" w:hAnsi="Angsana New"/>
          <w:sz w:val="28"/>
          <w:szCs w:val="28"/>
        </w:rPr>
        <w:t xml:space="preserve">.2 </w:t>
      </w:r>
      <w:r w:rsidR="00373AE8" w:rsidRPr="00411DBC">
        <w:rPr>
          <w:rFonts w:ascii="Angsana New" w:hAnsi="Angsana New" w:hint="cs"/>
          <w:sz w:val="28"/>
          <w:szCs w:val="28"/>
          <w:cs/>
        </w:rPr>
        <w:t xml:space="preserve">   </w:t>
      </w:r>
      <w:r w:rsidR="00AF2477" w:rsidRPr="00411DBC">
        <w:rPr>
          <w:rFonts w:ascii="Angsana New" w:hAnsi="Angsana New" w:hint="cs"/>
          <w:sz w:val="28"/>
          <w:szCs w:val="28"/>
          <w:u w:val="single"/>
          <w:cs/>
        </w:rPr>
        <w:t>นโยบายการกำหนดราคา</w:t>
      </w:r>
    </w:p>
    <w:tbl>
      <w:tblPr>
        <w:tblStyle w:val="TableGrid"/>
        <w:tblW w:w="0" w:type="auto"/>
        <w:tblInd w:w="9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6"/>
        <w:gridCol w:w="4220"/>
      </w:tblGrid>
      <w:tr w:rsidR="003E62F1" w:rsidRPr="00411DBC" w14:paraId="724734D1" w14:textId="77777777" w:rsidTr="00FB01E0">
        <w:tc>
          <w:tcPr>
            <w:tcW w:w="4196" w:type="dxa"/>
          </w:tcPr>
          <w:p w14:paraId="1050B361" w14:textId="1101AA73" w:rsidR="003E62F1" w:rsidRPr="00411DBC" w:rsidRDefault="003E62F1" w:rsidP="00854D94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9"/>
              <w:jc w:val="distribute"/>
              <w:rPr>
                <w:rFonts w:ascii="Angsana New" w:hAnsi="Angsana New"/>
                <w:sz w:val="28"/>
                <w:szCs w:val="28"/>
                <w:cs/>
              </w:rPr>
            </w:pPr>
            <w:bookmarkStart w:id="3" w:name="_Hlk96604926"/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รายการ</w:t>
            </w:r>
          </w:p>
        </w:tc>
        <w:tc>
          <w:tcPr>
            <w:tcW w:w="4303" w:type="dxa"/>
          </w:tcPr>
          <w:p w14:paraId="02FE5673" w14:textId="6074755C" w:rsidR="003E62F1" w:rsidRPr="00411DBC" w:rsidRDefault="003E62F1" w:rsidP="00854D94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distribute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นโยบายกำหนดราคา</w:t>
            </w:r>
          </w:p>
        </w:tc>
      </w:tr>
      <w:tr w:rsidR="003E62F1" w:rsidRPr="00411DBC" w14:paraId="560D02A5" w14:textId="77777777" w:rsidTr="00FB01E0">
        <w:tc>
          <w:tcPr>
            <w:tcW w:w="4196" w:type="dxa"/>
            <w:vAlign w:val="bottom"/>
          </w:tcPr>
          <w:p w14:paraId="30C23B3A" w14:textId="31214556" w:rsidR="003E62F1" w:rsidRPr="00411DBC" w:rsidRDefault="003E62F1" w:rsidP="00854D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9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z w:val="44"/>
                <w:szCs w:val="28"/>
                <w:cs/>
              </w:rPr>
              <w:t>รายได้จากการให้บริการ</w:t>
            </w:r>
          </w:p>
        </w:tc>
        <w:tc>
          <w:tcPr>
            <w:tcW w:w="4303" w:type="dxa"/>
            <w:vAlign w:val="center"/>
          </w:tcPr>
          <w:p w14:paraId="2666EFDF" w14:textId="2895AC59" w:rsidR="003E62F1" w:rsidRPr="00411DBC" w:rsidRDefault="003E62F1" w:rsidP="00854D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ตามราคาตลาด</w:t>
            </w:r>
          </w:p>
        </w:tc>
      </w:tr>
      <w:tr w:rsidR="009B642F" w:rsidRPr="00411DBC" w14:paraId="650DBCF7" w14:textId="77777777" w:rsidTr="00FB01E0">
        <w:tc>
          <w:tcPr>
            <w:tcW w:w="4196" w:type="dxa"/>
            <w:vAlign w:val="bottom"/>
          </w:tcPr>
          <w:p w14:paraId="30DC6A27" w14:textId="6AC7BFFC" w:rsidR="009B642F" w:rsidRPr="00411DBC" w:rsidRDefault="009B642F" w:rsidP="00854D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9"/>
              <w:rPr>
                <w:rFonts w:ascii="Angsana New" w:hAnsi="Angsana New"/>
                <w:sz w:val="44"/>
                <w:szCs w:val="28"/>
                <w:cs/>
              </w:rPr>
            </w:pPr>
            <w:r w:rsidRPr="00411DBC">
              <w:rPr>
                <w:rFonts w:ascii="Angsana New" w:hAnsi="Angsana New" w:hint="cs"/>
                <w:sz w:val="44"/>
                <w:szCs w:val="28"/>
                <w:cs/>
              </w:rPr>
              <w:t>รายได้ค่าเช่าและค่าบริการ</w:t>
            </w:r>
          </w:p>
        </w:tc>
        <w:tc>
          <w:tcPr>
            <w:tcW w:w="4303" w:type="dxa"/>
            <w:vAlign w:val="center"/>
          </w:tcPr>
          <w:p w14:paraId="12E13728" w14:textId="322B9109" w:rsidR="009B642F" w:rsidRPr="00411DBC" w:rsidRDefault="009B642F" w:rsidP="00854D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ตามราคา</w:t>
            </w:r>
            <w:r w:rsidR="00683F07" w:rsidRPr="00411DBC">
              <w:rPr>
                <w:rFonts w:ascii="Angsana New" w:hAnsi="Angsana New" w:hint="cs"/>
                <w:sz w:val="28"/>
                <w:szCs w:val="28"/>
                <w:cs/>
              </w:rPr>
              <w:t>ที่ตกลงร่วมกันตามสัญญา</w:t>
            </w:r>
          </w:p>
        </w:tc>
      </w:tr>
      <w:tr w:rsidR="00683F07" w:rsidRPr="00411DBC" w14:paraId="4770D3FE" w14:textId="77777777" w:rsidTr="00FB01E0">
        <w:tc>
          <w:tcPr>
            <w:tcW w:w="4196" w:type="dxa"/>
            <w:vAlign w:val="bottom"/>
          </w:tcPr>
          <w:p w14:paraId="61A3FB40" w14:textId="4226FC18" w:rsidR="00683F07" w:rsidRPr="00411DBC" w:rsidRDefault="00683F07" w:rsidP="00854D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9"/>
              <w:rPr>
                <w:rFonts w:ascii="Angsana New" w:hAnsi="Angsana New"/>
                <w:sz w:val="44"/>
                <w:szCs w:val="28"/>
                <w:cs/>
              </w:rPr>
            </w:pPr>
            <w:r w:rsidRPr="00411DBC">
              <w:rPr>
                <w:rFonts w:ascii="Angsana New" w:hAnsi="Angsana New" w:hint="cs"/>
                <w:sz w:val="44"/>
                <w:szCs w:val="28"/>
                <w:cs/>
              </w:rPr>
              <w:t>รายได้</w:t>
            </w:r>
            <w:r w:rsidR="00605F5A" w:rsidRPr="00411DBC">
              <w:rPr>
                <w:rFonts w:ascii="Angsana New" w:hAnsi="Angsana New" w:hint="cs"/>
                <w:sz w:val="44"/>
                <w:szCs w:val="28"/>
                <w:cs/>
              </w:rPr>
              <w:t>ค่าบริหารจัดการ</w:t>
            </w:r>
          </w:p>
        </w:tc>
        <w:tc>
          <w:tcPr>
            <w:tcW w:w="4303" w:type="dxa"/>
            <w:vAlign w:val="center"/>
          </w:tcPr>
          <w:p w14:paraId="6AEAA961" w14:textId="501E7743" w:rsidR="00683F07" w:rsidRPr="00411DBC" w:rsidRDefault="00683F07" w:rsidP="00854D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ตามราคา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ที่ตกลงร่วมกันตามสัญญา</w:t>
            </w:r>
          </w:p>
        </w:tc>
      </w:tr>
      <w:tr w:rsidR="00683F07" w:rsidRPr="00411DBC" w14:paraId="7A625979" w14:textId="77777777" w:rsidTr="00FB01E0">
        <w:tc>
          <w:tcPr>
            <w:tcW w:w="4196" w:type="dxa"/>
            <w:vAlign w:val="bottom"/>
          </w:tcPr>
          <w:p w14:paraId="4C2B5C77" w14:textId="614EA6E8" w:rsidR="00683F07" w:rsidRPr="00411DBC" w:rsidRDefault="00683F07" w:rsidP="00854D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9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z w:val="44"/>
                <w:szCs w:val="28"/>
                <w:cs/>
              </w:rPr>
              <w:t>ดอกเบี้ยรับ</w:t>
            </w:r>
          </w:p>
        </w:tc>
        <w:tc>
          <w:tcPr>
            <w:tcW w:w="4303" w:type="dxa"/>
            <w:vAlign w:val="center"/>
          </w:tcPr>
          <w:p w14:paraId="368729FB" w14:textId="65E31622" w:rsidR="00683F07" w:rsidRPr="00411DBC" w:rsidRDefault="00683F07" w:rsidP="00854D94">
            <w:pPr>
              <w:tabs>
                <w:tab w:val="clear" w:pos="227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 xml:space="preserve">อัตราร้อยละ </w:t>
            </w:r>
            <w:r w:rsidRPr="00411DBC">
              <w:rPr>
                <w:rFonts w:ascii="Angsana New" w:hAnsi="Angsana New"/>
                <w:sz w:val="28"/>
                <w:szCs w:val="28"/>
              </w:rPr>
              <w:t xml:space="preserve">1.0 </w:t>
            </w:r>
            <w:r w:rsidR="0059591E" w:rsidRPr="00411DBC">
              <w:rPr>
                <w:rFonts w:ascii="Angsana New" w:hAnsi="Angsana New"/>
                <w:sz w:val="28"/>
                <w:szCs w:val="28"/>
              </w:rPr>
              <w:t>-</w:t>
            </w:r>
            <w:r w:rsidRPr="00411DBC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="0059591E" w:rsidRPr="00411DBC">
              <w:rPr>
                <w:rFonts w:ascii="Angsana New" w:hAnsi="Angsana New"/>
                <w:sz w:val="28"/>
                <w:szCs w:val="28"/>
              </w:rPr>
              <w:t>8.0</w:t>
            </w:r>
            <w:r w:rsidRPr="00411DBC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ต่อปี</w:t>
            </w:r>
          </w:p>
        </w:tc>
      </w:tr>
      <w:tr w:rsidR="00683F07" w:rsidRPr="00411DBC" w14:paraId="42CD10D3" w14:textId="77777777" w:rsidTr="00A32AC9">
        <w:tc>
          <w:tcPr>
            <w:tcW w:w="4196" w:type="dxa"/>
            <w:vAlign w:val="bottom"/>
          </w:tcPr>
          <w:p w14:paraId="2A0F6840" w14:textId="43C17FD5" w:rsidR="00683F07" w:rsidRPr="00411DBC" w:rsidRDefault="00683F07" w:rsidP="00854D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9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z w:val="44"/>
                <w:szCs w:val="28"/>
                <w:cs/>
              </w:rPr>
              <w:t>ค่าเช่า</w:t>
            </w:r>
            <w:r w:rsidR="006A281E" w:rsidRPr="00411DBC">
              <w:rPr>
                <w:rFonts w:ascii="Angsana New" w:hAnsi="Angsana New" w:hint="cs"/>
                <w:sz w:val="44"/>
                <w:szCs w:val="28"/>
                <w:cs/>
              </w:rPr>
              <w:t>จ่าย</w:t>
            </w:r>
          </w:p>
        </w:tc>
        <w:tc>
          <w:tcPr>
            <w:tcW w:w="4303" w:type="dxa"/>
            <w:vAlign w:val="center"/>
          </w:tcPr>
          <w:p w14:paraId="2C1F2B4E" w14:textId="0DFF4527" w:rsidR="00683F07" w:rsidRPr="00411DBC" w:rsidRDefault="00683F07" w:rsidP="00854D94">
            <w:pPr>
              <w:tabs>
                <w:tab w:val="clear" w:pos="227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ตามราคา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ที่ตกลงร่วมกันตามสัญญา</w:t>
            </w:r>
          </w:p>
        </w:tc>
      </w:tr>
      <w:bookmarkEnd w:id="3"/>
    </w:tbl>
    <w:p w14:paraId="760D0710" w14:textId="77777777" w:rsidR="0063465F" w:rsidRPr="00411DBC" w:rsidRDefault="0063465F" w:rsidP="0051597E">
      <w:pPr>
        <w:rPr>
          <w:rFonts w:ascii="Angsana New" w:hAnsi="Angsana New"/>
          <w:sz w:val="28"/>
          <w:szCs w:val="28"/>
        </w:rPr>
      </w:pPr>
    </w:p>
    <w:p w14:paraId="3E3B1DCC" w14:textId="77777777" w:rsidR="00704B8A" w:rsidRPr="00411DBC" w:rsidRDefault="00704B8A" w:rsidP="0051597E">
      <w:pPr>
        <w:rPr>
          <w:rFonts w:ascii="Angsana New" w:hAnsi="Angsana New"/>
          <w:sz w:val="28"/>
          <w:szCs w:val="28"/>
        </w:rPr>
      </w:pPr>
    </w:p>
    <w:p w14:paraId="11AB88EF" w14:textId="77777777" w:rsidR="00704B8A" w:rsidRPr="00411DBC" w:rsidRDefault="00704B8A" w:rsidP="0051597E">
      <w:pPr>
        <w:rPr>
          <w:rFonts w:ascii="Angsana New" w:hAnsi="Angsana New"/>
          <w:sz w:val="28"/>
          <w:szCs w:val="28"/>
        </w:rPr>
      </w:pPr>
    </w:p>
    <w:p w14:paraId="29A2A071" w14:textId="77777777" w:rsidR="00704B8A" w:rsidRPr="00411DBC" w:rsidRDefault="00704B8A" w:rsidP="0051597E">
      <w:pPr>
        <w:rPr>
          <w:rFonts w:ascii="Angsana New" w:hAnsi="Angsana New"/>
          <w:sz w:val="28"/>
          <w:szCs w:val="28"/>
        </w:rPr>
      </w:pPr>
    </w:p>
    <w:p w14:paraId="7D75730E" w14:textId="77777777" w:rsidR="00704B8A" w:rsidRPr="00411DBC" w:rsidRDefault="00704B8A" w:rsidP="0051597E">
      <w:pPr>
        <w:rPr>
          <w:rFonts w:ascii="Angsana New" w:hAnsi="Angsana New"/>
          <w:sz w:val="28"/>
          <w:szCs w:val="28"/>
        </w:rPr>
      </w:pPr>
    </w:p>
    <w:p w14:paraId="2F741F22" w14:textId="77777777" w:rsidR="00704B8A" w:rsidRPr="00411DBC" w:rsidRDefault="00704B8A" w:rsidP="0051597E">
      <w:pPr>
        <w:rPr>
          <w:rFonts w:ascii="Angsana New" w:hAnsi="Angsana New"/>
          <w:sz w:val="28"/>
          <w:szCs w:val="28"/>
        </w:rPr>
      </w:pPr>
    </w:p>
    <w:p w14:paraId="37C853A8" w14:textId="77777777" w:rsidR="00704B8A" w:rsidRPr="00411DBC" w:rsidRDefault="00704B8A" w:rsidP="0051597E">
      <w:pPr>
        <w:rPr>
          <w:rFonts w:ascii="Angsana New" w:hAnsi="Angsana New"/>
          <w:sz w:val="28"/>
          <w:szCs w:val="28"/>
        </w:rPr>
      </w:pPr>
    </w:p>
    <w:p w14:paraId="393C4F29" w14:textId="77777777" w:rsidR="00704B8A" w:rsidRPr="00411DBC" w:rsidRDefault="00704B8A" w:rsidP="0051597E">
      <w:pPr>
        <w:rPr>
          <w:rFonts w:ascii="Angsana New" w:hAnsi="Angsana New"/>
          <w:sz w:val="28"/>
          <w:szCs w:val="28"/>
        </w:rPr>
      </w:pPr>
    </w:p>
    <w:p w14:paraId="2B4DA103" w14:textId="77777777" w:rsidR="00704B8A" w:rsidRPr="00411DBC" w:rsidRDefault="00704B8A" w:rsidP="0051597E">
      <w:pPr>
        <w:rPr>
          <w:rFonts w:ascii="Angsana New" w:hAnsi="Angsana New"/>
          <w:sz w:val="28"/>
          <w:szCs w:val="28"/>
        </w:rPr>
      </w:pPr>
    </w:p>
    <w:p w14:paraId="557CB3E2" w14:textId="77777777" w:rsidR="00704B8A" w:rsidRPr="00411DBC" w:rsidRDefault="00704B8A" w:rsidP="0051597E">
      <w:pPr>
        <w:rPr>
          <w:rFonts w:ascii="Angsana New" w:hAnsi="Angsana New"/>
          <w:sz w:val="28"/>
          <w:szCs w:val="28"/>
        </w:rPr>
      </w:pPr>
    </w:p>
    <w:p w14:paraId="29A1AFD9" w14:textId="77777777" w:rsidR="00704B8A" w:rsidRPr="00411DBC" w:rsidRDefault="00704B8A" w:rsidP="0051597E">
      <w:pPr>
        <w:rPr>
          <w:rFonts w:ascii="Angsana New" w:hAnsi="Angsana New"/>
          <w:sz w:val="28"/>
          <w:szCs w:val="28"/>
        </w:rPr>
      </w:pPr>
    </w:p>
    <w:p w14:paraId="5567C8E8" w14:textId="77777777" w:rsidR="00704B8A" w:rsidRPr="00411DBC" w:rsidRDefault="00704B8A" w:rsidP="0051597E">
      <w:pPr>
        <w:rPr>
          <w:rFonts w:ascii="Angsana New" w:hAnsi="Angsana New"/>
          <w:sz w:val="28"/>
          <w:szCs w:val="28"/>
        </w:rPr>
      </w:pPr>
    </w:p>
    <w:p w14:paraId="728E3E14" w14:textId="77777777" w:rsidR="00704B8A" w:rsidRPr="00411DBC" w:rsidRDefault="00704B8A" w:rsidP="0051597E">
      <w:pPr>
        <w:rPr>
          <w:rFonts w:ascii="Angsana New" w:hAnsi="Angsana New"/>
          <w:sz w:val="28"/>
          <w:szCs w:val="28"/>
        </w:rPr>
      </w:pPr>
    </w:p>
    <w:p w14:paraId="032F6D1B" w14:textId="77777777" w:rsidR="00704B8A" w:rsidRDefault="00704B8A" w:rsidP="0051597E">
      <w:pPr>
        <w:rPr>
          <w:rFonts w:ascii="Angsana New" w:hAnsi="Angsana New"/>
          <w:sz w:val="28"/>
          <w:szCs w:val="28"/>
        </w:rPr>
      </w:pPr>
    </w:p>
    <w:p w14:paraId="0AB4F4E7" w14:textId="77777777" w:rsidR="00315AE8" w:rsidRPr="00411DBC" w:rsidRDefault="00315AE8" w:rsidP="0051597E">
      <w:pPr>
        <w:rPr>
          <w:rFonts w:ascii="Angsana New" w:hAnsi="Angsana New"/>
          <w:sz w:val="28"/>
          <w:szCs w:val="28"/>
        </w:rPr>
      </w:pPr>
    </w:p>
    <w:p w14:paraId="43FD5187" w14:textId="77777777" w:rsidR="00704B8A" w:rsidRPr="00411DBC" w:rsidRDefault="00704B8A" w:rsidP="0051597E">
      <w:pPr>
        <w:rPr>
          <w:rFonts w:ascii="Angsana New" w:hAnsi="Angsana New"/>
          <w:sz w:val="28"/>
          <w:szCs w:val="28"/>
        </w:rPr>
      </w:pPr>
    </w:p>
    <w:p w14:paraId="7BB789A6" w14:textId="6566894D" w:rsidR="00F704DC" w:rsidRPr="00411DBC" w:rsidRDefault="00EA4CCF" w:rsidP="00BE68E4">
      <w:pPr>
        <w:ind w:left="851" w:hanging="425"/>
        <w:rPr>
          <w:rFonts w:ascii="Angsana New" w:hAnsi="Angsana New"/>
          <w:sz w:val="28"/>
          <w:szCs w:val="28"/>
        </w:rPr>
      </w:pPr>
      <w:r w:rsidRPr="00411DBC">
        <w:rPr>
          <w:rFonts w:ascii="Angsana New" w:hAnsi="Angsana New"/>
          <w:sz w:val="28"/>
          <w:szCs w:val="28"/>
        </w:rPr>
        <w:t>4</w:t>
      </w:r>
      <w:r w:rsidR="00373AE8" w:rsidRPr="00411DBC">
        <w:rPr>
          <w:rFonts w:ascii="Angsana New" w:hAnsi="Angsana New"/>
          <w:sz w:val="28"/>
          <w:szCs w:val="28"/>
        </w:rPr>
        <w:t>.3</w:t>
      </w:r>
      <w:r w:rsidR="00373AE8" w:rsidRPr="00411DBC">
        <w:rPr>
          <w:rFonts w:ascii="Angsana New" w:hAnsi="Angsana New" w:hint="cs"/>
          <w:sz w:val="28"/>
          <w:szCs w:val="28"/>
          <w:cs/>
        </w:rPr>
        <w:t xml:space="preserve">   </w:t>
      </w:r>
      <w:r w:rsidR="004967B1" w:rsidRPr="00411DBC">
        <w:rPr>
          <w:rFonts w:ascii="Angsana New" w:hAnsi="Angsana New"/>
          <w:sz w:val="28"/>
          <w:szCs w:val="28"/>
          <w:u w:val="single"/>
          <w:cs/>
        </w:rPr>
        <w:t>รายการ</w:t>
      </w:r>
      <w:r w:rsidR="00E1199C" w:rsidRPr="00411DBC">
        <w:rPr>
          <w:rFonts w:ascii="Angsana New" w:hAnsi="Angsana New" w:hint="cs"/>
          <w:sz w:val="28"/>
          <w:szCs w:val="28"/>
          <w:u w:val="single"/>
          <w:cs/>
        </w:rPr>
        <w:t>รายได้และค่าใช้จ่าย</w:t>
      </w:r>
      <w:r w:rsidR="004967B1" w:rsidRPr="00411DBC">
        <w:rPr>
          <w:rFonts w:ascii="Angsana New" w:hAnsi="Angsana New"/>
          <w:sz w:val="28"/>
          <w:szCs w:val="28"/>
          <w:u w:val="single"/>
          <w:cs/>
        </w:rPr>
        <w:t>ที่สำคัญ</w:t>
      </w:r>
      <w:r w:rsidR="009F2D33" w:rsidRPr="00411DBC">
        <w:rPr>
          <w:rFonts w:ascii="Angsana New" w:hAnsi="Angsana New"/>
          <w:sz w:val="28"/>
          <w:szCs w:val="28"/>
        </w:rPr>
        <w:t xml:space="preserve"> </w:t>
      </w:r>
      <w:r w:rsidR="004967B1" w:rsidRPr="00411DBC">
        <w:rPr>
          <w:rFonts w:ascii="Angsana New" w:hAnsi="Angsana New"/>
          <w:sz w:val="28"/>
          <w:szCs w:val="28"/>
          <w:cs/>
        </w:rPr>
        <w:t>กับกิจการที่เกี่ยวข้องกัน</w:t>
      </w:r>
      <w:r w:rsidR="00F704DC" w:rsidRPr="00411DBC">
        <w:rPr>
          <w:rFonts w:ascii="Angsana New" w:hAnsi="Angsana New"/>
          <w:sz w:val="28"/>
          <w:szCs w:val="28"/>
          <w:cs/>
        </w:rPr>
        <w:t>สำหรับ</w:t>
      </w:r>
      <w:r w:rsidR="007B2CDC" w:rsidRPr="00411DBC">
        <w:rPr>
          <w:rFonts w:ascii="Angsana New" w:hAnsi="Angsana New" w:hint="cs"/>
          <w:sz w:val="28"/>
          <w:szCs w:val="28"/>
          <w:cs/>
        </w:rPr>
        <w:t>งวดสามเดือน</w:t>
      </w:r>
      <w:r w:rsidR="00190169" w:rsidRPr="00411DBC">
        <w:rPr>
          <w:rFonts w:ascii="Angsana New" w:hAnsi="Angsana New" w:hint="cs"/>
          <w:sz w:val="28"/>
          <w:szCs w:val="28"/>
          <w:cs/>
        </w:rPr>
        <w:t>สิ้</w:t>
      </w:r>
      <w:r w:rsidR="00F704DC" w:rsidRPr="00411DBC">
        <w:rPr>
          <w:rFonts w:ascii="Angsana New" w:hAnsi="Angsana New"/>
          <w:sz w:val="28"/>
          <w:szCs w:val="28"/>
          <w:cs/>
        </w:rPr>
        <w:t xml:space="preserve">นสุดวันที่ </w:t>
      </w:r>
      <w:r w:rsidR="002C66BE" w:rsidRPr="00411DBC">
        <w:rPr>
          <w:rFonts w:ascii="Angsana New" w:hAnsi="Angsana New"/>
          <w:sz w:val="28"/>
          <w:szCs w:val="28"/>
        </w:rPr>
        <w:t xml:space="preserve">30 </w:t>
      </w:r>
      <w:r w:rsidR="002C66BE" w:rsidRPr="00411DBC">
        <w:rPr>
          <w:rFonts w:ascii="Angsana New" w:hAnsi="Angsana New" w:hint="cs"/>
          <w:sz w:val="28"/>
          <w:szCs w:val="28"/>
          <w:cs/>
        </w:rPr>
        <w:t xml:space="preserve">มิถุนายน </w:t>
      </w:r>
      <w:r w:rsidR="00F704DC" w:rsidRPr="00411DBC">
        <w:rPr>
          <w:rFonts w:ascii="Angsana New" w:hAnsi="Angsana New"/>
          <w:sz w:val="28"/>
          <w:szCs w:val="28"/>
        </w:rPr>
        <w:t>256</w:t>
      </w:r>
      <w:r w:rsidR="007B2CDC" w:rsidRPr="00411DBC">
        <w:rPr>
          <w:rFonts w:ascii="Angsana New" w:hAnsi="Angsana New"/>
          <w:sz w:val="28"/>
          <w:szCs w:val="28"/>
        </w:rPr>
        <w:t>6</w:t>
      </w:r>
      <w:r w:rsidR="00F704DC" w:rsidRPr="00411DBC">
        <w:rPr>
          <w:rFonts w:ascii="Angsana New" w:hAnsi="Angsana New"/>
          <w:sz w:val="28"/>
          <w:szCs w:val="28"/>
          <w:cs/>
        </w:rPr>
        <w:t xml:space="preserve"> และ </w:t>
      </w:r>
      <w:r w:rsidR="00F704DC" w:rsidRPr="00411DBC">
        <w:rPr>
          <w:rFonts w:ascii="Angsana New" w:hAnsi="Angsana New"/>
          <w:sz w:val="28"/>
          <w:szCs w:val="28"/>
        </w:rPr>
        <w:t>256</w:t>
      </w:r>
      <w:r w:rsidR="007B2CDC" w:rsidRPr="00411DBC">
        <w:rPr>
          <w:rFonts w:ascii="Angsana New" w:hAnsi="Angsana New"/>
          <w:sz w:val="28"/>
          <w:szCs w:val="28"/>
        </w:rPr>
        <w:t>5</w:t>
      </w:r>
      <w:r w:rsidR="00F704DC" w:rsidRPr="00411DBC">
        <w:rPr>
          <w:rFonts w:ascii="Angsana New" w:hAnsi="Angsana New"/>
          <w:sz w:val="28"/>
          <w:szCs w:val="28"/>
        </w:rPr>
        <w:t xml:space="preserve"> </w:t>
      </w:r>
      <w:r w:rsidR="00F704DC" w:rsidRPr="00411DBC">
        <w:rPr>
          <w:rFonts w:ascii="Angsana New" w:hAnsi="Angsana New"/>
          <w:sz w:val="28"/>
          <w:szCs w:val="28"/>
          <w:cs/>
        </w:rPr>
        <w:t>มีดังนี้</w:t>
      </w:r>
      <w:r w:rsidR="00F704DC" w:rsidRPr="00411DBC">
        <w:rPr>
          <w:rFonts w:ascii="Angsana New" w:hAnsi="Angsana New"/>
          <w:sz w:val="28"/>
          <w:szCs w:val="28"/>
        </w:rPr>
        <w:t xml:space="preserve">  </w:t>
      </w:r>
    </w:p>
    <w:tbl>
      <w:tblPr>
        <w:tblStyle w:val="TableGrid"/>
        <w:tblW w:w="9832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6"/>
        <w:gridCol w:w="1298"/>
        <w:gridCol w:w="234"/>
        <w:gridCol w:w="1298"/>
        <w:gridCol w:w="234"/>
        <w:gridCol w:w="1298"/>
        <w:gridCol w:w="234"/>
        <w:gridCol w:w="1300"/>
      </w:tblGrid>
      <w:tr w:rsidR="0013428D" w:rsidRPr="00411DBC" w14:paraId="6A63A5BF" w14:textId="77777777" w:rsidTr="00B61892">
        <w:trPr>
          <w:trHeight w:val="408"/>
          <w:tblHeader/>
        </w:trPr>
        <w:tc>
          <w:tcPr>
            <w:tcW w:w="3936" w:type="dxa"/>
            <w:vAlign w:val="center"/>
          </w:tcPr>
          <w:p w14:paraId="12B7D595" w14:textId="1D740EF4" w:rsidR="0013428D" w:rsidRPr="00411DBC" w:rsidRDefault="0013428D" w:rsidP="001342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896" w:type="dxa"/>
            <w:gridSpan w:val="7"/>
            <w:vAlign w:val="center"/>
          </w:tcPr>
          <w:p w14:paraId="17EC96D8" w14:textId="3938BFCE" w:rsidR="0013428D" w:rsidRPr="00411DBC" w:rsidRDefault="0013428D" w:rsidP="001342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(</w:t>
            </w:r>
            <w:r w:rsidRPr="00411DBC">
              <w:rPr>
                <w:rFonts w:ascii="Angsana New" w:hAnsi="Angsana New"/>
                <w:sz w:val="28"/>
                <w:szCs w:val="28"/>
                <w:cs/>
              </w:rPr>
              <w:t>หน่วย: พันบาท)</w:t>
            </w:r>
          </w:p>
        </w:tc>
      </w:tr>
      <w:tr w:rsidR="006C145A" w:rsidRPr="00411DBC" w14:paraId="69705344" w14:textId="77777777" w:rsidTr="00B61892">
        <w:trPr>
          <w:trHeight w:val="421"/>
          <w:tblHeader/>
        </w:trPr>
        <w:tc>
          <w:tcPr>
            <w:tcW w:w="3936" w:type="dxa"/>
            <w:vAlign w:val="center"/>
          </w:tcPr>
          <w:p w14:paraId="0310EADC" w14:textId="117A8969" w:rsidR="006C145A" w:rsidRPr="00411DBC" w:rsidRDefault="006C145A" w:rsidP="001342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3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C94654" w14:textId="419557E3" w:rsidR="006C145A" w:rsidRPr="00411DBC" w:rsidRDefault="006C145A" w:rsidP="001342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34" w:type="dxa"/>
            <w:tcBorders>
              <w:top w:val="single" w:sz="4" w:space="0" w:color="auto"/>
            </w:tcBorders>
            <w:vAlign w:val="center"/>
          </w:tcPr>
          <w:p w14:paraId="3A9C01A6" w14:textId="77777777" w:rsidR="006C145A" w:rsidRPr="00411DBC" w:rsidRDefault="006C145A" w:rsidP="001342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32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E50EAA" w14:textId="4840D641" w:rsidR="006C145A" w:rsidRPr="00411DBC" w:rsidRDefault="006C145A" w:rsidP="001342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6C145A" w:rsidRPr="00411DBC" w14:paraId="77E3C5E4" w14:textId="77777777" w:rsidTr="00B61892">
        <w:trPr>
          <w:trHeight w:val="408"/>
          <w:tblHeader/>
        </w:trPr>
        <w:tc>
          <w:tcPr>
            <w:tcW w:w="3936" w:type="dxa"/>
            <w:vAlign w:val="center"/>
          </w:tcPr>
          <w:p w14:paraId="3C21FF1C" w14:textId="1738E7D0" w:rsidR="006C145A" w:rsidRPr="00411DBC" w:rsidRDefault="006C145A" w:rsidP="001342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374ACC" w14:textId="00579456" w:rsidR="006C145A" w:rsidRPr="00411DBC" w:rsidRDefault="006C145A" w:rsidP="001342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256</w:t>
            </w:r>
            <w:r w:rsidR="007B2CDC" w:rsidRPr="00411DBC">
              <w:rPr>
                <w:rFonts w:ascii="Angsana New" w:hAnsi="Angsana New"/>
                <w:sz w:val="28"/>
                <w:szCs w:val="28"/>
              </w:rPr>
              <w:t>6</w:t>
            </w:r>
          </w:p>
        </w:tc>
        <w:tc>
          <w:tcPr>
            <w:tcW w:w="234" w:type="dxa"/>
            <w:tcBorders>
              <w:top w:val="single" w:sz="4" w:space="0" w:color="auto"/>
            </w:tcBorders>
            <w:vAlign w:val="center"/>
          </w:tcPr>
          <w:p w14:paraId="053D2797" w14:textId="77777777" w:rsidR="006C145A" w:rsidRPr="00411DBC" w:rsidRDefault="006C145A" w:rsidP="001342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24772B" w14:textId="1823DD81" w:rsidR="006C145A" w:rsidRPr="00411DBC" w:rsidRDefault="006C145A" w:rsidP="001342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256</w:t>
            </w:r>
            <w:r w:rsidR="007B2CDC" w:rsidRPr="00411DBC">
              <w:rPr>
                <w:rFonts w:ascii="Angsana New" w:hAnsi="Angsana New"/>
                <w:sz w:val="28"/>
                <w:szCs w:val="28"/>
              </w:rPr>
              <w:t>5</w:t>
            </w:r>
          </w:p>
        </w:tc>
        <w:tc>
          <w:tcPr>
            <w:tcW w:w="234" w:type="dxa"/>
            <w:vAlign w:val="center"/>
          </w:tcPr>
          <w:p w14:paraId="0FFC5FA7" w14:textId="77777777" w:rsidR="006C145A" w:rsidRPr="00411DBC" w:rsidRDefault="006C145A" w:rsidP="001342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EE3187" w14:textId="092FBD6B" w:rsidR="006C145A" w:rsidRPr="00411DBC" w:rsidRDefault="006C145A" w:rsidP="001342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256</w:t>
            </w:r>
            <w:r w:rsidR="007B2CDC" w:rsidRPr="00411DBC">
              <w:rPr>
                <w:rFonts w:ascii="Angsana New" w:hAnsi="Angsana New"/>
                <w:sz w:val="28"/>
                <w:szCs w:val="28"/>
              </w:rPr>
              <w:t>6</w:t>
            </w:r>
          </w:p>
        </w:tc>
        <w:tc>
          <w:tcPr>
            <w:tcW w:w="234" w:type="dxa"/>
            <w:tcBorders>
              <w:top w:val="single" w:sz="4" w:space="0" w:color="auto"/>
            </w:tcBorders>
            <w:vAlign w:val="center"/>
          </w:tcPr>
          <w:p w14:paraId="4FEEFA28" w14:textId="77777777" w:rsidR="006C145A" w:rsidRPr="00411DBC" w:rsidRDefault="006C145A" w:rsidP="001342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FFC2E0" w14:textId="30431B55" w:rsidR="006C145A" w:rsidRPr="00411DBC" w:rsidRDefault="006C145A" w:rsidP="001342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256</w:t>
            </w:r>
            <w:r w:rsidR="007B2CDC" w:rsidRPr="00411DBC">
              <w:rPr>
                <w:rFonts w:ascii="Angsana New" w:hAnsi="Angsana New"/>
                <w:sz w:val="28"/>
                <w:szCs w:val="28"/>
              </w:rPr>
              <w:t>5</w:t>
            </w:r>
          </w:p>
        </w:tc>
      </w:tr>
      <w:tr w:rsidR="006C145A" w:rsidRPr="00411DBC" w14:paraId="779A5F6D" w14:textId="77777777" w:rsidTr="009F65DB">
        <w:trPr>
          <w:trHeight w:val="408"/>
        </w:trPr>
        <w:tc>
          <w:tcPr>
            <w:tcW w:w="3936" w:type="dxa"/>
            <w:vAlign w:val="center"/>
          </w:tcPr>
          <w:p w14:paraId="0937350D" w14:textId="1534FC99" w:rsidR="006C145A" w:rsidRPr="00411DBC" w:rsidRDefault="006C145A" w:rsidP="001342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411DBC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รายได้จากการให้บริการ</w:t>
            </w:r>
          </w:p>
        </w:tc>
        <w:tc>
          <w:tcPr>
            <w:tcW w:w="1298" w:type="dxa"/>
            <w:tcBorders>
              <w:top w:val="single" w:sz="4" w:space="0" w:color="auto"/>
            </w:tcBorders>
            <w:vAlign w:val="center"/>
          </w:tcPr>
          <w:p w14:paraId="782BB6B5" w14:textId="7F44B095" w:rsidR="006C145A" w:rsidRPr="00411DBC" w:rsidRDefault="006C145A" w:rsidP="001342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4" w:type="dxa"/>
            <w:vAlign w:val="center"/>
          </w:tcPr>
          <w:p w14:paraId="400D39C3" w14:textId="77777777" w:rsidR="006C145A" w:rsidRPr="00411DBC" w:rsidRDefault="006C145A" w:rsidP="001342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8" w:type="dxa"/>
            <w:tcBorders>
              <w:top w:val="single" w:sz="4" w:space="0" w:color="auto"/>
            </w:tcBorders>
            <w:vAlign w:val="center"/>
          </w:tcPr>
          <w:p w14:paraId="566DB8FE" w14:textId="77777777" w:rsidR="006C145A" w:rsidRPr="00411DBC" w:rsidRDefault="006C145A" w:rsidP="001342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4" w:type="dxa"/>
            <w:vAlign w:val="center"/>
          </w:tcPr>
          <w:p w14:paraId="4A5EC93B" w14:textId="77777777" w:rsidR="006C145A" w:rsidRPr="00411DBC" w:rsidRDefault="006C145A" w:rsidP="001342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8" w:type="dxa"/>
            <w:tcBorders>
              <w:top w:val="single" w:sz="4" w:space="0" w:color="auto"/>
            </w:tcBorders>
            <w:vAlign w:val="center"/>
          </w:tcPr>
          <w:p w14:paraId="315AB7EC" w14:textId="77777777" w:rsidR="006C145A" w:rsidRPr="00411DBC" w:rsidRDefault="006C145A" w:rsidP="001342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4" w:type="dxa"/>
            <w:vAlign w:val="center"/>
          </w:tcPr>
          <w:p w14:paraId="004EAA43" w14:textId="77777777" w:rsidR="006C145A" w:rsidRPr="00411DBC" w:rsidRDefault="006C145A" w:rsidP="001342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0" w:type="dxa"/>
            <w:tcBorders>
              <w:top w:val="single" w:sz="4" w:space="0" w:color="auto"/>
            </w:tcBorders>
            <w:vAlign w:val="center"/>
          </w:tcPr>
          <w:p w14:paraId="64E6716D" w14:textId="77777777" w:rsidR="006C145A" w:rsidRPr="00411DBC" w:rsidRDefault="006C145A" w:rsidP="001342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2C66BE" w:rsidRPr="00411DBC" w14:paraId="5CAD2EBE" w14:textId="77777777" w:rsidTr="008D72C1">
        <w:trPr>
          <w:trHeight w:val="421"/>
        </w:trPr>
        <w:tc>
          <w:tcPr>
            <w:tcW w:w="3936" w:type="dxa"/>
          </w:tcPr>
          <w:p w14:paraId="23FD72CA" w14:textId="7E414E48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บริษัท มิลล์คอน สตีล จำกัด (มหาชน)</w:t>
            </w:r>
          </w:p>
        </w:tc>
        <w:tc>
          <w:tcPr>
            <w:tcW w:w="1298" w:type="dxa"/>
            <w:vAlign w:val="bottom"/>
          </w:tcPr>
          <w:p w14:paraId="784BD859" w14:textId="166F9E21" w:rsidR="002C66BE" w:rsidRPr="00411DBC" w:rsidRDefault="003F510D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13</w:t>
            </w:r>
            <w:r w:rsidRPr="00411DBC">
              <w:rPr>
                <w:rFonts w:ascii="Angsana New" w:hAnsi="Angsana New"/>
                <w:sz w:val="28"/>
                <w:szCs w:val="28"/>
              </w:rPr>
              <w:t>,</w:t>
            </w:r>
            <w:r w:rsidRPr="00411DBC">
              <w:rPr>
                <w:rFonts w:ascii="Angsana New" w:hAnsi="Angsana New"/>
                <w:sz w:val="28"/>
                <w:szCs w:val="28"/>
                <w:cs/>
              </w:rPr>
              <w:t>725</w:t>
            </w:r>
          </w:p>
        </w:tc>
        <w:tc>
          <w:tcPr>
            <w:tcW w:w="234" w:type="dxa"/>
            <w:vAlign w:val="bottom"/>
          </w:tcPr>
          <w:p w14:paraId="10B7C300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8" w:type="dxa"/>
          </w:tcPr>
          <w:p w14:paraId="74C0836E" w14:textId="20B0E094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975</w:t>
            </w:r>
          </w:p>
        </w:tc>
        <w:tc>
          <w:tcPr>
            <w:tcW w:w="234" w:type="dxa"/>
            <w:vAlign w:val="bottom"/>
          </w:tcPr>
          <w:p w14:paraId="187F0827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8" w:type="dxa"/>
            <w:vAlign w:val="bottom"/>
          </w:tcPr>
          <w:p w14:paraId="5C6876F0" w14:textId="16905753" w:rsidR="002C66BE" w:rsidRPr="00411DBC" w:rsidRDefault="003F510D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12,910</w:t>
            </w:r>
          </w:p>
        </w:tc>
        <w:tc>
          <w:tcPr>
            <w:tcW w:w="234" w:type="dxa"/>
            <w:vAlign w:val="bottom"/>
          </w:tcPr>
          <w:p w14:paraId="2EA7CCED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0" w:type="dxa"/>
          </w:tcPr>
          <w:p w14:paraId="766D5D9C" w14:textId="18609780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2C66BE" w:rsidRPr="00411DBC" w14:paraId="4189F90C" w14:textId="77777777" w:rsidTr="008D72C1">
        <w:trPr>
          <w:trHeight w:val="408"/>
        </w:trPr>
        <w:tc>
          <w:tcPr>
            <w:tcW w:w="3936" w:type="dxa"/>
          </w:tcPr>
          <w:p w14:paraId="4B31FC05" w14:textId="03E7E323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บริษัท มิลล์คอน บูรพา จำกัด</w:t>
            </w:r>
          </w:p>
        </w:tc>
        <w:tc>
          <w:tcPr>
            <w:tcW w:w="1298" w:type="dxa"/>
            <w:vAlign w:val="bottom"/>
          </w:tcPr>
          <w:p w14:paraId="7AE71FA3" w14:textId="2AAF9608" w:rsidR="002C66BE" w:rsidRPr="00411DBC" w:rsidRDefault="003F510D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1,458</w:t>
            </w:r>
          </w:p>
        </w:tc>
        <w:tc>
          <w:tcPr>
            <w:tcW w:w="234" w:type="dxa"/>
            <w:vAlign w:val="bottom"/>
          </w:tcPr>
          <w:p w14:paraId="0FB5B0A5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8" w:type="dxa"/>
          </w:tcPr>
          <w:p w14:paraId="48466A4E" w14:textId="0883C9DE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35</w:t>
            </w:r>
          </w:p>
        </w:tc>
        <w:tc>
          <w:tcPr>
            <w:tcW w:w="234" w:type="dxa"/>
            <w:vAlign w:val="bottom"/>
          </w:tcPr>
          <w:p w14:paraId="50690D4C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8" w:type="dxa"/>
            <w:vAlign w:val="bottom"/>
          </w:tcPr>
          <w:p w14:paraId="69300A14" w14:textId="323C5C9B" w:rsidR="002C66BE" w:rsidRPr="00411DBC" w:rsidRDefault="003F510D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1,458</w:t>
            </w:r>
          </w:p>
        </w:tc>
        <w:tc>
          <w:tcPr>
            <w:tcW w:w="234" w:type="dxa"/>
            <w:vAlign w:val="bottom"/>
          </w:tcPr>
          <w:p w14:paraId="72FF8990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0" w:type="dxa"/>
          </w:tcPr>
          <w:p w14:paraId="504D5385" w14:textId="4CA41E52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3F510D" w:rsidRPr="00411DBC" w14:paraId="146269E6" w14:textId="77777777" w:rsidTr="00060E11">
        <w:trPr>
          <w:trHeight w:val="408"/>
        </w:trPr>
        <w:tc>
          <w:tcPr>
            <w:tcW w:w="3936" w:type="dxa"/>
          </w:tcPr>
          <w:p w14:paraId="69C3E7F1" w14:textId="2FBD91F9" w:rsidR="003F510D" w:rsidRPr="00411DBC" w:rsidRDefault="003F510D" w:rsidP="003F51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บริษัท ซันเทค รีไซเคิล แอนด์ ดีคาร์บอน จำกัด</w:t>
            </w:r>
          </w:p>
        </w:tc>
        <w:tc>
          <w:tcPr>
            <w:tcW w:w="1298" w:type="dxa"/>
            <w:vAlign w:val="bottom"/>
          </w:tcPr>
          <w:p w14:paraId="65241221" w14:textId="49B03FA3" w:rsidR="003F510D" w:rsidRPr="00411DBC" w:rsidRDefault="003F510D" w:rsidP="003F51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211</w:t>
            </w:r>
          </w:p>
        </w:tc>
        <w:tc>
          <w:tcPr>
            <w:tcW w:w="234" w:type="dxa"/>
            <w:vAlign w:val="bottom"/>
          </w:tcPr>
          <w:p w14:paraId="33D874D9" w14:textId="77777777" w:rsidR="003F510D" w:rsidRPr="00411DBC" w:rsidRDefault="003F510D" w:rsidP="003F51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8" w:type="dxa"/>
          </w:tcPr>
          <w:p w14:paraId="12078226" w14:textId="3D8F9C06" w:rsidR="003F510D" w:rsidRPr="00411DBC" w:rsidRDefault="003F510D" w:rsidP="003F51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44</w:t>
            </w:r>
          </w:p>
        </w:tc>
        <w:tc>
          <w:tcPr>
            <w:tcW w:w="234" w:type="dxa"/>
            <w:vAlign w:val="bottom"/>
          </w:tcPr>
          <w:p w14:paraId="4518B310" w14:textId="77777777" w:rsidR="003F510D" w:rsidRPr="00411DBC" w:rsidRDefault="003F510D" w:rsidP="003F51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8" w:type="dxa"/>
          </w:tcPr>
          <w:p w14:paraId="5F9A3CAF" w14:textId="4263261D" w:rsidR="003F510D" w:rsidRPr="00411DBC" w:rsidRDefault="003F510D" w:rsidP="003F51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4" w:type="dxa"/>
            <w:vAlign w:val="bottom"/>
          </w:tcPr>
          <w:p w14:paraId="3B16F78A" w14:textId="77777777" w:rsidR="003F510D" w:rsidRPr="00411DBC" w:rsidRDefault="003F510D" w:rsidP="003F51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0" w:type="dxa"/>
          </w:tcPr>
          <w:p w14:paraId="7B234D89" w14:textId="685A6D12" w:rsidR="003F510D" w:rsidRPr="00411DBC" w:rsidRDefault="003F510D" w:rsidP="003F51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3F510D" w:rsidRPr="00411DBC" w14:paraId="6222E431" w14:textId="77777777" w:rsidTr="00060E11">
        <w:trPr>
          <w:trHeight w:val="408"/>
        </w:trPr>
        <w:tc>
          <w:tcPr>
            <w:tcW w:w="3936" w:type="dxa"/>
          </w:tcPr>
          <w:p w14:paraId="1336A23F" w14:textId="082D177F" w:rsidR="003F510D" w:rsidRPr="00411DBC" w:rsidRDefault="003F510D" w:rsidP="003F51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บริษัท ซีพีเอส ชิปปิ้ง แอนด์ โลจิสติกส์ จำกัด</w:t>
            </w:r>
          </w:p>
        </w:tc>
        <w:tc>
          <w:tcPr>
            <w:tcW w:w="1298" w:type="dxa"/>
            <w:vAlign w:val="bottom"/>
          </w:tcPr>
          <w:p w14:paraId="31FB0DCD" w14:textId="391D8C42" w:rsidR="003F510D" w:rsidRPr="00411DBC" w:rsidRDefault="003F510D" w:rsidP="003F51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4" w:type="dxa"/>
            <w:vAlign w:val="bottom"/>
          </w:tcPr>
          <w:p w14:paraId="074D2CD2" w14:textId="77777777" w:rsidR="003F510D" w:rsidRPr="00411DBC" w:rsidRDefault="003F510D" w:rsidP="003F51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8" w:type="dxa"/>
          </w:tcPr>
          <w:p w14:paraId="36BD225F" w14:textId="39AD8B29" w:rsidR="003F510D" w:rsidRPr="00411DBC" w:rsidRDefault="003F510D" w:rsidP="003F51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2,004</w:t>
            </w:r>
          </w:p>
        </w:tc>
        <w:tc>
          <w:tcPr>
            <w:tcW w:w="234" w:type="dxa"/>
            <w:vAlign w:val="bottom"/>
          </w:tcPr>
          <w:p w14:paraId="10DC6531" w14:textId="77777777" w:rsidR="003F510D" w:rsidRPr="00411DBC" w:rsidRDefault="003F510D" w:rsidP="003F51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8" w:type="dxa"/>
          </w:tcPr>
          <w:p w14:paraId="7222B1A2" w14:textId="70B9F0F0" w:rsidR="003F510D" w:rsidRPr="00411DBC" w:rsidRDefault="003F510D" w:rsidP="003F51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4" w:type="dxa"/>
            <w:vAlign w:val="bottom"/>
          </w:tcPr>
          <w:p w14:paraId="380593D4" w14:textId="77777777" w:rsidR="003F510D" w:rsidRPr="00411DBC" w:rsidRDefault="003F510D" w:rsidP="003F51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0" w:type="dxa"/>
          </w:tcPr>
          <w:p w14:paraId="49050F25" w14:textId="4682A38F" w:rsidR="003F510D" w:rsidRPr="00411DBC" w:rsidRDefault="003F510D" w:rsidP="003F51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2,004</w:t>
            </w:r>
          </w:p>
        </w:tc>
      </w:tr>
      <w:tr w:rsidR="003F510D" w:rsidRPr="00411DBC" w14:paraId="40EF9E01" w14:textId="77777777" w:rsidTr="00060E11">
        <w:trPr>
          <w:trHeight w:val="408"/>
        </w:trPr>
        <w:tc>
          <w:tcPr>
            <w:tcW w:w="3936" w:type="dxa"/>
          </w:tcPr>
          <w:p w14:paraId="5AC838BB" w14:textId="09F1D529" w:rsidR="003F510D" w:rsidRPr="00411DBC" w:rsidRDefault="003F510D" w:rsidP="003F51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บริษัท คอมพลีท ทรานสปอร์ต จำกัด</w:t>
            </w:r>
          </w:p>
        </w:tc>
        <w:tc>
          <w:tcPr>
            <w:tcW w:w="1298" w:type="dxa"/>
            <w:vAlign w:val="bottom"/>
          </w:tcPr>
          <w:p w14:paraId="4E353B98" w14:textId="36A6D3F1" w:rsidR="003F510D" w:rsidRPr="00411DBC" w:rsidRDefault="003F510D" w:rsidP="003F51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4" w:type="dxa"/>
            <w:vAlign w:val="bottom"/>
          </w:tcPr>
          <w:p w14:paraId="6B3C1201" w14:textId="77777777" w:rsidR="003F510D" w:rsidRPr="00411DBC" w:rsidRDefault="003F510D" w:rsidP="003F51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8" w:type="dxa"/>
          </w:tcPr>
          <w:p w14:paraId="7A8B9DC1" w14:textId="60F4E359" w:rsidR="003F510D" w:rsidRPr="00411DBC" w:rsidRDefault="003F510D" w:rsidP="003F51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54</w:t>
            </w:r>
          </w:p>
        </w:tc>
        <w:tc>
          <w:tcPr>
            <w:tcW w:w="234" w:type="dxa"/>
            <w:vAlign w:val="bottom"/>
          </w:tcPr>
          <w:p w14:paraId="592FFCCF" w14:textId="77777777" w:rsidR="003F510D" w:rsidRPr="00411DBC" w:rsidRDefault="003F510D" w:rsidP="003F51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8" w:type="dxa"/>
          </w:tcPr>
          <w:p w14:paraId="2102693E" w14:textId="285D0F31" w:rsidR="003F510D" w:rsidRPr="00411DBC" w:rsidRDefault="003F510D" w:rsidP="003F51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4" w:type="dxa"/>
            <w:vAlign w:val="bottom"/>
          </w:tcPr>
          <w:p w14:paraId="748C3368" w14:textId="77777777" w:rsidR="003F510D" w:rsidRPr="00411DBC" w:rsidRDefault="003F510D" w:rsidP="003F51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0" w:type="dxa"/>
          </w:tcPr>
          <w:p w14:paraId="419D0C5A" w14:textId="7BCF3D7F" w:rsidR="003F510D" w:rsidRPr="00411DBC" w:rsidRDefault="003F510D" w:rsidP="003F51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2C66BE" w:rsidRPr="00411DBC" w14:paraId="6791BF0C" w14:textId="77777777" w:rsidTr="008D72C1">
        <w:trPr>
          <w:trHeight w:val="408"/>
        </w:trPr>
        <w:tc>
          <w:tcPr>
            <w:tcW w:w="3936" w:type="dxa"/>
          </w:tcPr>
          <w:p w14:paraId="438D66E0" w14:textId="7F6A1719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บริษัท โคเบลโก้ มิลล์คอน สตีล จำกัด</w:t>
            </w:r>
          </w:p>
        </w:tc>
        <w:tc>
          <w:tcPr>
            <w:tcW w:w="1298" w:type="dxa"/>
            <w:vAlign w:val="bottom"/>
          </w:tcPr>
          <w:p w14:paraId="22B08967" w14:textId="7ECEE269" w:rsidR="002C66BE" w:rsidRPr="00411DBC" w:rsidRDefault="003F510D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5</w:t>
            </w:r>
            <w:r w:rsidRPr="00411DBC">
              <w:rPr>
                <w:rFonts w:ascii="Angsana New" w:hAnsi="Angsana New"/>
                <w:sz w:val="28"/>
                <w:szCs w:val="28"/>
              </w:rPr>
              <w:t>,</w:t>
            </w:r>
            <w:r w:rsidRPr="00411DBC">
              <w:rPr>
                <w:rFonts w:ascii="Angsana New" w:hAnsi="Angsana New"/>
                <w:sz w:val="28"/>
                <w:szCs w:val="28"/>
                <w:cs/>
              </w:rPr>
              <w:t>928</w:t>
            </w:r>
          </w:p>
        </w:tc>
        <w:tc>
          <w:tcPr>
            <w:tcW w:w="234" w:type="dxa"/>
            <w:vAlign w:val="bottom"/>
          </w:tcPr>
          <w:p w14:paraId="6993E8B7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8" w:type="dxa"/>
          </w:tcPr>
          <w:p w14:paraId="6A53AC70" w14:textId="1F7755F4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8,228</w:t>
            </w:r>
          </w:p>
        </w:tc>
        <w:tc>
          <w:tcPr>
            <w:tcW w:w="234" w:type="dxa"/>
            <w:vAlign w:val="bottom"/>
          </w:tcPr>
          <w:p w14:paraId="270B3D79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8" w:type="dxa"/>
            <w:vAlign w:val="bottom"/>
          </w:tcPr>
          <w:p w14:paraId="75421D4D" w14:textId="39BE3AE7" w:rsidR="002C66BE" w:rsidRPr="00411DBC" w:rsidRDefault="003F510D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5,885</w:t>
            </w:r>
          </w:p>
        </w:tc>
        <w:tc>
          <w:tcPr>
            <w:tcW w:w="234" w:type="dxa"/>
            <w:vAlign w:val="bottom"/>
          </w:tcPr>
          <w:p w14:paraId="046B04B8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0" w:type="dxa"/>
          </w:tcPr>
          <w:p w14:paraId="18A0B022" w14:textId="6E64F718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8,104</w:t>
            </w:r>
          </w:p>
        </w:tc>
      </w:tr>
      <w:tr w:rsidR="003F510D" w:rsidRPr="00411DBC" w14:paraId="72D443A2" w14:textId="77777777" w:rsidTr="00534AEC">
        <w:trPr>
          <w:trHeight w:val="408"/>
        </w:trPr>
        <w:tc>
          <w:tcPr>
            <w:tcW w:w="3936" w:type="dxa"/>
          </w:tcPr>
          <w:p w14:paraId="5D5B2020" w14:textId="701C534D" w:rsidR="003F510D" w:rsidRPr="00411DBC" w:rsidRDefault="003F510D" w:rsidP="003F51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บริษัท บิลค์ วัน กรุ๊ป จำกัด</w:t>
            </w:r>
          </w:p>
        </w:tc>
        <w:tc>
          <w:tcPr>
            <w:tcW w:w="1298" w:type="dxa"/>
            <w:vAlign w:val="bottom"/>
          </w:tcPr>
          <w:p w14:paraId="0BEC53A1" w14:textId="61090B69" w:rsidR="003F510D" w:rsidRPr="00411DBC" w:rsidRDefault="003F510D" w:rsidP="003F51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52</w:t>
            </w:r>
          </w:p>
        </w:tc>
        <w:tc>
          <w:tcPr>
            <w:tcW w:w="234" w:type="dxa"/>
            <w:vAlign w:val="bottom"/>
          </w:tcPr>
          <w:p w14:paraId="0450FF77" w14:textId="77777777" w:rsidR="003F510D" w:rsidRPr="00411DBC" w:rsidRDefault="003F510D" w:rsidP="003F51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8" w:type="dxa"/>
          </w:tcPr>
          <w:p w14:paraId="32651FA5" w14:textId="05DDBD70" w:rsidR="003F510D" w:rsidRPr="00411DBC" w:rsidRDefault="003F510D" w:rsidP="003F51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86</w:t>
            </w:r>
          </w:p>
        </w:tc>
        <w:tc>
          <w:tcPr>
            <w:tcW w:w="234" w:type="dxa"/>
            <w:vAlign w:val="bottom"/>
          </w:tcPr>
          <w:p w14:paraId="6C7BC53F" w14:textId="77777777" w:rsidR="003F510D" w:rsidRPr="00411DBC" w:rsidRDefault="003F510D" w:rsidP="003F51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8" w:type="dxa"/>
          </w:tcPr>
          <w:p w14:paraId="634AE697" w14:textId="727D9204" w:rsidR="003F510D" w:rsidRPr="00411DBC" w:rsidRDefault="003F510D" w:rsidP="003F51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4" w:type="dxa"/>
            <w:vAlign w:val="bottom"/>
          </w:tcPr>
          <w:p w14:paraId="4B7D0D7D" w14:textId="77777777" w:rsidR="003F510D" w:rsidRPr="00411DBC" w:rsidRDefault="003F510D" w:rsidP="003F51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0" w:type="dxa"/>
          </w:tcPr>
          <w:p w14:paraId="177B5E10" w14:textId="640CDD13" w:rsidR="003F510D" w:rsidRPr="00411DBC" w:rsidRDefault="003F510D" w:rsidP="003F51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3F510D" w:rsidRPr="00411DBC" w14:paraId="0ECF7F63" w14:textId="77777777" w:rsidTr="00534AEC">
        <w:trPr>
          <w:trHeight w:val="408"/>
        </w:trPr>
        <w:tc>
          <w:tcPr>
            <w:tcW w:w="3936" w:type="dxa"/>
          </w:tcPr>
          <w:p w14:paraId="5433840E" w14:textId="73B60066" w:rsidR="003F510D" w:rsidRPr="00411DBC" w:rsidRDefault="003F510D" w:rsidP="003F51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บริษัท มูนช็อต เวนเจอร์ แคปปิตอล จำกัด</w:t>
            </w:r>
          </w:p>
        </w:tc>
        <w:tc>
          <w:tcPr>
            <w:tcW w:w="1298" w:type="dxa"/>
            <w:vAlign w:val="bottom"/>
          </w:tcPr>
          <w:p w14:paraId="575DDDA2" w14:textId="124D0CB2" w:rsidR="003F510D" w:rsidRPr="00411DBC" w:rsidRDefault="003F510D" w:rsidP="003F51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85</w:t>
            </w:r>
          </w:p>
        </w:tc>
        <w:tc>
          <w:tcPr>
            <w:tcW w:w="234" w:type="dxa"/>
            <w:vAlign w:val="bottom"/>
          </w:tcPr>
          <w:p w14:paraId="470C73CE" w14:textId="77777777" w:rsidR="003F510D" w:rsidRPr="00411DBC" w:rsidRDefault="003F510D" w:rsidP="003F51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8" w:type="dxa"/>
          </w:tcPr>
          <w:p w14:paraId="43C38B84" w14:textId="253E6BAD" w:rsidR="003F510D" w:rsidRPr="00411DBC" w:rsidRDefault="003F510D" w:rsidP="003F51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115</w:t>
            </w:r>
          </w:p>
        </w:tc>
        <w:tc>
          <w:tcPr>
            <w:tcW w:w="234" w:type="dxa"/>
            <w:vAlign w:val="bottom"/>
          </w:tcPr>
          <w:p w14:paraId="3FCC0D16" w14:textId="77777777" w:rsidR="003F510D" w:rsidRPr="00411DBC" w:rsidRDefault="003F510D" w:rsidP="003F51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8" w:type="dxa"/>
          </w:tcPr>
          <w:p w14:paraId="121EDF6F" w14:textId="5657A9F3" w:rsidR="003F510D" w:rsidRPr="00411DBC" w:rsidRDefault="003F510D" w:rsidP="003F51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4" w:type="dxa"/>
            <w:vAlign w:val="bottom"/>
          </w:tcPr>
          <w:p w14:paraId="456E6204" w14:textId="77777777" w:rsidR="003F510D" w:rsidRPr="00411DBC" w:rsidRDefault="003F510D" w:rsidP="003F51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0" w:type="dxa"/>
          </w:tcPr>
          <w:p w14:paraId="36B3123D" w14:textId="35299295" w:rsidR="003F510D" w:rsidRPr="00411DBC" w:rsidRDefault="003F510D" w:rsidP="003F51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3F510D" w:rsidRPr="00411DBC" w14:paraId="6B7536C8" w14:textId="77777777" w:rsidTr="00534AEC">
        <w:trPr>
          <w:trHeight w:val="408"/>
        </w:trPr>
        <w:tc>
          <w:tcPr>
            <w:tcW w:w="3936" w:type="dxa"/>
          </w:tcPr>
          <w:p w14:paraId="03DB75AA" w14:textId="5F4FD857" w:rsidR="003F510D" w:rsidRPr="00411DBC" w:rsidRDefault="003F510D" w:rsidP="003F510D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บริษัท สยาม โซล่าร์ เจนเนอรชั่น จำกัด (มหาชน)</w:t>
            </w:r>
          </w:p>
        </w:tc>
        <w:tc>
          <w:tcPr>
            <w:tcW w:w="1298" w:type="dxa"/>
            <w:vAlign w:val="bottom"/>
          </w:tcPr>
          <w:p w14:paraId="153D9F2D" w14:textId="5154A0BA" w:rsidR="003F510D" w:rsidRPr="00411DBC" w:rsidRDefault="003F510D" w:rsidP="003F510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4" w:type="dxa"/>
            <w:vAlign w:val="bottom"/>
          </w:tcPr>
          <w:p w14:paraId="78103F76" w14:textId="77777777" w:rsidR="003F510D" w:rsidRPr="00411DBC" w:rsidRDefault="003F510D" w:rsidP="003F510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8" w:type="dxa"/>
          </w:tcPr>
          <w:p w14:paraId="225F81F6" w14:textId="5FE1B6C8" w:rsidR="003F510D" w:rsidRPr="00411DBC" w:rsidRDefault="003F510D" w:rsidP="003F510D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36</w:t>
            </w:r>
          </w:p>
        </w:tc>
        <w:tc>
          <w:tcPr>
            <w:tcW w:w="234" w:type="dxa"/>
            <w:vAlign w:val="bottom"/>
          </w:tcPr>
          <w:p w14:paraId="45098A04" w14:textId="77777777" w:rsidR="003F510D" w:rsidRPr="00411DBC" w:rsidRDefault="003F510D" w:rsidP="003F510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8" w:type="dxa"/>
          </w:tcPr>
          <w:p w14:paraId="1A009884" w14:textId="7C1FAAE9" w:rsidR="003F510D" w:rsidRPr="00411DBC" w:rsidRDefault="003F510D" w:rsidP="003F510D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4" w:type="dxa"/>
            <w:vAlign w:val="bottom"/>
          </w:tcPr>
          <w:p w14:paraId="23E7CA5C" w14:textId="77777777" w:rsidR="003F510D" w:rsidRPr="00411DBC" w:rsidRDefault="003F510D" w:rsidP="003F510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0" w:type="dxa"/>
          </w:tcPr>
          <w:p w14:paraId="0E4AED10" w14:textId="0C8AD177" w:rsidR="003F510D" w:rsidRPr="00411DBC" w:rsidRDefault="003F510D" w:rsidP="003F510D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3F510D" w:rsidRPr="00411DBC" w14:paraId="70755ED8" w14:textId="77777777" w:rsidTr="008D72C1">
        <w:trPr>
          <w:trHeight w:val="408"/>
        </w:trPr>
        <w:tc>
          <w:tcPr>
            <w:tcW w:w="3936" w:type="dxa"/>
          </w:tcPr>
          <w:p w14:paraId="31E94C14" w14:textId="2F6FF0CB" w:rsidR="003F510D" w:rsidRPr="00411DBC" w:rsidRDefault="003F510D" w:rsidP="002C66BE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บริษัท เดอะเมกะวัตต์ จำกัด</w:t>
            </w:r>
          </w:p>
        </w:tc>
        <w:tc>
          <w:tcPr>
            <w:tcW w:w="1298" w:type="dxa"/>
            <w:vAlign w:val="bottom"/>
          </w:tcPr>
          <w:p w14:paraId="5E186644" w14:textId="647C73EE" w:rsidR="003F510D" w:rsidRPr="00411DBC" w:rsidRDefault="003F510D" w:rsidP="002C66B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362</w:t>
            </w:r>
          </w:p>
        </w:tc>
        <w:tc>
          <w:tcPr>
            <w:tcW w:w="234" w:type="dxa"/>
            <w:vAlign w:val="bottom"/>
          </w:tcPr>
          <w:p w14:paraId="69183816" w14:textId="77777777" w:rsidR="003F510D" w:rsidRPr="00411DBC" w:rsidRDefault="003F510D" w:rsidP="002C66B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8" w:type="dxa"/>
          </w:tcPr>
          <w:p w14:paraId="612C87B8" w14:textId="65ECB277" w:rsidR="003F510D" w:rsidRPr="00411DBC" w:rsidRDefault="003F510D" w:rsidP="002C66B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4" w:type="dxa"/>
            <w:vAlign w:val="bottom"/>
          </w:tcPr>
          <w:p w14:paraId="045F94FC" w14:textId="77777777" w:rsidR="003F510D" w:rsidRPr="00411DBC" w:rsidRDefault="003F510D" w:rsidP="002C66B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8" w:type="dxa"/>
            <w:vAlign w:val="bottom"/>
          </w:tcPr>
          <w:p w14:paraId="61E333AE" w14:textId="0D8426D5" w:rsidR="003F510D" w:rsidRPr="00411DBC" w:rsidRDefault="003F510D" w:rsidP="002C66BE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>362</w:t>
            </w:r>
          </w:p>
        </w:tc>
        <w:tc>
          <w:tcPr>
            <w:tcW w:w="234" w:type="dxa"/>
            <w:vAlign w:val="bottom"/>
          </w:tcPr>
          <w:p w14:paraId="64427386" w14:textId="77777777" w:rsidR="003F510D" w:rsidRPr="00411DBC" w:rsidRDefault="003F510D" w:rsidP="002C66B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0" w:type="dxa"/>
          </w:tcPr>
          <w:p w14:paraId="6456C94C" w14:textId="41CC2FDA" w:rsidR="003F510D" w:rsidRPr="00411DBC" w:rsidRDefault="003F510D" w:rsidP="002C66B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2C66BE" w:rsidRPr="00411DBC" w14:paraId="5E76E201" w14:textId="77777777" w:rsidTr="008D72C1">
        <w:trPr>
          <w:trHeight w:val="408"/>
        </w:trPr>
        <w:tc>
          <w:tcPr>
            <w:tcW w:w="3936" w:type="dxa"/>
          </w:tcPr>
          <w:p w14:paraId="4956A88B" w14:textId="3D290186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รวมรายได้จากการให้บริการ</w:t>
            </w:r>
          </w:p>
        </w:tc>
        <w:tc>
          <w:tcPr>
            <w:tcW w:w="129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C8CC373" w14:textId="56246A8B" w:rsidR="002C66BE" w:rsidRPr="00411DBC" w:rsidRDefault="003F510D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21,821</w:t>
            </w:r>
          </w:p>
        </w:tc>
        <w:tc>
          <w:tcPr>
            <w:tcW w:w="234" w:type="dxa"/>
            <w:vAlign w:val="bottom"/>
          </w:tcPr>
          <w:p w14:paraId="5F32DC48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8" w:type="dxa"/>
            <w:tcBorders>
              <w:top w:val="single" w:sz="4" w:space="0" w:color="auto"/>
              <w:bottom w:val="double" w:sz="4" w:space="0" w:color="auto"/>
            </w:tcBorders>
          </w:tcPr>
          <w:p w14:paraId="3D399744" w14:textId="3608484C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11,577</w:t>
            </w:r>
          </w:p>
        </w:tc>
        <w:tc>
          <w:tcPr>
            <w:tcW w:w="234" w:type="dxa"/>
            <w:vAlign w:val="bottom"/>
          </w:tcPr>
          <w:p w14:paraId="656CCEC3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A44FE7C" w14:textId="5662D740" w:rsidR="002C66BE" w:rsidRPr="00411DBC" w:rsidRDefault="003F510D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20,615</w:t>
            </w:r>
          </w:p>
        </w:tc>
        <w:tc>
          <w:tcPr>
            <w:tcW w:w="234" w:type="dxa"/>
            <w:vAlign w:val="bottom"/>
          </w:tcPr>
          <w:p w14:paraId="63E3A73F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0" w:type="dxa"/>
            <w:tcBorders>
              <w:top w:val="single" w:sz="4" w:space="0" w:color="auto"/>
              <w:bottom w:val="double" w:sz="4" w:space="0" w:color="auto"/>
            </w:tcBorders>
          </w:tcPr>
          <w:p w14:paraId="2F9411AD" w14:textId="4515EBC2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10,108</w:t>
            </w:r>
          </w:p>
        </w:tc>
      </w:tr>
      <w:tr w:rsidR="009F65DB" w:rsidRPr="00411DBC" w14:paraId="1828AF93" w14:textId="77777777" w:rsidTr="009F65DB">
        <w:trPr>
          <w:trHeight w:val="408"/>
        </w:trPr>
        <w:tc>
          <w:tcPr>
            <w:tcW w:w="3936" w:type="dxa"/>
            <w:vAlign w:val="center"/>
          </w:tcPr>
          <w:p w14:paraId="6F991F43" w14:textId="15EBEB97" w:rsidR="009F65DB" w:rsidRPr="00411DBC" w:rsidRDefault="009F65DB" w:rsidP="009F65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411DBC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ดอกเบี้ยรับ</w:t>
            </w:r>
          </w:p>
        </w:tc>
        <w:tc>
          <w:tcPr>
            <w:tcW w:w="1298" w:type="dxa"/>
            <w:tcBorders>
              <w:top w:val="double" w:sz="4" w:space="0" w:color="auto"/>
            </w:tcBorders>
            <w:vAlign w:val="center"/>
          </w:tcPr>
          <w:p w14:paraId="60514A05" w14:textId="77777777" w:rsidR="009F65DB" w:rsidRPr="00411DBC" w:rsidRDefault="009F65DB" w:rsidP="009F65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4" w:type="dxa"/>
            <w:vAlign w:val="center"/>
          </w:tcPr>
          <w:p w14:paraId="2991853F" w14:textId="77777777" w:rsidR="009F65DB" w:rsidRPr="00411DBC" w:rsidRDefault="009F65DB" w:rsidP="009F65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8" w:type="dxa"/>
            <w:tcBorders>
              <w:top w:val="double" w:sz="4" w:space="0" w:color="auto"/>
            </w:tcBorders>
            <w:vAlign w:val="center"/>
          </w:tcPr>
          <w:p w14:paraId="4EB19D26" w14:textId="77777777" w:rsidR="009F65DB" w:rsidRPr="00411DBC" w:rsidRDefault="009F65DB" w:rsidP="009F65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4" w:type="dxa"/>
            <w:vAlign w:val="center"/>
          </w:tcPr>
          <w:p w14:paraId="0EE69DCA" w14:textId="77777777" w:rsidR="009F65DB" w:rsidRPr="00411DBC" w:rsidRDefault="009F65DB" w:rsidP="009F65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8" w:type="dxa"/>
            <w:tcBorders>
              <w:top w:val="double" w:sz="4" w:space="0" w:color="auto"/>
            </w:tcBorders>
            <w:vAlign w:val="center"/>
          </w:tcPr>
          <w:p w14:paraId="403FFFD6" w14:textId="77777777" w:rsidR="009F65DB" w:rsidRPr="00411DBC" w:rsidRDefault="009F65DB" w:rsidP="009F65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4" w:type="dxa"/>
            <w:vAlign w:val="center"/>
          </w:tcPr>
          <w:p w14:paraId="72468A15" w14:textId="77777777" w:rsidR="009F65DB" w:rsidRPr="00411DBC" w:rsidRDefault="009F65DB" w:rsidP="009F65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0" w:type="dxa"/>
            <w:tcBorders>
              <w:top w:val="double" w:sz="4" w:space="0" w:color="auto"/>
            </w:tcBorders>
            <w:vAlign w:val="center"/>
          </w:tcPr>
          <w:p w14:paraId="172C4390" w14:textId="77777777" w:rsidR="009F65DB" w:rsidRPr="00411DBC" w:rsidRDefault="009F65DB" w:rsidP="009F65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0C00BD" w:rsidRPr="00411DBC" w14:paraId="2EE76B13" w14:textId="77777777" w:rsidTr="005964F8">
        <w:trPr>
          <w:trHeight w:val="408"/>
        </w:trPr>
        <w:tc>
          <w:tcPr>
            <w:tcW w:w="3936" w:type="dxa"/>
            <w:vAlign w:val="center"/>
          </w:tcPr>
          <w:p w14:paraId="732520B9" w14:textId="4C6479BE" w:rsidR="000C00BD" w:rsidRPr="00411DBC" w:rsidRDefault="000C00BD" w:rsidP="000C00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บริษัท บียอนด์ แคปปิตอล จำกัด</w:t>
            </w:r>
          </w:p>
        </w:tc>
        <w:tc>
          <w:tcPr>
            <w:tcW w:w="1298" w:type="dxa"/>
          </w:tcPr>
          <w:p w14:paraId="726544CD" w14:textId="4BE1D188" w:rsidR="000C00BD" w:rsidRPr="00411DBC" w:rsidRDefault="000C00BD" w:rsidP="000C00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4" w:type="dxa"/>
            <w:vAlign w:val="center"/>
          </w:tcPr>
          <w:p w14:paraId="320D6662" w14:textId="77777777" w:rsidR="000C00BD" w:rsidRPr="00411DBC" w:rsidRDefault="000C00BD" w:rsidP="000C00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8" w:type="dxa"/>
          </w:tcPr>
          <w:p w14:paraId="471D8575" w14:textId="7F44ED60" w:rsidR="000C00BD" w:rsidRPr="00411DBC" w:rsidRDefault="000C00BD" w:rsidP="000C00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4" w:type="dxa"/>
            <w:vAlign w:val="center"/>
          </w:tcPr>
          <w:p w14:paraId="5295BAC3" w14:textId="77777777" w:rsidR="000C00BD" w:rsidRPr="00411DBC" w:rsidRDefault="000C00BD" w:rsidP="000C00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8" w:type="dxa"/>
            <w:vAlign w:val="center"/>
          </w:tcPr>
          <w:p w14:paraId="552A9BD6" w14:textId="0D285C11" w:rsidR="000C00BD" w:rsidRPr="00411DBC" w:rsidRDefault="000C00BD" w:rsidP="000C00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4,318</w:t>
            </w:r>
          </w:p>
        </w:tc>
        <w:tc>
          <w:tcPr>
            <w:tcW w:w="234" w:type="dxa"/>
            <w:vAlign w:val="center"/>
          </w:tcPr>
          <w:p w14:paraId="5EA94824" w14:textId="77777777" w:rsidR="000C00BD" w:rsidRPr="00411DBC" w:rsidRDefault="000C00BD" w:rsidP="000C00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0" w:type="dxa"/>
            <w:vAlign w:val="center"/>
          </w:tcPr>
          <w:p w14:paraId="1F418065" w14:textId="672C1045" w:rsidR="000C00BD" w:rsidRPr="00411DBC" w:rsidRDefault="000C00BD" w:rsidP="000C00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6</w:t>
            </w:r>
            <w:r w:rsidRPr="00411DBC">
              <w:rPr>
                <w:rFonts w:ascii="Angsana New" w:hAnsi="Angsana New"/>
                <w:sz w:val="28"/>
                <w:szCs w:val="28"/>
              </w:rPr>
              <w:t>,</w:t>
            </w:r>
            <w:r w:rsidRPr="00411DBC">
              <w:rPr>
                <w:rFonts w:ascii="Angsana New" w:hAnsi="Angsana New"/>
                <w:sz w:val="28"/>
                <w:szCs w:val="28"/>
                <w:cs/>
              </w:rPr>
              <w:t>769</w:t>
            </w:r>
          </w:p>
        </w:tc>
      </w:tr>
      <w:tr w:rsidR="000C00BD" w:rsidRPr="00411DBC" w14:paraId="23C8475A" w14:textId="77777777" w:rsidTr="005964F8">
        <w:trPr>
          <w:trHeight w:val="408"/>
        </w:trPr>
        <w:tc>
          <w:tcPr>
            <w:tcW w:w="3936" w:type="dxa"/>
            <w:vAlign w:val="center"/>
          </w:tcPr>
          <w:p w14:paraId="6BE1C84F" w14:textId="418F3C20" w:rsidR="000C00BD" w:rsidRPr="00411DBC" w:rsidRDefault="000C00BD" w:rsidP="000C00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GA Power Pte Co., Ltd.</w:t>
            </w:r>
          </w:p>
        </w:tc>
        <w:tc>
          <w:tcPr>
            <w:tcW w:w="1298" w:type="dxa"/>
          </w:tcPr>
          <w:p w14:paraId="4FCE7430" w14:textId="3130191C" w:rsidR="000C00BD" w:rsidRPr="00411DBC" w:rsidRDefault="000C00BD" w:rsidP="000C00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4" w:type="dxa"/>
            <w:vAlign w:val="center"/>
          </w:tcPr>
          <w:p w14:paraId="3E4C2815" w14:textId="77777777" w:rsidR="000C00BD" w:rsidRPr="00411DBC" w:rsidRDefault="000C00BD" w:rsidP="000C00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8" w:type="dxa"/>
          </w:tcPr>
          <w:p w14:paraId="0AAA94E2" w14:textId="26282FE5" w:rsidR="000C00BD" w:rsidRPr="00411DBC" w:rsidRDefault="000C00BD" w:rsidP="000C00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1,577</w:t>
            </w:r>
          </w:p>
        </w:tc>
        <w:tc>
          <w:tcPr>
            <w:tcW w:w="234" w:type="dxa"/>
            <w:vAlign w:val="center"/>
          </w:tcPr>
          <w:p w14:paraId="4D1E611E" w14:textId="77777777" w:rsidR="000C00BD" w:rsidRPr="00411DBC" w:rsidRDefault="000C00BD" w:rsidP="000C00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8" w:type="dxa"/>
          </w:tcPr>
          <w:p w14:paraId="21808C86" w14:textId="33742E5B" w:rsidR="000C00BD" w:rsidRPr="00411DBC" w:rsidRDefault="000C00BD" w:rsidP="000C00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4" w:type="dxa"/>
            <w:vAlign w:val="center"/>
          </w:tcPr>
          <w:p w14:paraId="5B9BB53D" w14:textId="77777777" w:rsidR="000C00BD" w:rsidRPr="00411DBC" w:rsidRDefault="000C00BD" w:rsidP="000C00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0" w:type="dxa"/>
            <w:vAlign w:val="center"/>
          </w:tcPr>
          <w:p w14:paraId="7F84C6B7" w14:textId="6146665C" w:rsidR="000C00BD" w:rsidRPr="00411DBC" w:rsidRDefault="000C00BD" w:rsidP="000C00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253</w:t>
            </w:r>
          </w:p>
        </w:tc>
      </w:tr>
      <w:tr w:rsidR="000C00BD" w:rsidRPr="00411DBC" w14:paraId="0855B60B" w14:textId="77777777" w:rsidTr="005964F8">
        <w:trPr>
          <w:trHeight w:val="408"/>
        </w:trPr>
        <w:tc>
          <w:tcPr>
            <w:tcW w:w="3936" w:type="dxa"/>
            <w:vAlign w:val="center"/>
          </w:tcPr>
          <w:p w14:paraId="4754AB13" w14:textId="4A2BFF99" w:rsidR="000C00BD" w:rsidRPr="00411DBC" w:rsidRDefault="000C00BD" w:rsidP="000C00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บริษัท ไทยแฟบริเคท พีอี ไพพ์ จำกัด</w:t>
            </w:r>
          </w:p>
        </w:tc>
        <w:tc>
          <w:tcPr>
            <w:tcW w:w="1298" w:type="dxa"/>
          </w:tcPr>
          <w:p w14:paraId="1633CF46" w14:textId="1D4024AF" w:rsidR="000C00BD" w:rsidRPr="00411DBC" w:rsidRDefault="000C00BD" w:rsidP="000C00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4" w:type="dxa"/>
            <w:vAlign w:val="center"/>
          </w:tcPr>
          <w:p w14:paraId="5CA35BF6" w14:textId="77777777" w:rsidR="000C00BD" w:rsidRPr="00411DBC" w:rsidRDefault="000C00BD" w:rsidP="000C00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8" w:type="dxa"/>
          </w:tcPr>
          <w:p w14:paraId="020BDAAA" w14:textId="2BFAF447" w:rsidR="000C00BD" w:rsidRPr="00411DBC" w:rsidRDefault="000C00BD" w:rsidP="000C00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7</w:t>
            </w:r>
          </w:p>
        </w:tc>
        <w:tc>
          <w:tcPr>
            <w:tcW w:w="234" w:type="dxa"/>
            <w:vAlign w:val="center"/>
          </w:tcPr>
          <w:p w14:paraId="1BD06D9F" w14:textId="77777777" w:rsidR="000C00BD" w:rsidRPr="00411DBC" w:rsidRDefault="000C00BD" w:rsidP="000C00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8" w:type="dxa"/>
          </w:tcPr>
          <w:p w14:paraId="260A39A4" w14:textId="0B231DC5" w:rsidR="000C00BD" w:rsidRPr="00411DBC" w:rsidRDefault="000C00BD" w:rsidP="000C00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4" w:type="dxa"/>
            <w:vAlign w:val="center"/>
          </w:tcPr>
          <w:p w14:paraId="715220FE" w14:textId="77777777" w:rsidR="000C00BD" w:rsidRPr="00411DBC" w:rsidRDefault="000C00BD" w:rsidP="000C00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0" w:type="dxa"/>
            <w:vAlign w:val="center"/>
          </w:tcPr>
          <w:p w14:paraId="76C896FF" w14:textId="5E2ACABF" w:rsidR="000C00BD" w:rsidRPr="00411DBC" w:rsidRDefault="000C00BD" w:rsidP="000C00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>-</w:t>
            </w:r>
          </w:p>
        </w:tc>
      </w:tr>
      <w:tr w:rsidR="000C00BD" w:rsidRPr="00411DBC" w14:paraId="129E8399" w14:textId="77777777" w:rsidTr="005964F8">
        <w:trPr>
          <w:trHeight w:val="408"/>
        </w:trPr>
        <w:tc>
          <w:tcPr>
            <w:tcW w:w="3936" w:type="dxa"/>
            <w:vAlign w:val="center"/>
          </w:tcPr>
          <w:p w14:paraId="3D1F0C7C" w14:textId="48117EF5" w:rsidR="000C00BD" w:rsidRPr="00411DBC" w:rsidRDefault="000C00BD" w:rsidP="000C00BD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บริษัท อีโคลด์ จำกัด</w:t>
            </w:r>
          </w:p>
        </w:tc>
        <w:tc>
          <w:tcPr>
            <w:tcW w:w="1298" w:type="dxa"/>
          </w:tcPr>
          <w:p w14:paraId="6B2EC796" w14:textId="40CC1B6D" w:rsidR="000C00BD" w:rsidRPr="00411DBC" w:rsidRDefault="000C00BD" w:rsidP="000C00B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4" w:type="dxa"/>
            <w:vAlign w:val="center"/>
          </w:tcPr>
          <w:p w14:paraId="7CABBDD3" w14:textId="77777777" w:rsidR="000C00BD" w:rsidRPr="00411DBC" w:rsidRDefault="000C00BD" w:rsidP="000C00B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8" w:type="dxa"/>
          </w:tcPr>
          <w:p w14:paraId="639E3D10" w14:textId="49AE126B" w:rsidR="000C00BD" w:rsidRPr="00411DBC" w:rsidRDefault="000C00BD" w:rsidP="000C00B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222</w:t>
            </w:r>
          </w:p>
        </w:tc>
        <w:tc>
          <w:tcPr>
            <w:tcW w:w="234" w:type="dxa"/>
            <w:vAlign w:val="center"/>
          </w:tcPr>
          <w:p w14:paraId="489980EE" w14:textId="77777777" w:rsidR="000C00BD" w:rsidRPr="00411DBC" w:rsidRDefault="000C00BD" w:rsidP="000C00B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8" w:type="dxa"/>
          </w:tcPr>
          <w:p w14:paraId="43F3F670" w14:textId="5D39D7B2" w:rsidR="000C00BD" w:rsidRPr="00411DBC" w:rsidRDefault="000C00BD" w:rsidP="000C00B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4" w:type="dxa"/>
            <w:vAlign w:val="center"/>
          </w:tcPr>
          <w:p w14:paraId="01420793" w14:textId="77777777" w:rsidR="000C00BD" w:rsidRPr="00411DBC" w:rsidRDefault="000C00BD" w:rsidP="000C00BD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0" w:type="dxa"/>
            <w:vAlign w:val="center"/>
          </w:tcPr>
          <w:p w14:paraId="5D29408F" w14:textId="2AB0FBE5" w:rsidR="000C00BD" w:rsidRPr="00411DBC" w:rsidRDefault="000C00BD" w:rsidP="000C00BD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222</w:t>
            </w:r>
          </w:p>
        </w:tc>
      </w:tr>
      <w:tr w:rsidR="000C00BD" w:rsidRPr="00411DBC" w14:paraId="7598F607" w14:textId="77777777" w:rsidTr="0086424D">
        <w:trPr>
          <w:trHeight w:val="408"/>
        </w:trPr>
        <w:tc>
          <w:tcPr>
            <w:tcW w:w="3936" w:type="dxa"/>
            <w:vAlign w:val="center"/>
          </w:tcPr>
          <w:p w14:paraId="793C3FAF" w14:textId="44C8F019" w:rsidR="000C00BD" w:rsidRPr="00411DBC" w:rsidRDefault="000C00BD" w:rsidP="000C00BD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บริษท สยาม คอนเทนเนอร์ ยาร์ด จำกัด</w:t>
            </w:r>
          </w:p>
        </w:tc>
        <w:tc>
          <w:tcPr>
            <w:tcW w:w="1298" w:type="dxa"/>
            <w:tcBorders>
              <w:bottom w:val="single" w:sz="4" w:space="0" w:color="auto"/>
            </w:tcBorders>
            <w:vAlign w:val="center"/>
          </w:tcPr>
          <w:p w14:paraId="1764234C" w14:textId="5D34ADD0" w:rsidR="000C00BD" w:rsidRPr="00411DBC" w:rsidRDefault="000C00BD" w:rsidP="000C00B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233</w:t>
            </w:r>
          </w:p>
        </w:tc>
        <w:tc>
          <w:tcPr>
            <w:tcW w:w="234" w:type="dxa"/>
            <w:vAlign w:val="center"/>
          </w:tcPr>
          <w:p w14:paraId="77AAE4DC" w14:textId="77777777" w:rsidR="000C00BD" w:rsidRPr="00411DBC" w:rsidRDefault="000C00BD" w:rsidP="000C00B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8" w:type="dxa"/>
            <w:tcBorders>
              <w:bottom w:val="single" w:sz="4" w:space="0" w:color="auto"/>
            </w:tcBorders>
          </w:tcPr>
          <w:p w14:paraId="721ACC59" w14:textId="47FEA3E7" w:rsidR="000C00BD" w:rsidRPr="00411DBC" w:rsidRDefault="000C00BD" w:rsidP="000C00B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4" w:type="dxa"/>
            <w:vAlign w:val="center"/>
          </w:tcPr>
          <w:p w14:paraId="091E5910" w14:textId="77777777" w:rsidR="000C00BD" w:rsidRPr="00411DBC" w:rsidRDefault="000C00BD" w:rsidP="000C00B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8" w:type="dxa"/>
            <w:tcBorders>
              <w:bottom w:val="single" w:sz="4" w:space="0" w:color="auto"/>
            </w:tcBorders>
          </w:tcPr>
          <w:p w14:paraId="6C4B6F7C" w14:textId="6F1D1C85" w:rsidR="000C00BD" w:rsidRPr="00411DBC" w:rsidRDefault="000C00BD" w:rsidP="000C00B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4" w:type="dxa"/>
            <w:vAlign w:val="center"/>
          </w:tcPr>
          <w:p w14:paraId="2500DC7D" w14:textId="77777777" w:rsidR="000C00BD" w:rsidRPr="00411DBC" w:rsidRDefault="000C00BD" w:rsidP="000C00BD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0" w:type="dxa"/>
            <w:tcBorders>
              <w:bottom w:val="single" w:sz="4" w:space="0" w:color="auto"/>
            </w:tcBorders>
          </w:tcPr>
          <w:p w14:paraId="2D176561" w14:textId="42D0203E" w:rsidR="000C00BD" w:rsidRPr="00411DBC" w:rsidRDefault="000C00BD" w:rsidP="000C00BD">
            <w:pPr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0C00BD" w:rsidRPr="00411DBC" w14:paraId="5257EF95" w14:textId="77777777" w:rsidTr="00ED5A19">
        <w:trPr>
          <w:trHeight w:val="408"/>
        </w:trPr>
        <w:tc>
          <w:tcPr>
            <w:tcW w:w="3936" w:type="dxa"/>
            <w:vAlign w:val="center"/>
          </w:tcPr>
          <w:p w14:paraId="71685744" w14:textId="29320894" w:rsidR="000C00BD" w:rsidRPr="00411DBC" w:rsidRDefault="000C00BD" w:rsidP="000C00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รวมดอกเบี้ยรับ</w:t>
            </w:r>
          </w:p>
        </w:tc>
        <w:tc>
          <w:tcPr>
            <w:tcW w:w="1298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4AE8B294" w14:textId="2AAA4789" w:rsidR="000C00BD" w:rsidRPr="00411DBC" w:rsidRDefault="000C00BD" w:rsidP="000C00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233</w:t>
            </w:r>
          </w:p>
        </w:tc>
        <w:tc>
          <w:tcPr>
            <w:tcW w:w="234" w:type="dxa"/>
            <w:vAlign w:val="center"/>
          </w:tcPr>
          <w:p w14:paraId="5C17C0BD" w14:textId="77777777" w:rsidR="000C00BD" w:rsidRPr="00411DBC" w:rsidRDefault="000C00BD" w:rsidP="000C00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8" w:type="dxa"/>
            <w:tcBorders>
              <w:top w:val="single" w:sz="4" w:space="0" w:color="auto"/>
              <w:bottom w:val="double" w:sz="4" w:space="0" w:color="auto"/>
            </w:tcBorders>
          </w:tcPr>
          <w:p w14:paraId="1649FEDC" w14:textId="0B83F8A2" w:rsidR="000C00BD" w:rsidRPr="00411DBC" w:rsidRDefault="000C00BD" w:rsidP="000C00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1,806</w:t>
            </w:r>
          </w:p>
        </w:tc>
        <w:tc>
          <w:tcPr>
            <w:tcW w:w="234" w:type="dxa"/>
            <w:vAlign w:val="center"/>
          </w:tcPr>
          <w:p w14:paraId="2FC2FC7D" w14:textId="77777777" w:rsidR="000C00BD" w:rsidRPr="00411DBC" w:rsidRDefault="000C00BD" w:rsidP="000C00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8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665D1496" w14:textId="66554934" w:rsidR="000C00BD" w:rsidRPr="00411DBC" w:rsidRDefault="000C00BD" w:rsidP="000C00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4,318</w:t>
            </w:r>
          </w:p>
        </w:tc>
        <w:tc>
          <w:tcPr>
            <w:tcW w:w="234" w:type="dxa"/>
            <w:vAlign w:val="center"/>
          </w:tcPr>
          <w:p w14:paraId="1BEB9BC8" w14:textId="77777777" w:rsidR="000C00BD" w:rsidRPr="00411DBC" w:rsidRDefault="000C00BD" w:rsidP="000C00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38C4009A" w14:textId="6EBCD7BD" w:rsidR="000C00BD" w:rsidRPr="00411DBC" w:rsidRDefault="000C00BD" w:rsidP="000C00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7,244</w:t>
            </w:r>
          </w:p>
        </w:tc>
      </w:tr>
      <w:tr w:rsidR="000C00BD" w:rsidRPr="00411DBC" w14:paraId="71DB4CFA" w14:textId="77777777" w:rsidTr="003F510D">
        <w:trPr>
          <w:trHeight w:val="408"/>
        </w:trPr>
        <w:tc>
          <w:tcPr>
            <w:tcW w:w="3936" w:type="dxa"/>
            <w:vAlign w:val="center"/>
          </w:tcPr>
          <w:p w14:paraId="34E7DE62" w14:textId="77777777" w:rsidR="000C00BD" w:rsidRPr="00411DBC" w:rsidRDefault="000C00BD" w:rsidP="000C00BD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98" w:type="dxa"/>
            <w:tcBorders>
              <w:top w:val="single" w:sz="4" w:space="0" w:color="auto"/>
            </w:tcBorders>
            <w:vAlign w:val="center"/>
          </w:tcPr>
          <w:p w14:paraId="3E4B2181" w14:textId="77777777" w:rsidR="000C00BD" w:rsidRPr="00411DBC" w:rsidRDefault="000C00BD" w:rsidP="000C00B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4" w:type="dxa"/>
            <w:vAlign w:val="center"/>
          </w:tcPr>
          <w:p w14:paraId="63512BC7" w14:textId="77777777" w:rsidR="000C00BD" w:rsidRPr="00411DBC" w:rsidRDefault="000C00BD" w:rsidP="000C00B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8" w:type="dxa"/>
            <w:tcBorders>
              <w:top w:val="single" w:sz="4" w:space="0" w:color="auto"/>
            </w:tcBorders>
          </w:tcPr>
          <w:p w14:paraId="3C0949EF" w14:textId="77777777" w:rsidR="000C00BD" w:rsidRPr="00411DBC" w:rsidRDefault="000C00BD" w:rsidP="000C00B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4" w:type="dxa"/>
            <w:vAlign w:val="center"/>
          </w:tcPr>
          <w:p w14:paraId="4B662B18" w14:textId="77777777" w:rsidR="000C00BD" w:rsidRPr="00411DBC" w:rsidRDefault="000C00BD" w:rsidP="000C00B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8" w:type="dxa"/>
            <w:tcBorders>
              <w:top w:val="single" w:sz="4" w:space="0" w:color="auto"/>
            </w:tcBorders>
            <w:vAlign w:val="center"/>
          </w:tcPr>
          <w:p w14:paraId="29900652" w14:textId="77777777" w:rsidR="000C00BD" w:rsidRPr="00411DBC" w:rsidRDefault="000C00BD" w:rsidP="000C00B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4" w:type="dxa"/>
            <w:vAlign w:val="center"/>
          </w:tcPr>
          <w:p w14:paraId="154F4006" w14:textId="77777777" w:rsidR="000C00BD" w:rsidRPr="00411DBC" w:rsidRDefault="000C00BD" w:rsidP="000C00BD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0" w:type="dxa"/>
            <w:tcBorders>
              <w:top w:val="single" w:sz="4" w:space="0" w:color="auto"/>
            </w:tcBorders>
            <w:vAlign w:val="center"/>
          </w:tcPr>
          <w:p w14:paraId="1C57DD8E" w14:textId="77777777" w:rsidR="000C00BD" w:rsidRPr="00411DBC" w:rsidRDefault="000C00BD" w:rsidP="000C00B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0C00BD" w:rsidRPr="00411DBC" w14:paraId="38D127C3" w14:textId="77777777" w:rsidTr="003F510D">
        <w:trPr>
          <w:trHeight w:val="408"/>
        </w:trPr>
        <w:tc>
          <w:tcPr>
            <w:tcW w:w="3936" w:type="dxa"/>
            <w:vAlign w:val="center"/>
          </w:tcPr>
          <w:p w14:paraId="7583C9FB" w14:textId="77777777" w:rsidR="000C00BD" w:rsidRPr="00411DBC" w:rsidRDefault="000C00BD" w:rsidP="000C00BD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98" w:type="dxa"/>
            <w:vAlign w:val="center"/>
          </w:tcPr>
          <w:p w14:paraId="5BE8AB14" w14:textId="77777777" w:rsidR="000C00BD" w:rsidRPr="00411DBC" w:rsidRDefault="000C00BD" w:rsidP="000C00B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4" w:type="dxa"/>
            <w:vAlign w:val="center"/>
          </w:tcPr>
          <w:p w14:paraId="07F7F2B7" w14:textId="77777777" w:rsidR="000C00BD" w:rsidRPr="00411DBC" w:rsidRDefault="000C00BD" w:rsidP="000C00B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8" w:type="dxa"/>
          </w:tcPr>
          <w:p w14:paraId="4E26FECB" w14:textId="77777777" w:rsidR="000C00BD" w:rsidRPr="00411DBC" w:rsidRDefault="000C00BD" w:rsidP="000C00B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4" w:type="dxa"/>
            <w:vAlign w:val="center"/>
          </w:tcPr>
          <w:p w14:paraId="490980F2" w14:textId="77777777" w:rsidR="000C00BD" w:rsidRPr="00411DBC" w:rsidRDefault="000C00BD" w:rsidP="000C00B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8" w:type="dxa"/>
            <w:vAlign w:val="center"/>
          </w:tcPr>
          <w:p w14:paraId="0CA49D88" w14:textId="77777777" w:rsidR="000C00BD" w:rsidRPr="00411DBC" w:rsidRDefault="000C00BD" w:rsidP="000C00B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4" w:type="dxa"/>
            <w:vAlign w:val="center"/>
          </w:tcPr>
          <w:p w14:paraId="223C272D" w14:textId="77777777" w:rsidR="000C00BD" w:rsidRPr="00411DBC" w:rsidRDefault="000C00BD" w:rsidP="000C00BD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0" w:type="dxa"/>
            <w:vAlign w:val="center"/>
          </w:tcPr>
          <w:p w14:paraId="78B7A8BC" w14:textId="77777777" w:rsidR="000C00BD" w:rsidRPr="00411DBC" w:rsidRDefault="000C00BD" w:rsidP="000C00B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0C00BD" w:rsidRPr="00411DBC" w14:paraId="1A337A13" w14:textId="77777777" w:rsidTr="003F510D">
        <w:trPr>
          <w:trHeight w:val="408"/>
        </w:trPr>
        <w:tc>
          <w:tcPr>
            <w:tcW w:w="3936" w:type="dxa"/>
            <w:vAlign w:val="center"/>
          </w:tcPr>
          <w:p w14:paraId="443AF33B" w14:textId="79882F65" w:rsidR="000C00BD" w:rsidRPr="00411DBC" w:rsidRDefault="000C00BD" w:rsidP="000C00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411DBC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รายได้ค่าเช่าและค่าบริการ</w:t>
            </w:r>
          </w:p>
        </w:tc>
        <w:tc>
          <w:tcPr>
            <w:tcW w:w="1298" w:type="dxa"/>
            <w:vAlign w:val="center"/>
          </w:tcPr>
          <w:p w14:paraId="2491F56D" w14:textId="77777777" w:rsidR="000C00BD" w:rsidRPr="00411DBC" w:rsidRDefault="000C00BD" w:rsidP="000C00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4" w:type="dxa"/>
            <w:vAlign w:val="center"/>
          </w:tcPr>
          <w:p w14:paraId="0E812C05" w14:textId="77777777" w:rsidR="000C00BD" w:rsidRPr="00411DBC" w:rsidRDefault="000C00BD" w:rsidP="000C00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8" w:type="dxa"/>
            <w:vAlign w:val="center"/>
          </w:tcPr>
          <w:p w14:paraId="0C8271FE" w14:textId="77777777" w:rsidR="000C00BD" w:rsidRPr="00411DBC" w:rsidRDefault="000C00BD" w:rsidP="000C00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4" w:type="dxa"/>
            <w:vAlign w:val="center"/>
          </w:tcPr>
          <w:p w14:paraId="035BDD44" w14:textId="77777777" w:rsidR="000C00BD" w:rsidRPr="00411DBC" w:rsidRDefault="000C00BD" w:rsidP="000C00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8" w:type="dxa"/>
            <w:vAlign w:val="center"/>
          </w:tcPr>
          <w:p w14:paraId="764431D2" w14:textId="77777777" w:rsidR="000C00BD" w:rsidRPr="00411DBC" w:rsidRDefault="000C00BD" w:rsidP="000C00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4" w:type="dxa"/>
            <w:vAlign w:val="center"/>
          </w:tcPr>
          <w:p w14:paraId="3138475E" w14:textId="77777777" w:rsidR="000C00BD" w:rsidRPr="00411DBC" w:rsidRDefault="000C00BD" w:rsidP="000C00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0" w:type="dxa"/>
            <w:vAlign w:val="center"/>
          </w:tcPr>
          <w:p w14:paraId="5716A136" w14:textId="77777777" w:rsidR="000C00BD" w:rsidRPr="00411DBC" w:rsidRDefault="000C00BD" w:rsidP="000C00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0C00BD" w:rsidRPr="00411DBC" w14:paraId="0660E027" w14:textId="77777777" w:rsidTr="00C921BF">
        <w:trPr>
          <w:trHeight w:val="408"/>
        </w:trPr>
        <w:tc>
          <w:tcPr>
            <w:tcW w:w="3936" w:type="dxa"/>
            <w:vAlign w:val="center"/>
          </w:tcPr>
          <w:p w14:paraId="601F01CA" w14:textId="28B4A70B" w:rsidR="000C00BD" w:rsidRPr="00411DBC" w:rsidRDefault="000C00BD" w:rsidP="000C00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บริษัท บียอนด์ แคปปิตอล จำกัด</w:t>
            </w:r>
          </w:p>
        </w:tc>
        <w:tc>
          <w:tcPr>
            <w:tcW w:w="1298" w:type="dxa"/>
            <w:tcBorders>
              <w:bottom w:val="single" w:sz="4" w:space="0" w:color="auto"/>
            </w:tcBorders>
            <w:vAlign w:val="center"/>
          </w:tcPr>
          <w:p w14:paraId="20948836" w14:textId="152DA99E" w:rsidR="000C00BD" w:rsidRPr="00411DBC" w:rsidRDefault="000C00BD" w:rsidP="000C00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>-</w:t>
            </w:r>
          </w:p>
        </w:tc>
        <w:tc>
          <w:tcPr>
            <w:tcW w:w="234" w:type="dxa"/>
            <w:vAlign w:val="center"/>
          </w:tcPr>
          <w:p w14:paraId="7D3A53AF" w14:textId="77777777" w:rsidR="000C00BD" w:rsidRPr="00411DBC" w:rsidRDefault="000C00BD" w:rsidP="000C00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8" w:type="dxa"/>
            <w:tcBorders>
              <w:bottom w:val="single" w:sz="4" w:space="0" w:color="auto"/>
            </w:tcBorders>
            <w:vAlign w:val="center"/>
          </w:tcPr>
          <w:p w14:paraId="41A95922" w14:textId="2BFE3DDC" w:rsidR="000C00BD" w:rsidRPr="00411DBC" w:rsidRDefault="000C00BD" w:rsidP="000C00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>-</w:t>
            </w:r>
          </w:p>
        </w:tc>
        <w:tc>
          <w:tcPr>
            <w:tcW w:w="234" w:type="dxa"/>
            <w:vAlign w:val="center"/>
          </w:tcPr>
          <w:p w14:paraId="18CD513C" w14:textId="77777777" w:rsidR="000C00BD" w:rsidRPr="00411DBC" w:rsidRDefault="000C00BD" w:rsidP="000C00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8" w:type="dxa"/>
            <w:tcBorders>
              <w:bottom w:val="single" w:sz="4" w:space="0" w:color="auto"/>
            </w:tcBorders>
            <w:vAlign w:val="center"/>
          </w:tcPr>
          <w:p w14:paraId="17B22325" w14:textId="4867DE77" w:rsidR="000C00BD" w:rsidRPr="00411DBC" w:rsidRDefault="000C00BD" w:rsidP="000C00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300</w:t>
            </w:r>
          </w:p>
        </w:tc>
        <w:tc>
          <w:tcPr>
            <w:tcW w:w="234" w:type="dxa"/>
            <w:vAlign w:val="center"/>
          </w:tcPr>
          <w:p w14:paraId="27FB0CB2" w14:textId="77777777" w:rsidR="000C00BD" w:rsidRPr="00411DBC" w:rsidRDefault="000C00BD" w:rsidP="000C00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0" w:type="dxa"/>
            <w:tcBorders>
              <w:bottom w:val="single" w:sz="4" w:space="0" w:color="auto"/>
            </w:tcBorders>
            <w:vAlign w:val="center"/>
          </w:tcPr>
          <w:p w14:paraId="6522E2BA" w14:textId="2F28334D" w:rsidR="000C00BD" w:rsidRPr="00411DBC" w:rsidRDefault="000C00BD" w:rsidP="000C00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450</w:t>
            </w:r>
          </w:p>
        </w:tc>
      </w:tr>
      <w:tr w:rsidR="000C00BD" w:rsidRPr="00411DBC" w14:paraId="7C44401D" w14:textId="77777777" w:rsidTr="00C921BF">
        <w:trPr>
          <w:trHeight w:val="408"/>
        </w:trPr>
        <w:tc>
          <w:tcPr>
            <w:tcW w:w="3936" w:type="dxa"/>
            <w:vAlign w:val="center"/>
          </w:tcPr>
          <w:p w14:paraId="6326F29E" w14:textId="75759B2F" w:rsidR="000C00BD" w:rsidRPr="00411DBC" w:rsidRDefault="000C00BD" w:rsidP="000C00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รวมรายได้ค่าเช่าและค่าบริการ</w:t>
            </w:r>
          </w:p>
        </w:tc>
        <w:tc>
          <w:tcPr>
            <w:tcW w:w="1298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683673A2" w14:textId="13D0DA2F" w:rsidR="000C00BD" w:rsidRPr="00411DBC" w:rsidRDefault="000C00BD" w:rsidP="000C00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>-</w:t>
            </w:r>
          </w:p>
        </w:tc>
        <w:tc>
          <w:tcPr>
            <w:tcW w:w="234" w:type="dxa"/>
            <w:vAlign w:val="center"/>
          </w:tcPr>
          <w:p w14:paraId="0BFEFEB2" w14:textId="77777777" w:rsidR="000C00BD" w:rsidRPr="00411DBC" w:rsidRDefault="000C00BD" w:rsidP="000C00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98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507DBB45" w14:textId="53C0D36E" w:rsidR="000C00BD" w:rsidRPr="00411DBC" w:rsidRDefault="000C00BD" w:rsidP="000C00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>-</w:t>
            </w:r>
          </w:p>
        </w:tc>
        <w:tc>
          <w:tcPr>
            <w:tcW w:w="234" w:type="dxa"/>
            <w:vAlign w:val="center"/>
          </w:tcPr>
          <w:p w14:paraId="02862049" w14:textId="77777777" w:rsidR="000C00BD" w:rsidRPr="00411DBC" w:rsidRDefault="000C00BD" w:rsidP="000C00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8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6E91384E" w14:textId="71CF0AC7" w:rsidR="000C00BD" w:rsidRPr="00411DBC" w:rsidRDefault="000C00BD" w:rsidP="000C00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300</w:t>
            </w:r>
          </w:p>
        </w:tc>
        <w:tc>
          <w:tcPr>
            <w:tcW w:w="234" w:type="dxa"/>
            <w:vAlign w:val="center"/>
          </w:tcPr>
          <w:p w14:paraId="5429F37C" w14:textId="77777777" w:rsidR="000C00BD" w:rsidRPr="00411DBC" w:rsidRDefault="000C00BD" w:rsidP="000C00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686EC339" w14:textId="1F617C63" w:rsidR="000C00BD" w:rsidRPr="00411DBC" w:rsidRDefault="000C00BD" w:rsidP="000C00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450</w:t>
            </w:r>
          </w:p>
        </w:tc>
      </w:tr>
      <w:tr w:rsidR="000C00BD" w:rsidRPr="00411DBC" w14:paraId="765A259B" w14:textId="77777777" w:rsidTr="00C921BF">
        <w:trPr>
          <w:trHeight w:val="408"/>
        </w:trPr>
        <w:tc>
          <w:tcPr>
            <w:tcW w:w="3936" w:type="dxa"/>
            <w:vAlign w:val="center"/>
          </w:tcPr>
          <w:p w14:paraId="3AAD84F7" w14:textId="77777777" w:rsidR="000C00BD" w:rsidRPr="00411DBC" w:rsidRDefault="000C00BD" w:rsidP="000C00BD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98" w:type="dxa"/>
            <w:tcBorders>
              <w:top w:val="double" w:sz="4" w:space="0" w:color="auto"/>
            </w:tcBorders>
            <w:vAlign w:val="center"/>
          </w:tcPr>
          <w:p w14:paraId="2DD2C98E" w14:textId="77777777" w:rsidR="000C00BD" w:rsidRPr="00411DBC" w:rsidRDefault="000C00BD" w:rsidP="000C00B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4" w:type="dxa"/>
            <w:vAlign w:val="center"/>
          </w:tcPr>
          <w:p w14:paraId="0A8B0D8D" w14:textId="77777777" w:rsidR="000C00BD" w:rsidRPr="00411DBC" w:rsidRDefault="000C00BD" w:rsidP="000C00BD">
            <w:pPr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98" w:type="dxa"/>
            <w:tcBorders>
              <w:top w:val="double" w:sz="4" w:space="0" w:color="auto"/>
            </w:tcBorders>
            <w:vAlign w:val="center"/>
          </w:tcPr>
          <w:p w14:paraId="1393A035" w14:textId="77777777" w:rsidR="000C00BD" w:rsidRPr="00411DBC" w:rsidRDefault="000C00BD" w:rsidP="000C00BD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34" w:type="dxa"/>
            <w:vAlign w:val="center"/>
          </w:tcPr>
          <w:p w14:paraId="2175DDC2" w14:textId="77777777" w:rsidR="000C00BD" w:rsidRPr="00411DBC" w:rsidRDefault="000C00BD" w:rsidP="000C00B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8" w:type="dxa"/>
            <w:tcBorders>
              <w:top w:val="double" w:sz="4" w:space="0" w:color="auto"/>
            </w:tcBorders>
            <w:vAlign w:val="center"/>
          </w:tcPr>
          <w:p w14:paraId="41C92069" w14:textId="77777777" w:rsidR="000C00BD" w:rsidRPr="00411DBC" w:rsidRDefault="000C00BD" w:rsidP="000C00B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4" w:type="dxa"/>
            <w:vAlign w:val="center"/>
          </w:tcPr>
          <w:p w14:paraId="5BED3A2E" w14:textId="77777777" w:rsidR="000C00BD" w:rsidRPr="00411DBC" w:rsidRDefault="000C00BD" w:rsidP="000C00BD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0" w:type="dxa"/>
            <w:tcBorders>
              <w:top w:val="double" w:sz="4" w:space="0" w:color="auto"/>
            </w:tcBorders>
            <w:vAlign w:val="center"/>
          </w:tcPr>
          <w:p w14:paraId="36DDCEFA" w14:textId="77777777" w:rsidR="000C00BD" w:rsidRPr="00411DBC" w:rsidRDefault="000C00BD" w:rsidP="000C00B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0C00BD" w:rsidRPr="00411DBC" w14:paraId="2E6FAA8C" w14:textId="77777777" w:rsidTr="00C921BF">
        <w:trPr>
          <w:trHeight w:val="408"/>
        </w:trPr>
        <w:tc>
          <w:tcPr>
            <w:tcW w:w="3936" w:type="dxa"/>
            <w:vAlign w:val="center"/>
          </w:tcPr>
          <w:p w14:paraId="5B46CBC2" w14:textId="4D7FC350" w:rsidR="000C00BD" w:rsidRPr="00411DBC" w:rsidRDefault="000C00BD" w:rsidP="000C00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411DBC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ค่าใช้จ่ายเกี่ยวกับค่าเช่า</w:t>
            </w:r>
          </w:p>
        </w:tc>
        <w:tc>
          <w:tcPr>
            <w:tcW w:w="1298" w:type="dxa"/>
            <w:vAlign w:val="center"/>
          </w:tcPr>
          <w:p w14:paraId="4603C11F" w14:textId="77777777" w:rsidR="000C00BD" w:rsidRPr="00411DBC" w:rsidRDefault="000C00BD" w:rsidP="000C00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4" w:type="dxa"/>
            <w:vAlign w:val="center"/>
          </w:tcPr>
          <w:p w14:paraId="19148E77" w14:textId="77777777" w:rsidR="000C00BD" w:rsidRPr="00411DBC" w:rsidRDefault="000C00BD" w:rsidP="000C00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8" w:type="dxa"/>
            <w:vAlign w:val="center"/>
          </w:tcPr>
          <w:p w14:paraId="44AA3AA8" w14:textId="77777777" w:rsidR="000C00BD" w:rsidRPr="00411DBC" w:rsidRDefault="000C00BD" w:rsidP="000C00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4" w:type="dxa"/>
            <w:vAlign w:val="center"/>
          </w:tcPr>
          <w:p w14:paraId="51990730" w14:textId="77777777" w:rsidR="000C00BD" w:rsidRPr="00411DBC" w:rsidRDefault="000C00BD" w:rsidP="000C00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8" w:type="dxa"/>
            <w:vAlign w:val="center"/>
          </w:tcPr>
          <w:p w14:paraId="76B59334" w14:textId="77777777" w:rsidR="000C00BD" w:rsidRPr="00411DBC" w:rsidRDefault="000C00BD" w:rsidP="000C00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4" w:type="dxa"/>
            <w:vAlign w:val="center"/>
          </w:tcPr>
          <w:p w14:paraId="2EDD18C5" w14:textId="77777777" w:rsidR="000C00BD" w:rsidRPr="00411DBC" w:rsidRDefault="000C00BD" w:rsidP="000C00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0" w:type="dxa"/>
            <w:vAlign w:val="center"/>
          </w:tcPr>
          <w:p w14:paraId="730C002D" w14:textId="77777777" w:rsidR="000C00BD" w:rsidRPr="00411DBC" w:rsidRDefault="000C00BD" w:rsidP="000C00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0C00BD" w:rsidRPr="00411DBC" w14:paraId="276485F8" w14:textId="77777777" w:rsidTr="0071703F">
        <w:trPr>
          <w:trHeight w:val="408"/>
        </w:trPr>
        <w:tc>
          <w:tcPr>
            <w:tcW w:w="3936" w:type="dxa"/>
          </w:tcPr>
          <w:p w14:paraId="1225B818" w14:textId="32E8E044" w:rsidR="000C00BD" w:rsidRPr="00411DBC" w:rsidRDefault="000C00BD" w:rsidP="000C00BD">
            <w:pPr>
              <w:rPr>
                <w:sz w:val="28"/>
                <w:szCs w:val="28"/>
                <w:cs/>
              </w:rPr>
            </w:pPr>
            <w:r w:rsidRPr="00411DBC">
              <w:rPr>
                <w:sz w:val="28"/>
                <w:szCs w:val="28"/>
                <w:cs/>
              </w:rPr>
              <w:t>บริษัท โคเบลโก้ มิลล์คอน สตีล จำกัด</w:t>
            </w:r>
          </w:p>
        </w:tc>
        <w:tc>
          <w:tcPr>
            <w:tcW w:w="1298" w:type="dxa"/>
          </w:tcPr>
          <w:p w14:paraId="4C1423BF" w14:textId="50612AC8" w:rsidR="000C00BD" w:rsidRPr="00411DBC" w:rsidRDefault="000C00BD" w:rsidP="000C00B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300</w:t>
            </w:r>
          </w:p>
        </w:tc>
        <w:tc>
          <w:tcPr>
            <w:tcW w:w="234" w:type="dxa"/>
            <w:vAlign w:val="center"/>
          </w:tcPr>
          <w:p w14:paraId="3BAC249D" w14:textId="77777777" w:rsidR="000C00BD" w:rsidRPr="00411DBC" w:rsidRDefault="000C00BD" w:rsidP="000C00B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8" w:type="dxa"/>
          </w:tcPr>
          <w:p w14:paraId="560566C9" w14:textId="4DE9E96B" w:rsidR="000C00BD" w:rsidRPr="00411DBC" w:rsidRDefault="000C00BD" w:rsidP="000C00B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4" w:type="dxa"/>
            <w:vAlign w:val="center"/>
          </w:tcPr>
          <w:p w14:paraId="28451F5D" w14:textId="77777777" w:rsidR="000C00BD" w:rsidRPr="00411DBC" w:rsidRDefault="000C00BD" w:rsidP="000C00B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8" w:type="dxa"/>
            <w:vAlign w:val="center"/>
          </w:tcPr>
          <w:p w14:paraId="7ED0ED4D" w14:textId="12E9CAED" w:rsidR="000C00BD" w:rsidRPr="00411DBC" w:rsidRDefault="000C00BD" w:rsidP="000C00B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300</w:t>
            </w:r>
          </w:p>
        </w:tc>
        <w:tc>
          <w:tcPr>
            <w:tcW w:w="234" w:type="dxa"/>
            <w:vAlign w:val="center"/>
          </w:tcPr>
          <w:p w14:paraId="302C9DDB" w14:textId="77777777" w:rsidR="000C00BD" w:rsidRPr="00411DBC" w:rsidRDefault="000C00BD" w:rsidP="000C00BD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0" w:type="dxa"/>
          </w:tcPr>
          <w:p w14:paraId="3AB0B034" w14:textId="21AC8C5C" w:rsidR="000C00BD" w:rsidRPr="00411DBC" w:rsidRDefault="000C00BD" w:rsidP="000C00B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0C00BD" w:rsidRPr="00411DBC" w14:paraId="3CA981C6" w14:textId="77777777" w:rsidTr="0071703F">
        <w:trPr>
          <w:trHeight w:val="408"/>
        </w:trPr>
        <w:tc>
          <w:tcPr>
            <w:tcW w:w="3936" w:type="dxa"/>
          </w:tcPr>
          <w:p w14:paraId="5170C36D" w14:textId="68B40D50" w:rsidR="000C00BD" w:rsidRPr="00411DBC" w:rsidRDefault="000C00BD" w:rsidP="000C00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sz w:val="28"/>
                <w:szCs w:val="28"/>
                <w:cs/>
              </w:rPr>
              <w:t>บริษัท มิลล์คอน สตีล จำกัด (มหาชน)</w:t>
            </w:r>
          </w:p>
        </w:tc>
        <w:tc>
          <w:tcPr>
            <w:tcW w:w="1298" w:type="dxa"/>
          </w:tcPr>
          <w:p w14:paraId="6E06028A" w14:textId="21170723" w:rsidR="000C00BD" w:rsidRPr="00411DBC" w:rsidRDefault="000C00BD" w:rsidP="000C00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4" w:type="dxa"/>
            <w:vAlign w:val="center"/>
          </w:tcPr>
          <w:p w14:paraId="779C4F15" w14:textId="77777777" w:rsidR="000C00BD" w:rsidRPr="00411DBC" w:rsidRDefault="000C00BD" w:rsidP="000C00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8" w:type="dxa"/>
          </w:tcPr>
          <w:p w14:paraId="4292C8A6" w14:textId="62AAE02D" w:rsidR="000C00BD" w:rsidRPr="00411DBC" w:rsidRDefault="000C00BD" w:rsidP="000C00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4" w:type="dxa"/>
            <w:vAlign w:val="center"/>
          </w:tcPr>
          <w:p w14:paraId="14285110" w14:textId="77777777" w:rsidR="000C00BD" w:rsidRPr="00411DBC" w:rsidRDefault="000C00BD" w:rsidP="000C00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8" w:type="dxa"/>
            <w:vAlign w:val="center"/>
          </w:tcPr>
          <w:p w14:paraId="69BA9499" w14:textId="0B79861D" w:rsidR="000C00BD" w:rsidRPr="00411DBC" w:rsidRDefault="000C00BD" w:rsidP="000C00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4" w:type="dxa"/>
            <w:vAlign w:val="center"/>
          </w:tcPr>
          <w:p w14:paraId="35E39DDB" w14:textId="77777777" w:rsidR="000C00BD" w:rsidRPr="00411DBC" w:rsidRDefault="000C00BD" w:rsidP="000C00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0" w:type="dxa"/>
          </w:tcPr>
          <w:p w14:paraId="782BA017" w14:textId="1C8900C0" w:rsidR="000C00BD" w:rsidRPr="00411DBC" w:rsidRDefault="000C00BD" w:rsidP="000C00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0C00BD" w:rsidRPr="00411DBC" w14:paraId="425EC7CE" w14:textId="77777777" w:rsidTr="00081F26">
        <w:trPr>
          <w:trHeight w:val="408"/>
        </w:trPr>
        <w:tc>
          <w:tcPr>
            <w:tcW w:w="3936" w:type="dxa"/>
          </w:tcPr>
          <w:p w14:paraId="4DE466AA" w14:textId="7A0A15EA" w:rsidR="000C00BD" w:rsidRPr="00411DBC" w:rsidRDefault="000C00BD" w:rsidP="000C00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sz w:val="28"/>
                <w:szCs w:val="28"/>
                <w:cs/>
              </w:rPr>
              <w:t>บริษัท ซีพีเอส ชิปปิ้ง แอนด์ โลจิสติกส์ จำกัด</w:t>
            </w:r>
          </w:p>
        </w:tc>
        <w:tc>
          <w:tcPr>
            <w:tcW w:w="1298" w:type="dxa"/>
          </w:tcPr>
          <w:p w14:paraId="4E436A83" w14:textId="67DDC15C" w:rsidR="000C00BD" w:rsidRPr="00411DBC" w:rsidRDefault="000C00BD" w:rsidP="000C00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263</w:t>
            </w:r>
          </w:p>
        </w:tc>
        <w:tc>
          <w:tcPr>
            <w:tcW w:w="234" w:type="dxa"/>
            <w:vAlign w:val="center"/>
          </w:tcPr>
          <w:p w14:paraId="0B5A0CDE" w14:textId="77777777" w:rsidR="000C00BD" w:rsidRPr="00411DBC" w:rsidRDefault="000C00BD" w:rsidP="000C00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8" w:type="dxa"/>
          </w:tcPr>
          <w:p w14:paraId="18AC5BFF" w14:textId="50670765" w:rsidR="000C00BD" w:rsidRPr="00411DBC" w:rsidRDefault="000C00BD" w:rsidP="000C00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311</w:t>
            </w:r>
          </w:p>
        </w:tc>
        <w:tc>
          <w:tcPr>
            <w:tcW w:w="234" w:type="dxa"/>
            <w:vAlign w:val="center"/>
          </w:tcPr>
          <w:p w14:paraId="2751F3B8" w14:textId="77777777" w:rsidR="000C00BD" w:rsidRPr="00411DBC" w:rsidRDefault="000C00BD" w:rsidP="000C00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8" w:type="dxa"/>
            <w:vAlign w:val="center"/>
          </w:tcPr>
          <w:p w14:paraId="0DFFA886" w14:textId="52CB2502" w:rsidR="000C00BD" w:rsidRPr="00411DBC" w:rsidRDefault="000C00BD" w:rsidP="000C00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263</w:t>
            </w:r>
          </w:p>
        </w:tc>
        <w:tc>
          <w:tcPr>
            <w:tcW w:w="234" w:type="dxa"/>
            <w:vAlign w:val="center"/>
          </w:tcPr>
          <w:p w14:paraId="23F0C585" w14:textId="77777777" w:rsidR="000C00BD" w:rsidRPr="00411DBC" w:rsidRDefault="000C00BD" w:rsidP="000C00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0" w:type="dxa"/>
            <w:vAlign w:val="center"/>
          </w:tcPr>
          <w:p w14:paraId="66D63291" w14:textId="4EEE86F0" w:rsidR="000C00BD" w:rsidRPr="00411DBC" w:rsidRDefault="000C00BD" w:rsidP="000C00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311</w:t>
            </w:r>
          </w:p>
        </w:tc>
      </w:tr>
      <w:tr w:rsidR="000C00BD" w:rsidRPr="00411DBC" w14:paraId="0FD0713C" w14:textId="77777777" w:rsidTr="00081F26">
        <w:trPr>
          <w:trHeight w:val="408"/>
        </w:trPr>
        <w:tc>
          <w:tcPr>
            <w:tcW w:w="3936" w:type="dxa"/>
          </w:tcPr>
          <w:p w14:paraId="49240F97" w14:textId="09633710" w:rsidR="000C00BD" w:rsidRPr="00411DBC" w:rsidRDefault="000C00BD" w:rsidP="000C00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sz w:val="28"/>
                <w:szCs w:val="28"/>
                <w:cs/>
              </w:rPr>
              <w:t>บริษัท โซลูชั่นส์ มอเตอร์ จำกกัด</w:t>
            </w:r>
          </w:p>
        </w:tc>
        <w:tc>
          <w:tcPr>
            <w:tcW w:w="1298" w:type="dxa"/>
          </w:tcPr>
          <w:p w14:paraId="0776E0F6" w14:textId="276BC343" w:rsidR="000C00BD" w:rsidRPr="00411DBC" w:rsidRDefault="000C00BD" w:rsidP="000C00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4" w:type="dxa"/>
            <w:vAlign w:val="center"/>
          </w:tcPr>
          <w:p w14:paraId="76A0ED51" w14:textId="77777777" w:rsidR="000C00BD" w:rsidRPr="00411DBC" w:rsidRDefault="000C00BD" w:rsidP="000C00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8" w:type="dxa"/>
          </w:tcPr>
          <w:p w14:paraId="16BD4639" w14:textId="1B93A0DC" w:rsidR="000C00BD" w:rsidRPr="00411DBC" w:rsidRDefault="000C00BD" w:rsidP="000C00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4" w:type="dxa"/>
            <w:vAlign w:val="center"/>
          </w:tcPr>
          <w:p w14:paraId="763BADAE" w14:textId="77777777" w:rsidR="000C00BD" w:rsidRPr="00411DBC" w:rsidRDefault="000C00BD" w:rsidP="000C00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8" w:type="dxa"/>
          </w:tcPr>
          <w:p w14:paraId="6A82D628" w14:textId="76CF2224" w:rsidR="000C00BD" w:rsidRPr="00411DBC" w:rsidRDefault="000C00BD" w:rsidP="000C00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653</w:t>
            </w:r>
          </w:p>
        </w:tc>
        <w:tc>
          <w:tcPr>
            <w:tcW w:w="234" w:type="dxa"/>
            <w:vAlign w:val="center"/>
          </w:tcPr>
          <w:p w14:paraId="385EB6BD" w14:textId="77777777" w:rsidR="000C00BD" w:rsidRPr="00411DBC" w:rsidRDefault="000C00BD" w:rsidP="000C00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0" w:type="dxa"/>
            <w:vAlign w:val="center"/>
          </w:tcPr>
          <w:p w14:paraId="24955451" w14:textId="2FBB8014" w:rsidR="000C00BD" w:rsidRPr="00411DBC" w:rsidRDefault="000C00BD" w:rsidP="000C00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981</w:t>
            </w:r>
          </w:p>
        </w:tc>
      </w:tr>
      <w:tr w:rsidR="000C00BD" w:rsidRPr="00411DBC" w14:paraId="447636E6" w14:textId="77777777" w:rsidTr="00F00046">
        <w:trPr>
          <w:trHeight w:val="408"/>
        </w:trPr>
        <w:tc>
          <w:tcPr>
            <w:tcW w:w="3936" w:type="dxa"/>
          </w:tcPr>
          <w:p w14:paraId="764B2562" w14:textId="53C2B874" w:rsidR="000C00BD" w:rsidRPr="00411DBC" w:rsidRDefault="000C00BD" w:rsidP="000C00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sz w:val="28"/>
                <w:szCs w:val="28"/>
                <w:cs/>
              </w:rPr>
              <w:t>บริษัท คอมพลีท ทรานสปอร์ต จำกัด</w:t>
            </w:r>
          </w:p>
        </w:tc>
        <w:tc>
          <w:tcPr>
            <w:tcW w:w="1298" w:type="dxa"/>
          </w:tcPr>
          <w:p w14:paraId="3BE60A40" w14:textId="6C2EB722" w:rsidR="000C00BD" w:rsidRPr="00411DBC" w:rsidRDefault="000C00BD" w:rsidP="000C00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4" w:type="dxa"/>
            <w:vAlign w:val="center"/>
          </w:tcPr>
          <w:p w14:paraId="03241797" w14:textId="77777777" w:rsidR="000C00BD" w:rsidRPr="00411DBC" w:rsidRDefault="000C00BD" w:rsidP="000C00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8" w:type="dxa"/>
          </w:tcPr>
          <w:p w14:paraId="1AA9A345" w14:textId="098ED25F" w:rsidR="000C00BD" w:rsidRPr="00411DBC" w:rsidRDefault="000C00BD" w:rsidP="000C00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4" w:type="dxa"/>
            <w:vAlign w:val="center"/>
          </w:tcPr>
          <w:p w14:paraId="78E9565F" w14:textId="77777777" w:rsidR="000C00BD" w:rsidRPr="00411DBC" w:rsidRDefault="000C00BD" w:rsidP="000C00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8" w:type="dxa"/>
          </w:tcPr>
          <w:p w14:paraId="2AA37638" w14:textId="0AFA9466" w:rsidR="000C00BD" w:rsidRPr="00411DBC" w:rsidRDefault="000C00BD" w:rsidP="000C00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4" w:type="dxa"/>
            <w:vAlign w:val="center"/>
          </w:tcPr>
          <w:p w14:paraId="5BFB17FC" w14:textId="77777777" w:rsidR="000C00BD" w:rsidRPr="00411DBC" w:rsidRDefault="000C00BD" w:rsidP="000C00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0" w:type="dxa"/>
          </w:tcPr>
          <w:p w14:paraId="4AD40FFD" w14:textId="472D3F67" w:rsidR="000C00BD" w:rsidRPr="00411DBC" w:rsidRDefault="000C00BD" w:rsidP="000C00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0C00BD" w:rsidRPr="00411DBC" w14:paraId="22280605" w14:textId="77777777" w:rsidTr="00F00046">
        <w:trPr>
          <w:trHeight w:val="408"/>
        </w:trPr>
        <w:tc>
          <w:tcPr>
            <w:tcW w:w="3936" w:type="dxa"/>
          </w:tcPr>
          <w:p w14:paraId="1A7F22E5" w14:textId="702B0F08" w:rsidR="000C00BD" w:rsidRPr="00411DBC" w:rsidRDefault="000C00BD" w:rsidP="000C00BD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sz w:val="28"/>
                <w:szCs w:val="28"/>
                <w:cs/>
              </w:rPr>
              <w:t>บริษัท ไทยแฟบริเคท พีอี ไพพ์ จำกัด</w:t>
            </w:r>
          </w:p>
        </w:tc>
        <w:tc>
          <w:tcPr>
            <w:tcW w:w="1298" w:type="dxa"/>
            <w:tcBorders>
              <w:bottom w:val="single" w:sz="4" w:space="0" w:color="auto"/>
            </w:tcBorders>
          </w:tcPr>
          <w:p w14:paraId="1A6A7719" w14:textId="57347AC0" w:rsidR="000C00BD" w:rsidRPr="00411DBC" w:rsidRDefault="000C00BD" w:rsidP="000C00B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4" w:type="dxa"/>
            <w:vAlign w:val="center"/>
          </w:tcPr>
          <w:p w14:paraId="0167ADA3" w14:textId="77777777" w:rsidR="000C00BD" w:rsidRPr="00411DBC" w:rsidRDefault="000C00BD" w:rsidP="000C00B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8" w:type="dxa"/>
            <w:tcBorders>
              <w:bottom w:val="single" w:sz="4" w:space="0" w:color="auto"/>
            </w:tcBorders>
          </w:tcPr>
          <w:p w14:paraId="017CF87F" w14:textId="47292DB3" w:rsidR="000C00BD" w:rsidRPr="00411DBC" w:rsidRDefault="000C00BD" w:rsidP="000C00B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30</w:t>
            </w:r>
          </w:p>
        </w:tc>
        <w:tc>
          <w:tcPr>
            <w:tcW w:w="234" w:type="dxa"/>
            <w:vAlign w:val="center"/>
          </w:tcPr>
          <w:p w14:paraId="3255CF0B" w14:textId="77777777" w:rsidR="000C00BD" w:rsidRPr="00411DBC" w:rsidRDefault="000C00BD" w:rsidP="000C00B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8" w:type="dxa"/>
            <w:tcBorders>
              <w:bottom w:val="single" w:sz="4" w:space="0" w:color="auto"/>
            </w:tcBorders>
          </w:tcPr>
          <w:p w14:paraId="20F4B319" w14:textId="4A1BCDF1" w:rsidR="000C00BD" w:rsidRPr="00411DBC" w:rsidRDefault="000C00BD" w:rsidP="000C00B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4" w:type="dxa"/>
            <w:vAlign w:val="center"/>
          </w:tcPr>
          <w:p w14:paraId="668785F5" w14:textId="77777777" w:rsidR="000C00BD" w:rsidRPr="00411DBC" w:rsidRDefault="000C00BD" w:rsidP="000C00BD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0" w:type="dxa"/>
            <w:tcBorders>
              <w:bottom w:val="single" w:sz="4" w:space="0" w:color="auto"/>
            </w:tcBorders>
          </w:tcPr>
          <w:p w14:paraId="782AEF37" w14:textId="2DE63ED7" w:rsidR="000C00BD" w:rsidRPr="00411DBC" w:rsidRDefault="000C00BD" w:rsidP="000C00BD">
            <w:pPr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0C00BD" w:rsidRPr="00411DBC" w14:paraId="3E50A961" w14:textId="77777777" w:rsidTr="00081F26">
        <w:trPr>
          <w:trHeight w:val="408"/>
        </w:trPr>
        <w:tc>
          <w:tcPr>
            <w:tcW w:w="3936" w:type="dxa"/>
            <w:vAlign w:val="center"/>
          </w:tcPr>
          <w:p w14:paraId="0624F52B" w14:textId="4CC90D4E" w:rsidR="000C00BD" w:rsidRPr="00411DBC" w:rsidRDefault="000C00BD" w:rsidP="000C00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รวมค่าใช้จ่ายเกี่ยวกับค่าเช่า</w:t>
            </w:r>
          </w:p>
        </w:tc>
        <w:tc>
          <w:tcPr>
            <w:tcW w:w="1298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52DE1D68" w14:textId="7B068531" w:rsidR="000C00BD" w:rsidRPr="00411DBC" w:rsidRDefault="000C00BD" w:rsidP="000C00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563</w:t>
            </w:r>
          </w:p>
        </w:tc>
        <w:tc>
          <w:tcPr>
            <w:tcW w:w="234" w:type="dxa"/>
            <w:vAlign w:val="center"/>
          </w:tcPr>
          <w:p w14:paraId="2E1AEDC2" w14:textId="77777777" w:rsidR="000C00BD" w:rsidRPr="00411DBC" w:rsidRDefault="000C00BD" w:rsidP="000C00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8" w:type="dxa"/>
            <w:tcBorders>
              <w:top w:val="single" w:sz="4" w:space="0" w:color="auto"/>
              <w:bottom w:val="double" w:sz="4" w:space="0" w:color="auto"/>
            </w:tcBorders>
          </w:tcPr>
          <w:p w14:paraId="5A1FF02F" w14:textId="11CB05CB" w:rsidR="000C00BD" w:rsidRPr="00411DBC" w:rsidRDefault="000C00BD" w:rsidP="000C00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341</w:t>
            </w:r>
          </w:p>
        </w:tc>
        <w:tc>
          <w:tcPr>
            <w:tcW w:w="234" w:type="dxa"/>
            <w:vAlign w:val="center"/>
          </w:tcPr>
          <w:p w14:paraId="164E2A92" w14:textId="77777777" w:rsidR="000C00BD" w:rsidRPr="00411DBC" w:rsidRDefault="000C00BD" w:rsidP="000C00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8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4FC3E14E" w14:textId="6F2D3EE9" w:rsidR="000C00BD" w:rsidRPr="00411DBC" w:rsidRDefault="000C00BD" w:rsidP="000C00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1,216</w:t>
            </w:r>
          </w:p>
        </w:tc>
        <w:tc>
          <w:tcPr>
            <w:tcW w:w="234" w:type="dxa"/>
            <w:vAlign w:val="center"/>
          </w:tcPr>
          <w:p w14:paraId="28A74501" w14:textId="77777777" w:rsidR="000C00BD" w:rsidRPr="00411DBC" w:rsidRDefault="000C00BD" w:rsidP="000C00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340EFEC5" w14:textId="75059193" w:rsidR="000C00BD" w:rsidRPr="00411DBC" w:rsidRDefault="000C00BD" w:rsidP="000C00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1</w:t>
            </w:r>
            <w:r w:rsidRPr="00411DBC">
              <w:rPr>
                <w:rFonts w:ascii="Angsana New" w:hAnsi="Angsana New"/>
                <w:sz w:val="28"/>
                <w:szCs w:val="28"/>
              </w:rPr>
              <w:t>,</w:t>
            </w:r>
            <w:r w:rsidRPr="00411DBC">
              <w:rPr>
                <w:rFonts w:ascii="Angsana New" w:hAnsi="Angsana New"/>
                <w:sz w:val="28"/>
                <w:szCs w:val="28"/>
                <w:cs/>
              </w:rPr>
              <w:t>292</w:t>
            </w:r>
          </w:p>
        </w:tc>
      </w:tr>
      <w:tr w:rsidR="000C00BD" w:rsidRPr="00411DBC" w14:paraId="4968D16C" w14:textId="77777777" w:rsidTr="002C66BE">
        <w:trPr>
          <w:trHeight w:val="408"/>
        </w:trPr>
        <w:tc>
          <w:tcPr>
            <w:tcW w:w="3936" w:type="dxa"/>
            <w:vAlign w:val="center"/>
          </w:tcPr>
          <w:p w14:paraId="3DAD924A" w14:textId="77777777" w:rsidR="000C00BD" w:rsidRPr="00411DBC" w:rsidRDefault="000C00BD" w:rsidP="000C00BD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98" w:type="dxa"/>
            <w:tcBorders>
              <w:top w:val="single" w:sz="4" w:space="0" w:color="auto"/>
            </w:tcBorders>
            <w:vAlign w:val="center"/>
          </w:tcPr>
          <w:p w14:paraId="46D1F8B3" w14:textId="77777777" w:rsidR="000C00BD" w:rsidRPr="00411DBC" w:rsidRDefault="000C00BD" w:rsidP="000C00B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4" w:type="dxa"/>
            <w:vAlign w:val="center"/>
          </w:tcPr>
          <w:p w14:paraId="003EC060" w14:textId="77777777" w:rsidR="000C00BD" w:rsidRPr="00411DBC" w:rsidRDefault="000C00BD" w:rsidP="000C00B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8" w:type="dxa"/>
            <w:tcBorders>
              <w:top w:val="single" w:sz="4" w:space="0" w:color="auto"/>
            </w:tcBorders>
          </w:tcPr>
          <w:p w14:paraId="0266D215" w14:textId="77777777" w:rsidR="000C00BD" w:rsidRPr="00411DBC" w:rsidRDefault="000C00BD" w:rsidP="000C00B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4" w:type="dxa"/>
            <w:vAlign w:val="center"/>
          </w:tcPr>
          <w:p w14:paraId="3D9633BE" w14:textId="77777777" w:rsidR="000C00BD" w:rsidRPr="00411DBC" w:rsidRDefault="000C00BD" w:rsidP="000C00B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8" w:type="dxa"/>
            <w:tcBorders>
              <w:top w:val="single" w:sz="4" w:space="0" w:color="auto"/>
            </w:tcBorders>
            <w:vAlign w:val="center"/>
          </w:tcPr>
          <w:p w14:paraId="464BC625" w14:textId="77777777" w:rsidR="000C00BD" w:rsidRPr="00411DBC" w:rsidRDefault="000C00BD" w:rsidP="000C00B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4" w:type="dxa"/>
            <w:vAlign w:val="center"/>
          </w:tcPr>
          <w:p w14:paraId="63FD53F4" w14:textId="77777777" w:rsidR="000C00BD" w:rsidRPr="00411DBC" w:rsidRDefault="000C00BD" w:rsidP="000C00BD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0" w:type="dxa"/>
            <w:tcBorders>
              <w:top w:val="single" w:sz="4" w:space="0" w:color="auto"/>
            </w:tcBorders>
            <w:vAlign w:val="center"/>
          </w:tcPr>
          <w:p w14:paraId="088AA1AB" w14:textId="77777777" w:rsidR="000C00BD" w:rsidRPr="00411DBC" w:rsidRDefault="000C00BD" w:rsidP="000C00BD">
            <w:pPr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0C00BD" w:rsidRPr="00411DBC" w14:paraId="3EFA7DDB" w14:textId="77777777" w:rsidTr="002C66BE">
        <w:trPr>
          <w:trHeight w:val="408"/>
        </w:trPr>
        <w:tc>
          <w:tcPr>
            <w:tcW w:w="3936" w:type="dxa"/>
            <w:vAlign w:val="center"/>
          </w:tcPr>
          <w:p w14:paraId="377EB19A" w14:textId="7ECCD7C7" w:rsidR="000C00BD" w:rsidRPr="00411DBC" w:rsidRDefault="000C00BD" w:rsidP="000C00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411DBC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ค่าใช้จ่ายอื่น</w:t>
            </w:r>
          </w:p>
        </w:tc>
        <w:tc>
          <w:tcPr>
            <w:tcW w:w="1298" w:type="dxa"/>
            <w:vAlign w:val="center"/>
          </w:tcPr>
          <w:p w14:paraId="12701FBD" w14:textId="77777777" w:rsidR="000C00BD" w:rsidRPr="00411DBC" w:rsidRDefault="000C00BD" w:rsidP="000C00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4" w:type="dxa"/>
            <w:vAlign w:val="center"/>
          </w:tcPr>
          <w:p w14:paraId="727E5160" w14:textId="77777777" w:rsidR="000C00BD" w:rsidRPr="00411DBC" w:rsidRDefault="000C00BD" w:rsidP="000C00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8" w:type="dxa"/>
            <w:vAlign w:val="center"/>
          </w:tcPr>
          <w:p w14:paraId="7304C728" w14:textId="77777777" w:rsidR="000C00BD" w:rsidRPr="00411DBC" w:rsidRDefault="000C00BD" w:rsidP="000C00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4" w:type="dxa"/>
            <w:vAlign w:val="center"/>
          </w:tcPr>
          <w:p w14:paraId="19595054" w14:textId="77777777" w:rsidR="000C00BD" w:rsidRPr="00411DBC" w:rsidRDefault="000C00BD" w:rsidP="000C00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8" w:type="dxa"/>
            <w:vAlign w:val="center"/>
          </w:tcPr>
          <w:p w14:paraId="126B77AB" w14:textId="77777777" w:rsidR="000C00BD" w:rsidRPr="00411DBC" w:rsidRDefault="000C00BD" w:rsidP="000C00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4" w:type="dxa"/>
            <w:vAlign w:val="center"/>
          </w:tcPr>
          <w:p w14:paraId="3FDA83BC" w14:textId="77777777" w:rsidR="000C00BD" w:rsidRPr="00411DBC" w:rsidRDefault="000C00BD" w:rsidP="000C00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0" w:type="dxa"/>
            <w:vAlign w:val="center"/>
          </w:tcPr>
          <w:p w14:paraId="3CFC8802" w14:textId="77777777" w:rsidR="000C00BD" w:rsidRPr="00411DBC" w:rsidRDefault="000C00BD" w:rsidP="000C00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0C00BD" w:rsidRPr="00411DBC" w14:paraId="1315E6C7" w14:textId="77777777" w:rsidTr="00303641">
        <w:trPr>
          <w:trHeight w:val="408"/>
        </w:trPr>
        <w:tc>
          <w:tcPr>
            <w:tcW w:w="3936" w:type="dxa"/>
            <w:vAlign w:val="center"/>
          </w:tcPr>
          <w:p w14:paraId="211241E7" w14:textId="41B69964" w:rsidR="000C00BD" w:rsidRPr="00411DBC" w:rsidRDefault="000C00BD" w:rsidP="000C00BD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บริษัท โซลูชั่นส์ มอเตอร์ จำกัด</w:t>
            </w:r>
          </w:p>
        </w:tc>
        <w:tc>
          <w:tcPr>
            <w:tcW w:w="1298" w:type="dxa"/>
          </w:tcPr>
          <w:p w14:paraId="54770AB7" w14:textId="7B3A91B1" w:rsidR="000C00BD" w:rsidRPr="00411DBC" w:rsidRDefault="000C00BD" w:rsidP="000C00B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4" w:type="dxa"/>
            <w:vAlign w:val="center"/>
          </w:tcPr>
          <w:p w14:paraId="75E2F97A" w14:textId="77777777" w:rsidR="000C00BD" w:rsidRPr="00411DBC" w:rsidRDefault="000C00BD" w:rsidP="000C00B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8" w:type="dxa"/>
          </w:tcPr>
          <w:p w14:paraId="1F89A5D9" w14:textId="4286BAAE" w:rsidR="000C00BD" w:rsidRPr="00411DBC" w:rsidRDefault="000C00BD" w:rsidP="000C00B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4" w:type="dxa"/>
            <w:vAlign w:val="center"/>
          </w:tcPr>
          <w:p w14:paraId="7EAC384A" w14:textId="77777777" w:rsidR="000C00BD" w:rsidRPr="00411DBC" w:rsidRDefault="000C00BD" w:rsidP="000C00B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8" w:type="dxa"/>
          </w:tcPr>
          <w:p w14:paraId="2FF87382" w14:textId="216FAF5F" w:rsidR="000C00BD" w:rsidRPr="00411DBC" w:rsidRDefault="000C00BD" w:rsidP="000C00B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4" w:type="dxa"/>
            <w:vAlign w:val="center"/>
          </w:tcPr>
          <w:p w14:paraId="6974092E" w14:textId="77777777" w:rsidR="000C00BD" w:rsidRPr="00411DBC" w:rsidRDefault="000C00BD" w:rsidP="000C00BD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0" w:type="dxa"/>
            <w:vAlign w:val="center"/>
          </w:tcPr>
          <w:p w14:paraId="23912A71" w14:textId="6316130F" w:rsidR="000C00BD" w:rsidRPr="00411DBC" w:rsidRDefault="000C00BD" w:rsidP="000C00B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3</w:t>
            </w:r>
          </w:p>
        </w:tc>
      </w:tr>
      <w:tr w:rsidR="000C00BD" w:rsidRPr="00411DBC" w14:paraId="2781F16A" w14:textId="77777777" w:rsidTr="00303641">
        <w:trPr>
          <w:trHeight w:val="408"/>
        </w:trPr>
        <w:tc>
          <w:tcPr>
            <w:tcW w:w="3936" w:type="dxa"/>
            <w:vAlign w:val="center"/>
          </w:tcPr>
          <w:p w14:paraId="4C52F30A" w14:textId="2A2D780F" w:rsidR="000C00BD" w:rsidRPr="00411DBC" w:rsidRDefault="000C00BD" w:rsidP="000C00BD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บริษัท คอมพลีท ทรานสปอร์ต จำกัด</w:t>
            </w:r>
          </w:p>
        </w:tc>
        <w:tc>
          <w:tcPr>
            <w:tcW w:w="1298" w:type="dxa"/>
            <w:vAlign w:val="center"/>
          </w:tcPr>
          <w:p w14:paraId="2542AE09" w14:textId="0226BC19" w:rsidR="000C00BD" w:rsidRPr="00411DBC" w:rsidRDefault="000C00BD" w:rsidP="000C00B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4" w:type="dxa"/>
            <w:vAlign w:val="center"/>
          </w:tcPr>
          <w:p w14:paraId="0A1B5C39" w14:textId="77777777" w:rsidR="000C00BD" w:rsidRPr="00411DBC" w:rsidRDefault="000C00BD" w:rsidP="000C00B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8" w:type="dxa"/>
            <w:vAlign w:val="center"/>
          </w:tcPr>
          <w:p w14:paraId="56ADBF16" w14:textId="45B476BC" w:rsidR="000C00BD" w:rsidRPr="00411DBC" w:rsidRDefault="000C00BD" w:rsidP="000C00B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4" w:type="dxa"/>
            <w:vAlign w:val="center"/>
          </w:tcPr>
          <w:p w14:paraId="62889AAA" w14:textId="77777777" w:rsidR="000C00BD" w:rsidRPr="00411DBC" w:rsidRDefault="000C00BD" w:rsidP="000C00B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8" w:type="dxa"/>
            <w:vAlign w:val="center"/>
          </w:tcPr>
          <w:p w14:paraId="2DA24646" w14:textId="3DFF000B" w:rsidR="000C00BD" w:rsidRPr="00411DBC" w:rsidRDefault="000C00BD" w:rsidP="000C00B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4" w:type="dxa"/>
            <w:vAlign w:val="center"/>
          </w:tcPr>
          <w:p w14:paraId="456EAF17" w14:textId="77777777" w:rsidR="000C00BD" w:rsidRPr="00411DBC" w:rsidRDefault="000C00BD" w:rsidP="000C00BD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0" w:type="dxa"/>
            <w:vAlign w:val="center"/>
          </w:tcPr>
          <w:p w14:paraId="423FE005" w14:textId="5D10B7FE" w:rsidR="000C00BD" w:rsidRPr="00411DBC" w:rsidRDefault="000C00BD" w:rsidP="000C00B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0C00BD" w:rsidRPr="00411DBC" w14:paraId="16E07ADA" w14:textId="77777777" w:rsidTr="00303641">
        <w:trPr>
          <w:trHeight w:val="408"/>
        </w:trPr>
        <w:tc>
          <w:tcPr>
            <w:tcW w:w="3936" w:type="dxa"/>
            <w:vAlign w:val="center"/>
          </w:tcPr>
          <w:p w14:paraId="4F2663CF" w14:textId="7D092B82" w:rsidR="000C00BD" w:rsidRPr="00411DBC" w:rsidRDefault="000C00BD" w:rsidP="000C00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รวมค่าใช้จ่ายอื่น</w:t>
            </w:r>
          </w:p>
        </w:tc>
        <w:tc>
          <w:tcPr>
            <w:tcW w:w="1298" w:type="dxa"/>
            <w:tcBorders>
              <w:top w:val="single" w:sz="4" w:space="0" w:color="auto"/>
              <w:bottom w:val="double" w:sz="4" w:space="0" w:color="auto"/>
            </w:tcBorders>
          </w:tcPr>
          <w:p w14:paraId="0ECFE6FA" w14:textId="6F65584D" w:rsidR="000C00BD" w:rsidRPr="00411DBC" w:rsidRDefault="000C00BD" w:rsidP="000C00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4" w:type="dxa"/>
            <w:vAlign w:val="center"/>
          </w:tcPr>
          <w:p w14:paraId="58DCB213" w14:textId="77777777" w:rsidR="000C00BD" w:rsidRPr="00411DBC" w:rsidRDefault="000C00BD" w:rsidP="000C00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8" w:type="dxa"/>
            <w:tcBorders>
              <w:top w:val="single" w:sz="4" w:space="0" w:color="auto"/>
              <w:bottom w:val="double" w:sz="4" w:space="0" w:color="auto"/>
            </w:tcBorders>
          </w:tcPr>
          <w:p w14:paraId="25A87804" w14:textId="373BD5C0" w:rsidR="000C00BD" w:rsidRPr="00411DBC" w:rsidRDefault="000C00BD" w:rsidP="000C00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4" w:type="dxa"/>
            <w:vAlign w:val="center"/>
          </w:tcPr>
          <w:p w14:paraId="4B11079F" w14:textId="77777777" w:rsidR="000C00BD" w:rsidRPr="00411DBC" w:rsidRDefault="000C00BD" w:rsidP="000C00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8" w:type="dxa"/>
            <w:tcBorders>
              <w:top w:val="single" w:sz="4" w:space="0" w:color="auto"/>
              <w:bottom w:val="double" w:sz="4" w:space="0" w:color="auto"/>
            </w:tcBorders>
          </w:tcPr>
          <w:p w14:paraId="675E3441" w14:textId="03B9267E" w:rsidR="000C00BD" w:rsidRPr="00411DBC" w:rsidRDefault="000C00BD" w:rsidP="000C00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4" w:type="dxa"/>
            <w:vAlign w:val="center"/>
          </w:tcPr>
          <w:p w14:paraId="2407851F" w14:textId="77777777" w:rsidR="000C00BD" w:rsidRPr="00411DBC" w:rsidRDefault="000C00BD" w:rsidP="000C00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4F8AB221" w14:textId="1808117E" w:rsidR="000C00BD" w:rsidRPr="00411DBC" w:rsidRDefault="000C00BD" w:rsidP="000C00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3</w:t>
            </w:r>
          </w:p>
        </w:tc>
      </w:tr>
      <w:tr w:rsidR="000C00BD" w:rsidRPr="00411DBC" w14:paraId="6DB683F3" w14:textId="77777777" w:rsidTr="009F65DB">
        <w:trPr>
          <w:trHeight w:val="408"/>
        </w:trPr>
        <w:tc>
          <w:tcPr>
            <w:tcW w:w="3936" w:type="dxa"/>
            <w:vAlign w:val="center"/>
          </w:tcPr>
          <w:p w14:paraId="3CD5AF06" w14:textId="755AA774" w:rsidR="000C00BD" w:rsidRPr="00411DBC" w:rsidRDefault="000C00BD" w:rsidP="000C00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411DBC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ค่าตอบแทนผู้บริหารที่สำคัญ</w:t>
            </w:r>
          </w:p>
        </w:tc>
        <w:tc>
          <w:tcPr>
            <w:tcW w:w="1298" w:type="dxa"/>
            <w:tcBorders>
              <w:top w:val="double" w:sz="4" w:space="0" w:color="auto"/>
            </w:tcBorders>
            <w:vAlign w:val="center"/>
          </w:tcPr>
          <w:p w14:paraId="6CA84B00" w14:textId="77777777" w:rsidR="000C00BD" w:rsidRPr="00411DBC" w:rsidRDefault="000C00BD" w:rsidP="000C00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4" w:type="dxa"/>
            <w:vAlign w:val="center"/>
          </w:tcPr>
          <w:p w14:paraId="0F522654" w14:textId="77777777" w:rsidR="000C00BD" w:rsidRPr="00411DBC" w:rsidRDefault="000C00BD" w:rsidP="000C00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8" w:type="dxa"/>
            <w:tcBorders>
              <w:top w:val="double" w:sz="4" w:space="0" w:color="auto"/>
            </w:tcBorders>
            <w:vAlign w:val="center"/>
          </w:tcPr>
          <w:p w14:paraId="5D952A92" w14:textId="77777777" w:rsidR="000C00BD" w:rsidRPr="00411DBC" w:rsidRDefault="000C00BD" w:rsidP="000C00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4" w:type="dxa"/>
            <w:vAlign w:val="center"/>
          </w:tcPr>
          <w:p w14:paraId="3E8F1CDF" w14:textId="77777777" w:rsidR="000C00BD" w:rsidRPr="00411DBC" w:rsidRDefault="000C00BD" w:rsidP="000C00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8" w:type="dxa"/>
            <w:tcBorders>
              <w:top w:val="double" w:sz="4" w:space="0" w:color="auto"/>
            </w:tcBorders>
            <w:vAlign w:val="center"/>
          </w:tcPr>
          <w:p w14:paraId="13537E31" w14:textId="77777777" w:rsidR="000C00BD" w:rsidRPr="00411DBC" w:rsidRDefault="000C00BD" w:rsidP="000C00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4" w:type="dxa"/>
            <w:vAlign w:val="center"/>
          </w:tcPr>
          <w:p w14:paraId="051CD5DA" w14:textId="77777777" w:rsidR="000C00BD" w:rsidRPr="00411DBC" w:rsidRDefault="000C00BD" w:rsidP="000C00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0" w:type="dxa"/>
            <w:tcBorders>
              <w:top w:val="double" w:sz="4" w:space="0" w:color="auto"/>
            </w:tcBorders>
            <w:vAlign w:val="center"/>
          </w:tcPr>
          <w:p w14:paraId="3E44BA94" w14:textId="77777777" w:rsidR="000C00BD" w:rsidRPr="00411DBC" w:rsidRDefault="000C00BD" w:rsidP="000C00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0C00BD" w:rsidRPr="00411DBC" w14:paraId="4C5234E3" w14:textId="77777777" w:rsidTr="009F65DB">
        <w:trPr>
          <w:trHeight w:val="408"/>
        </w:trPr>
        <w:tc>
          <w:tcPr>
            <w:tcW w:w="3936" w:type="dxa"/>
            <w:vAlign w:val="center"/>
          </w:tcPr>
          <w:p w14:paraId="0DF0E65C" w14:textId="205E7AF2" w:rsidR="000C00BD" w:rsidRPr="00411DBC" w:rsidRDefault="000C00BD" w:rsidP="000C00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ผลประโยชน์ระยะสั้นของพนักงาน</w:t>
            </w:r>
          </w:p>
        </w:tc>
        <w:tc>
          <w:tcPr>
            <w:tcW w:w="1298" w:type="dxa"/>
            <w:vAlign w:val="center"/>
          </w:tcPr>
          <w:p w14:paraId="6DC20C3E" w14:textId="052BE835" w:rsidR="000C00BD" w:rsidRPr="00411DBC" w:rsidRDefault="000C00BD" w:rsidP="000C00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2,991</w:t>
            </w:r>
          </w:p>
        </w:tc>
        <w:tc>
          <w:tcPr>
            <w:tcW w:w="234" w:type="dxa"/>
            <w:vAlign w:val="center"/>
          </w:tcPr>
          <w:p w14:paraId="485CA8E6" w14:textId="77777777" w:rsidR="000C00BD" w:rsidRPr="00411DBC" w:rsidRDefault="000C00BD" w:rsidP="000C00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8" w:type="dxa"/>
            <w:vAlign w:val="center"/>
          </w:tcPr>
          <w:p w14:paraId="25C85B7E" w14:textId="7D65355A" w:rsidR="000C00BD" w:rsidRPr="00411DBC" w:rsidRDefault="000C00BD" w:rsidP="000C00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1</w:t>
            </w:r>
            <w:r w:rsidRPr="00411DBC">
              <w:rPr>
                <w:rFonts w:ascii="Angsana New" w:hAnsi="Angsana New"/>
                <w:sz w:val="28"/>
                <w:szCs w:val="28"/>
              </w:rPr>
              <w:t>,</w:t>
            </w:r>
            <w:r w:rsidRPr="00411DBC">
              <w:rPr>
                <w:rFonts w:ascii="Angsana New" w:hAnsi="Angsana New"/>
                <w:sz w:val="28"/>
                <w:szCs w:val="28"/>
                <w:cs/>
              </w:rPr>
              <w:t>782</w:t>
            </w:r>
          </w:p>
        </w:tc>
        <w:tc>
          <w:tcPr>
            <w:tcW w:w="234" w:type="dxa"/>
            <w:vAlign w:val="center"/>
          </w:tcPr>
          <w:p w14:paraId="126AC5BF" w14:textId="77777777" w:rsidR="000C00BD" w:rsidRPr="00411DBC" w:rsidRDefault="000C00BD" w:rsidP="000C00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8" w:type="dxa"/>
            <w:vAlign w:val="center"/>
          </w:tcPr>
          <w:p w14:paraId="2530E31D" w14:textId="66594520" w:rsidR="000C00BD" w:rsidRPr="00411DBC" w:rsidRDefault="000C00BD" w:rsidP="000C00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2,924</w:t>
            </w:r>
          </w:p>
        </w:tc>
        <w:tc>
          <w:tcPr>
            <w:tcW w:w="234" w:type="dxa"/>
            <w:vAlign w:val="center"/>
          </w:tcPr>
          <w:p w14:paraId="5F85A840" w14:textId="77777777" w:rsidR="000C00BD" w:rsidRPr="00411DBC" w:rsidRDefault="000C00BD" w:rsidP="000C00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0" w:type="dxa"/>
            <w:vAlign w:val="center"/>
          </w:tcPr>
          <w:p w14:paraId="25947B7D" w14:textId="799ADF45" w:rsidR="000C00BD" w:rsidRPr="00411DBC" w:rsidRDefault="000C00BD" w:rsidP="000C00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1,661</w:t>
            </w:r>
          </w:p>
        </w:tc>
      </w:tr>
      <w:tr w:rsidR="000C00BD" w:rsidRPr="00411DBC" w14:paraId="728CEA77" w14:textId="77777777" w:rsidTr="009F65DB">
        <w:trPr>
          <w:trHeight w:val="408"/>
        </w:trPr>
        <w:tc>
          <w:tcPr>
            <w:tcW w:w="3936" w:type="dxa"/>
            <w:vAlign w:val="center"/>
          </w:tcPr>
          <w:p w14:paraId="08C3D770" w14:textId="0A904C92" w:rsidR="000C00BD" w:rsidRPr="00411DBC" w:rsidRDefault="000C00BD" w:rsidP="000C00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ผลประโยชน์หลังออกจากงาน</w:t>
            </w:r>
          </w:p>
        </w:tc>
        <w:tc>
          <w:tcPr>
            <w:tcW w:w="1298" w:type="dxa"/>
            <w:tcBorders>
              <w:bottom w:val="single" w:sz="4" w:space="0" w:color="auto"/>
            </w:tcBorders>
            <w:vAlign w:val="center"/>
          </w:tcPr>
          <w:p w14:paraId="5C2C9789" w14:textId="53D6D7A1" w:rsidR="000C00BD" w:rsidRPr="00411DBC" w:rsidRDefault="000C00BD" w:rsidP="000C00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39</w:t>
            </w:r>
          </w:p>
        </w:tc>
        <w:tc>
          <w:tcPr>
            <w:tcW w:w="234" w:type="dxa"/>
            <w:vAlign w:val="center"/>
          </w:tcPr>
          <w:p w14:paraId="35BE5749" w14:textId="77777777" w:rsidR="000C00BD" w:rsidRPr="00411DBC" w:rsidRDefault="000C00BD" w:rsidP="000C00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8" w:type="dxa"/>
            <w:tcBorders>
              <w:bottom w:val="single" w:sz="4" w:space="0" w:color="auto"/>
            </w:tcBorders>
            <w:vAlign w:val="center"/>
          </w:tcPr>
          <w:p w14:paraId="6227504D" w14:textId="1BDEDA82" w:rsidR="000C00BD" w:rsidRPr="00411DBC" w:rsidRDefault="000C00BD" w:rsidP="000C00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32</w:t>
            </w:r>
          </w:p>
        </w:tc>
        <w:tc>
          <w:tcPr>
            <w:tcW w:w="234" w:type="dxa"/>
            <w:vAlign w:val="center"/>
          </w:tcPr>
          <w:p w14:paraId="19409070" w14:textId="77777777" w:rsidR="000C00BD" w:rsidRPr="00411DBC" w:rsidRDefault="000C00BD" w:rsidP="000C00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8" w:type="dxa"/>
            <w:tcBorders>
              <w:bottom w:val="single" w:sz="4" w:space="0" w:color="auto"/>
            </w:tcBorders>
            <w:vAlign w:val="center"/>
          </w:tcPr>
          <w:p w14:paraId="5CF1D2D5" w14:textId="7098AB06" w:rsidR="000C00BD" w:rsidRPr="00411DBC" w:rsidRDefault="000C00BD" w:rsidP="000C00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39</w:t>
            </w:r>
          </w:p>
        </w:tc>
        <w:tc>
          <w:tcPr>
            <w:tcW w:w="234" w:type="dxa"/>
            <w:vAlign w:val="center"/>
          </w:tcPr>
          <w:p w14:paraId="44320D6B" w14:textId="77777777" w:rsidR="000C00BD" w:rsidRPr="00411DBC" w:rsidRDefault="000C00BD" w:rsidP="000C00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0" w:type="dxa"/>
            <w:tcBorders>
              <w:bottom w:val="single" w:sz="4" w:space="0" w:color="auto"/>
            </w:tcBorders>
            <w:vAlign w:val="center"/>
          </w:tcPr>
          <w:p w14:paraId="4F39AC1E" w14:textId="196A9567" w:rsidR="000C00BD" w:rsidRPr="00411DBC" w:rsidRDefault="000C00BD" w:rsidP="000C00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32</w:t>
            </w:r>
          </w:p>
        </w:tc>
      </w:tr>
      <w:tr w:rsidR="000C00BD" w:rsidRPr="00411DBC" w14:paraId="0F5578B9" w14:textId="77777777" w:rsidTr="009F65DB">
        <w:trPr>
          <w:trHeight w:val="408"/>
        </w:trPr>
        <w:tc>
          <w:tcPr>
            <w:tcW w:w="3936" w:type="dxa"/>
            <w:vAlign w:val="center"/>
          </w:tcPr>
          <w:p w14:paraId="230BC2D4" w14:textId="5E993D99" w:rsidR="000C00BD" w:rsidRPr="00411DBC" w:rsidRDefault="000C00BD" w:rsidP="000C00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รวมค่าตอบแทนผู้บริหารที่สำคัญ</w:t>
            </w:r>
          </w:p>
        </w:tc>
        <w:tc>
          <w:tcPr>
            <w:tcW w:w="1298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153E1290" w14:textId="3BA6EFA0" w:rsidR="000C00BD" w:rsidRPr="00411DBC" w:rsidRDefault="000C00BD" w:rsidP="000C00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3,030</w:t>
            </w:r>
          </w:p>
        </w:tc>
        <w:tc>
          <w:tcPr>
            <w:tcW w:w="234" w:type="dxa"/>
            <w:vAlign w:val="center"/>
          </w:tcPr>
          <w:p w14:paraId="095AE619" w14:textId="77777777" w:rsidR="000C00BD" w:rsidRPr="00411DBC" w:rsidRDefault="000C00BD" w:rsidP="000C00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8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7F3A0101" w14:textId="4DEAB04B" w:rsidR="000C00BD" w:rsidRPr="00411DBC" w:rsidRDefault="000C00BD" w:rsidP="000C00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1,814</w:t>
            </w:r>
          </w:p>
        </w:tc>
        <w:tc>
          <w:tcPr>
            <w:tcW w:w="234" w:type="dxa"/>
            <w:vAlign w:val="center"/>
          </w:tcPr>
          <w:p w14:paraId="6F457ED8" w14:textId="77777777" w:rsidR="000C00BD" w:rsidRPr="00411DBC" w:rsidRDefault="000C00BD" w:rsidP="000C00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8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58200B7E" w14:textId="10F993EC" w:rsidR="000C00BD" w:rsidRPr="00411DBC" w:rsidRDefault="000C00BD" w:rsidP="000C00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2,963</w:t>
            </w:r>
          </w:p>
        </w:tc>
        <w:tc>
          <w:tcPr>
            <w:tcW w:w="234" w:type="dxa"/>
            <w:vAlign w:val="center"/>
          </w:tcPr>
          <w:p w14:paraId="6065D7AF" w14:textId="77777777" w:rsidR="000C00BD" w:rsidRPr="00411DBC" w:rsidRDefault="000C00BD" w:rsidP="000C00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3E103887" w14:textId="73488129" w:rsidR="000C00BD" w:rsidRPr="00411DBC" w:rsidRDefault="000C00BD" w:rsidP="000C00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1,693</w:t>
            </w:r>
          </w:p>
        </w:tc>
      </w:tr>
    </w:tbl>
    <w:p w14:paraId="30954AB5" w14:textId="77777777" w:rsidR="00C921BF" w:rsidRPr="00411DBC" w:rsidRDefault="00C921BF" w:rsidP="00BA2289">
      <w:pPr>
        <w:rPr>
          <w:rFonts w:ascii="Angsana New" w:hAnsi="Angsana New"/>
          <w:sz w:val="28"/>
          <w:szCs w:val="28"/>
          <w:u w:val="single"/>
        </w:rPr>
      </w:pPr>
    </w:p>
    <w:p w14:paraId="371B72E9" w14:textId="77777777" w:rsidR="00704B8A" w:rsidRPr="00411DBC" w:rsidRDefault="00704B8A" w:rsidP="00BA2289">
      <w:pPr>
        <w:rPr>
          <w:rFonts w:ascii="Angsana New" w:hAnsi="Angsana New"/>
          <w:sz w:val="28"/>
          <w:szCs w:val="28"/>
          <w:u w:val="single"/>
        </w:rPr>
      </w:pPr>
    </w:p>
    <w:p w14:paraId="256DFD92" w14:textId="77777777" w:rsidR="00704B8A" w:rsidRPr="00411DBC" w:rsidRDefault="00704B8A" w:rsidP="00BA2289">
      <w:pPr>
        <w:rPr>
          <w:rFonts w:ascii="Angsana New" w:hAnsi="Angsana New"/>
          <w:sz w:val="28"/>
          <w:szCs w:val="28"/>
          <w:u w:val="single"/>
        </w:rPr>
      </w:pPr>
    </w:p>
    <w:p w14:paraId="745F7084" w14:textId="77777777" w:rsidR="00704B8A" w:rsidRPr="00411DBC" w:rsidRDefault="00704B8A" w:rsidP="00BA2289">
      <w:pPr>
        <w:rPr>
          <w:rFonts w:ascii="Angsana New" w:hAnsi="Angsana New"/>
          <w:sz w:val="28"/>
          <w:szCs w:val="28"/>
          <w:u w:val="single"/>
        </w:rPr>
      </w:pPr>
    </w:p>
    <w:p w14:paraId="37FFABA4" w14:textId="77777777" w:rsidR="00704B8A" w:rsidRPr="00411DBC" w:rsidRDefault="00704B8A" w:rsidP="00BA2289">
      <w:pPr>
        <w:rPr>
          <w:rFonts w:ascii="Angsana New" w:hAnsi="Angsana New"/>
          <w:sz w:val="28"/>
          <w:szCs w:val="28"/>
          <w:u w:val="single"/>
        </w:rPr>
      </w:pPr>
    </w:p>
    <w:p w14:paraId="53A91900" w14:textId="77777777" w:rsidR="00704B8A" w:rsidRPr="00411DBC" w:rsidRDefault="00704B8A" w:rsidP="00BA2289">
      <w:pPr>
        <w:rPr>
          <w:rFonts w:ascii="Angsana New" w:hAnsi="Angsana New"/>
          <w:sz w:val="28"/>
          <w:szCs w:val="28"/>
          <w:u w:val="single"/>
        </w:rPr>
      </w:pPr>
    </w:p>
    <w:p w14:paraId="05729DD7" w14:textId="77777777" w:rsidR="00704B8A" w:rsidRPr="00411DBC" w:rsidRDefault="00704B8A" w:rsidP="00BA2289">
      <w:pPr>
        <w:rPr>
          <w:rFonts w:ascii="Angsana New" w:hAnsi="Angsana New"/>
          <w:sz w:val="28"/>
          <w:szCs w:val="28"/>
          <w:u w:val="single"/>
        </w:rPr>
      </w:pPr>
    </w:p>
    <w:p w14:paraId="2F6790D8" w14:textId="77777777" w:rsidR="00704B8A" w:rsidRPr="00411DBC" w:rsidRDefault="00704B8A" w:rsidP="00BA2289">
      <w:pPr>
        <w:rPr>
          <w:rFonts w:ascii="Angsana New" w:hAnsi="Angsana New"/>
          <w:sz w:val="28"/>
          <w:szCs w:val="28"/>
          <w:u w:val="single"/>
        </w:rPr>
      </w:pPr>
    </w:p>
    <w:p w14:paraId="4A2EE1A5" w14:textId="77777777" w:rsidR="00704B8A" w:rsidRPr="00411DBC" w:rsidRDefault="00704B8A" w:rsidP="00BA2289">
      <w:pPr>
        <w:rPr>
          <w:rFonts w:ascii="Angsana New" w:hAnsi="Angsana New"/>
          <w:sz w:val="28"/>
          <w:szCs w:val="28"/>
          <w:u w:val="single"/>
        </w:rPr>
      </w:pPr>
    </w:p>
    <w:p w14:paraId="45133FE4" w14:textId="77777777" w:rsidR="00704B8A" w:rsidRPr="00411DBC" w:rsidRDefault="00704B8A" w:rsidP="00BA2289">
      <w:pPr>
        <w:rPr>
          <w:rFonts w:ascii="Angsana New" w:hAnsi="Angsana New"/>
          <w:sz w:val="28"/>
          <w:szCs w:val="28"/>
          <w:u w:val="single"/>
        </w:rPr>
      </w:pPr>
    </w:p>
    <w:p w14:paraId="663096C9" w14:textId="77777777" w:rsidR="00704B8A" w:rsidRPr="00411DBC" w:rsidRDefault="00704B8A" w:rsidP="00BA2289">
      <w:pPr>
        <w:rPr>
          <w:rFonts w:ascii="Angsana New" w:hAnsi="Angsana New"/>
          <w:sz w:val="28"/>
          <w:szCs w:val="28"/>
          <w:u w:val="single"/>
        </w:rPr>
      </w:pPr>
    </w:p>
    <w:p w14:paraId="62D3612F" w14:textId="77777777" w:rsidR="00704B8A" w:rsidRPr="00411DBC" w:rsidRDefault="00704B8A" w:rsidP="00BA2289">
      <w:pPr>
        <w:rPr>
          <w:rFonts w:ascii="Angsana New" w:hAnsi="Angsana New"/>
          <w:sz w:val="28"/>
          <w:szCs w:val="28"/>
          <w:u w:val="single"/>
        </w:rPr>
      </w:pPr>
    </w:p>
    <w:p w14:paraId="6B5459FD" w14:textId="77777777" w:rsidR="00704B8A" w:rsidRPr="00411DBC" w:rsidRDefault="00704B8A" w:rsidP="00BA2289">
      <w:pPr>
        <w:rPr>
          <w:rFonts w:ascii="Angsana New" w:hAnsi="Angsana New"/>
          <w:sz w:val="28"/>
          <w:szCs w:val="28"/>
          <w:u w:val="single"/>
        </w:rPr>
      </w:pPr>
    </w:p>
    <w:p w14:paraId="78FC7E2A" w14:textId="77777777" w:rsidR="00704B8A" w:rsidRPr="00411DBC" w:rsidRDefault="00704B8A" w:rsidP="00BA2289">
      <w:pPr>
        <w:rPr>
          <w:rFonts w:ascii="Angsana New" w:hAnsi="Angsana New"/>
          <w:sz w:val="28"/>
          <w:szCs w:val="28"/>
          <w:u w:val="single"/>
        </w:rPr>
      </w:pPr>
    </w:p>
    <w:p w14:paraId="363D1C6A" w14:textId="77777777" w:rsidR="00704B8A" w:rsidRPr="00411DBC" w:rsidRDefault="00704B8A" w:rsidP="00BA2289">
      <w:pPr>
        <w:rPr>
          <w:rFonts w:ascii="Angsana New" w:hAnsi="Angsana New"/>
          <w:sz w:val="28"/>
          <w:szCs w:val="28"/>
          <w:u w:val="single"/>
        </w:rPr>
      </w:pPr>
    </w:p>
    <w:p w14:paraId="4C50BB96" w14:textId="77777777" w:rsidR="00704B8A" w:rsidRPr="00411DBC" w:rsidRDefault="00704B8A" w:rsidP="00BA2289">
      <w:pPr>
        <w:rPr>
          <w:rFonts w:ascii="Angsana New" w:hAnsi="Angsana New"/>
          <w:sz w:val="28"/>
          <w:szCs w:val="28"/>
          <w:u w:val="single"/>
        </w:rPr>
      </w:pPr>
    </w:p>
    <w:p w14:paraId="5787F4AB" w14:textId="77777777" w:rsidR="003658C5" w:rsidRPr="00411DBC" w:rsidRDefault="003658C5" w:rsidP="00BA2289">
      <w:pPr>
        <w:rPr>
          <w:rFonts w:ascii="Angsana New" w:hAnsi="Angsana New"/>
          <w:sz w:val="28"/>
          <w:szCs w:val="28"/>
          <w:u w:val="single"/>
        </w:rPr>
      </w:pPr>
    </w:p>
    <w:p w14:paraId="1D7B0666" w14:textId="77777777" w:rsidR="00C921BF" w:rsidRPr="00411DBC" w:rsidRDefault="00C921BF" w:rsidP="00E74227">
      <w:pPr>
        <w:rPr>
          <w:rFonts w:ascii="Angsana New" w:hAnsi="Angsana New"/>
          <w:sz w:val="28"/>
          <w:szCs w:val="28"/>
          <w:u w:val="single"/>
        </w:rPr>
      </w:pPr>
    </w:p>
    <w:p w14:paraId="194E024C" w14:textId="349A45F8" w:rsidR="002C66BE" w:rsidRPr="00411DBC" w:rsidRDefault="002C66BE" w:rsidP="002C66BE">
      <w:pPr>
        <w:ind w:left="851"/>
        <w:rPr>
          <w:rFonts w:ascii="Angsana New" w:hAnsi="Angsana New"/>
          <w:sz w:val="28"/>
          <w:szCs w:val="28"/>
        </w:rPr>
      </w:pPr>
      <w:r w:rsidRPr="00411DBC">
        <w:rPr>
          <w:rFonts w:ascii="Angsana New" w:hAnsi="Angsana New"/>
          <w:sz w:val="28"/>
          <w:szCs w:val="28"/>
          <w:u w:val="single"/>
          <w:cs/>
        </w:rPr>
        <w:t>รายการ</w:t>
      </w:r>
      <w:r w:rsidRPr="00411DBC">
        <w:rPr>
          <w:rFonts w:ascii="Angsana New" w:hAnsi="Angsana New" w:hint="cs"/>
          <w:sz w:val="28"/>
          <w:szCs w:val="28"/>
          <w:u w:val="single"/>
          <w:cs/>
        </w:rPr>
        <w:t>รายได้และค่าใช้จ่าย</w:t>
      </w:r>
      <w:r w:rsidRPr="00411DBC">
        <w:rPr>
          <w:rFonts w:ascii="Angsana New" w:hAnsi="Angsana New"/>
          <w:sz w:val="28"/>
          <w:szCs w:val="28"/>
          <w:u w:val="single"/>
          <w:cs/>
        </w:rPr>
        <w:t>ที่สำคัญ</w:t>
      </w:r>
      <w:r w:rsidRPr="00411DBC">
        <w:rPr>
          <w:rFonts w:ascii="Angsana New" w:hAnsi="Angsana New"/>
          <w:sz w:val="28"/>
          <w:szCs w:val="28"/>
        </w:rPr>
        <w:t xml:space="preserve"> </w:t>
      </w:r>
      <w:r w:rsidRPr="00411DBC">
        <w:rPr>
          <w:rFonts w:ascii="Angsana New" w:hAnsi="Angsana New"/>
          <w:sz w:val="28"/>
          <w:szCs w:val="28"/>
          <w:cs/>
        </w:rPr>
        <w:t>กับกิจการที่เกี่ยวข้องกันสำหรับ</w:t>
      </w:r>
      <w:r w:rsidRPr="00411DBC">
        <w:rPr>
          <w:rFonts w:ascii="Angsana New" w:hAnsi="Angsana New" w:hint="cs"/>
          <w:sz w:val="28"/>
          <w:szCs w:val="28"/>
          <w:cs/>
        </w:rPr>
        <w:t>งวดหกเดือนสิ้</w:t>
      </w:r>
      <w:r w:rsidRPr="00411DBC">
        <w:rPr>
          <w:rFonts w:ascii="Angsana New" w:hAnsi="Angsana New"/>
          <w:sz w:val="28"/>
          <w:szCs w:val="28"/>
          <w:cs/>
        </w:rPr>
        <w:t xml:space="preserve">นสุดวันที่ </w:t>
      </w:r>
      <w:r w:rsidRPr="00411DBC">
        <w:rPr>
          <w:rFonts w:ascii="Angsana New" w:hAnsi="Angsana New"/>
          <w:sz w:val="28"/>
          <w:szCs w:val="28"/>
        </w:rPr>
        <w:t>30</w:t>
      </w:r>
      <w:r w:rsidRPr="00411DBC">
        <w:rPr>
          <w:rFonts w:ascii="Angsana New" w:hAnsi="Angsana New" w:hint="cs"/>
          <w:sz w:val="28"/>
          <w:szCs w:val="28"/>
          <w:cs/>
        </w:rPr>
        <w:t xml:space="preserve"> มิถุนายน</w:t>
      </w:r>
      <w:r w:rsidRPr="00411DBC">
        <w:rPr>
          <w:rFonts w:ascii="Angsana New" w:hAnsi="Angsana New"/>
          <w:sz w:val="28"/>
          <w:szCs w:val="28"/>
          <w:cs/>
        </w:rPr>
        <w:t xml:space="preserve"> </w:t>
      </w:r>
      <w:r w:rsidRPr="00411DBC">
        <w:rPr>
          <w:rFonts w:ascii="Angsana New" w:hAnsi="Angsana New"/>
          <w:sz w:val="28"/>
          <w:szCs w:val="28"/>
        </w:rPr>
        <w:t>256</w:t>
      </w:r>
      <w:r w:rsidRPr="00411DBC">
        <w:rPr>
          <w:rFonts w:ascii="Angsana New" w:hAnsi="Angsana New" w:hint="cs"/>
          <w:sz w:val="28"/>
          <w:szCs w:val="28"/>
          <w:cs/>
        </w:rPr>
        <w:t>6</w:t>
      </w:r>
      <w:r w:rsidRPr="00411DBC">
        <w:rPr>
          <w:rFonts w:ascii="Angsana New" w:hAnsi="Angsana New"/>
          <w:sz w:val="28"/>
          <w:szCs w:val="28"/>
          <w:cs/>
        </w:rPr>
        <w:t xml:space="preserve"> และ </w:t>
      </w:r>
      <w:r w:rsidRPr="00411DBC">
        <w:rPr>
          <w:rFonts w:ascii="Angsana New" w:hAnsi="Angsana New"/>
          <w:sz w:val="28"/>
          <w:szCs w:val="28"/>
        </w:rPr>
        <w:t>256</w:t>
      </w:r>
      <w:r w:rsidRPr="00411DBC">
        <w:rPr>
          <w:rFonts w:ascii="Angsana New" w:hAnsi="Angsana New" w:hint="cs"/>
          <w:sz w:val="28"/>
          <w:szCs w:val="28"/>
          <w:cs/>
        </w:rPr>
        <w:t>5</w:t>
      </w:r>
      <w:r w:rsidRPr="00411DBC">
        <w:rPr>
          <w:rFonts w:ascii="Angsana New" w:hAnsi="Angsana New"/>
          <w:sz w:val="28"/>
          <w:szCs w:val="28"/>
        </w:rPr>
        <w:t xml:space="preserve"> </w:t>
      </w:r>
      <w:r w:rsidRPr="00411DBC">
        <w:rPr>
          <w:rFonts w:ascii="Angsana New" w:hAnsi="Angsana New"/>
          <w:sz w:val="28"/>
          <w:szCs w:val="28"/>
          <w:cs/>
        </w:rPr>
        <w:t>มีดังนี้</w:t>
      </w:r>
      <w:r w:rsidRPr="00411DBC">
        <w:rPr>
          <w:rFonts w:ascii="Angsana New" w:hAnsi="Angsana New"/>
          <w:sz w:val="28"/>
          <w:szCs w:val="28"/>
        </w:rPr>
        <w:t xml:space="preserve">  </w:t>
      </w:r>
    </w:p>
    <w:tbl>
      <w:tblPr>
        <w:tblStyle w:val="TableGrid"/>
        <w:tblW w:w="9913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1309"/>
        <w:gridCol w:w="236"/>
        <w:gridCol w:w="1309"/>
        <w:gridCol w:w="236"/>
        <w:gridCol w:w="1309"/>
        <w:gridCol w:w="236"/>
        <w:gridCol w:w="1309"/>
      </w:tblGrid>
      <w:tr w:rsidR="002C66BE" w:rsidRPr="00411DBC" w14:paraId="632BF55D" w14:textId="77777777" w:rsidTr="000075D3">
        <w:trPr>
          <w:trHeight w:val="403"/>
          <w:tblHeader/>
        </w:trPr>
        <w:tc>
          <w:tcPr>
            <w:tcW w:w="3969" w:type="dxa"/>
            <w:vAlign w:val="center"/>
          </w:tcPr>
          <w:p w14:paraId="588D2DFE" w14:textId="77777777" w:rsidR="002C66BE" w:rsidRPr="00411DBC" w:rsidRDefault="002C66BE" w:rsidP="000075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44" w:type="dxa"/>
            <w:gridSpan w:val="7"/>
            <w:vAlign w:val="center"/>
          </w:tcPr>
          <w:p w14:paraId="3B2A5C84" w14:textId="77777777" w:rsidR="002C66BE" w:rsidRPr="00411DBC" w:rsidRDefault="002C66BE" w:rsidP="000075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(</w:t>
            </w:r>
            <w:r w:rsidRPr="00411DBC">
              <w:rPr>
                <w:rFonts w:ascii="Angsana New" w:hAnsi="Angsana New"/>
                <w:sz w:val="28"/>
                <w:szCs w:val="28"/>
                <w:cs/>
              </w:rPr>
              <w:t>หน่วย: พันบาท)</w:t>
            </w:r>
          </w:p>
        </w:tc>
      </w:tr>
      <w:tr w:rsidR="002C66BE" w:rsidRPr="00411DBC" w14:paraId="40069A70" w14:textId="77777777" w:rsidTr="000075D3">
        <w:trPr>
          <w:trHeight w:val="416"/>
          <w:tblHeader/>
        </w:trPr>
        <w:tc>
          <w:tcPr>
            <w:tcW w:w="3969" w:type="dxa"/>
            <w:vAlign w:val="center"/>
          </w:tcPr>
          <w:p w14:paraId="2870E094" w14:textId="77777777" w:rsidR="002C66BE" w:rsidRPr="00411DBC" w:rsidRDefault="002C66BE" w:rsidP="000075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5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6467E8" w14:textId="77777777" w:rsidR="002C66BE" w:rsidRPr="00411DBC" w:rsidRDefault="002C66BE" w:rsidP="000075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36" w:type="dxa"/>
            <w:tcBorders>
              <w:top w:val="single" w:sz="4" w:space="0" w:color="auto"/>
            </w:tcBorders>
            <w:vAlign w:val="center"/>
          </w:tcPr>
          <w:p w14:paraId="5FF2F676" w14:textId="77777777" w:rsidR="002C66BE" w:rsidRPr="00411DBC" w:rsidRDefault="002C66BE" w:rsidP="000075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5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E5FC24" w14:textId="77777777" w:rsidR="002C66BE" w:rsidRPr="00411DBC" w:rsidRDefault="002C66BE" w:rsidP="000075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2C66BE" w:rsidRPr="00411DBC" w14:paraId="14C229D6" w14:textId="77777777" w:rsidTr="000075D3">
        <w:trPr>
          <w:trHeight w:val="403"/>
          <w:tblHeader/>
        </w:trPr>
        <w:tc>
          <w:tcPr>
            <w:tcW w:w="3969" w:type="dxa"/>
            <w:vAlign w:val="center"/>
          </w:tcPr>
          <w:p w14:paraId="585F9EB7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58BF20" w14:textId="6DDE88A6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2566</w:t>
            </w:r>
          </w:p>
        </w:tc>
        <w:tc>
          <w:tcPr>
            <w:tcW w:w="236" w:type="dxa"/>
            <w:tcBorders>
              <w:top w:val="single" w:sz="4" w:space="0" w:color="auto"/>
            </w:tcBorders>
            <w:vAlign w:val="center"/>
          </w:tcPr>
          <w:p w14:paraId="52A91700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E435D0" w14:textId="74EB7E76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2565</w:t>
            </w:r>
          </w:p>
        </w:tc>
        <w:tc>
          <w:tcPr>
            <w:tcW w:w="236" w:type="dxa"/>
            <w:vAlign w:val="center"/>
          </w:tcPr>
          <w:p w14:paraId="3CF14C19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012544" w14:textId="6D79A704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2566</w:t>
            </w:r>
          </w:p>
        </w:tc>
        <w:tc>
          <w:tcPr>
            <w:tcW w:w="236" w:type="dxa"/>
            <w:tcBorders>
              <w:top w:val="single" w:sz="4" w:space="0" w:color="auto"/>
            </w:tcBorders>
            <w:vAlign w:val="center"/>
          </w:tcPr>
          <w:p w14:paraId="16FF4E70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70E305" w14:textId="029C1AA1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2565</w:t>
            </w:r>
          </w:p>
        </w:tc>
      </w:tr>
      <w:tr w:rsidR="002C66BE" w:rsidRPr="00411DBC" w14:paraId="33903679" w14:textId="77777777" w:rsidTr="000075D3">
        <w:trPr>
          <w:trHeight w:val="403"/>
        </w:trPr>
        <w:tc>
          <w:tcPr>
            <w:tcW w:w="3969" w:type="dxa"/>
            <w:vAlign w:val="center"/>
          </w:tcPr>
          <w:p w14:paraId="77CBA33F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411DBC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รายได้จากการให้บริการ</w:t>
            </w:r>
          </w:p>
        </w:tc>
        <w:tc>
          <w:tcPr>
            <w:tcW w:w="1309" w:type="dxa"/>
            <w:tcBorders>
              <w:top w:val="single" w:sz="4" w:space="0" w:color="auto"/>
            </w:tcBorders>
            <w:vAlign w:val="center"/>
          </w:tcPr>
          <w:p w14:paraId="5A42A40B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vAlign w:val="center"/>
          </w:tcPr>
          <w:p w14:paraId="499C1316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tcBorders>
              <w:top w:val="single" w:sz="4" w:space="0" w:color="auto"/>
            </w:tcBorders>
            <w:vAlign w:val="center"/>
          </w:tcPr>
          <w:p w14:paraId="03950BB6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vAlign w:val="center"/>
          </w:tcPr>
          <w:p w14:paraId="07EEFAFF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tcBorders>
              <w:top w:val="single" w:sz="4" w:space="0" w:color="auto"/>
            </w:tcBorders>
            <w:vAlign w:val="center"/>
          </w:tcPr>
          <w:p w14:paraId="761FACC0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vAlign w:val="center"/>
          </w:tcPr>
          <w:p w14:paraId="383330B8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tcBorders>
              <w:top w:val="single" w:sz="4" w:space="0" w:color="auto"/>
            </w:tcBorders>
            <w:vAlign w:val="center"/>
          </w:tcPr>
          <w:p w14:paraId="1EE0DD22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2C66BE" w:rsidRPr="00411DBC" w14:paraId="047401A8" w14:textId="77777777" w:rsidTr="00E74227">
        <w:trPr>
          <w:trHeight w:val="416"/>
        </w:trPr>
        <w:tc>
          <w:tcPr>
            <w:tcW w:w="3969" w:type="dxa"/>
            <w:vAlign w:val="center"/>
          </w:tcPr>
          <w:p w14:paraId="3E86809F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บริษัท มิลล์คอน สตีล จำกัด (มหาชน)</w:t>
            </w:r>
          </w:p>
        </w:tc>
        <w:tc>
          <w:tcPr>
            <w:tcW w:w="1309" w:type="dxa"/>
            <w:vAlign w:val="bottom"/>
          </w:tcPr>
          <w:p w14:paraId="4901243C" w14:textId="160E91F3" w:rsidR="002C66BE" w:rsidRPr="00411DBC" w:rsidRDefault="00E74227" w:rsidP="00E742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27</w:t>
            </w:r>
            <w:r w:rsidRPr="00411DBC">
              <w:rPr>
                <w:rFonts w:ascii="Angsana New" w:hAnsi="Angsana New"/>
                <w:sz w:val="28"/>
                <w:szCs w:val="28"/>
              </w:rPr>
              <w:t>,</w:t>
            </w:r>
            <w:r w:rsidRPr="00411DBC">
              <w:rPr>
                <w:rFonts w:ascii="Angsana New" w:hAnsi="Angsana New"/>
                <w:sz w:val="28"/>
                <w:szCs w:val="28"/>
                <w:cs/>
              </w:rPr>
              <w:t>724</w:t>
            </w:r>
          </w:p>
        </w:tc>
        <w:tc>
          <w:tcPr>
            <w:tcW w:w="236" w:type="dxa"/>
            <w:vAlign w:val="center"/>
          </w:tcPr>
          <w:p w14:paraId="4BD7EEC8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vAlign w:val="center"/>
          </w:tcPr>
          <w:p w14:paraId="35F05875" w14:textId="2A88EE6A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2</w:t>
            </w:r>
            <w:r w:rsidRPr="00411DBC">
              <w:rPr>
                <w:rFonts w:ascii="Angsana New" w:hAnsi="Angsana New"/>
                <w:sz w:val="28"/>
                <w:szCs w:val="28"/>
              </w:rPr>
              <w:t>,</w:t>
            </w:r>
            <w:r w:rsidRPr="00411DBC">
              <w:rPr>
                <w:rFonts w:ascii="Angsana New" w:hAnsi="Angsana New"/>
                <w:sz w:val="28"/>
                <w:szCs w:val="28"/>
                <w:cs/>
              </w:rPr>
              <w:t>007</w:t>
            </w:r>
          </w:p>
        </w:tc>
        <w:tc>
          <w:tcPr>
            <w:tcW w:w="236" w:type="dxa"/>
            <w:vAlign w:val="center"/>
          </w:tcPr>
          <w:p w14:paraId="607E4643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vAlign w:val="bottom"/>
          </w:tcPr>
          <w:p w14:paraId="675A564C" w14:textId="22B7CE71" w:rsidR="002C66BE" w:rsidRPr="00411DBC" w:rsidRDefault="00E74227" w:rsidP="00E742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25,680</w:t>
            </w:r>
          </w:p>
        </w:tc>
        <w:tc>
          <w:tcPr>
            <w:tcW w:w="236" w:type="dxa"/>
            <w:vAlign w:val="center"/>
          </w:tcPr>
          <w:p w14:paraId="0FAD9946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</w:tcPr>
          <w:p w14:paraId="11DDC8FB" w14:textId="2211161D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2C66BE" w:rsidRPr="00411DBC" w14:paraId="1E89CAAD" w14:textId="77777777" w:rsidTr="00E74227">
        <w:trPr>
          <w:trHeight w:val="403"/>
        </w:trPr>
        <w:tc>
          <w:tcPr>
            <w:tcW w:w="3969" w:type="dxa"/>
            <w:vAlign w:val="center"/>
          </w:tcPr>
          <w:p w14:paraId="71702D8B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บริษัท มิลล์คอน บูรพา จำกัด</w:t>
            </w:r>
          </w:p>
        </w:tc>
        <w:tc>
          <w:tcPr>
            <w:tcW w:w="1309" w:type="dxa"/>
            <w:vAlign w:val="bottom"/>
          </w:tcPr>
          <w:p w14:paraId="77903171" w14:textId="1533AD12" w:rsidR="002C66BE" w:rsidRPr="00411DBC" w:rsidRDefault="00E74227" w:rsidP="00E742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3,002</w:t>
            </w:r>
          </w:p>
        </w:tc>
        <w:tc>
          <w:tcPr>
            <w:tcW w:w="236" w:type="dxa"/>
            <w:vAlign w:val="center"/>
          </w:tcPr>
          <w:p w14:paraId="71C5B74E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vAlign w:val="center"/>
          </w:tcPr>
          <w:p w14:paraId="491623E5" w14:textId="43D15E5D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81</w:t>
            </w:r>
          </w:p>
        </w:tc>
        <w:tc>
          <w:tcPr>
            <w:tcW w:w="236" w:type="dxa"/>
            <w:vAlign w:val="center"/>
          </w:tcPr>
          <w:p w14:paraId="716BEC11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vAlign w:val="bottom"/>
          </w:tcPr>
          <w:p w14:paraId="544C4D3F" w14:textId="118F95E7" w:rsidR="002C66BE" w:rsidRPr="00411DBC" w:rsidRDefault="00E74227" w:rsidP="00E742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3,002</w:t>
            </w:r>
          </w:p>
        </w:tc>
        <w:tc>
          <w:tcPr>
            <w:tcW w:w="236" w:type="dxa"/>
            <w:vAlign w:val="center"/>
          </w:tcPr>
          <w:p w14:paraId="0E3C5A82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</w:tcPr>
          <w:p w14:paraId="3C68E0ED" w14:textId="3EFC8345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E74227" w:rsidRPr="00411DBC" w14:paraId="3D6C5BAF" w14:textId="77777777" w:rsidTr="00E74227">
        <w:trPr>
          <w:trHeight w:val="403"/>
        </w:trPr>
        <w:tc>
          <w:tcPr>
            <w:tcW w:w="3969" w:type="dxa"/>
            <w:vAlign w:val="center"/>
          </w:tcPr>
          <w:p w14:paraId="27311BE0" w14:textId="77777777" w:rsidR="00E74227" w:rsidRPr="00411DBC" w:rsidRDefault="00E74227" w:rsidP="00E742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บริษัท ซันเทคเมทัลส์ จำกัด</w:t>
            </w:r>
          </w:p>
        </w:tc>
        <w:tc>
          <w:tcPr>
            <w:tcW w:w="1309" w:type="dxa"/>
            <w:vAlign w:val="bottom"/>
          </w:tcPr>
          <w:p w14:paraId="22072FBA" w14:textId="6B6DDA36" w:rsidR="00E74227" w:rsidRPr="00411DBC" w:rsidRDefault="00E74227" w:rsidP="00E742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484</w:t>
            </w:r>
          </w:p>
        </w:tc>
        <w:tc>
          <w:tcPr>
            <w:tcW w:w="236" w:type="dxa"/>
            <w:vAlign w:val="center"/>
          </w:tcPr>
          <w:p w14:paraId="08BEB3C3" w14:textId="77777777" w:rsidR="00E74227" w:rsidRPr="00411DBC" w:rsidRDefault="00E74227" w:rsidP="00E742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vAlign w:val="center"/>
          </w:tcPr>
          <w:p w14:paraId="1702F45E" w14:textId="608A49CA" w:rsidR="00E74227" w:rsidRPr="00411DBC" w:rsidRDefault="00E74227" w:rsidP="00E742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104</w:t>
            </w:r>
          </w:p>
        </w:tc>
        <w:tc>
          <w:tcPr>
            <w:tcW w:w="236" w:type="dxa"/>
            <w:vAlign w:val="center"/>
          </w:tcPr>
          <w:p w14:paraId="67657A49" w14:textId="77777777" w:rsidR="00E74227" w:rsidRPr="00411DBC" w:rsidRDefault="00E74227" w:rsidP="00E742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vAlign w:val="bottom"/>
          </w:tcPr>
          <w:p w14:paraId="3B112EF1" w14:textId="729AF101" w:rsidR="00E74227" w:rsidRPr="00411DBC" w:rsidRDefault="00E74227" w:rsidP="00E742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t>-</w:t>
            </w:r>
          </w:p>
        </w:tc>
        <w:tc>
          <w:tcPr>
            <w:tcW w:w="236" w:type="dxa"/>
            <w:vAlign w:val="center"/>
          </w:tcPr>
          <w:p w14:paraId="1D42A706" w14:textId="77777777" w:rsidR="00E74227" w:rsidRPr="00411DBC" w:rsidRDefault="00E74227" w:rsidP="00E742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</w:tcPr>
          <w:p w14:paraId="210E51FF" w14:textId="02373B23" w:rsidR="00E74227" w:rsidRPr="00411DBC" w:rsidRDefault="00E74227" w:rsidP="00E742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E74227" w:rsidRPr="00411DBC" w14:paraId="593ACB85" w14:textId="77777777" w:rsidTr="00E74227">
        <w:trPr>
          <w:trHeight w:val="403"/>
        </w:trPr>
        <w:tc>
          <w:tcPr>
            <w:tcW w:w="3969" w:type="dxa"/>
            <w:vAlign w:val="center"/>
          </w:tcPr>
          <w:p w14:paraId="01061D53" w14:textId="77777777" w:rsidR="00E74227" w:rsidRPr="00411DBC" w:rsidRDefault="00E74227" w:rsidP="00E742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บริษัท ซีพีเอส ชิปปิ้ง แอนด์ โลจิสติกส์ จำกัด</w:t>
            </w:r>
          </w:p>
        </w:tc>
        <w:tc>
          <w:tcPr>
            <w:tcW w:w="1309" w:type="dxa"/>
            <w:vAlign w:val="bottom"/>
          </w:tcPr>
          <w:p w14:paraId="629F96F9" w14:textId="65095E91" w:rsidR="00E74227" w:rsidRPr="00411DBC" w:rsidRDefault="00E74227" w:rsidP="00E742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t>-</w:t>
            </w:r>
          </w:p>
        </w:tc>
        <w:tc>
          <w:tcPr>
            <w:tcW w:w="236" w:type="dxa"/>
            <w:vAlign w:val="center"/>
          </w:tcPr>
          <w:p w14:paraId="1F6FB38A" w14:textId="77777777" w:rsidR="00E74227" w:rsidRPr="00411DBC" w:rsidRDefault="00E74227" w:rsidP="00E742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vAlign w:val="center"/>
          </w:tcPr>
          <w:p w14:paraId="1B477559" w14:textId="3C81487E" w:rsidR="00E74227" w:rsidRPr="00411DBC" w:rsidRDefault="00E74227" w:rsidP="00E742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2,117</w:t>
            </w:r>
          </w:p>
        </w:tc>
        <w:tc>
          <w:tcPr>
            <w:tcW w:w="236" w:type="dxa"/>
            <w:vAlign w:val="center"/>
          </w:tcPr>
          <w:p w14:paraId="1F6DA45C" w14:textId="77777777" w:rsidR="00E74227" w:rsidRPr="00411DBC" w:rsidRDefault="00E74227" w:rsidP="00E742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vAlign w:val="bottom"/>
          </w:tcPr>
          <w:p w14:paraId="4C472CC5" w14:textId="3D1C973E" w:rsidR="00E74227" w:rsidRPr="00411DBC" w:rsidRDefault="00E74227" w:rsidP="00E742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t>-</w:t>
            </w:r>
          </w:p>
        </w:tc>
        <w:tc>
          <w:tcPr>
            <w:tcW w:w="236" w:type="dxa"/>
            <w:vAlign w:val="center"/>
          </w:tcPr>
          <w:p w14:paraId="618D691E" w14:textId="77777777" w:rsidR="00E74227" w:rsidRPr="00411DBC" w:rsidRDefault="00E74227" w:rsidP="00E742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vAlign w:val="center"/>
          </w:tcPr>
          <w:p w14:paraId="09067ECA" w14:textId="24575C22" w:rsidR="00E74227" w:rsidRPr="00411DBC" w:rsidRDefault="00E74227" w:rsidP="00E742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2,117</w:t>
            </w:r>
          </w:p>
        </w:tc>
      </w:tr>
      <w:tr w:rsidR="00E74227" w:rsidRPr="00411DBC" w14:paraId="7E3AF638" w14:textId="77777777" w:rsidTr="00E74227">
        <w:trPr>
          <w:trHeight w:val="403"/>
        </w:trPr>
        <w:tc>
          <w:tcPr>
            <w:tcW w:w="3969" w:type="dxa"/>
            <w:vAlign w:val="center"/>
          </w:tcPr>
          <w:p w14:paraId="3F9E99BD" w14:textId="77777777" w:rsidR="00E74227" w:rsidRPr="00411DBC" w:rsidRDefault="00E74227" w:rsidP="00E742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บริษัท คอมพลีท ทรานสปอร์ต จำกัด</w:t>
            </w:r>
          </w:p>
        </w:tc>
        <w:tc>
          <w:tcPr>
            <w:tcW w:w="1309" w:type="dxa"/>
            <w:vAlign w:val="bottom"/>
          </w:tcPr>
          <w:p w14:paraId="427CBB21" w14:textId="337DD3EB" w:rsidR="00E74227" w:rsidRPr="00411DBC" w:rsidRDefault="00E74227" w:rsidP="00E742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t>-</w:t>
            </w:r>
          </w:p>
        </w:tc>
        <w:tc>
          <w:tcPr>
            <w:tcW w:w="236" w:type="dxa"/>
            <w:vAlign w:val="center"/>
          </w:tcPr>
          <w:p w14:paraId="4623C82A" w14:textId="77777777" w:rsidR="00E74227" w:rsidRPr="00411DBC" w:rsidRDefault="00E74227" w:rsidP="00E742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vAlign w:val="center"/>
          </w:tcPr>
          <w:p w14:paraId="65C2D1AA" w14:textId="53D81515" w:rsidR="00E74227" w:rsidRPr="00411DBC" w:rsidRDefault="00E74227" w:rsidP="00E742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122</w:t>
            </w:r>
          </w:p>
        </w:tc>
        <w:tc>
          <w:tcPr>
            <w:tcW w:w="236" w:type="dxa"/>
            <w:vAlign w:val="center"/>
          </w:tcPr>
          <w:p w14:paraId="7DF261DD" w14:textId="77777777" w:rsidR="00E74227" w:rsidRPr="00411DBC" w:rsidRDefault="00E74227" w:rsidP="00E742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vAlign w:val="bottom"/>
          </w:tcPr>
          <w:p w14:paraId="56A145D5" w14:textId="0CE30450" w:rsidR="00E74227" w:rsidRPr="00411DBC" w:rsidRDefault="00E74227" w:rsidP="00E742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t>-</w:t>
            </w:r>
          </w:p>
        </w:tc>
        <w:tc>
          <w:tcPr>
            <w:tcW w:w="236" w:type="dxa"/>
            <w:vAlign w:val="center"/>
          </w:tcPr>
          <w:p w14:paraId="0400E19C" w14:textId="77777777" w:rsidR="00E74227" w:rsidRPr="00411DBC" w:rsidRDefault="00E74227" w:rsidP="00E742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vAlign w:val="center"/>
          </w:tcPr>
          <w:p w14:paraId="30DBE05C" w14:textId="403FF213" w:rsidR="00E74227" w:rsidRPr="00411DBC" w:rsidRDefault="00E74227" w:rsidP="00E742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14</w:t>
            </w:r>
          </w:p>
        </w:tc>
      </w:tr>
      <w:tr w:rsidR="002C66BE" w:rsidRPr="00411DBC" w14:paraId="033B910B" w14:textId="77777777" w:rsidTr="00E74227">
        <w:trPr>
          <w:trHeight w:val="403"/>
        </w:trPr>
        <w:tc>
          <w:tcPr>
            <w:tcW w:w="3969" w:type="dxa"/>
            <w:vAlign w:val="center"/>
          </w:tcPr>
          <w:p w14:paraId="3704C984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บริษัท โคเบลโก้ มิลล์คอน สตีล จำกัด</w:t>
            </w:r>
          </w:p>
        </w:tc>
        <w:tc>
          <w:tcPr>
            <w:tcW w:w="1309" w:type="dxa"/>
            <w:vAlign w:val="bottom"/>
          </w:tcPr>
          <w:p w14:paraId="4DB39A81" w14:textId="6EFC944B" w:rsidR="002C66BE" w:rsidRPr="00411DBC" w:rsidRDefault="00E74227" w:rsidP="00E742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10,914</w:t>
            </w:r>
          </w:p>
        </w:tc>
        <w:tc>
          <w:tcPr>
            <w:tcW w:w="236" w:type="dxa"/>
            <w:vAlign w:val="center"/>
          </w:tcPr>
          <w:p w14:paraId="7E3B20A0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vAlign w:val="center"/>
          </w:tcPr>
          <w:p w14:paraId="3D5F8B31" w14:textId="5722CB11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18,748</w:t>
            </w:r>
          </w:p>
        </w:tc>
        <w:tc>
          <w:tcPr>
            <w:tcW w:w="236" w:type="dxa"/>
            <w:vAlign w:val="center"/>
          </w:tcPr>
          <w:p w14:paraId="156BB464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vAlign w:val="bottom"/>
          </w:tcPr>
          <w:p w14:paraId="5FF40EC8" w14:textId="2EF10519" w:rsidR="002C66BE" w:rsidRPr="00411DBC" w:rsidRDefault="00E74227" w:rsidP="00E742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10</w:t>
            </w:r>
            <w:r w:rsidRPr="00411DBC">
              <w:rPr>
                <w:rFonts w:ascii="Angsana New" w:hAnsi="Angsana New"/>
                <w:sz w:val="28"/>
                <w:szCs w:val="28"/>
              </w:rPr>
              <w:t>,</w:t>
            </w:r>
            <w:r w:rsidRPr="00411DBC">
              <w:rPr>
                <w:rFonts w:ascii="Angsana New" w:hAnsi="Angsana New"/>
                <w:sz w:val="28"/>
                <w:szCs w:val="28"/>
                <w:cs/>
              </w:rPr>
              <w:t>806</w:t>
            </w:r>
          </w:p>
        </w:tc>
        <w:tc>
          <w:tcPr>
            <w:tcW w:w="236" w:type="dxa"/>
            <w:vAlign w:val="center"/>
          </w:tcPr>
          <w:p w14:paraId="30E8002D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vAlign w:val="center"/>
          </w:tcPr>
          <w:p w14:paraId="4F5B78F1" w14:textId="7BF10221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18,475</w:t>
            </w:r>
          </w:p>
        </w:tc>
      </w:tr>
      <w:tr w:rsidR="00E74227" w:rsidRPr="00411DBC" w14:paraId="4668BA62" w14:textId="77777777" w:rsidTr="00E74227">
        <w:trPr>
          <w:trHeight w:val="403"/>
        </w:trPr>
        <w:tc>
          <w:tcPr>
            <w:tcW w:w="3969" w:type="dxa"/>
            <w:vAlign w:val="center"/>
          </w:tcPr>
          <w:p w14:paraId="1F37FE28" w14:textId="77777777" w:rsidR="00E74227" w:rsidRPr="00411DBC" w:rsidRDefault="00E74227" w:rsidP="00E742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บริษัท บิลค์ วัน กรุ๊ป จำกัด</w:t>
            </w:r>
          </w:p>
        </w:tc>
        <w:tc>
          <w:tcPr>
            <w:tcW w:w="1309" w:type="dxa"/>
            <w:vAlign w:val="bottom"/>
          </w:tcPr>
          <w:p w14:paraId="421E0FFD" w14:textId="1936BB4B" w:rsidR="00E74227" w:rsidRPr="00411DBC" w:rsidRDefault="00E74227" w:rsidP="00E742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169</w:t>
            </w:r>
          </w:p>
        </w:tc>
        <w:tc>
          <w:tcPr>
            <w:tcW w:w="236" w:type="dxa"/>
            <w:vAlign w:val="center"/>
          </w:tcPr>
          <w:p w14:paraId="16582405" w14:textId="77777777" w:rsidR="00E74227" w:rsidRPr="00411DBC" w:rsidRDefault="00E74227" w:rsidP="00E742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vAlign w:val="center"/>
          </w:tcPr>
          <w:p w14:paraId="4E6A95C1" w14:textId="48E87164" w:rsidR="00E74227" w:rsidRPr="00411DBC" w:rsidRDefault="00E74227" w:rsidP="00E742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203</w:t>
            </w:r>
          </w:p>
        </w:tc>
        <w:tc>
          <w:tcPr>
            <w:tcW w:w="236" w:type="dxa"/>
            <w:vAlign w:val="center"/>
          </w:tcPr>
          <w:p w14:paraId="69FFE0F5" w14:textId="77777777" w:rsidR="00E74227" w:rsidRPr="00411DBC" w:rsidRDefault="00E74227" w:rsidP="00E742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vAlign w:val="bottom"/>
          </w:tcPr>
          <w:p w14:paraId="1865FAA9" w14:textId="0B4BC498" w:rsidR="00E74227" w:rsidRPr="00411DBC" w:rsidRDefault="00E74227" w:rsidP="00E742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t>-</w:t>
            </w:r>
          </w:p>
        </w:tc>
        <w:tc>
          <w:tcPr>
            <w:tcW w:w="236" w:type="dxa"/>
            <w:vAlign w:val="center"/>
          </w:tcPr>
          <w:p w14:paraId="1B4DEF34" w14:textId="77777777" w:rsidR="00E74227" w:rsidRPr="00411DBC" w:rsidRDefault="00E74227" w:rsidP="00E742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</w:tcPr>
          <w:p w14:paraId="17DE4E26" w14:textId="56B56B7F" w:rsidR="00E74227" w:rsidRPr="00411DBC" w:rsidRDefault="00E74227" w:rsidP="00E742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E74227" w:rsidRPr="00411DBC" w14:paraId="1A3EF121" w14:textId="77777777" w:rsidTr="00E74227">
        <w:trPr>
          <w:trHeight w:val="403"/>
        </w:trPr>
        <w:tc>
          <w:tcPr>
            <w:tcW w:w="3969" w:type="dxa"/>
            <w:vAlign w:val="center"/>
          </w:tcPr>
          <w:p w14:paraId="3AC30C61" w14:textId="77777777" w:rsidR="00E74227" w:rsidRPr="00411DBC" w:rsidRDefault="00E74227" w:rsidP="00E742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บริษัท มูนช็อต เวนเจอร์ แคปปิตอล จำกัด</w:t>
            </w:r>
          </w:p>
        </w:tc>
        <w:tc>
          <w:tcPr>
            <w:tcW w:w="1309" w:type="dxa"/>
            <w:vAlign w:val="bottom"/>
          </w:tcPr>
          <w:p w14:paraId="67BEC9B7" w14:textId="66C6F204" w:rsidR="00E74227" w:rsidRPr="00411DBC" w:rsidRDefault="00E74227" w:rsidP="00E742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213</w:t>
            </w:r>
          </w:p>
        </w:tc>
        <w:tc>
          <w:tcPr>
            <w:tcW w:w="236" w:type="dxa"/>
            <w:vAlign w:val="center"/>
          </w:tcPr>
          <w:p w14:paraId="1D4D6193" w14:textId="77777777" w:rsidR="00E74227" w:rsidRPr="00411DBC" w:rsidRDefault="00E74227" w:rsidP="00E742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vAlign w:val="center"/>
          </w:tcPr>
          <w:p w14:paraId="3CA5140D" w14:textId="3F4EF561" w:rsidR="00E74227" w:rsidRPr="00411DBC" w:rsidRDefault="00E74227" w:rsidP="00E742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229</w:t>
            </w:r>
          </w:p>
        </w:tc>
        <w:tc>
          <w:tcPr>
            <w:tcW w:w="236" w:type="dxa"/>
            <w:vAlign w:val="center"/>
          </w:tcPr>
          <w:p w14:paraId="23FF13C9" w14:textId="77777777" w:rsidR="00E74227" w:rsidRPr="00411DBC" w:rsidRDefault="00E74227" w:rsidP="00E742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vAlign w:val="bottom"/>
          </w:tcPr>
          <w:p w14:paraId="0BA6D06D" w14:textId="74C1B5CF" w:rsidR="00E74227" w:rsidRPr="00411DBC" w:rsidRDefault="00E74227" w:rsidP="00E742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t>-</w:t>
            </w:r>
          </w:p>
        </w:tc>
        <w:tc>
          <w:tcPr>
            <w:tcW w:w="236" w:type="dxa"/>
            <w:vAlign w:val="center"/>
          </w:tcPr>
          <w:p w14:paraId="1996A73D" w14:textId="77777777" w:rsidR="00E74227" w:rsidRPr="00411DBC" w:rsidRDefault="00E74227" w:rsidP="00E742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</w:tcPr>
          <w:p w14:paraId="439A8722" w14:textId="0B40E120" w:rsidR="00E74227" w:rsidRPr="00411DBC" w:rsidRDefault="00E74227" w:rsidP="00E742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E74227" w:rsidRPr="00411DBC" w14:paraId="3268631E" w14:textId="77777777" w:rsidTr="00E74227">
        <w:trPr>
          <w:trHeight w:val="403"/>
        </w:trPr>
        <w:tc>
          <w:tcPr>
            <w:tcW w:w="3969" w:type="dxa"/>
            <w:vAlign w:val="center"/>
          </w:tcPr>
          <w:p w14:paraId="7BB5474A" w14:textId="77777777" w:rsidR="00E74227" w:rsidRPr="00411DBC" w:rsidRDefault="00E74227" w:rsidP="00E742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บริษัท สยาม โซล่าร์ เจนเนอรชั่น จำกัด (มหาชน)</w:t>
            </w:r>
          </w:p>
        </w:tc>
        <w:tc>
          <w:tcPr>
            <w:tcW w:w="1309" w:type="dxa"/>
            <w:vAlign w:val="bottom"/>
          </w:tcPr>
          <w:p w14:paraId="747CECF2" w14:textId="736C05E3" w:rsidR="00E74227" w:rsidRPr="00411DBC" w:rsidRDefault="00E74227" w:rsidP="00E742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t>-</w:t>
            </w:r>
          </w:p>
        </w:tc>
        <w:tc>
          <w:tcPr>
            <w:tcW w:w="236" w:type="dxa"/>
            <w:vAlign w:val="center"/>
          </w:tcPr>
          <w:p w14:paraId="779B04E9" w14:textId="77777777" w:rsidR="00E74227" w:rsidRPr="00411DBC" w:rsidRDefault="00E74227" w:rsidP="00E742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vAlign w:val="center"/>
          </w:tcPr>
          <w:p w14:paraId="1118485F" w14:textId="4F0A2B25" w:rsidR="00E74227" w:rsidRPr="00411DBC" w:rsidRDefault="00E74227" w:rsidP="00E742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78</w:t>
            </w:r>
          </w:p>
        </w:tc>
        <w:tc>
          <w:tcPr>
            <w:tcW w:w="236" w:type="dxa"/>
            <w:vAlign w:val="center"/>
          </w:tcPr>
          <w:p w14:paraId="6B9D2360" w14:textId="77777777" w:rsidR="00E74227" w:rsidRPr="00411DBC" w:rsidRDefault="00E74227" w:rsidP="00E742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vAlign w:val="bottom"/>
          </w:tcPr>
          <w:p w14:paraId="066302EE" w14:textId="4668C80D" w:rsidR="00E74227" w:rsidRPr="00411DBC" w:rsidRDefault="00E74227" w:rsidP="00E742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t>-</w:t>
            </w:r>
          </w:p>
        </w:tc>
        <w:tc>
          <w:tcPr>
            <w:tcW w:w="236" w:type="dxa"/>
            <w:vAlign w:val="center"/>
          </w:tcPr>
          <w:p w14:paraId="1F740B0D" w14:textId="77777777" w:rsidR="00E74227" w:rsidRPr="00411DBC" w:rsidRDefault="00E74227" w:rsidP="00E742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</w:tcPr>
          <w:p w14:paraId="41D8BA1B" w14:textId="238D2C0B" w:rsidR="00E74227" w:rsidRPr="00411DBC" w:rsidRDefault="00E74227" w:rsidP="00E742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E74227" w:rsidRPr="00411DBC" w14:paraId="38A2341A" w14:textId="77777777" w:rsidTr="00E74227">
        <w:trPr>
          <w:trHeight w:val="403"/>
        </w:trPr>
        <w:tc>
          <w:tcPr>
            <w:tcW w:w="3969" w:type="dxa"/>
            <w:vAlign w:val="center"/>
          </w:tcPr>
          <w:p w14:paraId="2EE748B8" w14:textId="6570B970" w:rsidR="00E74227" w:rsidRPr="00411DBC" w:rsidRDefault="00E74227" w:rsidP="002C66BE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บริษัท เดอะเมกะวัตต์ จำกัด</w:t>
            </w:r>
          </w:p>
        </w:tc>
        <w:tc>
          <w:tcPr>
            <w:tcW w:w="1309" w:type="dxa"/>
            <w:tcBorders>
              <w:bottom w:val="single" w:sz="4" w:space="0" w:color="auto"/>
            </w:tcBorders>
            <w:vAlign w:val="bottom"/>
          </w:tcPr>
          <w:p w14:paraId="79DD931B" w14:textId="6074D076" w:rsidR="00E74227" w:rsidRPr="00411DBC" w:rsidRDefault="00E74227" w:rsidP="00E74227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362</w:t>
            </w:r>
          </w:p>
        </w:tc>
        <w:tc>
          <w:tcPr>
            <w:tcW w:w="236" w:type="dxa"/>
            <w:vAlign w:val="center"/>
          </w:tcPr>
          <w:p w14:paraId="446171F6" w14:textId="77777777" w:rsidR="00E74227" w:rsidRPr="00411DBC" w:rsidRDefault="00E74227" w:rsidP="002C66B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tcBorders>
              <w:bottom w:val="single" w:sz="4" w:space="0" w:color="auto"/>
            </w:tcBorders>
            <w:vAlign w:val="center"/>
          </w:tcPr>
          <w:p w14:paraId="695DCDA5" w14:textId="77777777" w:rsidR="00E74227" w:rsidRPr="00411DBC" w:rsidRDefault="00E74227" w:rsidP="002C66B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vAlign w:val="center"/>
          </w:tcPr>
          <w:p w14:paraId="4EA726A1" w14:textId="77777777" w:rsidR="00E74227" w:rsidRPr="00411DBC" w:rsidRDefault="00E74227" w:rsidP="002C66B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tcBorders>
              <w:bottom w:val="single" w:sz="4" w:space="0" w:color="auto"/>
            </w:tcBorders>
            <w:vAlign w:val="bottom"/>
          </w:tcPr>
          <w:p w14:paraId="7D81D9B5" w14:textId="7D164BAF" w:rsidR="00E74227" w:rsidRPr="00411DBC" w:rsidRDefault="00E74227" w:rsidP="00E74227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362</w:t>
            </w:r>
          </w:p>
        </w:tc>
        <w:tc>
          <w:tcPr>
            <w:tcW w:w="236" w:type="dxa"/>
            <w:vAlign w:val="center"/>
          </w:tcPr>
          <w:p w14:paraId="7989F22E" w14:textId="77777777" w:rsidR="00E74227" w:rsidRPr="00411DBC" w:rsidRDefault="00E74227" w:rsidP="002C66BE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tcBorders>
              <w:bottom w:val="single" w:sz="4" w:space="0" w:color="auto"/>
            </w:tcBorders>
          </w:tcPr>
          <w:p w14:paraId="3C1CD19C" w14:textId="77777777" w:rsidR="00E74227" w:rsidRPr="00411DBC" w:rsidRDefault="00E74227" w:rsidP="002C66B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2C66BE" w:rsidRPr="00411DBC" w14:paraId="478C7678" w14:textId="77777777" w:rsidTr="00E74227">
        <w:trPr>
          <w:trHeight w:val="403"/>
        </w:trPr>
        <w:tc>
          <w:tcPr>
            <w:tcW w:w="3969" w:type="dxa"/>
            <w:vAlign w:val="center"/>
          </w:tcPr>
          <w:p w14:paraId="69AF5069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รวมรายได้จากการให้บริการ</w:t>
            </w:r>
          </w:p>
        </w:tc>
        <w:tc>
          <w:tcPr>
            <w:tcW w:w="130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5ACB62C" w14:textId="7A06726E" w:rsidR="002C66BE" w:rsidRPr="00411DBC" w:rsidRDefault="00E74227" w:rsidP="00E742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42,868</w:t>
            </w:r>
          </w:p>
        </w:tc>
        <w:tc>
          <w:tcPr>
            <w:tcW w:w="236" w:type="dxa"/>
            <w:vAlign w:val="center"/>
          </w:tcPr>
          <w:p w14:paraId="4DD56A49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0F5B441F" w14:textId="5253C642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23,689</w:t>
            </w:r>
          </w:p>
        </w:tc>
        <w:tc>
          <w:tcPr>
            <w:tcW w:w="236" w:type="dxa"/>
            <w:vAlign w:val="center"/>
          </w:tcPr>
          <w:p w14:paraId="3B510552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E45ED23" w14:textId="4F815A27" w:rsidR="002C66BE" w:rsidRPr="00411DBC" w:rsidRDefault="00E74227" w:rsidP="00E742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39,850</w:t>
            </w:r>
          </w:p>
        </w:tc>
        <w:tc>
          <w:tcPr>
            <w:tcW w:w="236" w:type="dxa"/>
            <w:vAlign w:val="center"/>
          </w:tcPr>
          <w:p w14:paraId="4BA72318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65FA1F37" w14:textId="0A2C1A1F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20,606</w:t>
            </w:r>
          </w:p>
        </w:tc>
      </w:tr>
      <w:tr w:rsidR="002C66BE" w:rsidRPr="00411DBC" w14:paraId="16C145C0" w14:textId="77777777" w:rsidTr="000075D3">
        <w:trPr>
          <w:trHeight w:val="403"/>
        </w:trPr>
        <w:tc>
          <w:tcPr>
            <w:tcW w:w="3969" w:type="dxa"/>
            <w:vAlign w:val="center"/>
          </w:tcPr>
          <w:p w14:paraId="72A9AC3D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411DBC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ดอกเบี้ยรับ</w:t>
            </w:r>
          </w:p>
        </w:tc>
        <w:tc>
          <w:tcPr>
            <w:tcW w:w="1309" w:type="dxa"/>
            <w:tcBorders>
              <w:top w:val="double" w:sz="4" w:space="0" w:color="auto"/>
            </w:tcBorders>
            <w:vAlign w:val="center"/>
          </w:tcPr>
          <w:p w14:paraId="72418769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vAlign w:val="center"/>
          </w:tcPr>
          <w:p w14:paraId="56F4ACAC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tcBorders>
              <w:top w:val="double" w:sz="4" w:space="0" w:color="auto"/>
            </w:tcBorders>
            <w:vAlign w:val="center"/>
          </w:tcPr>
          <w:p w14:paraId="0391211F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vAlign w:val="center"/>
          </w:tcPr>
          <w:p w14:paraId="71B0658B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tcBorders>
              <w:top w:val="double" w:sz="4" w:space="0" w:color="auto"/>
            </w:tcBorders>
            <w:vAlign w:val="center"/>
          </w:tcPr>
          <w:p w14:paraId="17348A0C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vAlign w:val="center"/>
          </w:tcPr>
          <w:p w14:paraId="55A0AE46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tcBorders>
              <w:top w:val="double" w:sz="4" w:space="0" w:color="auto"/>
            </w:tcBorders>
            <w:vAlign w:val="center"/>
          </w:tcPr>
          <w:p w14:paraId="104A8AF3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E74227" w:rsidRPr="00411DBC" w14:paraId="4AA8945A" w14:textId="77777777" w:rsidTr="00E74227">
        <w:trPr>
          <w:trHeight w:val="403"/>
        </w:trPr>
        <w:tc>
          <w:tcPr>
            <w:tcW w:w="3969" w:type="dxa"/>
            <w:vAlign w:val="center"/>
          </w:tcPr>
          <w:p w14:paraId="0F9D9671" w14:textId="77777777" w:rsidR="00E74227" w:rsidRPr="00411DBC" w:rsidRDefault="00E74227" w:rsidP="00E742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บริษัท บียอนด์ แคปปิตอล จำกัด</w:t>
            </w:r>
          </w:p>
        </w:tc>
        <w:tc>
          <w:tcPr>
            <w:tcW w:w="1309" w:type="dxa"/>
            <w:vAlign w:val="bottom"/>
          </w:tcPr>
          <w:p w14:paraId="2BA12FAA" w14:textId="002403A8" w:rsidR="00E74227" w:rsidRPr="00411DBC" w:rsidRDefault="00E74227" w:rsidP="00E742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t>-</w:t>
            </w:r>
          </w:p>
        </w:tc>
        <w:tc>
          <w:tcPr>
            <w:tcW w:w="236" w:type="dxa"/>
            <w:vAlign w:val="center"/>
          </w:tcPr>
          <w:p w14:paraId="61AE5297" w14:textId="77777777" w:rsidR="00E74227" w:rsidRPr="00411DBC" w:rsidRDefault="00E74227" w:rsidP="00E742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vAlign w:val="center"/>
          </w:tcPr>
          <w:p w14:paraId="77A34FC8" w14:textId="09AAC004" w:rsidR="00E74227" w:rsidRPr="00411DBC" w:rsidRDefault="00E74227" w:rsidP="00E742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6" w:type="dxa"/>
            <w:vAlign w:val="center"/>
          </w:tcPr>
          <w:p w14:paraId="4F389F32" w14:textId="77777777" w:rsidR="00E74227" w:rsidRPr="00411DBC" w:rsidRDefault="00E74227" w:rsidP="00E742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vAlign w:val="bottom"/>
          </w:tcPr>
          <w:p w14:paraId="4A401E99" w14:textId="4FE11F7E" w:rsidR="00E74227" w:rsidRPr="00411DBC" w:rsidRDefault="00E74227" w:rsidP="00E742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7,117</w:t>
            </w:r>
          </w:p>
        </w:tc>
        <w:tc>
          <w:tcPr>
            <w:tcW w:w="236" w:type="dxa"/>
            <w:vAlign w:val="center"/>
          </w:tcPr>
          <w:p w14:paraId="18E2C0D5" w14:textId="77777777" w:rsidR="00E74227" w:rsidRPr="00411DBC" w:rsidRDefault="00E74227" w:rsidP="00E742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vAlign w:val="center"/>
          </w:tcPr>
          <w:p w14:paraId="4E0C5869" w14:textId="752A8866" w:rsidR="00E74227" w:rsidRPr="00411DBC" w:rsidRDefault="00E74227" w:rsidP="00E742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9,085</w:t>
            </w:r>
          </w:p>
        </w:tc>
      </w:tr>
      <w:tr w:rsidR="00E74227" w:rsidRPr="00411DBC" w14:paraId="54D47D56" w14:textId="77777777" w:rsidTr="00E74227">
        <w:trPr>
          <w:trHeight w:val="403"/>
        </w:trPr>
        <w:tc>
          <w:tcPr>
            <w:tcW w:w="3969" w:type="dxa"/>
            <w:vAlign w:val="center"/>
          </w:tcPr>
          <w:p w14:paraId="4050233A" w14:textId="77777777" w:rsidR="00E74227" w:rsidRPr="00411DBC" w:rsidRDefault="00E74227" w:rsidP="00E742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GA Power Pte Co., Ltd.</w:t>
            </w:r>
          </w:p>
        </w:tc>
        <w:tc>
          <w:tcPr>
            <w:tcW w:w="1309" w:type="dxa"/>
            <w:vAlign w:val="bottom"/>
          </w:tcPr>
          <w:p w14:paraId="5D643C70" w14:textId="00ACE933" w:rsidR="00E74227" w:rsidRPr="00411DBC" w:rsidRDefault="00E74227" w:rsidP="00E742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t>-</w:t>
            </w:r>
          </w:p>
        </w:tc>
        <w:tc>
          <w:tcPr>
            <w:tcW w:w="236" w:type="dxa"/>
            <w:vAlign w:val="center"/>
          </w:tcPr>
          <w:p w14:paraId="696F82C1" w14:textId="77777777" w:rsidR="00E74227" w:rsidRPr="00411DBC" w:rsidRDefault="00E74227" w:rsidP="00E742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vAlign w:val="center"/>
          </w:tcPr>
          <w:p w14:paraId="75F81FCB" w14:textId="4E37E27A" w:rsidR="00E74227" w:rsidRPr="00411DBC" w:rsidRDefault="00E74227" w:rsidP="00E742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3,053</w:t>
            </w:r>
          </w:p>
        </w:tc>
        <w:tc>
          <w:tcPr>
            <w:tcW w:w="236" w:type="dxa"/>
            <w:vAlign w:val="center"/>
          </w:tcPr>
          <w:p w14:paraId="4AE8AE59" w14:textId="77777777" w:rsidR="00E74227" w:rsidRPr="00411DBC" w:rsidRDefault="00E74227" w:rsidP="00E742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vAlign w:val="bottom"/>
          </w:tcPr>
          <w:p w14:paraId="5B75730F" w14:textId="31885001" w:rsidR="00E74227" w:rsidRPr="00411DBC" w:rsidRDefault="00E74227" w:rsidP="00E742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t>-</w:t>
            </w:r>
          </w:p>
        </w:tc>
        <w:tc>
          <w:tcPr>
            <w:tcW w:w="236" w:type="dxa"/>
            <w:vAlign w:val="center"/>
          </w:tcPr>
          <w:p w14:paraId="43CBE16A" w14:textId="77777777" w:rsidR="00E74227" w:rsidRPr="00411DBC" w:rsidRDefault="00E74227" w:rsidP="00E742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vAlign w:val="center"/>
          </w:tcPr>
          <w:p w14:paraId="7F93669C" w14:textId="0250D620" w:rsidR="00E74227" w:rsidRPr="00411DBC" w:rsidRDefault="00E74227" w:rsidP="00E742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503</w:t>
            </w:r>
          </w:p>
        </w:tc>
      </w:tr>
      <w:tr w:rsidR="00E74227" w:rsidRPr="00411DBC" w14:paraId="79142622" w14:textId="77777777" w:rsidTr="00E74227">
        <w:trPr>
          <w:trHeight w:val="403"/>
        </w:trPr>
        <w:tc>
          <w:tcPr>
            <w:tcW w:w="3969" w:type="dxa"/>
            <w:vAlign w:val="center"/>
          </w:tcPr>
          <w:p w14:paraId="76D92015" w14:textId="77777777" w:rsidR="00E74227" w:rsidRPr="00411DBC" w:rsidRDefault="00E74227" w:rsidP="00E742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บริษัท ไทยแฟบริเคท พีอี ไพพ์ จำกัด</w:t>
            </w:r>
          </w:p>
        </w:tc>
        <w:tc>
          <w:tcPr>
            <w:tcW w:w="1309" w:type="dxa"/>
            <w:vAlign w:val="bottom"/>
          </w:tcPr>
          <w:p w14:paraId="02B0CFA7" w14:textId="047B009B" w:rsidR="00E74227" w:rsidRPr="00411DBC" w:rsidRDefault="00E74227" w:rsidP="00E742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t>-</w:t>
            </w:r>
          </w:p>
        </w:tc>
        <w:tc>
          <w:tcPr>
            <w:tcW w:w="236" w:type="dxa"/>
            <w:vAlign w:val="center"/>
          </w:tcPr>
          <w:p w14:paraId="541ADD42" w14:textId="77777777" w:rsidR="00E74227" w:rsidRPr="00411DBC" w:rsidRDefault="00E74227" w:rsidP="00E742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vAlign w:val="center"/>
          </w:tcPr>
          <w:p w14:paraId="25A71189" w14:textId="61871BC4" w:rsidR="00E74227" w:rsidRPr="00411DBC" w:rsidRDefault="00E74227" w:rsidP="00E742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15</w:t>
            </w:r>
          </w:p>
        </w:tc>
        <w:tc>
          <w:tcPr>
            <w:tcW w:w="236" w:type="dxa"/>
            <w:vAlign w:val="center"/>
          </w:tcPr>
          <w:p w14:paraId="1558761C" w14:textId="77777777" w:rsidR="00E74227" w:rsidRPr="00411DBC" w:rsidRDefault="00E74227" w:rsidP="00E742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vAlign w:val="bottom"/>
          </w:tcPr>
          <w:p w14:paraId="7DB7D2A1" w14:textId="5571FB99" w:rsidR="00E74227" w:rsidRPr="00411DBC" w:rsidRDefault="00E74227" w:rsidP="00E742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t>-</w:t>
            </w:r>
          </w:p>
        </w:tc>
        <w:tc>
          <w:tcPr>
            <w:tcW w:w="236" w:type="dxa"/>
            <w:vAlign w:val="center"/>
          </w:tcPr>
          <w:p w14:paraId="10186F1D" w14:textId="77777777" w:rsidR="00E74227" w:rsidRPr="00411DBC" w:rsidRDefault="00E74227" w:rsidP="00E742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vAlign w:val="center"/>
          </w:tcPr>
          <w:p w14:paraId="146B727F" w14:textId="345F8D3D" w:rsidR="00E74227" w:rsidRPr="00411DBC" w:rsidRDefault="00E74227" w:rsidP="00E742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E74227" w:rsidRPr="00411DBC" w14:paraId="5873CEFE" w14:textId="77777777" w:rsidTr="00E74227">
        <w:trPr>
          <w:trHeight w:val="403"/>
        </w:trPr>
        <w:tc>
          <w:tcPr>
            <w:tcW w:w="3969" w:type="dxa"/>
            <w:vAlign w:val="center"/>
          </w:tcPr>
          <w:p w14:paraId="1507E8CE" w14:textId="77777777" w:rsidR="00E74227" w:rsidRPr="00411DBC" w:rsidRDefault="00E74227" w:rsidP="00E74227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บริษัท อีโคลด์ จำกัด</w:t>
            </w:r>
          </w:p>
        </w:tc>
        <w:tc>
          <w:tcPr>
            <w:tcW w:w="1309" w:type="dxa"/>
            <w:vAlign w:val="bottom"/>
          </w:tcPr>
          <w:p w14:paraId="6B7AE373" w14:textId="7DD2E933" w:rsidR="00E74227" w:rsidRPr="00411DBC" w:rsidRDefault="00E74227" w:rsidP="00E74227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t>-</w:t>
            </w:r>
          </w:p>
        </w:tc>
        <w:tc>
          <w:tcPr>
            <w:tcW w:w="236" w:type="dxa"/>
            <w:vAlign w:val="center"/>
          </w:tcPr>
          <w:p w14:paraId="6474B0F4" w14:textId="77777777" w:rsidR="00E74227" w:rsidRPr="00411DBC" w:rsidRDefault="00E74227" w:rsidP="00E74227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vAlign w:val="center"/>
          </w:tcPr>
          <w:p w14:paraId="6BB57C58" w14:textId="393F6D3B" w:rsidR="00E74227" w:rsidRPr="00411DBC" w:rsidRDefault="00E74227" w:rsidP="00E74227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222</w:t>
            </w:r>
          </w:p>
        </w:tc>
        <w:tc>
          <w:tcPr>
            <w:tcW w:w="236" w:type="dxa"/>
            <w:vAlign w:val="center"/>
          </w:tcPr>
          <w:p w14:paraId="2C7037E7" w14:textId="77777777" w:rsidR="00E74227" w:rsidRPr="00411DBC" w:rsidRDefault="00E74227" w:rsidP="00E74227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vAlign w:val="bottom"/>
          </w:tcPr>
          <w:p w14:paraId="681D5D2D" w14:textId="10CDF021" w:rsidR="00E74227" w:rsidRPr="00411DBC" w:rsidRDefault="00E74227" w:rsidP="00E74227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t>-</w:t>
            </w:r>
          </w:p>
        </w:tc>
        <w:tc>
          <w:tcPr>
            <w:tcW w:w="236" w:type="dxa"/>
            <w:vAlign w:val="center"/>
          </w:tcPr>
          <w:p w14:paraId="498C7365" w14:textId="77777777" w:rsidR="00E74227" w:rsidRPr="00411DBC" w:rsidRDefault="00E74227" w:rsidP="00E74227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vAlign w:val="center"/>
          </w:tcPr>
          <w:p w14:paraId="2C33C0AF" w14:textId="1252D2E2" w:rsidR="00E74227" w:rsidRPr="00411DBC" w:rsidRDefault="00E74227" w:rsidP="00E74227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222</w:t>
            </w:r>
          </w:p>
        </w:tc>
      </w:tr>
      <w:tr w:rsidR="00E74227" w:rsidRPr="00411DBC" w14:paraId="721C371D" w14:textId="77777777" w:rsidTr="00E74227">
        <w:trPr>
          <w:trHeight w:val="403"/>
        </w:trPr>
        <w:tc>
          <w:tcPr>
            <w:tcW w:w="3969" w:type="dxa"/>
            <w:vAlign w:val="center"/>
          </w:tcPr>
          <w:p w14:paraId="694CAC9E" w14:textId="0D6797E0" w:rsidR="00E74227" w:rsidRPr="00411DBC" w:rsidRDefault="00E74227" w:rsidP="00E74227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บริษท สยาม คอนเทนเนอร์ ยาร์ด จำกัด</w:t>
            </w:r>
          </w:p>
        </w:tc>
        <w:tc>
          <w:tcPr>
            <w:tcW w:w="1309" w:type="dxa"/>
            <w:tcBorders>
              <w:bottom w:val="single" w:sz="4" w:space="0" w:color="auto"/>
            </w:tcBorders>
            <w:vAlign w:val="center"/>
          </w:tcPr>
          <w:p w14:paraId="3D87064F" w14:textId="54D0B554" w:rsidR="00E74227" w:rsidRPr="00411DBC" w:rsidRDefault="00E74227" w:rsidP="00E74227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548</w:t>
            </w:r>
          </w:p>
        </w:tc>
        <w:tc>
          <w:tcPr>
            <w:tcW w:w="236" w:type="dxa"/>
            <w:vAlign w:val="center"/>
          </w:tcPr>
          <w:p w14:paraId="0009E789" w14:textId="77777777" w:rsidR="00E74227" w:rsidRPr="00411DBC" w:rsidRDefault="00E74227" w:rsidP="00E74227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tcBorders>
              <w:bottom w:val="single" w:sz="4" w:space="0" w:color="auto"/>
            </w:tcBorders>
            <w:vAlign w:val="center"/>
          </w:tcPr>
          <w:p w14:paraId="1704164A" w14:textId="77777777" w:rsidR="00E74227" w:rsidRPr="00411DBC" w:rsidRDefault="00E74227" w:rsidP="00E74227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vAlign w:val="center"/>
          </w:tcPr>
          <w:p w14:paraId="12D7CC1C" w14:textId="77777777" w:rsidR="00E74227" w:rsidRPr="00411DBC" w:rsidRDefault="00E74227" w:rsidP="00E74227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tcBorders>
              <w:bottom w:val="single" w:sz="4" w:space="0" w:color="auto"/>
            </w:tcBorders>
            <w:vAlign w:val="bottom"/>
          </w:tcPr>
          <w:p w14:paraId="7BBE0A48" w14:textId="2694982D" w:rsidR="00E74227" w:rsidRPr="00411DBC" w:rsidRDefault="00E74227" w:rsidP="00E74227">
            <w:pPr>
              <w:jc w:val="right"/>
            </w:pPr>
            <w:r w:rsidRPr="00411DBC">
              <w:t>-</w:t>
            </w:r>
          </w:p>
        </w:tc>
        <w:tc>
          <w:tcPr>
            <w:tcW w:w="236" w:type="dxa"/>
            <w:vAlign w:val="center"/>
          </w:tcPr>
          <w:p w14:paraId="449D5812" w14:textId="77777777" w:rsidR="00E74227" w:rsidRPr="00411DBC" w:rsidRDefault="00E74227" w:rsidP="00E74227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tcBorders>
              <w:bottom w:val="single" w:sz="4" w:space="0" w:color="auto"/>
            </w:tcBorders>
            <w:vAlign w:val="center"/>
          </w:tcPr>
          <w:p w14:paraId="6348922A" w14:textId="2D9ECADE" w:rsidR="00E74227" w:rsidRPr="00411DBC" w:rsidRDefault="00E74227" w:rsidP="00E74227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t>-</w:t>
            </w:r>
          </w:p>
        </w:tc>
      </w:tr>
      <w:tr w:rsidR="002C66BE" w:rsidRPr="00411DBC" w14:paraId="190F2FE6" w14:textId="77777777" w:rsidTr="00E74227">
        <w:trPr>
          <w:trHeight w:val="403"/>
        </w:trPr>
        <w:tc>
          <w:tcPr>
            <w:tcW w:w="3969" w:type="dxa"/>
            <w:vAlign w:val="center"/>
          </w:tcPr>
          <w:p w14:paraId="6DD8C2CF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รวมดอกเบี้ยรับ</w:t>
            </w:r>
          </w:p>
        </w:tc>
        <w:tc>
          <w:tcPr>
            <w:tcW w:w="1309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2FB6658D" w14:textId="36ACBE31" w:rsidR="002C66BE" w:rsidRPr="00411DBC" w:rsidRDefault="00E74227" w:rsidP="00E742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548</w:t>
            </w:r>
          </w:p>
        </w:tc>
        <w:tc>
          <w:tcPr>
            <w:tcW w:w="236" w:type="dxa"/>
            <w:vAlign w:val="center"/>
          </w:tcPr>
          <w:p w14:paraId="0362B0DC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7C27AB34" w14:textId="7449D188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3,290</w:t>
            </w:r>
          </w:p>
        </w:tc>
        <w:tc>
          <w:tcPr>
            <w:tcW w:w="236" w:type="dxa"/>
            <w:vAlign w:val="center"/>
          </w:tcPr>
          <w:p w14:paraId="18DFEE71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1CB24F6" w14:textId="47A571FE" w:rsidR="002C66BE" w:rsidRPr="00411DBC" w:rsidRDefault="00E74227" w:rsidP="00E742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7,117</w:t>
            </w:r>
          </w:p>
        </w:tc>
        <w:tc>
          <w:tcPr>
            <w:tcW w:w="236" w:type="dxa"/>
            <w:vAlign w:val="center"/>
          </w:tcPr>
          <w:p w14:paraId="4955EF3F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00C823B9" w14:textId="22A29BBD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9,810</w:t>
            </w:r>
          </w:p>
        </w:tc>
      </w:tr>
      <w:tr w:rsidR="002C66BE" w:rsidRPr="00411DBC" w14:paraId="4741AD4C" w14:textId="77777777" w:rsidTr="000075D3">
        <w:trPr>
          <w:trHeight w:val="403"/>
        </w:trPr>
        <w:tc>
          <w:tcPr>
            <w:tcW w:w="3969" w:type="dxa"/>
            <w:vAlign w:val="center"/>
          </w:tcPr>
          <w:p w14:paraId="76AD4D2A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411DBC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รายได้ค่าเช่าและค่าบริการ</w:t>
            </w:r>
          </w:p>
        </w:tc>
        <w:tc>
          <w:tcPr>
            <w:tcW w:w="1309" w:type="dxa"/>
            <w:tcBorders>
              <w:top w:val="double" w:sz="4" w:space="0" w:color="auto"/>
            </w:tcBorders>
            <w:vAlign w:val="center"/>
          </w:tcPr>
          <w:p w14:paraId="71763BF4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vAlign w:val="center"/>
          </w:tcPr>
          <w:p w14:paraId="5FE6F341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tcBorders>
              <w:top w:val="double" w:sz="4" w:space="0" w:color="auto"/>
            </w:tcBorders>
            <w:vAlign w:val="center"/>
          </w:tcPr>
          <w:p w14:paraId="3A0EE8F1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vAlign w:val="center"/>
          </w:tcPr>
          <w:p w14:paraId="690B47B4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tcBorders>
              <w:top w:val="double" w:sz="4" w:space="0" w:color="auto"/>
            </w:tcBorders>
            <w:vAlign w:val="center"/>
          </w:tcPr>
          <w:p w14:paraId="70CAC2A4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vAlign w:val="center"/>
          </w:tcPr>
          <w:p w14:paraId="2D9A1041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tcBorders>
              <w:top w:val="double" w:sz="4" w:space="0" w:color="auto"/>
            </w:tcBorders>
            <w:vAlign w:val="center"/>
          </w:tcPr>
          <w:p w14:paraId="0A6E5F10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E74227" w:rsidRPr="00411DBC" w14:paraId="2287E4E1" w14:textId="77777777" w:rsidTr="0047407B">
        <w:trPr>
          <w:trHeight w:val="403"/>
        </w:trPr>
        <w:tc>
          <w:tcPr>
            <w:tcW w:w="3969" w:type="dxa"/>
            <w:vAlign w:val="center"/>
          </w:tcPr>
          <w:p w14:paraId="3DA21733" w14:textId="77777777" w:rsidR="00E74227" w:rsidRPr="00411DBC" w:rsidRDefault="00E74227" w:rsidP="00E742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บริษัท บียอนด์ แคปปิตอล จำกัด</w:t>
            </w:r>
          </w:p>
        </w:tc>
        <w:tc>
          <w:tcPr>
            <w:tcW w:w="1309" w:type="dxa"/>
            <w:vAlign w:val="bottom"/>
          </w:tcPr>
          <w:p w14:paraId="0E60CA29" w14:textId="5E9E3C7C" w:rsidR="00E74227" w:rsidRPr="00411DBC" w:rsidRDefault="00E74227" w:rsidP="00E742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t>-</w:t>
            </w:r>
          </w:p>
        </w:tc>
        <w:tc>
          <w:tcPr>
            <w:tcW w:w="236" w:type="dxa"/>
            <w:vAlign w:val="center"/>
          </w:tcPr>
          <w:p w14:paraId="32383713" w14:textId="77777777" w:rsidR="00E74227" w:rsidRPr="00411DBC" w:rsidRDefault="00E74227" w:rsidP="00E742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vAlign w:val="center"/>
          </w:tcPr>
          <w:p w14:paraId="31A5A5E0" w14:textId="27CCBE55" w:rsidR="00E74227" w:rsidRPr="00411DBC" w:rsidRDefault="00E74227" w:rsidP="00E742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>-</w:t>
            </w:r>
          </w:p>
        </w:tc>
        <w:tc>
          <w:tcPr>
            <w:tcW w:w="236" w:type="dxa"/>
            <w:vAlign w:val="center"/>
          </w:tcPr>
          <w:p w14:paraId="3AD95146" w14:textId="77777777" w:rsidR="00E74227" w:rsidRPr="00411DBC" w:rsidRDefault="00E74227" w:rsidP="00E742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vAlign w:val="center"/>
          </w:tcPr>
          <w:p w14:paraId="3E0FCE89" w14:textId="5B20D841" w:rsidR="00E74227" w:rsidRPr="00411DBC" w:rsidRDefault="00E74227" w:rsidP="00E742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750</w:t>
            </w:r>
          </w:p>
        </w:tc>
        <w:tc>
          <w:tcPr>
            <w:tcW w:w="236" w:type="dxa"/>
            <w:vAlign w:val="center"/>
          </w:tcPr>
          <w:p w14:paraId="7F732B04" w14:textId="77777777" w:rsidR="00E74227" w:rsidRPr="00411DBC" w:rsidRDefault="00E74227" w:rsidP="00E742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vAlign w:val="center"/>
          </w:tcPr>
          <w:p w14:paraId="00464313" w14:textId="758A33C5" w:rsidR="00E74227" w:rsidRPr="00411DBC" w:rsidRDefault="00E74227" w:rsidP="00E742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900</w:t>
            </w:r>
          </w:p>
        </w:tc>
      </w:tr>
      <w:tr w:rsidR="00E74227" w:rsidRPr="00411DBC" w14:paraId="2E3487F4" w14:textId="77777777" w:rsidTr="0047407B">
        <w:trPr>
          <w:trHeight w:val="403"/>
        </w:trPr>
        <w:tc>
          <w:tcPr>
            <w:tcW w:w="3969" w:type="dxa"/>
            <w:vAlign w:val="center"/>
          </w:tcPr>
          <w:p w14:paraId="52644F53" w14:textId="77777777" w:rsidR="00E74227" w:rsidRPr="00411DBC" w:rsidRDefault="00E74227" w:rsidP="00E742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รวมรายได้ค่าเช่าและค่าบริการ</w:t>
            </w:r>
          </w:p>
        </w:tc>
        <w:tc>
          <w:tcPr>
            <w:tcW w:w="130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D44053B" w14:textId="778348BF" w:rsidR="00E74227" w:rsidRPr="00411DBC" w:rsidRDefault="00E74227" w:rsidP="00E742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t>-</w:t>
            </w:r>
          </w:p>
        </w:tc>
        <w:tc>
          <w:tcPr>
            <w:tcW w:w="236" w:type="dxa"/>
            <w:vAlign w:val="center"/>
          </w:tcPr>
          <w:p w14:paraId="65899FB8" w14:textId="77777777" w:rsidR="00E74227" w:rsidRPr="00411DBC" w:rsidRDefault="00E74227" w:rsidP="00E742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6BC13646" w14:textId="688B7E5A" w:rsidR="00E74227" w:rsidRPr="00411DBC" w:rsidRDefault="00E74227" w:rsidP="00E742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>-</w:t>
            </w:r>
          </w:p>
        </w:tc>
        <w:tc>
          <w:tcPr>
            <w:tcW w:w="236" w:type="dxa"/>
            <w:vAlign w:val="center"/>
          </w:tcPr>
          <w:p w14:paraId="6E4C12DD" w14:textId="77777777" w:rsidR="00E74227" w:rsidRPr="00411DBC" w:rsidRDefault="00E74227" w:rsidP="00E742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777C96CD" w14:textId="7C6A025F" w:rsidR="00E74227" w:rsidRPr="00411DBC" w:rsidRDefault="00E74227" w:rsidP="00E742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750</w:t>
            </w:r>
          </w:p>
        </w:tc>
        <w:tc>
          <w:tcPr>
            <w:tcW w:w="236" w:type="dxa"/>
            <w:vAlign w:val="center"/>
          </w:tcPr>
          <w:p w14:paraId="01B233AF" w14:textId="77777777" w:rsidR="00E74227" w:rsidRPr="00411DBC" w:rsidRDefault="00E74227" w:rsidP="00E742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2C7561C5" w14:textId="23FFFBDE" w:rsidR="00E74227" w:rsidRPr="00411DBC" w:rsidRDefault="00E74227" w:rsidP="00E742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900</w:t>
            </w:r>
          </w:p>
        </w:tc>
      </w:tr>
      <w:tr w:rsidR="00E74227" w:rsidRPr="00411DBC" w14:paraId="2CA39EC1" w14:textId="77777777" w:rsidTr="000075D3">
        <w:trPr>
          <w:trHeight w:val="403"/>
        </w:trPr>
        <w:tc>
          <w:tcPr>
            <w:tcW w:w="3969" w:type="dxa"/>
            <w:vAlign w:val="center"/>
          </w:tcPr>
          <w:p w14:paraId="05865E8B" w14:textId="77777777" w:rsidR="00E74227" w:rsidRPr="00411DBC" w:rsidRDefault="00E74227" w:rsidP="002C66BE">
            <w:pPr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309" w:type="dxa"/>
            <w:vAlign w:val="center"/>
          </w:tcPr>
          <w:p w14:paraId="0EE5AB21" w14:textId="77777777" w:rsidR="00E74227" w:rsidRPr="00411DBC" w:rsidRDefault="00E74227" w:rsidP="002C66BE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vAlign w:val="center"/>
          </w:tcPr>
          <w:p w14:paraId="1BE2C00C" w14:textId="77777777" w:rsidR="00E74227" w:rsidRPr="00411DBC" w:rsidRDefault="00E74227" w:rsidP="002C66BE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vAlign w:val="center"/>
          </w:tcPr>
          <w:p w14:paraId="64EE4288" w14:textId="77777777" w:rsidR="00E74227" w:rsidRPr="00411DBC" w:rsidRDefault="00E74227" w:rsidP="002C66BE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vAlign w:val="center"/>
          </w:tcPr>
          <w:p w14:paraId="237B41C3" w14:textId="77777777" w:rsidR="00E74227" w:rsidRPr="00411DBC" w:rsidRDefault="00E74227" w:rsidP="002C66BE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vAlign w:val="center"/>
          </w:tcPr>
          <w:p w14:paraId="4A968DF6" w14:textId="77777777" w:rsidR="00E74227" w:rsidRPr="00411DBC" w:rsidRDefault="00E74227" w:rsidP="002C66BE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vAlign w:val="center"/>
          </w:tcPr>
          <w:p w14:paraId="0CD0F215" w14:textId="77777777" w:rsidR="00E74227" w:rsidRPr="00411DBC" w:rsidRDefault="00E74227" w:rsidP="002C66BE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vAlign w:val="center"/>
          </w:tcPr>
          <w:p w14:paraId="46E3CFB1" w14:textId="77777777" w:rsidR="00E74227" w:rsidRPr="00411DBC" w:rsidRDefault="00E74227" w:rsidP="002C66BE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2C66BE" w:rsidRPr="00411DBC" w14:paraId="2326F99B" w14:textId="77777777" w:rsidTr="000075D3">
        <w:trPr>
          <w:trHeight w:val="403"/>
        </w:trPr>
        <w:tc>
          <w:tcPr>
            <w:tcW w:w="3969" w:type="dxa"/>
            <w:vAlign w:val="center"/>
          </w:tcPr>
          <w:p w14:paraId="30506DC3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411DBC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ค่าใช้จ่ายเกี่ยวกับค่าเช่า</w:t>
            </w:r>
          </w:p>
        </w:tc>
        <w:tc>
          <w:tcPr>
            <w:tcW w:w="1309" w:type="dxa"/>
            <w:vAlign w:val="center"/>
          </w:tcPr>
          <w:p w14:paraId="188FAEAE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vAlign w:val="center"/>
          </w:tcPr>
          <w:p w14:paraId="5B2CFEB5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vAlign w:val="center"/>
          </w:tcPr>
          <w:p w14:paraId="68345A1E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vAlign w:val="center"/>
          </w:tcPr>
          <w:p w14:paraId="3B720E1C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vAlign w:val="center"/>
          </w:tcPr>
          <w:p w14:paraId="21942084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vAlign w:val="center"/>
          </w:tcPr>
          <w:p w14:paraId="4AB02159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vAlign w:val="center"/>
          </w:tcPr>
          <w:p w14:paraId="61FC326A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2C66BE" w:rsidRPr="00411DBC" w14:paraId="32832F39" w14:textId="77777777" w:rsidTr="001C5EC3">
        <w:trPr>
          <w:trHeight w:val="416"/>
        </w:trPr>
        <w:tc>
          <w:tcPr>
            <w:tcW w:w="3969" w:type="dxa"/>
            <w:vAlign w:val="center"/>
          </w:tcPr>
          <w:p w14:paraId="294274C5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บริษัท มิลล์คอน สตีล จำกัด (มหาชน)</w:t>
            </w:r>
          </w:p>
        </w:tc>
        <w:tc>
          <w:tcPr>
            <w:tcW w:w="1309" w:type="dxa"/>
          </w:tcPr>
          <w:p w14:paraId="75866BA6" w14:textId="6576F0BF" w:rsidR="002C66BE" w:rsidRPr="00411DBC" w:rsidRDefault="00E74227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6" w:type="dxa"/>
            <w:vAlign w:val="center"/>
          </w:tcPr>
          <w:p w14:paraId="40DCC773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</w:tcPr>
          <w:p w14:paraId="70DC6243" w14:textId="72CB655E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6" w:type="dxa"/>
            <w:vAlign w:val="center"/>
          </w:tcPr>
          <w:p w14:paraId="51B29C39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</w:tcPr>
          <w:p w14:paraId="4C202886" w14:textId="1EFEB31E" w:rsidR="002C66BE" w:rsidRPr="00411DBC" w:rsidRDefault="00E74227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6" w:type="dxa"/>
            <w:vAlign w:val="center"/>
          </w:tcPr>
          <w:p w14:paraId="08BF7327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</w:tcPr>
          <w:p w14:paraId="33B143CF" w14:textId="587A27C3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E74227" w:rsidRPr="00411DBC" w14:paraId="488DBF81" w14:textId="77777777" w:rsidTr="001C5EC3">
        <w:trPr>
          <w:trHeight w:val="403"/>
        </w:trPr>
        <w:tc>
          <w:tcPr>
            <w:tcW w:w="3969" w:type="dxa"/>
            <w:vAlign w:val="center"/>
          </w:tcPr>
          <w:p w14:paraId="38B28AAB" w14:textId="3EA532C9" w:rsidR="00E74227" w:rsidRPr="00411DBC" w:rsidRDefault="00E74227" w:rsidP="002C66BE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บริษัท โคเบลโก้ มิลล์คอน สตีล จำกัด</w:t>
            </w:r>
          </w:p>
        </w:tc>
        <w:tc>
          <w:tcPr>
            <w:tcW w:w="1309" w:type="dxa"/>
            <w:vAlign w:val="center"/>
          </w:tcPr>
          <w:p w14:paraId="347E924C" w14:textId="4AF87155" w:rsidR="00E74227" w:rsidRPr="00411DBC" w:rsidRDefault="00E74227" w:rsidP="002C66B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300</w:t>
            </w:r>
          </w:p>
        </w:tc>
        <w:tc>
          <w:tcPr>
            <w:tcW w:w="236" w:type="dxa"/>
            <w:vAlign w:val="center"/>
          </w:tcPr>
          <w:p w14:paraId="76BF2EB8" w14:textId="77777777" w:rsidR="00E74227" w:rsidRPr="00411DBC" w:rsidRDefault="00E74227" w:rsidP="002C66B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vAlign w:val="center"/>
          </w:tcPr>
          <w:p w14:paraId="1F704321" w14:textId="77777777" w:rsidR="00E74227" w:rsidRPr="00411DBC" w:rsidRDefault="00E74227" w:rsidP="002C66BE">
            <w:pPr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36" w:type="dxa"/>
            <w:vAlign w:val="center"/>
          </w:tcPr>
          <w:p w14:paraId="30CC0D40" w14:textId="77777777" w:rsidR="00E74227" w:rsidRPr="00411DBC" w:rsidRDefault="00E74227" w:rsidP="002C66B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vAlign w:val="center"/>
          </w:tcPr>
          <w:p w14:paraId="1F2515F0" w14:textId="160E29E4" w:rsidR="00E74227" w:rsidRPr="00411DBC" w:rsidRDefault="00E74227" w:rsidP="002C66B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300</w:t>
            </w:r>
          </w:p>
        </w:tc>
        <w:tc>
          <w:tcPr>
            <w:tcW w:w="236" w:type="dxa"/>
            <w:vAlign w:val="center"/>
          </w:tcPr>
          <w:p w14:paraId="6CC748D0" w14:textId="77777777" w:rsidR="00E74227" w:rsidRPr="00411DBC" w:rsidRDefault="00E74227" w:rsidP="002C66BE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vAlign w:val="center"/>
          </w:tcPr>
          <w:p w14:paraId="34414F58" w14:textId="2C2A56AC" w:rsidR="00E74227" w:rsidRPr="00411DBC" w:rsidRDefault="00E74227" w:rsidP="002C66B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2C66BE" w:rsidRPr="00411DBC" w14:paraId="49AC751D" w14:textId="77777777" w:rsidTr="001C5EC3">
        <w:trPr>
          <w:trHeight w:val="403"/>
        </w:trPr>
        <w:tc>
          <w:tcPr>
            <w:tcW w:w="3969" w:type="dxa"/>
            <w:vAlign w:val="center"/>
          </w:tcPr>
          <w:p w14:paraId="6DB75B12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บริษัท ซีพีเอส ชิปปิ้ง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Pr="00411DBC">
              <w:rPr>
                <w:rFonts w:ascii="Angsana New" w:hAnsi="Angsana New"/>
                <w:sz w:val="28"/>
                <w:szCs w:val="28"/>
                <w:cs/>
              </w:rPr>
              <w:t>แอนด์</w:t>
            </w:r>
            <w:r w:rsidRPr="00411DBC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411DBC">
              <w:rPr>
                <w:rFonts w:ascii="Angsana New" w:hAnsi="Angsana New"/>
                <w:sz w:val="28"/>
                <w:szCs w:val="28"/>
                <w:cs/>
              </w:rPr>
              <w:t>โลจิสติกส์ จำกัด</w:t>
            </w:r>
          </w:p>
        </w:tc>
        <w:tc>
          <w:tcPr>
            <w:tcW w:w="1309" w:type="dxa"/>
            <w:vAlign w:val="center"/>
          </w:tcPr>
          <w:p w14:paraId="2E2DB8AD" w14:textId="53B35BE4" w:rsidR="002C66BE" w:rsidRPr="00411DBC" w:rsidRDefault="00E74227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508</w:t>
            </w:r>
          </w:p>
        </w:tc>
        <w:tc>
          <w:tcPr>
            <w:tcW w:w="236" w:type="dxa"/>
            <w:vAlign w:val="center"/>
          </w:tcPr>
          <w:p w14:paraId="2B12977F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vAlign w:val="center"/>
          </w:tcPr>
          <w:p w14:paraId="034AA407" w14:textId="1BB884A4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693</w:t>
            </w:r>
          </w:p>
        </w:tc>
        <w:tc>
          <w:tcPr>
            <w:tcW w:w="236" w:type="dxa"/>
            <w:vAlign w:val="center"/>
          </w:tcPr>
          <w:p w14:paraId="61835F8E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vAlign w:val="center"/>
          </w:tcPr>
          <w:p w14:paraId="07F5C194" w14:textId="384854C6" w:rsidR="002C66BE" w:rsidRPr="00411DBC" w:rsidRDefault="00E74227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508</w:t>
            </w:r>
          </w:p>
        </w:tc>
        <w:tc>
          <w:tcPr>
            <w:tcW w:w="236" w:type="dxa"/>
            <w:vAlign w:val="center"/>
          </w:tcPr>
          <w:p w14:paraId="7A0FFFF6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vAlign w:val="center"/>
          </w:tcPr>
          <w:p w14:paraId="52DB7F38" w14:textId="7A05546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693</w:t>
            </w:r>
          </w:p>
        </w:tc>
      </w:tr>
      <w:tr w:rsidR="002C66BE" w:rsidRPr="00411DBC" w14:paraId="0E202A26" w14:textId="77777777" w:rsidTr="001C5EC3">
        <w:trPr>
          <w:trHeight w:val="403"/>
        </w:trPr>
        <w:tc>
          <w:tcPr>
            <w:tcW w:w="3969" w:type="dxa"/>
            <w:vAlign w:val="center"/>
          </w:tcPr>
          <w:p w14:paraId="7815B758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บริษัท โซลูชั่นส์ มอเตอร์ จำกกัด</w:t>
            </w:r>
          </w:p>
        </w:tc>
        <w:tc>
          <w:tcPr>
            <w:tcW w:w="1309" w:type="dxa"/>
            <w:vAlign w:val="center"/>
          </w:tcPr>
          <w:p w14:paraId="742794B1" w14:textId="64E83BDC" w:rsidR="002C66BE" w:rsidRPr="00411DBC" w:rsidRDefault="00E74227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6" w:type="dxa"/>
            <w:vAlign w:val="center"/>
          </w:tcPr>
          <w:p w14:paraId="2D802F88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vAlign w:val="center"/>
          </w:tcPr>
          <w:p w14:paraId="29AC372B" w14:textId="79C21664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6" w:type="dxa"/>
            <w:vAlign w:val="center"/>
          </w:tcPr>
          <w:p w14:paraId="4ECD4064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vAlign w:val="center"/>
          </w:tcPr>
          <w:p w14:paraId="332C1904" w14:textId="590DB33F" w:rsidR="002C66BE" w:rsidRPr="00411DBC" w:rsidRDefault="00E74227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1</w:t>
            </w:r>
            <w:r w:rsidRPr="00411DBC">
              <w:rPr>
                <w:rFonts w:ascii="Angsana New" w:hAnsi="Angsana New"/>
                <w:sz w:val="28"/>
                <w:szCs w:val="28"/>
              </w:rPr>
              <w:t>,</w:t>
            </w:r>
            <w:r w:rsidRPr="00411DBC">
              <w:rPr>
                <w:rFonts w:ascii="Angsana New" w:hAnsi="Angsana New"/>
                <w:sz w:val="28"/>
                <w:szCs w:val="28"/>
                <w:cs/>
              </w:rPr>
              <w:t>632</w:t>
            </w:r>
          </w:p>
        </w:tc>
        <w:tc>
          <w:tcPr>
            <w:tcW w:w="236" w:type="dxa"/>
            <w:vAlign w:val="center"/>
          </w:tcPr>
          <w:p w14:paraId="3DC87C61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vAlign w:val="center"/>
          </w:tcPr>
          <w:p w14:paraId="4F586B7B" w14:textId="15261819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1,917</w:t>
            </w:r>
          </w:p>
        </w:tc>
      </w:tr>
      <w:tr w:rsidR="002C66BE" w:rsidRPr="00411DBC" w14:paraId="123A6206" w14:textId="77777777" w:rsidTr="000075D3">
        <w:trPr>
          <w:trHeight w:val="403"/>
        </w:trPr>
        <w:tc>
          <w:tcPr>
            <w:tcW w:w="3969" w:type="dxa"/>
            <w:vAlign w:val="center"/>
          </w:tcPr>
          <w:p w14:paraId="02FDACD4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 xml:space="preserve">บริษัท </w:t>
            </w:r>
            <w:r w:rsidRPr="00411DBC">
              <w:rPr>
                <w:rFonts w:ascii="Angsana New" w:hAnsi="Angsana New"/>
                <w:sz w:val="28"/>
                <w:szCs w:val="28"/>
                <w:cs/>
              </w:rPr>
              <w:t>คอมพลีท ทรานสปอร์ต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 xml:space="preserve"> จำกัด</w:t>
            </w:r>
          </w:p>
        </w:tc>
        <w:tc>
          <w:tcPr>
            <w:tcW w:w="1309" w:type="dxa"/>
            <w:vAlign w:val="center"/>
          </w:tcPr>
          <w:p w14:paraId="58DBFD42" w14:textId="7B5E2323" w:rsidR="002C66BE" w:rsidRPr="00411DBC" w:rsidRDefault="00E74227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6" w:type="dxa"/>
            <w:vAlign w:val="center"/>
          </w:tcPr>
          <w:p w14:paraId="0A8FA852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vAlign w:val="center"/>
          </w:tcPr>
          <w:p w14:paraId="44390604" w14:textId="6A747838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2,804</w:t>
            </w:r>
          </w:p>
        </w:tc>
        <w:tc>
          <w:tcPr>
            <w:tcW w:w="236" w:type="dxa"/>
            <w:vAlign w:val="center"/>
          </w:tcPr>
          <w:p w14:paraId="5AA89215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vAlign w:val="center"/>
          </w:tcPr>
          <w:p w14:paraId="0FF9062D" w14:textId="6F4BD6FA" w:rsidR="002C66BE" w:rsidRPr="00411DBC" w:rsidRDefault="00E74227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6" w:type="dxa"/>
            <w:vAlign w:val="center"/>
          </w:tcPr>
          <w:p w14:paraId="5F6E97F4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vAlign w:val="center"/>
          </w:tcPr>
          <w:p w14:paraId="30C860E8" w14:textId="03272772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2,804</w:t>
            </w:r>
          </w:p>
        </w:tc>
      </w:tr>
      <w:tr w:rsidR="002C66BE" w:rsidRPr="00411DBC" w14:paraId="0133E5D0" w14:textId="77777777" w:rsidTr="001C5EC3">
        <w:trPr>
          <w:trHeight w:val="403"/>
        </w:trPr>
        <w:tc>
          <w:tcPr>
            <w:tcW w:w="3969" w:type="dxa"/>
            <w:vAlign w:val="center"/>
          </w:tcPr>
          <w:p w14:paraId="64CF4D6E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บริษัท ไทยแฟบริเคท พีอี ไพพ์ จำกัด</w:t>
            </w:r>
          </w:p>
        </w:tc>
        <w:tc>
          <w:tcPr>
            <w:tcW w:w="1309" w:type="dxa"/>
            <w:tcBorders>
              <w:bottom w:val="single" w:sz="4" w:space="0" w:color="auto"/>
            </w:tcBorders>
            <w:vAlign w:val="center"/>
          </w:tcPr>
          <w:p w14:paraId="7FDA5936" w14:textId="0EAD9851" w:rsidR="002C66BE" w:rsidRPr="00411DBC" w:rsidRDefault="00E74227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6" w:type="dxa"/>
            <w:vAlign w:val="center"/>
          </w:tcPr>
          <w:p w14:paraId="769D6E2A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tcBorders>
              <w:bottom w:val="single" w:sz="4" w:space="0" w:color="auto"/>
            </w:tcBorders>
            <w:vAlign w:val="center"/>
          </w:tcPr>
          <w:p w14:paraId="109843B6" w14:textId="357F1E6D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60</w:t>
            </w:r>
          </w:p>
        </w:tc>
        <w:tc>
          <w:tcPr>
            <w:tcW w:w="236" w:type="dxa"/>
            <w:vAlign w:val="center"/>
          </w:tcPr>
          <w:p w14:paraId="3C6A59BC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tcBorders>
              <w:bottom w:val="single" w:sz="4" w:space="0" w:color="auto"/>
            </w:tcBorders>
            <w:vAlign w:val="center"/>
          </w:tcPr>
          <w:p w14:paraId="5701591D" w14:textId="56C2EA91" w:rsidR="002C66BE" w:rsidRPr="00411DBC" w:rsidRDefault="00E74227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6" w:type="dxa"/>
            <w:vAlign w:val="center"/>
          </w:tcPr>
          <w:p w14:paraId="69C482E0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tcBorders>
              <w:bottom w:val="single" w:sz="4" w:space="0" w:color="auto"/>
            </w:tcBorders>
            <w:vAlign w:val="center"/>
          </w:tcPr>
          <w:p w14:paraId="32DDC74F" w14:textId="5A368F24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2C66BE" w:rsidRPr="00411DBC" w14:paraId="42B14CD2" w14:textId="77777777" w:rsidTr="000075D3">
        <w:trPr>
          <w:trHeight w:val="403"/>
        </w:trPr>
        <w:tc>
          <w:tcPr>
            <w:tcW w:w="3969" w:type="dxa"/>
            <w:vAlign w:val="center"/>
          </w:tcPr>
          <w:p w14:paraId="3F04144F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รวมค่าใช้จ่ายเกี่ยวกับค่าเช่า</w:t>
            </w:r>
          </w:p>
        </w:tc>
        <w:tc>
          <w:tcPr>
            <w:tcW w:w="1309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1A8BF9F0" w14:textId="0EE03A3F" w:rsidR="002C66BE" w:rsidRPr="00411DBC" w:rsidRDefault="00E74227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808</w:t>
            </w:r>
          </w:p>
        </w:tc>
        <w:tc>
          <w:tcPr>
            <w:tcW w:w="236" w:type="dxa"/>
            <w:vAlign w:val="center"/>
          </w:tcPr>
          <w:p w14:paraId="070025F6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2BBD0391" w14:textId="028FBEEE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3,557</w:t>
            </w:r>
          </w:p>
        </w:tc>
        <w:tc>
          <w:tcPr>
            <w:tcW w:w="236" w:type="dxa"/>
            <w:vAlign w:val="center"/>
          </w:tcPr>
          <w:p w14:paraId="0D3EAA2B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3812FAF4" w14:textId="5D073778" w:rsidR="002C66BE" w:rsidRPr="00411DBC" w:rsidRDefault="00E74227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2,440</w:t>
            </w:r>
          </w:p>
        </w:tc>
        <w:tc>
          <w:tcPr>
            <w:tcW w:w="236" w:type="dxa"/>
            <w:vAlign w:val="center"/>
          </w:tcPr>
          <w:p w14:paraId="4B32397B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60D41187" w14:textId="74E66519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5,414</w:t>
            </w:r>
          </w:p>
        </w:tc>
      </w:tr>
      <w:tr w:rsidR="002C66BE" w:rsidRPr="00411DBC" w14:paraId="3A9DDE98" w14:textId="77777777" w:rsidTr="000075D3">
        <w:trPr>
          <w:trHeight w:val="403"/>
        </w:trPr>
        <w:tc>
          <w:tcPr>
            <w:tcW w:w="3969" w:type="dxa"/>
            <w:vAlign w:val="center"/>
          </w:tcPr>
          <w:p w14:paraId="005C794E" w14:textId="77777777" w:rsidR="002C66BE" w:rsidRPr="00411DBC" w:rsidRDefault="002C66BE" w:rsidP="002C66BE">
            <w:pPr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309" w:type="dxa"/>
            <w:vAlign w:val="center"/>
          </w:tcPr>
          <w:p w14:paraId="76A6493A" w14:textId="77777777" w:rsidR="002C66BE" w:rsidRPr="00411DBC" w:rsidRDefault="002C66BE" w:rsidP="002C66B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vAlign w:val="center"/>
          </w:tcPr>
          <w:p w14:paraId="64541BA2" w14:textId="77777777" w:rsidR="002C66BE" w:rsidRPr="00411DBC" w:rsidRDefault="002C66BE" w:rsidP="002C66B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vAlign w:val="center"/>
          </w:tcPr>
          <w:p w14:paraId="09B4F70A" w14:textId="77777777" w:rsidR="002C66BE" w:rsidRPr="00411DBC" w:rsidRDefault="002C66BE" w:rsidP="002C66B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vAlign w:val="center"/>
          </w:tcPr>
          <w:p w14:paraId="7E75DE4C" w14:textId="77777777" w:rsidR="002C66BE" w:rsidRPr="00411DBC" w:rsidRDefault="002C66BE" w:rsidP="002C66B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vAlign w:val="center"/>
          </w:tcPr>
          <w:p w14:paraId="0ADDF523" w14:textId="77777777" w:rsidR="002C66BE" w:rsidRPr="00411DBC" w:rsidRDefault="002C66BE" w:rsidP="002C66B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vAlign w:val="center"/>
          </w:tcPr>
          <w:p w14:paraId="0011E602" w14:textId="77777777" w:rsidR="002C66BE" w:rsidRPr="00411DBC" w:rsidRDefault="002C66BE" w:rsidP="002C66BE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vAlign w:val="center"/>
          </w:tcPr>
          <w:p w14:paraId="49B1873C" w14:textId="77777777" w:rsidR="002C66BE" w:rsidRPr="00411DBC" w:rsidRDefault="002C66BE" w:rsidP="002C66B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2C66BE" w:rsidRPr="00411DBC" w14:paraId="32E3AEF3" w14:textId="77777777" w:rsidTr="000075D3">
        <w:trPr>
          <w:trHeight w:val="403"/>
        </w:trPr>
        <w:tc>
          <w:tcPr>
            <w:tcW w:w="3969" w:type="dxa"/>
            <w:vAlign w:val="center"/>
          </w:tcPr>
          <w:p w14:paraId="55712D82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411DBC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ค่าใช้จ่ายอื่น</w:t>
            </w:r>
          </w:p>
        </w:tc>
        <w:tc>
          <w:tcPr>
            <w:tcW w:w="1309" w:type="dxa"/>
            <w:vAlign w:val="center"/>
          </w:tcPr>
          <w:p w14:paraId="71EBA838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vAlign w:val="center"/>
          </w:tcPr>
          <w:p w14:paraId="78A15DEF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vAlign w:val="center"/>
          </w:tcPr>
          <w:p w14:paraId="619D81BF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vAlign w:val="center"/>
          </w:tcPr>
          <w:p w14:paraId="72877A30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vAlign w:val="center"/>
          </w:tcPr>
          <w:p w14:paraId="526782AA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vAlign w:val="center"/>
          </w:tcPr>
          <w:p w14:paraId="680C9E14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vAlign w:val="center"/>
          </w:tcPr>
          <w:p w14:paraId="47195BCD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E74227" w:rsidRPr="00411DBC" w14:paraId="67BEF743" w14:textId="77777777" w:rsidTr="000075D3">
        <w:trPr>
          <w:trHeight w:val="403"/>
        </w:trPr>
        <w:tc>
          <w:tcPr>
            <w:tcW w:w="3969" w:type="dxa"/>
            <w:vAlign w:val="center"/>
          </w:tcPr>
          <w:p w14:paraId="63BB7432" w14:textId="77777777" w:rsidR="00E74227" w:rsidRPr="00411DBC" w:rsidRDefault="00E74227" w:rsidP="00E742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บริษัท คอมพลีท ทรานสปอร์ต จำกัด</w:t>
            </w:r>
          </w:p>
        </w:tc>
        <w:tc>
          <w:tcPr>
            <w:tcW w:w="1309" w:type="dxa"/>
            <w:tcBorders>
              <w:bottom w:val="single" w:sz="4" w:space="0" w:color="auto"/>
            </w:tcBorders>
            <w:vAlign w:val="center"/>
          </w:tcPr>
          <w:p w14:paraId="29658CCA" w14:textId="2290236F" w:rsidR="00E74227" w:rsidRPr="00411DBC" w:rsidRDefault="00E74227" w:rsidP="00E742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6" w:type="dxa"/>
            <w:vAlign w:val="center"/>
          </w:tcPr>
          <w:p w14:paraId="37D6E711" w14:textId="77777777" w:rsidR="00E74227" w:rsidRPr="00411DBC" w:rsidRDefault="00E74227" w:rsidP="00E742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tcBorders>
              <w:bottom w:val="single" w:sz="4" w:space="0" w:color="auto"/>
            </w:tcBorders>
            <w:vAlign w:val="center"/>
          </w:tcPr>
          <w:p w14:paraId="4A6B4E2B" w14:textId="2564BED8" w:rsidR="00E74227" w:rsidRPr="00411DBC" w:rsidRDefault="00E74227" w:rsidP="00E742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134</w:t>
            </w:r>
          </w:p>
        </w:tc>
        <w:tc>
          <w:tcPr>
            <w:tcW w:w="236" w:type="dxa"/>
            <w:vAlign w:val="center"/>
          </w:tcPr>
          <w:p w14:paraId="11A29D0B" w14:textId="77777777" w:rsidR="00E74227" w:rsidRPr="00411DBC" w:rsidRDefault="00E74227" w:rsidP="00E742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tcBorders>
              <w:bottom w:val="single" w:sz="4" w:space="0" w:color="auto"/>
            </w:tcBorders>
            <w:vAlign w:val="center"/>
          </w:tcPr>
          <w:p w14:paraId="266F652C" w14:textId="33DB5BF2" w:rsidR="00E74227" w:rsidRPr="00411DBC" w:rsidRDefault="00E74227" w:rsidP="00E742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6" w:type="dxa"/>
            <w:vAlign w:val="center"/>
          </w:tcPr>
          <w:p w14:paraId="1A8908FA" w14:textId="77777777" w:rsidR="00E74227" w:rsidRPr="00411DBC" w:rsidRDefault="00E74227" w:rsidP="00E742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tcBorders>
              <w:bottom w:val="single" w:sz="4" w:space="0" w:color="auto"/>
            </w:tcBorders>
            <w:vAlign w:val="center"/>
          </w:tcPr>
          <w:p w14:paraId="162A16F2" w14:textId="5ADE99D8" w:rsidR="00E74227" w:rsidRPr="00411DBC" w:rsidRDefault="00E74227" w:rsidP="00E742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E74227" w:rsidRPr="00411DBC" w14:paraId="12D27E64" w14:textId="77777777" w:rsidTr="000075D3">
        <w:trPr>
          <w:trHeight w:val="403"/>
        </w:trPr>
        <w:tc>
          <w:tcPr>
            <w:tcW w:w="3969" w:type="dxa"/>
            <w:vAlign w:val="center"/>
          </w:tcPr>
          <w:p w14:paraId="2420ABC5" w14:textId="77777777" w:rsidR="00E74227" w:rsidRPr="00411DBC" w:rsidRDefault="00E74227" w:rsidP="00E742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รวมค่าใช้จ่ายอื่น</w:t>
            </w:r>
          </w:p>
        </w:tc>
        <w:tc>
          <w:tcPr>
            <w:tcW w:w="1309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146A63A9" w14:textId="0EAC14D2" w:rsidR="00E74227" w:rsidRPr="00411DBC" w:rsidRDefault="00E74227" w:rsidP="00E742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6" w:type="dxa"/>
            <w:vAlign w:val="center"/>
          </w:tcPr>
          <w:p w14:paraId="507DFB9F" w14:textId="77777777" w:rsidR="00E74227" w:rsidRPr="00411DBC" w:rsidRDefault="00E74227" w:rsidP="00E742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0C2AE991" w14:textId="2D9A20DE" w:rsidR="00E74227" w:rsidRPr="00411DBC" w:rsidRDefault="00E74227" w:rsidP="00E742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134</w:t>
            </w:r>
          </w:p>
        </w:tc>
        <w:tc>
          <w:tcPr>
            <w:tcW w:w="236" w:type="dxa"/>
            <w:vAlign w:val="center"/>
          </w:tcPr>
          <w:p w14:paraId="654F1B3E" w14:textId="77777777" w:rsidR="00E74227" w:rsidRPr="00411DBC" w:rsidRDefault="00E74227" w:rsidP="00E742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26D502E0" w14:textId="0163245E" w:rsidR="00E74227" w:rsidRPr="00411DBC" w:rsidRDefault="00E74227" w:rsidP="00E742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6" w:type="dxa"/>
            <w:vAlign w:val="center"/>
          </w:tcPr>
          <w:p w14:paraId="54DC0DB0" w14:textId="77777777" w:rsidR="00E74227" w:rsidRPr="00411DBC" w:rsidRDefault="00E74227" w:rsidP="00E742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1905E943" w14:textId="0C510AAB" w:rsidR="00E74227" w:rsidRPr="00411DBC" w:rsidRDefault="00E74227" w:rsidP="00E742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2C66BE" w:rsidRPr="00411DBC" w14:paraId="3A359BAE" w14:textId="77777777" w:rsidTr="000075D3">
        <w:trPr>
          <w:trHeight w:val="403"/>
        </w:trPr>
        <w:tc>
          <w:tcPr>
            <w:tcW w:w="3969" w:type="dxa"/>
            <w:vAlign w:val="center"/>
          </w:tcPr>
          <w:p w14:paraId="30478E02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411DBC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ค่าตอบแทนผู้บริหารที่สำคัญ</w:t>
            </w:r>
          </w:p>
        </w:tc>
        <w:tc>
          <w:tcPr>
            <w:tcW w:w="1309" w:type="dxa"/>
            <w:tcBorders>
              <w:top w:val="double" w:sz="4" w:space="0" w:color="auto"/>
            </w:tcBorders>
            <w:vAlign w:val="center"/>
          </w:tcPr>
          <w:p w14:paraId="441FA7BC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vAlign w:val="center"/>
          </w:tcPr>
          <w:p w14:paraId="0D72BC4E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tcBorders>
              <w:top w:val="double" w:sz="4" w:space="0" w:color="auto"/>
            </w:tcBorders>
            <w:vAlign w:val="center"/>
          </w:tcPr>
          <w:p w14:paraId="05AEAA1F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vAlign w:val="center"/>
          </w:tcPr>
          <w:p w14:paraId="18C11A11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tcBorders>
              <w:top w:val="double" w:sz="4" w:space="0" w:color="auto"/>
            </w:tcBorders>
            <w:vAlign w:val="center"/>
          </w:tcPr>
          <w:p w14:paraId="4311B77F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vAlign w:val="center"/>
          </w:tcPr>
          <w:p w14:paraId="19B95B41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tcBorders>
              <w:top w:val="double" w:sz="4" w:space="0" w:color="auto"/>
            </w:tcBorders>
            <w:vAlign w:val="center"/>
          </w:tcPr>
          <w:p w14:paraId="76EE9777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2C66BE" w:rsidRPr="00411DBC" w14:paraId="5A91A282" w14:textId="77777777" w:rsidTr="000075D3">
        <w:trPr>
          <w:trHeight w:val="403"/>
        </w:trPr>
        <w:tc>
          <w:tcPr>
            <w:tcW w:w="3969" w:type="dxa"/>
            <w:vAlign w:val="center"/>
          </w:tcPr>
          <w:p w14:paraId="35A227F8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ผลประโยชน์ระยะสั้นของพนักงาน</w:t>
            </w:r>
          </w:p>
        </w:tc>
        <w:tc>
          <w:tcPr>
            <w:tcW w:w="1309" w:type="dxa"/>
            <w:vAlign w:val="center"/>
          </w:tcPr>
          <w:p w14:paraId="28E4330E" w14:textId="7428A928" w:rsidR="002C66BE" w:rsidRPr="00411DBC" w:rsidRDefault="00E74227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1,561</w:t>
            </w:r>
          </w:p>
        </w:tc>
        <w:tc>
          <w:tcPr>
            <w:tcW w:w="236" w:type="dxa"/>
            <w:vAlign w:val="center"/>
          </w:tcPr>
          <w:p w14:paraId="55877162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vAlign w:val="center"/>
          </w:tcPr>
          <w:p w14:paraId="48159983" w14:textId="473A5E26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4,157</w:t>
            </w:r>
          </w:p>
        </w:tc>
        <w:tc>
          <w:tcPr>
            <w:tcW w:w="236" w:type="dxa"/>
            <w:vAlign w:val="center"/>
          </w:tcPr>
          <w:p w14:paraId="7FAF196B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vAlign w:val="center"/>
          </w:tcPr>
          <w:p w14:paraId="7B6F0E1C" w14:textId="4827C3A4" w:rsidR="002C66BE" w:rsidRPr="00411DBC" w:rsidRDefault="00E74227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1,419</w:t>
            </w:r>
          </w:p>
        </w:tc>
        <w:tc>
          <w:tcPr>
            <w:tcW w:w="236" w:type="dxa"/>
            <w:vAlign w:val="center"/>
          </w:tcPr>
          <w:p w14:paraId="6E7D4C45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vAlign w:val="center"/>
          </w:tcPr>
          <w:p w14:paraId="57E3D5E5" w14:textId="218C7BEA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3,915</w:t>
            </w:r>
          </w:p>
        </w:tc>
      </w:tr>
      <w:tr w:rsidR="002C66BE" w:rsidRPr="00411DBC" w14:paraId="30E0EA93" w14:textId="77777777" w:rsidTr="000075D3">
        <w:trPr>
          <w:trHeight w:val="403"/>
        </w:trPr>
        <w:tc>
          <w:tcPr>
            <w:tcW w:w="3969" w:type="dxa"/>
            <w:vAlign w:val="center"/>
          </w:tcPr>
          <w:p w14:paraId="201439C8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ผลประโยชน์หลังออกจากงาน</w:t>
            </w:r>
          </w:p>
        </w:tc>
        <w:tc>
          <w:tcPr>
            <w:tcW w:w="1309" w:type="dxa"/>
            <w:tcBorders>
              <w:bottom w:val="single" w:sz="4" w:space="0" w:color="auto"/>
            </w:tcBorders>
            <w:vAlign w:val="center"/>
          </w:tcPr>
          <w:p w14:paraId="42F97E5B" w14:textId="30183E47" w:rsidR="002C66BE" w:rsidRPr="00411DBC" w:rsidRDefault="00E74227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20</w:t>
            </w:r>
          </w:p>
        </w:tc>
        <w:tc>
          <w:tcPr>
            <w:tcW w:w="236" w:type="dxa"/>
            <w:vAlign w:val="center"/>
          </w:tcPr>
          <w:p w14:paraId="78713495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tcBorders>
              <w:bottom w:val="single" w:sz="4" w:space="0" w:color="auto"/>
            </w:tcBorders>
            <w:vAlign w:val="center"/>
          </w:tcPr>
          <w:p w14:paraId="29FB3BEE" w14:textId="565C4885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64</w:t>
            </w:r>
          </w:p>
        </w:tc>
        <w:tc>
          <w:tcPr>
            <w:tcW w:w="236" w:type="dxa"/>
            <w:vAlign w:val="center"/>
          </w:tcPr>
          <w:p w14:paraId="2636E06C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tcBorders>
              <w:bottom w:val="single" w:sz="4" w:space="0" w:color="auto"/>
            </w:tcBorders>
            <w:vAlign w:val="center"/>
          </w:tcPr>
          <w:p w14:paraId="224C433D" w14:textId="576B6329" w:rsidR="002C66BE" w:rsidRPr="00411DBC" w:rsidRDefault="00E74227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20</w:t>
            </w:r>
          </w:p>
        </w:tc>
        <w:tc>
          <w:tcPr>
            <w:tcW w:w="236" w:type="dxa"/>
            <w:vAlign w:val="center"/>
          </w:tcPr>
          <w:p w14:paraId="62BC30E2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tcBorders>
              <w:bottom w:val="single" w:sz="4" w:space="0" w:color="auto"/>
            </w:tcBorders>
            <w:vAlign w:val="center"/>
          </w:tcPr>
          <w:p w14:paraId="68AC3101" w14:textId="6A4A9890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64</w:t>
            </w:r>
          </w:p>
        </w:tc>
      </w:tr>
      <w:tr w:rsidR="002C66BE" w:rsidRPr="00411DBC" w14:paraId="3A86816E" w14:textId="77777777" w:rsidTr="000075D3">
        <w:trPr>
          <w:trHeight w:val="403"/>
        </w:trPr>
        <w:tc>
          <w:tcPr>
            <w:tcW w:w="3969" w:type="dxa"/>
            <w:vAlign w:val="center"/>
          </w:tcPr>
          <w:p w14:paraId="3F93E2DE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รวมค่าตอบแทนผู้บริหารที่สำคัญ</w:t>
            </w:r>
          </w:p>
        </w:tc>
        <w:tc>
          <w:tcPr>
            <w:tcW w:w="1309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277333D8" w14:textId="3A4F9701" w:rsidR="002C66BE" w:rsidRPr="00411DBC" w:rsidRDefault="00E74227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1,581</w:t>
            </w:r>
          </w:p>
        </w:tc>
        <w:tc>
          <w:tcPr>
            <w:tcW w:w="236" w:type="dxa"/>
            <w:vAlign w:val="center"/>
          </w:tcPr>
          <w:p w14:paraId="0998AD1B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41358ACC" w14:textId="7C7012E1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4,221</w:t>
            </w:r>
          </w:p>
        </w:tc>
        <w:tc>
          <w:tcPr>
            <w:tcW w:w="236" w:type="dxa"/>
            <w:vAlign w:val="center"/>
          </w:tcPr>
          <w:p w14:paraId="3E1A9178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1C4B8EE0" w14:textId="4F2113EB" w:rsidR="002C66BE" w:rsidRPr="00411DBC" w:rsidRDefault="00E74227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1,439</w:t>
            </w:r>
          </w:p>
        </w:tc>
        <w:tc>
          <w:tcPr>
            <w:tcW w:w="236" w:type="dxa"/>
            <w:vAlign w:val="center"/>
          </w:tcPr>
          <w:p w14:paraId="19B4D888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49E392E0" w14:textId="0683205D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3,979</w:t>
            </w:r>
          </w:p>
        </w:tc>
      </w:tr>
    </w:tbl>
    <w:p w14:paraId="192BBEE9" w14:textId="77777777" w:rsidR="00B028B0" w:rsidRPr="00411DBC" w:rsidRDefault="00B028B0" w:rsidP="0051597E">
      <w:pPr>
        <w:rPr>
          <w:rFonts w:ascii="Angsana New" w:hAnsi="Angsana New"/>
          <w:sz w:val="28"/>
          <w:szCs w:val="28"/>
          <w:u w:val="single"/>
          <w:cs/>
        </w:rPr>
      </w:pPr>
    </w:p>
    <w:p w14:paraId="12358DF5" w14:textId="098A3881" w:rsidR="008B28D1" w:rsidRPr="00411DBC" w:rsidRDefault="009F43C2">
      <w:pPr>
        <w:pStyle w:val="ListParagraph"/>
        <w:numPr>
          <w:ilvl w:val="1"/>
          <w:numId w:val="28"/>
        </w:numPr>
        <w:spacing w:before="120" w:after="120"/>
        <w:ind w:left="709" w:hanging="425"/>
        <w:jc w:val="thaiDistribute"/>
        <w:rPr>
          <w:rFonts w:ascii="Angsana New" w:hAnsi="Angsana New"/>
          <w:spacing w:val="3"/>
          <w:sz w:val="28"/>
          <w:szCs w:val="28"/>
        </w:rPr>
      </w:pPr>
      <w:r w:rsidRPr="00411DBC">
        <w:rPr>
          <w:rFonts w:ascii="Angsana New" w:hAnsi="Angsana New" w:hint="cs"/>
          <w:sz w:val="28"/>
          <w:szCs w:val="28"/>
          <w:cs/>
        </w:rPr>
        <w:t>ลูกหนี้การค้าและลูกหนี้หมุนเวียนอื่นกิจการที่เกี่ยวข้องกัน</w:t>
      </w:r>
      <w:r w:rsidR="00084928" w:rsidRPr="00411DBC">
        <w:rPr>
          <w:rFonts w:ascii="Angsana New" w:hAnsi="Angsana New" w:hint="cs"/>
          <w:sz w:val="28"/>
          <w:szCs w:val="28"/>
          <w:cs/>
        </w:rPr>
        <w:t xml:space="preserve"> ณ </w:t>
      </w:r>
      <w:r w:rsidR="00744554" w:rsidRPr="00411DBC">
        <w:rPr>
          <w:rFonts w:ascii="Angsana New" w:hAnsi="Angsana New"/>
          <w:sz w:val="28"/>
          <w:szCs w:val="28"/>
          <w:cs/>
        </w:rPr>
        <w:t xml:space="preserve">วันที่ </w:t>
      </w:r>
      <w:r w:rsidR="002C66BE" w:rsidRPr="00411DBC">
        <w:rPr>
          <w:rFonts w:ascii="Angsana New" w:hAnsi="Angsana New"/>
          <w:sz w:val="28"/>
          <w:szCs w:val="28"/>
        </w:rPr>
        <w:t xml:space="preserve">30 </w:t>
      </w:r>
      <w:r w:rsidR="002C66BE" w:rsidRPr="00411DBC">
        <w:rPr>
          <w:rFonts w:ascii="Angsana New" w:hAnsi="Angsana New" w:hint="cs"/>
          <w:sz w:val="28"/>
          <w:szCs w:val="28"/>
          <w:cs/>
        </w:rPr>
        <w:t xml:space="preserve">มิถุนายน </w:t>
      </w:r>
      <w:r w:rsidR="00FB682D" w:rsidRPr="00411DBC">
        <w:rPr>
          <w:rFonts w:ascii="Angsana New" w:hAnsi="Angsana New"/>
          <w:sz w:val="28"/>
          <w:szCs w:val="28"/>
        </w:rPr>
        <w:t>256</w:t>
      </w:r>
      <w:r w:rsidR="00CF7F72" w:rsidRPr="00411DBC">
        <w:rPr>
          <w:rFonts w:ascii="Angsana New" w:hAnsi="Angsana New"/>
          <w:sz w:val="28"/>
          <w:szCs w:val="28"/>
        </w:rPr>
        <w:t>6</w:t>
      </w:r>
      <w:r w:rsidR="00744554" w:rsidRPr="00411DBC">
        <w:rPr>
          <w:rFonts w:ascii="Angsana New" w:hAnsi="Angsana New"/>
          <w:sz w:val="28"/>
          <w:szCs w:val="28"/>
          <w:cs/>
        </w:rPr>
        <w:t xml:space="preserve"> และ </w:t>
      </w:r>
      <w:r w:rsidR="007C5444" w:rsidRPr="00411DBC">
        <w:rPr>
          <w:rFonts w:ascii="Angsana New" w:hAnsi="Angsana New"/>
          <w:sz w:val="28"/>
          <w:szCs w:val="28"/>
        </w:rPr>
        <w:t xml:space="preserve">31 </w:t>
      </w:r>
      <w:r w:rsidR="007C5444" w:rsidRPr="00411DBC">
        <w:rPr>
          <w:rFonts w:ascii="Angsana New" w:hAnsi="Angsana New" w:hint="cs"/>
          <w:sz w:val="28"/>
          <w:szCs w:val="28"/>
          <w:cs/>
        </w:rPr>
        <w:t xml:space="preserve">ธันวาคม </w:t>
      </w:r>
      <w:r w:rsidR="00744554" w:rsidRPr="00411DBC">
        <w:rPr>
          <w:rFonts w:ascii="Angsana New" w:hAnsi="Angsana New"/>
          <w:sz w:val="28"/>
          <w:szCs w:val="28"/>
        </w:rPr>
        <w:t>256</w:t>
      </w:r>
      <w:r w:rsidR="00CF7F72" w:rsidRPr="00411DBC">
        <w:rPr>
          <w:rFonts w:ascii="Angsana New" w:hAnsi="Angsana New"/>
          <w:sz w:val="28"/>
          <w:szCs w:val="28"/>
        </w:rPr>
        <w:t>5</w:t>
      </w:r>
    </w:p>
    <w:tbl>
      <w:tblPr>
        <w:tblStyle w:val="TableGrid"/>
        <w:tblW w:w="10088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39"/>
        <w:gridCol w:w="1331"/>
        <w:gridCol w:w="238"/>
        <w:gridCol w:w="1334"/>
        <w:gridCol w:w="238"/>
        <w:gridCol w:w="1331"/>
        <w:gridCol w:w="238"/>
        <w:gridCol w:w="1339"/>
      </w:tblGrid>
      <w:tr w:rsidR="005D68AD" w:rsidRPr="00411DBC" w14:paraId="78704394" w14:textId="77777777" w:rsidTr="005E2FE0">
        <w:trPr>
          <w:trHeight w:val="433"/>
        </w:trPr>
        <w:tc>
          <w:tcPr>
            <w:tcW w:w="4039" w:type="dxa"/>
            <w:vAlign w:val="center"/>
          </w:tcPr>
          <w:p w14:paraId="613F2F5B" w14:textId="77777777" w:rsidR="005D68AD" w:rsidRPr="00411DBC" w:rsidRDefault="005D68AD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049" w:type="dxa"/>
            <w:gridSpan w:val="7"/>
            <w:vAlign w:val="center"/>
          </w:tcPr>
          <w:p w14:paraId="5008B0B7" w14:textId="77777777" w:rsidR="005D68AD" w:rsidRPr="00411DBC" w:rsidRDefault="005D68AD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(</w:t>
            </w:r>
            <w:r w:rsidRPr="00411DBC">
              <w:rPr>
                <w:rFonts w:ascii="Angsana New" w:hAnsi="Angsana New"/>
                <w:sz w:val="28"/>
                <w:szCs w:val="28"/>
                <w:cs/>
              </w:rPr>
              <w:t>หน่วย: พันบาท)</w:t>
            </w:r>
          </w:p>
        </w:tc>
      </w:tr>
      <w:tr w:rsidR="005D68AD" w:rsidRPr="00411DBC" w14:paraId="14DF0990" w14:textId="77777777" w:rsidTr="00CF7F72">
        <w:trPr>
          <w:trHeight w:val="446"/>
        </w:trPr>
        <w:tc>
          <w:tcPr>
            <w:tcW w:w="4039" w:type="dxa"/>
            <w:vAlign w:val="center"/>
          </w:tcPr>
          <w:p w14:paraId="05DD8293" w14:textId="77777777" w:rsidR="005D68AD" w:rsidRPr="00411DBC" w:rsidRDefault="005D68AD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90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E6F3FB" w14:textId="77777777" w:rsidR="005D68AD" w:rsidRPr="00411DBC" w:rsidRDefault="005D68AD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38" w:type="dxa"/>
            <w:tcBorders>
              <w:top w:val="single" w:sz="4" w:space="0" w:color="auto"/>
            </w:tcBorders>
            <w:vAlign w:val="center"/>
          </w:tcPr>
          <w:p w14:paraId="402AAEF6" w14:textId="77777777" w:rsidR="005D68AD" w:rsidRPr="00411DBC" w:rsidRDefault="005D68AD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908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86F7D9" w14:textId="77777777" w:rsidR="005D68AD" w:rsidRPr="00411DBC" w:rsidRDefault="005D68AD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CF7F72" w:rsidRPr="00411DBC" w14:paraId="60175A73" w14:textId="77777777" w:rsidTr="00CF7F72">
        <w:trPr>
          <w:trHeight w:val="433"/>
        </w:trPr>
        <w:tc>
          <w:tcPr>
            <w:tcW w:w="4039" w:type="dxa"/>
            <w:vAlign w:val="center"/>
          </w:tcPr>
          <w:p w14:paraId="4B7EA8F6" w14:textId="77777777" w:rsidR="00CF7F72" w:rsidRPr="00411DBC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1" w:type="dxa"/>
            <w:vMerge w:val="restart"/>
            <w:tcBorders>
              <w:top w:val="single" w:sz="4" w:space="0" w:color="auto"/>
            </w:tcBorders>
            <w:vAlign w:val="bottom"/>
          </w:tcPr>
          <w:p w14:paraId="6673F849" w14:textId="77777777" w:rsidR="00CF7F72" w:rsidRPr="00411DBC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  <w:p w14:paraId="0A08FCA9" w14:textId="79B7CBD6" w:rsidR="00CF7F72" w:rsidRPr="00411DBC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3</w:t>
            </w:r>
            <w:r w:rsidR="002C66BE" w:rsidRPr="00411DBC">
              <w:rPr>
                <w:rFonts w:ascii="Angsana New" w:hAnsi="Angsana New"/>
                <w:sz w:val="28"/>
                <w:szCs w:val="28"/>
              </w:rPr>
              <w:t xml:space="preserve">0 </w:t>
            </w:r>
            <w:r w:rsidR="002C66BE" w:rsidRPr="00411DBC">
              <w:rPr>
                <w:rFonts w:ascii="Angsana New" w:hAnsi="Angsana New" w:hint="cs"/>
                <w:sz w:val="28"/>
                <w:szCs w:val="28"/>
                <w:cs/>
              </w:rPr>
              <w:t>มิถุนายน</w:t>
            </w:r>
          </w:p>
          <w:p w14:paraId="5524C26D" w14:textId="0ED21A93" w:rsidR="00CF7F72" w:rsidRPr="00411DBC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238" w:type="dxa"/>
            <w:tcBorders>
              <w:top w:val="single" w:sz="4" w:space="0" w:color="auto"/>
            </w:tcBorders>
            <w:vAlign w:val="center"/>
          </w:tcPr>
          <w:p w14:paraId="7E43C05C" w14:textId="77777777" w:rsidR="00CF7F72" w:rsidRPr="00411DBC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4" w:type="dxa"/>
            <w:vMerge w:val="restart"/>
            <w:tcBorders>
              <w:top w:val="single" w:sz="4" w:space="0" w:color="auto"/>
            </w:tcBorders>
            <w:vAlign w:val="bottom"/>
          </w:tcPr>
          <w:p w14:paraId="577DA8AA" w14:textId="77777777" w:rsidR="00CF7F72" w:rsidRPr="00411DBC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  <w:p w14:paraId="0ABC5874" w14:textId="77777777" w:rsidR="00CF7F72" w:rsidRPr="00411DBC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31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 xml:space="preserve"> ธันวาคม</w:t>
            </w:r>
          </w:p>
          <w:p w14:paraId="083797CA" w14:textId="769A13AF" w:rsidR="00CF7F72" w:rsidRPr="00411DBC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2565</w:t>
            </w:r>
          </w:p>
        </w:tc>
        <w:tc>
          <w:tcPr>
            <w:tcW w:w="238" w:type="dxa"/>
            <w:vAlign w:val="center"/>
          </w:tcPr>
          <w:p w14:paraId="57C6D85A" w14:textId="77777777" w:rsidR="00CF7F72" w:rsidRPr="00411DBC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1" w:type="dxa"/>
            <w:vMerge w:val="restart"/>
            <w:tcBorders>
              <w:top w:val="single" w:sz="4" w:space="0" w:color="auto"/>
            </w:tcBorders>
            <w:vAlign w:val="bottom"/>
          </w:tcPr>
          <w:p w14:paraId="3D602C0F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  <w:p w14:paraId="2D871F55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 xml:space="preserve">30 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มิถุนายน</w:t>
            </w:r>
          </w:p>
          <w:p w14:paraId="0266E8D7" w14:textId="33C9B83A" w:rsidR="00CF7F72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238" w:type="dxa"/>
            <w:tcBorders>
              <w:top w:val="single" w:sz="4" w:space="0" w:color="auto"/>
            </w:tcBorders>
            <w:vAlign w:val="center"/>
          </w:tcPr>
          <w:p w14:paraId="40FF220C" w14:textId="77777777" w:rsidR="00CF7F72" w:rsidRPr="00411DBC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9" w:type="dxa"/>
            <w:vMerge w:val="restart"/>
            <w:tcBorders>
              <w:top w:val="single" w:sz="4" w:space="0" w:color="auto"/>
            </w:tcBorders>
            <w:vAlign w:val="bottom"/>
          </w:tcPr>
          <w:p w14:paraId="4B4C1C04" w14:textId="77777777" w:rsidR="00CF7F72" w:rsidRPr="00411DBC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  <w:p w14:paraId="41DB93C1" w14:textId="77777777" w:rsidR="00CF7F72" w:rsidRPr="00411DBC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31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 xml:space="preserve"> ธันวาคม</w:t>
            </w:r>
          </w:p>
          <w:p w14:paraId="16CA0B11" w14:textId="1FC025D6" w:rsidR="00CF7F72" w:rsidRPr="00411DBC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2565</w:t>
            </w:r>
          </w:p>
        </w:tc>
      </w:tr>
      <w:tr w:rsidR="00CF7F72" w:rsidRPr="00411DBC" w14:paraId="05EB441C" w14:textId="77777777" w:rsidTr="00CF7F72">
        <w:trPr>
          <w:trHeight w:val="433"/>
        </w:trPr>
        <w:tc>
          <w:tcPr>
            <w:tcW w:w="4039" w:type="dxa"/>
            <w:vAlign w:val="center"/>
          </w:tcPr>
          <w:p w14:paraId="49C1ADC6" w14:textId="77777777" w:rsidR="00CF7F72" w:rsidRPr="00411DBC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331" w:type="dxa"/>
            <w:vMerge/>
            <w:vAlign w:val="bottom"/>
          </w:tcPr>
          <w:p w14:paraId="2634660A" w14:textId="77777777" w:rsidR="00CF7F72" w:rsidRPr="00411DBC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8" w:type="dxa"/>
            <w:vAlign w:val="center"/>
          </w:tcPr>
          <w:p w14:paraId="433B50B2" w14:textId="77777777" w:rsidR="00CF7F72" w:rsidRPr="00411DBC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4" w:type="dxa"/>
            <w:vMerge/>
            <w:vAlign w:val="bottom"/>
          </w:tcPr>
          <w:p w14:paraId="559385F1" w14:textId="77777777" w:rsidR="00CF7F72" w:rsidRPr="00411DBC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8" w:type="dxa"/>
            <w:vAlign w:val="center"/>
          </w:tcPr>
          <w:p w14:paraId="1786611E" w14:textId="77777777" w:rsidR="00CF7F72" w:rsidRPr="00411DBC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1" w:type="dxa"/>
            <w:vMerge/>
            <w:vAlign w:val="bottom"/>
          </w:tcPr>
          <w:p w14:paraId="19488B53" w14:textId="77777777" w:rsidR="00CF7F72" w:rsidRPr="00411DBC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8" w:type="dxa"/>
            <w:vAlign w:val="center"/>
          </w:tcPr>
          <w:p w14:paraId="0F15B750" w14:textId="77777777" w:rsidR="00CF7F72" w:rsidRPr="00411DBC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9" w:type="dxa"/>
            <w:vMerge/>
            <w:vAlign w:val="bottom"/>
          </w:tcPr>
          <w:p w14:paraId="4F262877" w14:textId="77777777" w:rsidR="00CF7F72" w:rsidRPr="00411DBC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CF7F72" w:rsidRPr="00411DBC" w14:paraId="46781D18" w14:textId="77777777" w:rsidTr="00CF7F72">
        <w:trPr>
          <w:trHeight w:val="433"/>
        </w:trPr>
        <w:tc>
          <w:tcPr>
            <w:tcW w:w="4039" w:type="dxa"/>
            <w:vAlign w:val="center"/>
          </w:tcPr>
          <w:p w14:paraId="601B9ADC" w14:textId="77777777" w:rsidR="00CF7F72" w:rsidRPr="00411DBC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331" w:type="dxa"/>
            <w:vMerge/>
            <w:tcBorders>
              <w:bottom w:val="single" w:sz="4" w:space="0" w:color="auto"/>
            </w:tcBorders>
            <w:vAlign w:val="bottom"/>
          </w:tcPr>
          <w:p w14:paraId="1E10C410" w14:textId="77777777" w:rsidR="00CF7F72" w:rsidRPr="00411DBC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8" w:type="dxa"/>
            <w:vAlign w:val="center"/>
          </w:tcPr>
          <w:p w14:paraId="043E6100" w14:textId="77777777" w:rsidR="00CF7F72" w:rsidRPr="00411DBC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4" w:type="dxa"/>
            <w:vMerge/>
            <w:tcBorders>
              <w:bottom w:val="single" w:sz="4" w:space="0" w:color="auto"/>
            </w:tcBorders>
            <w:vAlign w:val="bottom"/>
          </w:tcPr>
          <w:p w14:paraId="681BDF8A" w14:textId="77777777" w:rsidR="00CF7F72" w:rsidRPr="00411DBC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8" w:type="dxa"/>
            <w:vAlign w:val="center"/>
          </w:tcPr>
          <w:p w14:paraId="105BA739" w14:textId="77777777" w:rsidR="00CF7F72" w:rsidRPr="00411DBC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1" w:type="dxa"/>
            <w:vMerge/>
            <w:tcBorders>
              <w:bottom w:val="single" w:sz="4" w:space="0" w:color="auto"/>
            </w:tcBorders>
            <w:vAlign w:val="bottom"/>
          </w:tcPr>
          <w:p w14:paraId="272AF360" w14:textId="77777777" w:rsidR="00CF7F72" w:rsidRPr="00411DBC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8" w:type="dxa"/>
            <w:vAlign w:val="center"/>
          </w:tcPr>
          <w:p w14:paraId="35C77029" w14:textId="77777777" w:rsidR="00CF7F72" w:rsidRPr="00411DBC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9" w:type="dxa"/>
            <w:vMerge/>
            <w:tcBorders>
              <w:bottom w:val="single" w:sz="4" w:space="0" w:color="auto"/>
            </w:tcBorders>
            <w:vAlign w:val="bottom"/>
          </w:tcPr>
          <w:p w14:paraId="3F2696E8" w14:textId="77777777" w:rsidR="00CF7F72" w:rsidRPr="00411DBC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CF7F72" w:rsidRPr="00411DBC" w14:paraId="19D85937" w14:textId="77777777" w:rsidTr="00CF7F72">
        <w:trPr>
          <w:trHeight w:val="446"/>
        </w:trPr>
        <w:tc>
          <w:tcPr>
            <w:tcW w:w="4039" w:type="dxa"/>
            <w:vAlign w:val="center"/>
          </w:tcPr>
          <w:p w14:paraId="287CE981" w14:textId="1EE724B7" w:rsidR="00CF7F72" w:rsidRPr="00411DBC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4.4 (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ก)</w:t>
            </w:r>
            <w:r w:rsidRPr="00411DBC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411DBC">
              <w:rPr>
                <w:rFonts w:ascii="Angsana New" w:hAnsi="Angsana New"/>
                <w:sz w:val="28"/>
                <w:szCs w:val="28"/>
                <w:cs/>
              </w:rPr>
              <w:t>ลูกหนี้การค้า</w:t>
            </w:r>
            <w:r w:rsidRPr="00411DBC">
              <w:rPr>
                <w:rFonts w:ascii="Angsana New" w:hAnsi="Angsana New"/>
                <w:sz w:val="28"/>
                <w:szCs w:val="28"/>
              </w:rPr>
              <w:t xml:space="preserve"> -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สุทธิ</w:t>
            </w:r>
          </w:p>
        </w:tc>
        <w:tc>
          <w:tcPr>
            <w:tcW w:w="1331" w:type="dxa"/>
            <w:tcBorders>
              <w:top w:val="single" w:sz="4" w:space="0" w:color="auto"/>
            </w:tcBorders>
            <w:vAlign w:val="center"/>
          </w:tcPr>
          <w:p w14:paraId="5B16BF65" w14:textId="7A3B2988" w:rsidR="00CF7F72" w:rsidRPr="00411DBC" w:rsidRDefault="00682EA3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22</w:t>
            </w:r>
            <w:r w:rsidRPr="00411DBC">
              <w:rPr>
                <w:rFonts w:ascii="Angsana New" w:hAnsi="Angsana New"/>
                <w:sz w:val="28"/>
                <w:szCs w:val="28"/>
              </w:rPr>
              <w:t>,</w:t>
            </w:r>
            <w:r w:rsidRPr="00411DBC">
              <w:rPr>
                <w:rFonts w:ascii="Angsana New" w:hAnsi="Angsana New"/>
                <w:sz w:val="28"/>
                <w:szCs w:val="28"/>
                <w:cs/>
              </w:rPr>
              <w:t>414</w:t>
            </w:r>
          </w:p>
        </w:tc>
        <w:tc>
          <w:tcPr>
            <w:tcW w:w="238" w:type="dxa"/>
            <w:vAlign w:val="center"/>
          </w:tcPr>
          <w:p w14:paraId="12B9751D" w14:textId="77777777" w:rsidR="00CF7F72" w:rsidRPr="00411DBC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4" w:type="dxa"/>
            <w:tcBorders>
              <w:top w:val="single" w:sz="4" w:space="0" w:color="auto"/>
            </w:tcBorders>
            <w:vAlign w:val="center"/>
          </w:tcPr>
          <w:p w14:paraId="6FCE90D4" w14:textId="54006525" w:rsidR="00CF7F72" w:rsidRPr="00411DBC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10,793</w:t>
            </w:r>
          </w:p>
        </w:tc>
        <w:tc>
          <w:tcPr>
            <w:tcW w:w="238" w:type="dxa"/>
            <w:vAlign w:val="center"/>
          </w:tcPr>
          <w:p w14:paraId="6297172A" w14:textId="77777777" w:rsidR="00CF7F72" w:rsidRPr="00411DBC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1" w:type="dxa"/>
            <w:tcBorders>
              <w:top w:val="single" w:sz="4" w:space="0" w:color="auto"/>
            </w:tcBorders>
            <w:vAlign w:val="center"/>
          </w:tcPr>
          <w:p w14:paraId="596093BA" w14:textId="561DBDA9" w:rsidR="00CF7F72" w:rsidRPr="00411DBC" w:rsidRDefault="00C921BF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11</w:t>
            </w:r>
            <w:r w:rsidRPr="00411DBC">
              <w:rPr>
                <w:rFonts w:ascii="Angsana New" w:hAnsi="Angsana New"/>
                <w:sz w:val="28"/>
                <w:szCs w:val="28"/>
              </w:rPr>
              <w:t>,</w:t>
            </w:r>
            <w:r w:rsidRPr="00411DBC">
              <w:rPr>
                <w:rFonts w:ascii="Angsana New" w:hAnsi="Angsana New"/>
                <w:sz w:val="28"/>
                <w:szCs w:val="28"/>
                <w:cs/>
              </w:rPr>
              <w:t>650</w:t>
            </w:r>
          </w:p>
        </w:tc>
        <w:tc>
          <w:tcPr>
            <w:tcW w:w="238" w:type="dxa"/>
            <w:vAlign w:val="center"/>
          </w:tcPr>
          <w:p w14:paraId="69102EDE" w14:textId="77777777" w:rsidR="00CF7F72" w:rsidRPr="00411DBC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9" w:type="dxa"/>
            <w:tcBorders>
              <w:top w:val="single" w:sz="4" w:space="0" w:color="auto"/>
            </w:tcBorders>
            <w:vAlign w:val="center"/>
          </w:tcPr>
          <w:p w14:paraId="2CE2F4DC" w14:textId="06D2B0D8" w:rsidR="00CF7F72" w:rsidRPr="00411DBC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9,070</w:t>
            </w:r>
          </w:p>
        </w:tc>
      </w:tr>
      <w:tr w:rsidR="00CF7F72" w:rsidRPr="00411DBC" w14:paraId="09A38EAB" w14:textId="77777777" w:rsidTr="00CF7F72">
        <w:trPr>
          <w:trHeight w:val="433"/>
        </w:trPr>
        <w:tc>
          <w:tcPr>
            <w:tcW w:w="4039" w:type="dxa"/>
            <w:vAlign w:val="center"/>
          </w:tcPr>
          <w:p w14:paraId="1BE35CCA" w14:textId="26FE0D78" w:rsidR="00CF7F72" w:rsidRPr="00411DBC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4.4 (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ข)</w:t>
            </w:r>
            <w:r w:rsidRPr="00411DBC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411DBC">
              <w:rPr>
                <w:rFonts w:ascii="Angsana New" w:hAnsi="Angsana New"/>
                <w:sz w:val="28"/>
                <w:szCs w:val="28"/>
                <w:cs/>
              </w:rPr>
              <w:t>ลูกหนี้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หมุนเวียน</w:t>
            </w:r>
            <w:r w:rsidRPr="00411DBC">
              <w:rPr>
                <w:rFonts w:ascii="Angsana New" w:hAnsi="Angsana New"/>
                <w:sz w:val="28"/>
                <w:szCs w:val="28"/>
                <w:cs/>
              </w:rPr>
              <w:t>อื่น</w:t>
            </w:r>
          </w:p>
        </w:tc>
        <w:tc>
          <w:tcPr>
            <w:tcW w:w="1331" w:type="dxa"/>
            <w:vAlign w:val="center"/>
          </w:tcPr>
          <w:p w14:paraId="7C6B61A2" w14:textId="2CF6277C" w:rsidR="00CF7F72" w:rsidRPr="00411DBC" w:rsidRDefault="00443314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318</w:t>
            </w:r>
          </w:p>
        </w:tc>
        <w:tc>
          <w:tcPr>
            <w:tcW w:w="238" w:type="dxa"/>
            <w:vAlign w:val="center"/>
          </w:tcPr>
          <w:p w14:paraId="3E8D8328" w14:textId="77777777" w:rsidR="00CF7F72" w:rsidRPr="00411DBC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4" w:type="dxa"/>
            <w:vAlign w:val="center"/>
          </w:tcPr>
          <w:p w14:paraId="55ED6062" w14:textId="497E8D78" w:rsidR="00CF7F72" w:rsidRPr="00411DBC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1,169</w:t>
            </w:r>
          </w:p>
        </w:tc>
        <w:tc>
          <w:tcPr>
            <w:tcW w:w="238" w:type="dxa"/>
            <w:vAlign w:val="center"/>
          </w:tcPr>
          <w:p w14:paraId="0E977B0D" w14:textId="77777777" w:rsidR="00CF7F72" w:rsidRPr="00411DBC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1" w:type="dxa"/>
            <w:vAlign w:val="center"/>
          </w:tcPr>
          <w:p w14:paraId="64586754" w14:textId="79ADCAA6" w:rsidR="00CF7F72" w:rsidRPr="00411DBC" w:rsidRDefault="00C921BF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41</w:t>
            </w:r>
          </w:p>
        </w:tc>
        <w:tc>
          <w:tcPr>
            <w:tcW w:w="238" w:type="dxa"/>
            <w:vAlign w:val="center"/>
          </w:tcPr>
          <w:p w14:paraId="2E80F7E7" w14:textId="77777777" w:rsidR="00CF7F72" w:rsidRPr="00411DBC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9" w:type="dxa"/>
            <w:vAlign w:val="center"/>
          </w:tcPr>
          <w:p w14:paraId="24B33276" w14:textId="611F41D8" w:rsidR="00CF7F72" w:rsidRPr="00411DBC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625</w:t>
            </w:r>
          </w:p>
        </w:tc>
      </w:tr>
      <w:tr w:rsidR="00CF7F72" w:rsidRPr="00411DBC" w14:paraId="28734BA4" w14:textId="77777777" w:rsidTr="00CF7F72">
        <w:trPr>
          <w:trHeight w:val="433"/>
        </w:trPr>
        <w:tc>
          <w:tcPr>
            <w:tcW w:w="4039" w:type="dxa"/>
            <w:vAlign w:val="center"/>
          </w:tcPr>
          <w:p w14:paraId="1F729EE3" w14:textId="5F8A1771" w:rsidR="00CF7F72" w:rsidRPr="00411DBC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รวม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 xml:space="preserve">ลูกหนี้การค้าและลูกหนี้หมุนเวียนอื่น </w:t>
            </w: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 xml:space="preserve"> สุทธิ</w:t>
            </w:r>
          </w:p>
        </w:tc>
        <w:tc>
          <w:tcPr>
            <w:tcW w:w="133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0B46206B" w14:textId="3540015B" w:rsidR="00CF7F72" w:rsidRPr="00411DBC" w:rsidRDefault="00443314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22,732</w:t>
            </w:r>
          </w:p>
        </w:tc>
        <w:tc>
          <w:tcPr>
            <w:tcW w:w="238" w:type="dxa"/>
            <w:vAlign w:val="center"/>
          </w:tcPr>
          <w:p w14:paraId="1C5653F5" w14:textId="77777777" w:rsidR="00CF7F72" w:rsidRPr="00411DBC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4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36DFA27D" w14:textId="5F36608E" w:rsidR="00CF7F72" w:rsidRPr="00411DBC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11,962</w:t>
            </w:r>
          </w:p>
        </w:tc>
        <w:tc>
          <w:tcPr>
            <w:tcW w:w="238" w:type="dxa"/>
            <w:vAlign w:val="center"/>
          </w:tcPr>
          <w:p w14:paraId="3C697000" w14:textId="77777777" w:rsidR="00CF7F72" w:rsidRPr="00411DBC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33FA7AA1" w14:textId="5144E05C" w:rsidR="00CF7F72" w:rsidRPr="00411DBC" w:rsidRDefault="00C921BF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11,691</w:t>
            </w:r>
          </w:p>
        </w:tc>
        <w:tc>
          <w:tcPr>
            <w:tcW w:w="238" w:type="dxa"/>
            <w:vAlign w:val="center"/>
          </w:tcPr>
          <w:p w14:paraId="2B3F4908" w14:textId="77777777" w:rsidR="00CF7F72" w:rsidRPr="00411DBC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9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35E189E1" w14:textId="082E5D67" w:rsidR="00CF7F72" w:rsidRPr="00411DBC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9,695</w:t>
            </w:r>
          </w:p>
        </w:tc>
      </w:tr>
    </w:tbl>
    <w:p w14:paraId="4D780331" w14:textId="77777777" w:rsidR="008A3CEB" w:rsidRPr="00411DBC" w:rsidRDefault="008A3CEB" w:rsidP="00F342D7">
      <w:pPr>
        <w:spacing w:before="120" w:after="120"/>
        <w:jc w:val="thaiDistribute"/>
        <w:rPr>
          <w:rFonts w:ascii="Angsana New" w:hAnsi="Angsana New"/>
          <w:spacing w:val="3"/>
          <w:sz w:val="28"/>
          <w:szCs w:val="28"/>
        </w:rPr>
      </w:pPr>
    </w:p>
    <w:p w14:paraId="0E84658F" w14:textId="77777777" w:rsidR="00E74227" w:rsidRPr="00411DBC" w:rsidRDefault="00E74227" w:rsidP="00F342D7">
      <w:pPr>
        <w:spacing w:before="120" w:after="120"/>
        <w:jc w:val="thaiDistribute"/>
        <w:rPr>
          <w:rFonts w:ascii="Angsana New" w:hAnsi="Angsana New"/>
          <w:spacing w:val="3"/>
          <w:sz w:val="28"/>
          <w:szCs w:val="28"/>
        </w:rPr>
      </w:pPr>
    </w:p>
    <w:p w14:paraId="0A432ADD" w14:textId="77777777" w:rsidR="00E74227" w:rsidRPr="00411DBC" w:rsidRDefault="00E74227" w:rsidP="00F342D7">
      <w:pPr>
        <w:spacing w:before="120" w:after="120"/>
        <w:jc w:val="thaiDistribute"/>
        <w:rPr>
          <w:rFonts w:ascii="Angsana New" w:hAnsi="Angsana New"/>
          <w:spacing w:val="3"/>
          <w:sz w:val="28"/>
          <w:szCs w:val="28"/>
        </w:rPr>
      </w:pPr>
    </w:p>
    <w:p w14:paraId="430E8BF3" w14:textId="77777777" w:rsidR="00E74227" w:rsidRPr="00411DBC" w:rsidRDefault="00E74227" w:rsidP="00F342D7">
      <w:pPr>
        <w:spacing w:before="120" w:after="120"/>
        <w:jc w:val="thaiDistribute"/>
        <w:rPr>
          <w:rFonts w:ascii="Angsana New" w:hAnsi="Angsana New"/>
          <w:spacing w:val="3"/>
          <w:sz w:val="28"/>
          <w:szCs w:val="28"/>
        </w:rPr>
      </w:pPr>
    </w:p>
    <w:p w14:paraId="66386F20" w14:textId="77777777" w:rsidR="00E74227" w:rsidRPr="00411DBC" w:rsidRDefault="00E74227" w:rsidP="00F342D7">
      <w:pPr>
        <w:spacing w:before="120" w:after="120"/>
        <w:jc w:val="thaiDistribute"/>
        <w:rPr>
          <w:rFonts w:ascii="Angsana New" w:hAnsi="Angsana New"/>
          <w:spacing w:val="3"/>
          <w:sz w:val="28"/>
          <w:szCs w:val="28"/>
        </w:rPr>
      </w:pPr>
    </w:p>
    <w:tbl>
      <w:tblPr>
        <w:tblStyle w:val="TableGrid"/>
        <w:tblW w:w="9913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4"/>
        <w:gridCol w:w="3685"/>
        <w:gridCol w:w="1309"/>
        <w:gridCol w:w="236"/>
        <w:gridCol w:w="1309"/>
        <w:gridCol w:w="236"/>
        <w:gridCol w:w="1309"/>
        <w:gridCol w:w="236"/>
        <w:gridCol w:w="1309"/>
      </w:tblGrid>
      <w:tr w:rsidR="00334B0C" w:rsidRPr="00411DBC" w14:paraId="5F56837C" w14:textId="77777777" w:rsidTr="008B28D1">
        <w:trPr>
          <w:trHeight w:val="403"/>
          <w:tblHeader/>
        </w:trPr>
        <w:tc>
          <w:tcPr>
            <w:tcW w:w="284" w:type="dxa"/>
          </w:tcPr>
          <w:p w14:paraId="3834219A" w14:textId="77777777" w:rsidR="00334B0C" w:rsidRPr="00411DBC" w:rsidRDefault="00334B0C" w:rsidP="00334B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685" w:type="dxa"/>
            <w:vAlign w:val="center"/>
          </w:tcPr>
          <w:p w14:paraId="5063BB0C" w14:textId="1EFF0373" w:rsidR="00334B0C" w:rsidRPr="00411DBC" w:rsidRDefault="00334B0C" w:rsidP="00334B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44" w:type="dxa"/>
            <w:gridSpan w:val="7"/>
            <w:tcBorders>
              <w:bottom w:val="single" w:sz="4" w:space="0" w:color="auto"/>
            </w:tcBorders>
            <w:vAlign w:val="center"/>
          </w:tcPr>
          <w:p w14:paraId="1D0B8E15" w14:textId="77777777" w:rsidR="00334B0C" w:rsidRPr="00411DBC" w:rsidRDefault="00334B0C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(</w:t>
            </w:r>
            <w:r w:rsidRPr="00411DBC">
              <w:rPr>
                <w:rFonts w:ascii="Angsana New" w:hAnsi="Angsana New"/>
                <w:sz w:val="28"/>
                <w:szCs w:val="28"/>
                <w:cs/>
              </w:rPr>
              <w:t>หน่วย: พันบาท)</w:t>
            </w:r>
          </w:p>
        </w:tc>
      </w:tr>
      <w:tr w:rsidR="00334B0C" w:rsidRPr="00411DBC" w14:paraId="65F9BB8D" w14:textId="77777777" w:rsidTr="008B28D1">
        <w:trPr>
          <w:trHeight w:val="416"/>
          <w:tblHeader/>
        </w:trPr>
        <w:tc>
          <w:tcPr>
            <w:tcW w:w="284" w:type="dxa"/>
          </w:tcPr>
          <w:p w14:paraId="092F6D01" w14:textId="77777777" w:rsidR="00334B0C" w:rsidRPr="00411DBC" w:rsidRDefault="00334B0C" w:rsidP="00334B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685" w:type="dxa"/>
            <w:vAlign w:val="center"/>
          </w:tcPr>
          <w:p w14:paraId="14FF0D4F" w14:textId="42F9EE15" w:rsidR="00334B0C" w:rsidRPr="00411DBC" w:rsidRDefault="00334B0C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54" w:type="dxa"/>
            <w:gridSpan w:val="3"/>
            <w:tcBorders>
              <w:top w:val="single" w:sz="4" w:space="0" w:color="auto"/>
            </w:tcBorders>
            <w:vAlign w:val="center"/>
          </w:tcPr>
          <w:p w14:paraId="17AE3A56" w14:textId="77777777" w:rsidR="00334B0C" w:rsidRPr="00411DBC" w:rsidRDefault="00334B0C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36" w:type="dxa"/>
            <w:tcBorders>
              <w:top w:val="single" w:sz="4" w:space="0" w:color="auto"/>
            </w:tcBorders>
            <w:vAlign w:val="center"/>
          </w:tcPr>
          <w:p w14:paraId="1200B648" w14:textId="77777777" w:rsidR="00334B0C" w:rsidRPr="00411DBC" w:rsidRDefault="00334B0C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54" w:type="dxa"/>
            <w:gridSpan w:val="3"/>
            <w:tcBorders>
              <w:top w:val="single" w:sz="4" w:space="0" w:color="auto"/>
            </w:tcBorders>
            <w:vAlign w:val="center"/>
          </w:tcPr>
          <w:p w14:paraId="405DB51C" w14:textId="77777777" w:rsidR="00334B0C" w:rsidRPr="00411DBC" w:rsidRDefault="00334B0C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CF7F72" w:rsidRPr="00411DBC" w14:paraId="1AD1C92B" w14:textId="77777777" w:rsidTr="00850E8C">
        <w:trPr>
          <w:trHeight w:val="403"/>
          <w:tblHeader/>
        </w:trPr>
        <w:tc>
          <w:tcPr>
            <w:tcW w:w="284" w:type="dxa"/>
          </w:tcPr>
          <w:p w14:paraId="6544A272" w14:textId="77777777" w:rsidR="00CF7F72" w:rsidRPr="00411DBC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685" w:type="dxa"/>
            <w:vAlign w:val="center"/>
          </w:tcPr>
          <w:p w14:paraId="389CFBE5" w14:textId="7B757CE0" w:rsidR="00CF7F72" w:rsidRPr="00411DBC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vMerge w:val="restart"/>
            <w:tcBorders>
              <w:top w:val="single" w:sz="4" w:space="0" w:color="auto"/>
            </w:tcBorders>
            <w:vAlign w:val="center"/>
          </w:tcPr>
          <w:p w14:paraId="60707945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  <w:p w14:paraId="55E92F32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 xml:space="preserve">30 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มิถุนายน</w:t>
            </w:r>
          </w:p>
          <w:p w14:paraId="79785AB4" w14:textId="6DC476EA" w:rsidR="00CF7F72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236" w:type="dxa"/>
            <w:vMerge w:val="restart"/>
            <w:tcBorders>
              <w:top w:val="single" w:sz="4" w:space="0" w:color="auto"/>
            </w:tcBorders>
            <w:vAlign w:val="center"/>
          </w:tcPr>
          <w:p w14:paraId="193C956B" w14:textId="77777777" w:rsidR="00CF7F72" w:rsidRPr="00411DBC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vMerge w:val="restart"/>
            <w:tcBorders>
              <w:top w:val="single" w:sz="4" w:space="0" w:color="auto"/>
            </w:tcBorders>
            <w:vAlign w:val="center"/>
          </w:tcPr>
          <w:p w14:paraId="2BE06DC0" w14:textId="77777777" w:rsidR="00CF7F72" w:rsidRPr="00411DBC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  <w:p w14:paraId="5BDF3BBC" w14:textId="77777777" w:rsidR="00CF7F72" w:rsidRPr="00411DBC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31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 xml:space="preserve"> ธันวาคม</w:t>
            </w:r>
          </w:p>
          <w:p w14:paraId="443CDE3F" w14:textId="1E038519" w:rsidR="00CF7F72" w:rsidRPr="00411DBC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2565</w:t>
            </w:r>
          </w:p>
        </w:tc>
        <w:tc>
          <w:tcPr>
            <w:tcW w:w="236" w:type="dxa"/>
            <w:vMerge w:val="restart"/>
            <w:vAlign w:val="center"/>
          </w:tcPr>
          <w:p w14:paraId="6E26EF73" w14:textId="77777777" w:rsidR="00CF7F72" w:rsidRPr="00411DBC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vMerge w:val="restart"/>
            <w:tcBorders>
              <w:top w:val="single" w:sz="4" w:space="0" w:color="auto"/>
            </w:tcBorders>
            <w:vAlign w:val="center"/>
          </w:tcPr>
          <w:p w14:paraId="60871259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  <w:p w14:paraId="38D7CABB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 xml:space="preserve">30 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มิถุนายน</w:t>
            </w:r>
          </w:p>
          <w:p w14:paraId="66BD0370" w14:textId="49893F13" w:rsidR="00CF7F72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236" w:type="dxa"/>
            <w:vMerge w:val="restart"/>
            <w:tcBorders>
              <w:top w:val="single" w:sz="4" w:space="0" w:color="auto"/>
            </w:tcBorders>
            <w:vAlign w:val="center"/>
          </w:tcPr>
          <w:p w14:paraId="7C39D8D8" w14:textId="77777777" w:rsidR="00CF7F72" w:rsidRPr="00411DBC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vMerge w:val="restart"/>
            <w:tcBorders>
              <w:top w:val="single" w:sz="4" w:space="0" w:color="auto"/>
            </w:tcBorders>
            <w:vAlign w:val="center"/>
          </w:tcPr>
          <w:p w14:paraId="6503989D" w14:textId="77777777" w:rsidR="00CF7F72" w:rsidRPr="00411DBC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  <w:p w14:paraId="5602B99E" w14:textId="77777777" w:rsidR="00CF7F72" w:rsidRPr="00411DBC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31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 xml:space="preserve"> ธันวาคม</w:t>
            </w:r>
          </w:p>
          <w:p w14:paraId="5240CBA8" w14:textId="4197C288" w:rsidR="00CF7F72" w:rsidRPr="00411DBC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2565</w:t>
            </w:r>
          </w:p>
        </w:tc>
      </w:tr>
      <w:tr w:rsidR="00CF7F72" w:rsidRPr="00411DBC" w14:paraId="5FAADE5E" w14:textId="77777777" w:rsidTr="00850E8C">
        <w:trPr>
          <w:trHeight w:val="403"/>
          <w:tblHeader/>
        </w:trPr>
        <w:tc>
          <w:tcPr>
            <w:tcW w:w="284" w:type="dxa"/>
          </w:tcPr>
          <w:p w14:paraId="76576CF8" w14:textId="77777777" w:rsidR="00CF7F72" w:rsidRPr="00411DBC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685" w:type="dxa"/>
            <w:vAlign w:val="center"/>
          </w:tcPr>
          <w:p w14:paraId="01CAE079" w14:textId="1518E009" w:rsidR="00CF7F72" w:rsidRPr="00411DBC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vMerge/>
            <w:vAlign w:val="center"/>
          </w:tcPr>
          <w:p w14:paraId="5F122506" w14:textId="77777777" w:rsidR="00CF7F72" w:rsidRPr="00411DBC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36" w:type="dxa"/>
            <w:vMerge/>
            <w:vAlign w:val="center"/>
          </w:tcPr>
          <w:p w14:paraId="56233152" w14:textId="77777777" w:rsidR="00CF7F72" w:rsidRPr="00411DBC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vMerge/>
            <w:vAlign w:val="center"/>
          </w:tcPr>
          <w:p w14:paraId="1F27F4FA" w14:textId="77777777" w:rsidR="00CF7F72" w:rsidRPr="00411DBC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36" w:type="dxa"/>
            <w:vMerge/>
            <w:vAlign w:val="center"/>
          </w:tcPr>
          <w:p w14:paraId="5AEDDAA8" w14:textId="77777777" w:rsidR="00CF7F72" w:rsidRPr="00411DBC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vMerge/>
            <w:vAlign w:val="center"/>
          </w:tcPr>
          <w:p w14:paraId="71EA55F1" w14:textId="77777777" w:rsidR="00CF7F72" w:rsidRPr="00411DBC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36" w:type="dxa"/>
            <w:vMerge/>
            <w:vAlign w:val="center"/>
          </w:tcPr>
          <w:p w14:paraId="45EFE281" w14:textId="77777777" w:rsidR="00CF7F72" w:rsidRPr="00411DBC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vMerge/>
            <w:vAlign w:val="center"/>
          </w:tcPr>
          <w:p w14:paraId="1ED154B1" w14:textId="77777777" w:rsidR="00CF7F72" w:rsidRPr="00411DBC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CF7F72" w:rsidRPr="00411DBC" w14:paraId="7C78AD56" w14:textId="77777777" w:rsidTr="00850E8C">
        <w:trPr>
          <w:trHeight w:val="403"/>
          <w:tblHeader/>
        </w:trPr>
        <w:tc>
          <w:tcPr>
            <w:tcW w:w="284" w:type="dxa"/>
          </w:tcPr>
          <w:p w14:paraId="74162F95" w14:textId="77777777" w:rsidR="00CF7F72" w:rsidRPr="00411DBC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685" w:type="dxa"/>
            <w:vAlign w:val="center"/>
          </w:tcPr>
          <w:p w14:paraId="34C57CC9" w14:textId="12FC4CAC" w:rsidR="00CF7F72" w:rsidRPr="00411DBC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vMerge/>
            <w:tcBorders>
              <w:bottom w:val="single" w:sz="4" w:space="0" w:color="auto"/>
            </w:tcBorders>
            <w:vAlign w:val="center"/>
          </w:tcPr>
          <w:p w14:paraId="1750EF48" w14:textId="77777777" w:rsidR="00CF7F72" w:rsidRPr="00411DBC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36" w:type="dxa"/>
            <w:vMerge/>
            <w:vAlign w:val="center"/>
          </w:tcPr>
          <w:p w14:paraId="16F862D8" w14:textId="77777777" w:rsidR="00CF7F72" w:rsidRPr="00411DBC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vMerge/>
            <w:tcBorders>
              <w:bottom w:val="single" w:sz="4" w:space="0" w:color="auto"/>
            </w:tcBorders>
            <w:vAlign w:val="center"/>
          </w:tcPr>
          <w:p w14:paraId="51F4A919" w14:textId="77777777" w:rsidR="00CF7F72" w:rsidRPr="00411DBC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36" w:type="dxa"/>
            <w:vMerge/>
            <w:vAlign w:val="center"/>
          </w:tcPr>
          <w:p w14:paraId="3207F980" w14:textId="77777777" w:rsidR="00CF7F72" w:rsidRPr="00411DBC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vMerge/>
            <w:tcBorders>
              <w:bottom w:val="single" w:sz="4" w:space="0" w:color="auto"/>
            </w:tcBorders>
            <w:vAlign w:val="center"/>
          </w:tcPr>
          <w:p w14:paraId="76FB8009" w14:textId="77777777" w:rsidR="00CF7F72" w:rsidRPr="00411DBC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36" w:type="dxa"/>
            <w:vMerge/>
            <w:vAlign w:val="center"/>
          </w:tcPr>
          <w:p w14:paraId="296BBFA0" w14:textId="77777777" w:rsidR="00CF7F72" w:rsidRPr="00411DBC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vMerge/>
            <w:tcBorders>
              <w:bottom w:val="single" w:sz="4" w:space="0" w:color="auto"/>
            </w:tcBorders>
            <w:vAlign w:val="center"/>
          </w:tcPr>
          <w:p w14:paraId="25A31566" w14:textId="77777777" w:rsidR="00CF7F72" w:rsidRPr="00411DBC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CF7F72" w:rsidRPr="00411DBC" w14:paraId="07B93FA4" w14:textId="77777777" w:rsidTr="00850E8C">
        <w:trPr>
          <w:trHeight w:val="403"/>
        </w:trPr>
        <w:tc>
          <w:tcPr>
            <w:tcW w:w="3969" w:type="dxa"/>
            <w:gridSpan w:val="2"/>
          </w:tcPr>
          <w:p w14:paraId="7D1F47FD" w14:textId="6E46CD11" w:rsidR="00CF7F72" w:rsidRPr="00411DBC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411DBC">
              <w:rPr>
                <w:rFonts w:ascii="Angsana New" w:hAnsi="Angsana New"/>
                <w:b/>
                <w:bCs/>
                <w:sz w:val="28"/>
                <w:szCs w:val="28"/>
              </w:rPr>
              <w:t>4.4</w:t>
            </w:r>
            <w:r w:rsidRPr="00411DBC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 xml:space="preserve"> (ก) ลูกหนี้การค้า</w:t>
            </w:r>
          </w:p>
        </w:tc>
        <w:tc>
          <w:tcPr>
            <w:tcW w:w="1309" w:type="dxa"/>
            <w:tcBorders>
              <w:top w:val="single" w:sz="4" w:space="0" w:color="auto"/>
            </w:tcBorders>
            <w:vAlign w:val="center"/>
          </w:tcPr>
          <w:p w14:paraId="3419BF27" w14:textId="77777777" w:rsidR="00CF7F72" w:rsidRPr="00411DBC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vAlign w:val="center"/>
          </w:tcPr>
          <w:p w14:paraId="5AC719F3" w14:textId="77777777" w:rsidR="00CF7F72" w:rsidRPr="00411DBC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tcBorders>
              <w:top w:val="single" w:sz="4" w:space="0" w:color="auto"/>
            </w:tcBorders>
            <w:vAlign w:val="center"/>
          </w:tcPr>
          <w:p w14:paraId="233B76DD" w14:textId="77777777" w:rsidR="00CF7F72" w:rsidRPr="00411DBC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vAlign w:val="center"/>
          </w:tcPr>
          <w:p w14:paraId="3B4BD23B" w14:textId="77777777" w:rsidR="00CF7F72" w:rsidRPr="00411DBC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tcBorders>
              <w:top w:val="single" w:sz="4" w:space="0" w:color="auto"/>
            </w:tcBorders>
            <w:vAlign w:val="center"/>
          </w:tcPr>
          <w:p w14:paraId="66CCE205" w14:textId="77777777" w:rsidR="00CF7F72" w:rsidRPr="00411DBC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vAlign w:val="center"/>
          </w:tcPr>
          <w:p w14:paraId="5D07C9AF" w14:textId="77777777" w:rsidR="00CF7F72" w:rsidRPr="00411DBC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tcBorders>
              <w:top w:val="single" w:sz="4" w:space="0" w:color="auto"/>
            </w:tcBorders>
            <w:vAlign w:val="center"/>
          </w:tcPr>
          <w:p w14:paraId="0ED11FAF" w14:textId="77777777" w:rsidR="00CF7F72" w:rsidRPr="00411DBC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CF7F72" w:rsidRPr="00411DBC" w14:paraId="70B05083" w14:textId="77777777" w:rsidTr="00850E8C">
        <w:trPr>
          <w:trHeight w:val="416"/>
        </w:trPr>
        <w:tc>
          <w:tcPr>
            <w:tcW w:w="284" w:type="dxa"/>
          </w:tcPr>
          <w:p w14:paraId="1B14B792" w14:textId="77777777" w:rsidR="00CF7F72" w:rsidRPr="00411DBC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685" w:type="dxa"/>
            <w:vAlign w:val="center"/>
          </w:tcPr>
          <w:p w14:paraId="04D32AB8" w14:textId="0FEAEC18" w:rsidR="00CF7F72" w:rsidRPr="00411DBC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ลูกหนี้การค้า</w:t>
            </w:r>
          </w:p>
        </w:tc>
        <w:tc>
          <w:tcPr>
            <w:tcW w:w="1309" w:type="dxa"/>
            <w:vAlign w:val="center"/>
          </w:tcPr>
          <w:p w14:paraId="341A7DAE" w14:textId="77777777" w:rsidR="00CF7F72" w:rsidRPr="00411DBC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vAlign w:val="center"/>
          </w:tcPr>
          <w:p w14:paraId="775455D2" w14:textId="77777777" w:rsidR="00CF7F72" w:rsidRPr="00411DBC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vAlign w:val="center"/>
          </w:tcPr>
          <w:p w14:paraId="796D62C8" w14:textId="77777777" w:rsidR="00CF7F72" w:rsidRPr="00411DBC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36" w:type="dxa"/>
            <w:vAlign w:val="center"/>
          </w:tcPr>
          <w:p w14:paraId="7473787B" w14:textId="77777777" w:rsidR="00CF7F72" w:rsidRPr="00411DBC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vAlign w:val="center"/>
          </w:tcPr>
          <w:p w14:paraId="0CE20132" w14:textId="77777777" w:rsidR="00CF7F72" w:rsidRPr="00411DBC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vAlign w:val="center"/>
          </w:tcPr>
          <w:p w14:paraId="55548E0A" w14:textId="77777777" w:rsidR="00CF7F72" w:rsidRPr="00411DBC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vAlign w:val="center"/>
          </w:tcPr>
          <w:p w14:paraId="27D9FC49" w14:textId="77777777" w:rsidR="00CF7F72" w:rsidRPr="00411DBC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CF7F72" w:rsidRPr="00411DBC" w14:paraId="09F7A5EA" w14:textId="77777777" w:rsidTr="00850E8C">
        <w:trPr>
          <w:trHeight w:val="416"/>
        </w:trPr>
        <w:tc>
          <w:tcPr>
            <w:tcW w:w="284" w:type="dxa"/>
          </w:tcPr>
          <w:p w14:paraId="6DD1EEBA" w14:textId="77777777" w:rsidR="00CF7F72" w:rsidRPr="00411DBC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685" w:type="dxa"/>
            <w:vAlign w:val="center"/>
          </w:tcPr>
          <w:p w14:paraId="68CB197E" w14:textId="6578FEC0" w:rsidR="00CF7F72" w:rsidRPr="00411DBC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บริษัท มิลล์คอน สตีล จำกัด (มหาชน)</w:t>
            </w:r>
          </w:p>
        </w:tc>
        <w:tc>
          <w:tcPr>
            <w:tcW w:w="1309" w:type="dxa"/>
            <w:vAlign w:val="center"/>
          </w:tcPr>
          <w:p w14:paraId="529DE957" w14:textId="0931DF23" w:rsidR="00CF7F72" w:rsidRPr="00411DBC" w:rsidRDefault="00BE3613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8,675</w:t>
            </w:r>
          </w:p>
        </w:tc>
        <w:tc>
          <w:tcPr>
            <w:tcW w:w="236" w:type="dxa"/>
            <w:vAlign w:val="center"/>
          </w:tcPr>
          <w:p w14:paraId="0F0D7E08" w14:textId="77777777" w:rsidR="00CF7F72" w:rsidRPr="00411DBC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vAlign w:val="center"/>
          </w:tcPr>
          <w:p w14:paraId="13A8C111" w14:textId="48B97711" w:rsidR="00CF7F72" w:rsidRPr="00411DBC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5,125</w:t>
            </w:r>
          </w:p>
        </w:tc>
        <w:tc>
          <w:tcPr>
            <w:tcW w:w="236" w:type="dxa"/>
            <w:vAlign w:val="center"/>
          </w:tcPr>
          <w:p w14:paraId="4C035994" w14:textId="77777777" w:rsidR="00CF7F72" w:rsidRPr="00411DBC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vAlign w:val="center"/>
          </w:tcPr>
          <w:p w14:paraId="379069A5" w14:textId="4B0D3771" w:rsidR="00CF7F72" w:rsidRPr="00411DBC" w:rsidRDefault="00C921BF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8,675</w:t>
            </w:r>
          </w:p>
        </w:tc>
        <w:tc>
          <w:tcPr>
            <w:tcW w:w="236" w:type="dxa"/>
            <w:vAlign w:val="center"/>
          </w:tcPr>
          <w:p w14:paraId="3A31A17A" w14:textId="77777777" w:rsidR="00CF7F72" w:rsidRPr="00411DBC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vAlign w:val="center"/>
          </w:tcPr>
          <w:p w14:paraId="1D0CAA8D" w14:textId="2D8E2096" w:rsidR="00CF7F72" w:rsidRPr="00411DBC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4,783</w:t>
            </w:r>
          </w:p>
        </w:tc>
      </w:tr>
      <w:tr w:rsidR="00CF7F72" w:rsidRPr="00411DBC" w14:paraId="57B95696" w14:textId="77777777" w:rsidTr="00850E8C">
        <w:trPr>
          <w:trHeight w:val="403"/>
        </w:trPr>
        <w:tc>
          <w:tcPr>
            <w:tcW w:w="284" w:type="dxa"/>
          </w:tcPr>
          <w:p w14:paraId="5259C218" w14:textId="77777777" w:rsidR="00CF7F72" w:rsidRPr="00411DBC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685" w:type="dxa"/>
            <w:vAlign w:val="center"/>
          </w:tcPr>
          <w:p w14:paraId="7CA4A871" w14:textId="29C053C0" w:rsidR="00CF7F72" w:rsidRPr="00411DBC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บริษัท มิลล์คอน บูรพา จำกัด</w:t>
            </w:r>
          </w:p>
        </w:tc>
        <w:tc>
          <w:tcPr>
            <w:tcW w:w="1309" w:type="dxa"/>
            <w:vAlign w:val="center"/>
          </w:tcPr>
          <w:p w14:paraId="53DEFE38" w14:textId="2649DA17" w:rsidR="00CF7F72" w:rsidRPr="00411DBC" w:rsidRDefault="00BE3613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620</w:t>
            </w:r>
          </w:p>
        </w:tc>
        <w:tc>
          <w:tcPr>
            <w:tcW w:w="236" w:type="dxa"/>
            <w:vAlign w:val="center"/>
          </w:tcPr>
          <w:p w14:paraId="2CCB9E42" w14:textId="77777777" w:rsidR="00CF7F72" w:rsidRPr="00411DBC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vAlign w:val="center"/>
          </w:tcPr>
          <w:p w14:paraId="1A8323BE" w14:textId="06FB36DF" w:rsidR="00CF7F72" w:rsidRPr="00411DBC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1,037</w:t>
            </w:r>
          </w:p>
        </w:tc>
        <w:tc>
          <w:tcPr>
            <w:tcW w:w="236" w:type="dxa"/>
            <w:vAlign w:val="center"/>
          </w:tcPr>
          <w:p w14:paraId="33FEFABA" w14:textId="77777777" w:rsidR="00CF7F72" w:rsidRPr="00411DBC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vAlign w:val="center"/>
          </w:tcPr>
          <w:p w14:paraId="57E58F14" w14:textId="5AF5F9FB" w:rsidR="00CF7F72" w:rsidRPr="00411DBC" w:rsidRDefault="00C921BF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620</w:t>
            </w:r>
          </w:p>
        </w:tc>
        <w:tc>
          <w:tcPr>
            <w:tcW w:w="236" w:type="dxa"/>
            <w:vAlign w:val="center"/>
          </w:tcPr>
          <w:p w14:paraId="1CAEE67B" w14:textId="77777777" w:rsidR="00CF7F72" w:rsidRPr="00411DBC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vAlign w:val="center"/>
          </w:tcPr>
          <w:p w14:paraId="7CCCCBF4" w14:textId="44DB125D" w:rsidR="00CF7F72" w:rsidRPr="00411DBC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1,010</w:t>
            </w:r>
          </w:p>
        </w:tc>
      </w:tr>
      <w:tr w:rsidR="00BE3613" w:rsidRPr="00411DBC" w14:paraId="26F0399A" w14:textId="77777777" w:rsidTr="000E0ECD">
        <w:trPr>
          <w:trHeight w:val="403"/>
        </w:trPr>
        <w:tc>
          <w:tcPr>
            <w:tcW w:w="284" w:type="dxa"/>
          </w:tcPr>
          <w:p w14:paraId="0B1722FF" w14:textId="77777777" w:rsidR="00BE3613" w:rsidRPr="00411DBC" w:rsidRDefault="00BE3613" w:rsidP="00BE3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685" w:type="dxa"/>
            <w:vAlign w:val="center"/>
          </w:tcPr>
          <w:p w14:paraId="7C3B9793" w14:textId="1D728D36" w:rsidR="00BE3613" w:rsidRPr="00411DBC" w:rsidRDefault="00BE3613" w:rsidP="00BE3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บริษัท ซันเทค รีไซเคิล แอนด์ ดีคาร์บอน จำกัด</w:t>
            </w:r>
          </w:p>
        </w:tc>
        <w:tc>
          <w:tcPr>
            <w:tcW w:w="1309" w:type="dxa"/>
            <w:vAlign w:val="center"/>
          </w:tcPr>
          <w:p w14:paraId="1532CF80" w14:textId="232670F1" w:rsidR="00BE3613" w:rsidRPr="00411DBC" w:rsidRDefault="00BE3613" w:rsidP="00BE3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6" w:type="dxa"/>
            <w:vAlign w:val="center"/>
          </w:tcPr>
          <w:p w14:paraId="594F26F5" w14:textId="77777777" w:rsidR="00BE3613" w:rsidRPr="00411DBC" w:rsidRDefault="00BE3613" w:rsidP="00BE3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vAlign w:val="center"/>
          </w:tcPr>
          <w:p w14:paraId="4C966D74" w14:textId="10C8C991" w:rsidR="00BE3613" w:rsidRPr="00411DBC" w:rsidRDefault="00BE3613" w:rsidP="00BE3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142</w:t>
            </w:r>
          </w:p>
        </w:tc>
        <w:tc>
          <w:tcPr>
            <w:tcW w:w="236" w:type="dxa"/>
            <w:vAlign w:val="center"/>
          </w:tcPr>
          <w:p w14:paraId="41F1DCEC" w14:textId="77777777" w:rsidR="00BE3613" w:rsidRPr="00411DBC" w:rsidRDefault="00BE3613" w:rsidP="00BE3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vAlign w:val="center"/>
          </w:tcPr>
          <w:p w14:paraId="76B52525" w14:textId="17306493" w:rsidR="00BE3613" w:rsidRPr="00411DBC" w:rsidRDefault="00BE3613" w:rsidP="00BE3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6" w:type="dxa"/>
            <w:vAlign w:val="center"/>
          </w:tcPr>
          <w:p w14:paraId="1E5EED5C" w14:textId="77777777" w:rsidR="00BE3613" w:rsidRPr="00411DBC" w:rsidRDefault="00BE3613" w:rsidP="00BE3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vAlign w:val="center"/>
          </w:tcPr>
          <w:p w14:paraId="3AC4B212" w14:textId="2A625762" w:rsidR="00BE3613" w:rsidRPr="00411DBC" w:rsidRDefault="00BE3613" w:rsidP="00BE3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BE3613" w:rsidRPr="00411DBC" w14:paraId="6E6DC17C" w14:textId="77777777" w:rsidTr="000E0ECD">
        <w:trPr>
          <w:trHeight w:val="403"/>
        </w:trPr>
        <w:tc>
          <w:tcPr>
            <w:tcW w:w="284" w:type="dxa"/>
          </w:tcPr>
          <w:p w14:paraId="15C93586" w14:textId="77777777" w:rsidR="00BE3613" w:rsidRPr="00411DBC" w:rsidRDefault="00BE3613" w:rsidP="00BE3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685" w:type="dxa"/>
            <w:vAlign w:val="center"/>
          </w:tcPr>
          <w:p w14:paraId="0021CE5E" w14:textId="32698968" w:rsidR="00BE3613" w:rsidRPr="00411DBC" w:rsidRDefault="00BE3613" w:rsidP="00BE3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บริษัท คอมพลีท ทรานสปอร์ต จำกัด</w:t>
            </w:r>
          </w:p>
        </w:tc>
        <w:tc>
          <w:tcPr>
            <w:tcW w:w="1309" w:type="dxa"/>
            <w:vAlign w:val="center"/>
          </w:tcPr>
          <w:p w14:paraId="2BF68DA5" w14:textId="14C78A65" w:rsidR="00BE3613" w:rsidRPr="00411DBC" w:rsidRDefault="00BE3613" w:rsidP="00BE3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6" w:type="dxa"/>
            <w:vAlign w:val="center"/>
          </w:tcPr>
          <w:p w14:paraId="2CA4ADD7" w14:textId="77777777" w:rsidR="00BE3613" w:rsidRPr="00411DBC" w:rsidRDefault="00BE3613" w:rsidP="00BE3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vAlign w:val="center"/>
          </w:tcPr>
          <w:p w14:paraId="44ADCA20" w14:textId="56441CDE" w:rsidR="00BE3613" w:rsidRPr="00411DBC" w:rsidRDefault="00BE3613" w:rsidP="00BE3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1,197</w:t>
            </w:r>
          </w:p>
        </w:tc>
        <w:tc>
          <w:tcPr>
            <w:tcW w:w="236" w:type="dxa"/>
            <w:vAlign w:val="center"/>
          </w:tcPr>
          <w:p w14:paraId="5A30103B" w14:textId="77777777" w:rsidR="00BE3613" w:rsidRPr="00411DBC" w:rsidRDefault="00BE3613" w:rsidP="00BE3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vAlign w:val="center"/>
          </w:tcPr>
          <w:p w14:paraId="00EB82C6" w14:textId="368F1553" w:rsidR="00BE3613" w:rsidRPr="00411DBC" w:rsidRDefault="00BE3613" w:rsidP="00BE3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6" w:type="dxa"/>
            <w:vAlign w:val="center"/>
          </w:tcPr>
          <w:p w14:paraId="6604A983" w14:textId="77777777" w:rsidR="00BE3613" w:rsidRPr="00411DBC" w:rsidRDefault="00BE3613" w:rsidP="00BE3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vAlign w:val="center"/>
          </w:tcPr>
          <w:p w14:paraId="5BE800A6" w14:textId="743E687B" w:rsidR="00BE3613" w:rsidRPr="00411DBC" w:rsidRDefault="00BE3613" w:rsidP="00BE3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CF7F72" w:rsidRPr="00411DBC" w14:paraId="52B93713" w14:textId="77777777" w:rsidTr="000E0ECD">
        <w:trPr>
          <w:trHeight w:val="403"/>
        </w:trPr>
        <w:tc>
          <w:tcPr>
            <w:tcW w:w="284" w:type="dxa"/>
          </w:tcPr>
          <w:p w14:paraId="05963768" w14:textId="77777777" w:rsidR="00CF7F72" w:rsidRPr="00411DBC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685" w:type="dxa"/>
            <w:vAlign w:val="center"/>
          </w:tcPr>
          <w:p w14:paraId="03A4A271" w14:textId="2DDD7629" w:rsidR="00CF7F72" w:rsidRPr="00411DBC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บริษัท บิลค์ วัน กรุ๊ป จำกัด</w:t>
            </w:r>
          </w:p>
        </w:tc>
        <w:tc>
          <w:tcPr>
            <w:tcW w:w="1309" w:type="dxa"/>
            <w:vAlign w:val="center"/>
          </w:tcPr>
          <w:p w14:paraId="5DF88E35" w14:textId="1AFE73B0" w:rsidR="00CF7F72" w:rsidRPr="00411DBC" w:rsidRDefault="00682EA3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6" w:type="dxa"/>
            <w:vAlign w:val="center"/>
          </w:tcPr>
          <w:p w14:paraId="23747A32" w14:textId="77777777" w:rsidR="00CF7F72" w:rsidRPr="00411DBC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vAlign w:val="center"/>
          </w:tcPr>
          <w:p w14:paraId="46809C11" w14:textId="3AAE5844" w:rsidR="00CF7F72" w:rsidRPr="00411DBC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9</w:t>
            </w:r>
          </w:p>
        </w:tc>
        <w:tc>
          <w:tcPr>
            <w:tcW w:w="236" w:type="dxa"/>
            <w:vAlign w:val="center"/>
          </w:tcPr>
          <w:p w14:paraId="4EF01217" w14:textId="77777777" w:rsidR="00CF7F72" w:rsidRPr="00411DBC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vAlign w:val="center"/>
          </w:tcPr>
          <w:p w14:paraId="6AF2D4FE" w14:textId="2A31D44A" w:rsidR="00CF7F72" w:rsidRPr="00411DBC" w:rsidRDefault="00C921BF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6" w:type="dxa"/>
            <w:vAlign w:val="center"/>
          </w:tcPr>
          <w:p w14:paraId="00E20FE9" w14:textId="77777777" w:rsidR="00CF7F72" w:rsidRPr="00411DBC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vAlign w:val="center"/>
          </w:tcPr>
          <w:p w14:paraId="7B890607" w14:textId="0D962CBC" w:rsidR="00CF7F72" w:rsidRPr="00411DBC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CF7F72" w:rsidRPr="00411DBC" w14:paraId="3D1CC87D" w14:textId="77777777" w:rsidTr="00850E8C">
        <w:trPr>
          <w:trHeight w:val="403"/>
        </w:trPr>
        <w:tc>
          <w:tcPr>
            <w:tcW w:w="284" w:type="dxa"/>
          </w:tcPr>
          <w:p w14:paraId="78AE55EE" w14:textId="77777777" w:rsidR="00CF7F72" w:rsidRPr="00411DBC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685" w:type="dxa"/>
            <w:vAlign w:val="center"/>
          </w:tcPr>
          <w:p w14:paraId="2682B4F0" w14:textId="7F9029F7" w:rsidR="00CF7F72" w:rsidRPr="00411DBC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บริษัท โคเบลโก้ มิลล์คอน สตีล จำกัด</w:t>
            </w:r>
          </w:p>
        </w:tc>
        <w:tc>
          <w:tcPr>
            <w:tcW w:w="1309" w:type="dxa"/>
            <w:vAlign w:val="center"/>
          </w:tcPr>
          <w:p w14:paraId="7F641747" w14:textId="281FA501" w:rsidR="00CF7F72" w:rsidRPr="00411DBC" w:rsidRDefault="00BE3613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4,559</w:t>
            </w:r>
          </w:p>
        </w:tc>
        <w:tc>
          <w:tcPr>
            <w:tcW w:w="236" w:type="dxa"/>
            <w:vAlign w:val="center"/>
          </w:tcPr>
          <w:p w14:paraId="3DDDF28F" w14:textId="77777777" w:rsidR="00CF7F72" w:rsidRPr="00411DBC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vAlign w:val="center"/>
          </w:tcPr>
          <w:p w14:paraId="06AF23DB" w14:textId="4DA119A5" w:rsidR="00CF7F72" w:rsidRPr="00411DBC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3,283</w:t>
            </w:r>
          </w:p>
        </w:tc>
        <w:tc>
          <w:tcPr>
            <w:tcW w:w="236" w:type="dxa"/>
            <w:vAlign w:val="center"/>
          </w:tcPr>
          <w:p w14:paraId="07FF3C1D" w14:textId="77777777" w:rsidR="00CF7F72" w:rsidRPr="00411DBC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vAlign w:val="center"/>
          </w:tcPr>
          <w:p w14:paraId="65B1D6CF" w14:textId="27C9ED2C" w:rsidR="00CF7F72" w:rsidRPr="00411DBC" w:rsidRDefault="00C921BF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2</w:t>
            </w:r>
            <w:r w:rsidRPr="00411DBC">
              <w:rPr>
                <w:rFonts w:ascii="Angsana New" w:hAnsi="Angsana New"/>
                <w:sz w:val="28"/>
                <w:szCs w:val="28"/>
              </w:rPr>
              <w:t>,</w:t>
            </w:r>
            <w:r w:rsidRPr="00411DBC">
              <w:rPr>
                <w:rFonts w:ascii="Angsana New" w:hAnsi="Angsana New"/>
                <w:sz w:val="28"/>
                <w:szCs w:val="28"/>
                <w:cs/>
              </w:rPr>
              <w:t>355</w:t>
            </w:r>
          </w:p>
        </w:tc>
        <w:tc>
          <w:tcPr>
            <w:tcW w:w="236" w:type="dxa"/>
            <w:vAlign w:val="center"/>
          </w:tcPr>
          <w:p w14:paraId="728ABED4" w14:textId="77777777" w:rsidR="00CF7F72" w:rsidRPr="00411DBC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vAlign w:val="center"/>
          </w:tcPr>
          <w:p w14:paraId="4FC7BFFA" w14:textId="6585437E" w:rsidR="00CF7F72" w:rsidRPr="00411DBC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3,277</w:t>
            </w:r>
          </w:p>
        </w:tc>
      </w:tr>
      <w:tr w:rsidR="009556A7" w:rsidRPr="00411DBC" w14:paraId="04C4173D" w14:textId="77777777" w:rsidTr="00850E8C">
        <w:trPr>
          <w:trHeight w:val="403"/>
        </w:trPr>
        <w:tc>
          <w:tcPr>
            <w:tcW w:w="284" w:type="dxa"/>
          </w:tcPr>
          <w:p w14:paraId="29BA0AC8" w14:textId="77777777" w:rsidR="009556A7" w:rsidRPr="00411DBC" w:rsidRDefault="009556A7" w:rsidP="00CF7F72">
            <w:pPr>
              <w:ind w:hanging="245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685" w:type="dxa"/>
            <w:vAlign w:val="center"/>
          </w:tcPr>
          <w:p w14:paraId="613C5AF1" w14:textId="24F254F3" w:rsidR="009556A7" w:rsidRPr="00411DBC" w:rsidRDefault="00BE3613" w:rsidP="00CF7F72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บริษัท พาวเวอร์ เอ็ม เอ็นจิเนียริ่ง จำกัด</w:t>
            </w:r>
          </w:p>
        </w:tc>
        <w:tc>
          <w:tcPr>
            <w:tcW w:w="1309" w:type="dxa"/>
            <w:vAlign w:val="center"/>
          </w:tcPr>
          <w:p w14:paraId="6379C9E8" w14:textId="7BB85292" w:rsidR="009556A7" w:rsidRPr="00411DBC" w:rsidRDefault="00BE3613" w:rsidP="00CF7F72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8,560</w:t>
            </w:r>
          </w:p>
        </w:tc>
        <w:tc>
          <w:tcPr>
            <w:tcW w:w="236" w:type="dxa"/>
            <w:vAlign w:val="center"/>
          </w:tcPr>
          <w:p w14:paraId="5243BADF" w14:textId="77777777" w:rsidR="009556A7" w:rsidRPr="00411DBC" w:rsidRDefault="009556A7" w:rsidP="00CF7F72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vAlign w:val="center"/>
          </w:tcPr>
          <w:p w14:paraId="0B64E4F1" w14:textId="32BF725C" w:rsidR="009556A7" w:rsidRPr="00411DBC" w:rsidRDefault="00794873" w:rsidP="00CF7F72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6" w:type="dxa"/>
            <w:vAlign w:val="center"/>
          </w:tcPr>
          <w:p w14:paraId="38AFA28E" w14:textId="77777777" w:rsidR="009556A7" w:rsidRPr="00411DBC" w:rsidRDefault="009556A7" w:rsidP="00CF7F72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vAlign w:val="center"/>
          </w:tcPr>
          <w:p w14:paraId="44FBF37C" w14:textId="54A9EB21" w:rsidR="009556A7" w:rsidRPr="00411DBC" w:rsidRDefault="00C921BF" w:rsidP="00CF7F72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6" w:type="dxa"/>
            <w:vAlign w:val="center"/>
          </w:tcPr>
          <w:p w14:paraId="10B8A3FB" w14:textId="77777777" w:rsidR="009556A7" w:rsidRPr="00411DBC" w:rsidRDefault="009556A7" w:rsidP="00CF7F72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vAlign w:val="center"/>
          </w:tcPr>
          <w:p w14:paraId="1677960C" w14:textId="2484DF9E" w:rsidR="009556A7" w:rsidRPr="00411DBC" w:rsidRDefault="00794873" w:rsidP="00CF7F72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CF7F72" w:rsidRPr="00411DBC" w14:paraId="3260DBF0" w14:textId="77777777" w:rsidTr="00850E8C">
        <w:trPr>
          <w:trHeight w:val="403"/>
        </w:trPr>
        <w:tc>
          <w:tcPr>
            <w:tcW w:w="284" w:type="dxa"/>
          </w:tcPr>
          <w:p w14:paraId="4DB29141" w14:textId="77777777" w:rsidR="00CF7F72" w:rsidRPr="00411DBC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685" w:type="dxa"/>
            <w:vAlign w:val="center"/>
          </w:tcPr>
          <w:p w14:paraId="567B5A2E" w14:textId="4282708F" w:rsidR="00CF7F72" w:rsidRPr="00411DBC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รวมลูกหนี้การค้า</w:t>
            </w:r>
          </w:p>
        </w:tc>
        <w:tc>
          <w:tcPr>
            <w:tcW w:w="1309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553F824F" w14:textId="4A936320" w:rsidR="00CF7F72" w:rsidRPr="00411DBC" w:rsidRDefault="00682EA3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22,414</w:t>
            </w:r>
          </w:p>
        </w:tc>
        <w:tc>
          <w:tcPr>
            <w:tcW w:w="236" w:type="dxa"/>
            <w:vAlign w:val="center"/>
          </w:tcPr>
          <w:p w14:paraId="0076E440" w14:textId="77777777" w:rsidR="00CF7F72" w:rsidRPr="00411DBC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6C1F0CAA" w14:textId="1672285F" w:rsidR="00CF7F72" w:rsidRPr="00411DBC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10,793</w:t>
            </w:r>
          </w:p>
        </w:tc>
        <w:tc>
          <w:tcPr>
            <w:tcW w:w="236" w:type="dxa"/>
            <w:vAlign w:val="center"/>
          </w:tcPr>
          <w:p w14:paraId="7E35D668" w14:textId="77777777" w:rsidR="00CF7F72" w:rsidRPr="00411DBC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726F5AE0" w14:textId="4BD59BB0" w:rsidR="00CF7F72" w:rsidRPr="00411DBC" w:rsidRDefault="00C921BF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11,6</w:t>
            </w:r>
            <w:r w:rsidR="00BA2289" w:rsidRPr="00411DBC">
              <w:rPr>
                <w:rFonts w:ascii="Angsana New" w:hAnsi="Angsana New"/>
                <w:sz w:val="28"/>
                <w:szCs w:val="28"/>
              </w:rPr>
              <w:t>50</w:t>
            </w:r>
          </w:p>
        </w:tc>
        <w:tc>
          <w:tcPr>
            <w:tcW w:w="236" w:type="dxa"/>
            <w:vAlign w:val="center"/>
          </w:tcPr>
          <w:p w14:paraId="34FE3066" w14:textId="77777777" w:rsidR="00CF7F72" w:rsidRPr="00411DBC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1693779F" w14:textId="4088C294" w:rsidR="00CF7F72" w:rsidRPr="00411DBC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9,070</w:t>
            </w:r>
          </w:p>
        </w:tc>
      </w:tr>
      <w:tr w:rsidR="00151107" w:rsidRPr="00411DBC" w14:paraId="693A6FAE" w14:textId="77777777" w:rsidTr="00850E8C">
        <w:trPr>
          <w:trHeight w:val="403"/>
        </w:trPr>
        <w:tc>
          <w:tcPr>
            <w:tcW w:w="3969" w:type="dxa"/>
            <w:gridSpan w:val="2"/>
          </w:tcPr>
          <w:p w14:paraId="2386F80E" w14:textId="2C32ED69" w:rsidR="00151107" w:rsidRPr="00411DBC" w:rsidRDefault="00151107" w:rsidP="0015110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411DBC">
              <w:rPr>
                <w:rFonts w:ascii="Angsana New" w:hAnsi="Angsana New"/>
                <w:b/>
                <w:bCs/>
                <w:sz w:val="28"/>
                <w:szCs w:val="28"/>
              </w:rPr>
              <w:t>4.4 (</w:t>
            </w:r>
            <w:r w:rsidRPr="00411DBC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ข) ลูกหนี้หมุนเวียนอื่น</w:t>
            </w:r>
          </w:p>
        </w:tc>
        <w:tc>
          <w:tcPr>
            <w:tcW w:w="1309" w:type="dxa"/>
            <w:tcBorders>
              <w:top w:val="double" w:sz="4" w:space="0" w:color="auto"/>
            </w:tcBorders>
            <w:vAlign w:val="center"/>
          </w:tcPr>
          <w:p w14:paraId="0BE6E803" w14:textId="77777777" w:rsidR="00151107" w:rsidRPr="00411DBC" w:rsidRDefault="00151107" w:rsidP="0015110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vAlign w:val="center"/>
          </w:tcPr>
          <w:p w14:paraId="345F7409" w14:textId="77777777" w:rsidR="00151107" w:rsidRPr="00411DBC" w:rsidRDefault="00151107" w:rsidP="0015110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tcBorders>
              <w:top w:val="double" w:sz="4" w:space="0" w:color="auto"/>
            </w:tcBorders>
            <w:vAlign w:val="center"/>
          </w:tcPr>
          <w:p w14:paraId="4CF358E8" w14:textId="77777777" w:rsidR="00151107" w:rsidRPr="00411DBC" w:rsidRDefault="00151107" w:rsidP="0015110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vAlign w:val="center"/>
          </w:tcPr>
          <w:p w14:paraId="2EA69BBE" w14:textId="77777777" w:rsidR="00151107" w:rsidRPr="00411DBC" w:rsidRDefault="00151107" w:rsidP="0015110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tcBorders>
              <w:top w:val="double" w:sz="4" w:space="0" w:color="auto"/>
            </w:tcBorders>
            <w:vAlign w:val="center"/>
          </w:tcPr>
          <w:p w14:paraId="48B18B3C" w14:textId="77777777" w:rsidR="00151107" w:rsidRPr="00411DBC" w:rsidRDefault="00151107" w:rsidP="0015110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vAlign w:val="center"/>
          </w:tcPr>
          <w:p w14:paraId="5E375403" w14:textId="77777777" w:rsidR="00151107" w:rsidRPr="00411DBC" w:rsidRDefault="00151107" w:rsidP="0015110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tcBorders>
              <w:top w:val="double" w:sz="4" w:space="0" w:color="auto"/>
            </w:tcBorders>
            <w:vAlign w:val="center"/>
          </w:tcPr>
          <w:p w14:paraId="0B9EE16B" w14:textId="77777777" w:rsidR="00151107" w:rsidRPr="00411DBC" w:rsidRDefault="00151107" w:rsidP="0015110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CF7F72" w:rsidRPr="00411DBC" w14:paraId="4AA8B8A3" w14:textId="77777777" w:rsidTr="00850E8C">
        <w:trPr>
          <w:trHeight w:val="403"/>
        </w:trPr>
        <w:tc>
          <w:tcPr>
            <w:tcW w:w="284" w:type="dxa"/>
          </w:tcPr>
          <w:p w14:paraId="4129155D" w14:textId="77777777" w:rsidR="00CF7F72" w:rsidRPr="00411DBC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3685" w:type="dxa"/>
            <w:vAlign w:val="center"/>
          </w:tcPr>
          <w:p w14:paraId="622E3DD6" w14:textId="77EDC72C" w:rsidR="00CF7F72" w:rsidRPr="00411DBC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411DBC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รายได้ค้างรับ</w:t>
            </w:r>
          </w:p>
        </w:tc>
        <w:tc>
          <w:tcPr>
            <w:tcW w:w="1309" w:type="dxa"/>
            <w:vAlign w:val="center"/>
          </w:tcPr>
          <w:p w14:paraId="23072FDB" w14:textId="77777777" w:rsidR="00CF7F72" w:rsidRPr="00411DBC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vAlign w:val="center"/>
          </w:tcPr>
          <w:p w14:paraId="65C3BAB9" w14:textId="77777777" w:rsidR="00CF7F72" w:rsidRPr="00411DBC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vAlign w:val="center"/>
          </w:tcPr>
          <w:p w14:paraId="20DF4711" w14:textId="77777777" w:rsidR="00CF7F72" w:rsidRPr="00411DBC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vAlign w:val="center"/>
          </w:tcPr>
          <w:p w14:paraId="30B61452" w14:textId="77777777" w:rsidR="00CF7F72" w:rsidRPr="00411DBC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vAlign w:val="center"/>
          </w:tcPr>
          <w:p w14:paraId="543649A8" w14:textId="2006BD76" w:rsidR="00CF7F72" w:rsidRPr="00411DBC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vAlign w:val="center"/>
          </w:tcPr>
          <w:p w14:paraId="41B490E4" w14:textId="77777777" w:rsidR="00CF7F72" w:rsidRPr="00411DBC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vAlign w:val="center"/>
          </w:tcPr>
          <w:p w14:paraId="47275305" w14:textId="3D9F1C94" w:rsidR="00CF7F72" w:rsidRPr="00411DBC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BE3613" w:rsidRPr="00411DBC" w14:paraId="6F44E767" w14:textId="77777777" w:rsidTr="009A3666">
        <w:trPr>
          <w:trHeight w:val="403"/>
        </w:trPr>
        <w:tc>
          <w:tcPr>
            <w:tcW w:w="284" w:type="dxa"/>
          </w:tcPr>
          <w:p w14:paraId="29EEB2CA" w14:textId="77777777" w:rsidR="00BE3613" w:rsidRPr="00411DBC" w:rsidRDefault="00BE3613" w:rsidP="00BE3613">
            <w:pPr>
              <w:ind w:hanging="245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685" w:type="dxa"/>
            <w:vAlign w:val="center"/>
          </w:tcPr>
          <w:p w14:paraId="454DAFF9" w14:textId="3DD182F6" w:rsidR="00BE3613" w:rsidRPr="00411DBC" w:rsidRDefault="00BE3613" w:rsidP="00BE3613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บริษัท มิลล์คอน สตีล จำกัด (มหาชน)</w:t>
            </w:r>
          </w:p>
        </w:tc>
        <w:tc>
          <w:tcPr>
            <w:tcW w:w="1309" w:type="dxa"/>
          </w:tcPr>
          <w:p w14:paraId="5064ACF6" w14:textId="3193DEF4" w:rsidR="00BE3613" w:rsidRPr="00411DBC" w:rsidRDefault="00BE3613" w:rsidP="00BE361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41</w:t>
            </w:r>
          </w:p>
        </w:tc>
        <w:tc>
          <w:tcPr>
            <w:tcW w:w="236" w:type="dxa"/>
            <w:vAlign w:val="center"/>
          </w:tcPr>
          <w:p w14:paraId="414C3A79" w14:textId="77777777" w:rsidR="00BE3613" w:rsidRPr="00411DBC" w:rsidRDefault="00BE3613" w:rsidP="00BE361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</w:tcPr>
          <w:p w14:paraId="246C1D62" w14:textId="4E75EE74" w:rsidR="00BE3613" w:rsidRPr="00411DBC" w:rsidRDefault="00BE3613" w:rsidP="00BE361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7</w:t>
            </w:r>
          </w:p>
        </w:tc>
        <w:tc>
          <w:tcPr>
            <w:tcW w:w="236" w:type="dxa"/>
            <w:vAlign w:val="center"/>
          </w:tcPr>
          <w:p w14:paraId="62B001E1" w14:textId="77777777" w:rsidR="00BE3613" w:rsidRPr="00411DBC" w:rsidRDefault="00BE3613" w:rsidP="00BE361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</w:tcPr>
          <w:p w14:paraId="1545074E" w14:textId="77ED9682" w:rsidR="00BE3613" w:rsidRPr="00411DBC" w:rsidRDefault="00BE3613" w:rsidP="00BE361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41</w:t>
            </w:r>
          </w:p>
        </w:tc>
        <w:tc>
          <w:tcPr>
            <w:tcW w:w="236" w:type="dxa"/>
            <w:vAlign w:val="center"/>
          </w:tcPr>
          <w:p w14:paraId="14360AC3" w14:textId="77777777" w:rsidR="00BE3613" w:rsidRPr="00411DBC" w:rsidRDefault="00BE3613" w:rsidP="00BE3613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</w:tcPr>
          <w:p w14:paraId="7847A2FE" w14:textId="3293389B" w:rsidR="00BE3613" w:rsidRPr="00411DBC" w:rsidRDefault="00BE3613" w:rsidP="00BE361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7</w:t>
            </w:r>
          </w:p>
        </w:tc>
      </w:tr>
      <w:tr w:rsidR="00BE3613" w:rsidRPr="00411DBC" w14:paraId="4B478152" w14:textId="77777777" w:rsidTr="009A3666">
        <w:trPr>
          <w:trHeight w:val="403"/>
        </w:trPr>
        <w:tc>
          <w:tcPr>
            <w:tcW w:w="284" w:type="dxa"/>
          </w:tcPr>
          <w:p w14:paraId="0661503A" w14:textId="77777777" w:rsidR="00BE3613" w:rsidRPr="00411DBC" w:rsidRDefault="00BE3613" w:rsidP="00BE3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685" w:type="dxa"/>
            <w:vAlign w:val="center"/>
          </w:tcPr>
          <w:p w14:paraId="77ED0BCF" w14:textId="6A124254" w:rsidR="00BE3613" w:rsidRPr="00411DBC" w:rsidRDefault="00BE3613" w:rsidP="00BE3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รวมรายได้ค้างรับ</w:t>
            </w:r>
          </w:p>
        </w:tc>
        <w:tc>
          <w:tcPr>
            <w:tcW w:w="1309" w:type="dxa"/>
            <w:tcBorders>
              <w:top w:val="single" w:sz="4" w:space="0" w:color="auto"/>
              <w:bottom w:val="double" w:sz="4" w:space="0" w:color="auto"/>
            </w:tcBorders>
          </w:tcPr>
          <w:p w14:paraId="5BEB0D04" w14:textId="4C5AAABD" w:rsidR="00BE3613" w:rsidRPr="00411DBC" w:rsidRDefault="00BE3613" w:rsidP="00BE3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41</w:t>
            </w:r>
          </w:p>
        </w:tc>
        <w:tc>
          <w:tcPr>
            <w:tcW w:w="236" w:type="dxa"/>
            <w:vAlign w:val="center"/>
          </w:tcPr>
          <w:p w14:paraId="635F465E" w14:textId="77777777" w:rsidR="00BE3613" w:rsidRPr="00411DBC" w:rsidRDefault="00BE3613" w:rsidP="00BE3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tcBorders>
              <w:top w:val="single" w:sz="4" w:space="0" w:color="auto"/>
              <w:bottom w:val="double" w:sz="4" w:space="0" w:color="auto"/>
            </w:tcBorders>
          </w:tcPr>
          <w:p w14:paraId="591B5DE9" w14:textId="2F409BBA" w:rsidR="00BE3613" w:rsidRPr="00411DBC" w:rsidRDefault="00BE3613" w:rsidP="00BE3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7</w:t>
            </w:r>
          </w:p>
        </w:tc>
        <w:tc>
          <w:tcPr>
            <w:tcW w:w="236" w:type="dxa"/>
            <w:vAlign w:val="center"/>
          </w:tcPr>
          <w:p w14:paraId="09EEA4B7" w14:textId="77777777" w:rsidR="00BE3613" w:rsidRPr="00411DBC" w:rsidRDefault="00BE3613" w:rsidP="00BE3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tcBorders>
              <w:top w:val="single" w:sz="4" w:space="0" w:color="auto"/>
              <w:bottom w:val="double" w:sz="4" w:space="0" w:color="auto"/>
            </w:tcBorders>
          </w:tcPr>
          <w:p w14:paraId="2331B7A1" w14:textId="70B3FDEC" w:rsidR="00BE3613" w:rsidRPr="00411DBC" w:rsidRDefault="00BE3613" w:rsidP="00BE3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41</w:t>
            </w:r>
          </w:p>
        </w:tc>
        <w:tc>
          <w:tcPr>
            <w:tcW w:w="236" w:type="dxa"/>
            <w:vAlign w:val="center"/>
          </w:tcPr>
          <w:p w14:paraId="455E6957" w14:textId="77777777" w:rsidR="00BE3613" w:rsidRPr="00411DBC" w:rsidRDefault="00BE3613" w:rsidP="00BE3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tcBorders>
              <w:top w:val="single" w:sz="4" w:space="0" w:color="auto"/>
              <w:bottom w:val="double" w:sz="4" w:space="0" w:color="auto"/>
            </w:tcBorders>
          </w:tcPr>
          <w:p w14:paraId="51FBFDE1" w14:textId="7BEA4F74" w:rsidR="00BE3613" w:rsidRPr="00411DBC" w:rsidRDefault="00BE3613" w:rsidP="00BE3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7</w:t>
            </w:r>
          </w:p>
        </w:tc>
      </w:tr>
      <w:tr w:rsidR="00151107" w:rsidRPr="00411DBC" w14:paraId="04E9CEF4" w14:textId="77777777" w:rsidTr="00850E8C">
        <w:trPr>
          <w:trHeight w:val="416"/>
        </w:trPr>
        <w:tc>
          <w:tcPr>
            <w:tcW w:w="284" w:type="dxa"/>
          </w:tcPr>
          <w:p w14:paraId="05F86F23" w14:textId="77777777" w:rsidR="00151107" w:rsidRPr="00411DBC" w:rsidRDefault="00151107" w:rsidP="0015110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685" w:type="dxa"/>
            <w:vAlign w:val="center"/>
          </w:tcPr>
          <w:p w14:paraId="26CC4F4F" w14:textId="7C7DF964" w:rsidR="00151107" w:rsidRPr="00411DBC" w:rsidRDefault="00151107" w:rsidP="0015110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ลูกหนี้อื่น</w:t>
            </w:r>
          </w:p>
        </w:tc>
        <w:tc>
          <w:tcPr>
            <w:tcW w:w="1309" w:type="dxa"/>
            <w:vAlign w:val="center"/>
          </w:tcPr>
          <w:p w14:paraId="070B4904" w14:textId="77777777" w:rsidR="00151107" w:rsidRPr="00411DBC" w:rsidRDefault="00151107" w:rsidP="0015110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vAlign w:val="center"/>
          </w:tcPr>
          <w:p w14:paraId="56FCE496" w14:textId="77777777" w:rsidR="00151107" w:rsidRPr="00411DBC" w:rsidRDefault="00151107" w:rsidP="0015110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vAlign w:val="center"/>
          </w:tcPr>
          <w:p w14:paraId="3EDA28EE" w14:textId="77777777" w:rsidR="00151107" w:rsidRPr="00411DBC" w:rsidRDefault="00151107" w:rsidP="0015110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36" w:type="dxa"/>
            <w:vAlign w:val="center"/>
          </w:tcPr>
          <w:p w14:paraId="52611584" w14:textId="77777777" w:rsidR="00151107" w:rsidRPr="00411DBC" w:rsidRDefault="00151107" w:rsidP="0015110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vAlign w:val="center"/>
          </w:tcPr>
          <w:p w14:paraId="718347BC" w14:textId="77777777" w:rsidR="00151107" w:rsidRPr="00411DBC" w:rsidRDefault="00151107" w:rsidP="0015110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vAlign w:val="center"/>
          </w:tcPr>
          <w:p w14:paraId="5463EEE2" w14:textId="77777777" w:rsidR="00151107" w:rsidRPr="00411DBC" w:rsidRDefault="00151107" w:rsidP="0015110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vAlign w:val="center"/>
          </w:tcPr>
          <w:p w14:paraId="18D02A0C" w14:textId="77777777" w:rsidR="00151107" w:rsidRPr="00411DBC" w:rsidRDefault="00151107" w:rsidP="0015110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BE3613" w:rsidRPr="00411DBC" w14:paraId="6B04A525" w14:textId="77777777" w:rsidTr="00850E8C">
        <w:trPr>
          <w:trHeight w:val="403"/>
        </w:trPr>
        <w:tc>
          <w:tcPr>
            <w:tcW w:w="284" w:type="dxa"/>
          </w:tcPr>
          <w:p w14:paraId="54A7E28A" w14:textId="77777777" w:rsidR="00BE3613" w:rsidRPr="00411DBC" w:rsidRDefault="00BE3613" w:rsidP="00BE3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685" w:type="dxa"/>
            <w:vAlign w:val="center"/>
          </w:tcPr>
          <w:p w14:paraId="47AA9AA1" w14:textId="60640BBE" w:rsidR="00BE3613" w:rsidRPr="00411DBC" w:rsidRDefault="00BE3613" w:rsidP="00BE3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บริษัท โซลูชั่นส์ มอเตอร์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 xml:space="preserve"> จำกัด</w:t>
            </w:r>
          </w:p>
        </w:tc>
        <w:tc>
          <w:tcPr>
            <w:tcW w:w="1309" w:type="dxa"/>
            <w:vAlign w:val="center"/>
          </w:tcPr>
          <w:p w14:paraId="76FAEBCD" w14:textId="5BCAAD3B" w:rsidR="00BE3613" w:rsidRPr="00411DBC" w:rsidRDefault="00BE3613" w:rsidP="00BE3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6" w:type="dxa"/>
            <w:vAlign w:val="center"/>
          </w:tcPr>
          <w:p w14:paraId="13350519" w14:textId="77777777" w:rsidR="00BE3613" w:rsidRPr="00411DBC" w:rsidRDefault="00BE3613" w:rsidP="00BE3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vAlign w:val="center"/>
          </w:tcPr>
          <w:p w14:paraId="741139AA" w14:textId="7410F387" w:rsidR="00BE3613" w:rsidRPr="00411DBC" w:rsidRDefault="00BE3613" w:rsidP="00BE3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6" w:type="dxa"/>
            <w:vAlign w:val="center"/>
          </w:tcPr>
          <w:p w14:paraId="53DE27B1" w14:textId="77777777" w:rsidR="00BE3613" w:rsidRPr="00411DBC" w:rsidRDefault="00BE3613" w:rsidP="00BE3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vAlign w:val="center"/>
          </w:tcPr>
          <w:p w14:paraId="0CA591BD" w14:textId="44213AF3" w:rsidR="00BE3613" w:rsidRPr="00411DBC" w:rsidRDefault="00BE3613" w:rsidP="00BE3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6" w:type="dxa"/>
            <w:vAlign w:val="center"/>
          </w:tcPr>
          <w:p w14:paraId="46D4AA5F" w14:textId="77777777" w:rsidR="00BE3613" w:rsidRPr="00411DBC" w:rsidRDefault="00BE3613" w:rsidP="00BE3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vAlign w:val="center"/>
          </w:tcPr>
          <w:p w14:paraId="6798C684" w14:textId="5B25D561" w:rsidR="00BE3613" w:rsidRPr="00411DBC" w:rsidRDefault="00BE3613" w:rsidP="00BE3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618</w:t>
            </w:r>
          </w:p>
        </w:tc>
      </w:tr>
      <w:tr w:rsidR="00BE3613" w:rsidRPr="00411DBC" w14:paraId="1109BE53" w14:textId="77777777" w:rsidTr="00850E8C">
        <w:trPr>
          <w:trHeight w:val="403"/>
        </w:trPr>
        <w:tc>
          <w:tcPr>
            <w:tcW w:w="284" w:type="dxa"/>
          </w:tcPr>
          <w:p w14:paraId="015D756C" w14:textId="77777777" w:rsidR="00BE3613" w:rsidRPr="00411DBC" w:rsidRDefault="00BE3613" w:rsidP="00BE3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685" w:type="dxa"/>
            <w:vAlign w:val="center"/>
          </w:tcPr>
          <w:p w14:paraId="796E59D1" w14:textId="564351B2" w:rsidR="00BE3613" w:rsidRPr="00411DBC" w:rsidRDefault="00BE3613" w:rsidP="00BE3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ห้างหุ้นส่วนจำกัด ดีส อาร์ คาร์</w:t>
            </w:r>
          </w:p>
        </w:tc>
        <w:tc>
          <w:tcPr>
            <w:tcW w:w="1309" w:type="dxa"/>
            <w:vAlign w:val="center"/>
          </w:tcPr>
          <w:p w14:paraId="19789FDD" w14:textId="09648508" w:rsidR="00BE3613" w:rsidRPr="00411DBC" w:rsidRDefault="00BE3613" w:rsidP="00BE3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6" w:type="dxa"/>
            <w:vAlign w:val="center"/>
          </w:tcPr>
          <w:p w14:paraId="4399A6BE" w14:textId="77777777" w:rsidR="00BE3613" w:rsidRPr="00411DBC" w:rsidRDefault="00BE3613" w:rsidP="00BE3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vAlign w:val="center"/>
          </w:tcPr>
          <w:p w14:paraId="789EAF78" w14:textId="798ECD68" w:rsidR="00BE3613" w:rsidRPr="00411DBC" w:rsidRDefault="00BE3613" w:rsidP="00BE3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1,162</w:t>
            </w:r>
          </w:p>
        </w:tc>
        <w:tc>
          <w:tcPr>
            <w:tcW w:w="236" w:type="dxa"/>
            <w:vAlign w:val="center"/>
          </w:tcPr>
          <w:p w14:paraId="7ABE96BC" w14:textId="77777777" w:rsidR="00BE3613" w:rsidRPr="00411DBC" w:rsidRDefault="00BE3613" w:rsidP="00BE3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vAlign w:val="center"/>
          </w:tcPr>
          <w:p w14:paraId="7CA9AC25" w14:textId="166520AE" w:rsidR="00BE3613" w:rsidRPr="00411DBC" w:rsidRDefault="00BE3613" w:rsidP="00BE3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6" w:type="dxa"/>
            <w:vAlign w:val="center"/>
          </w:tcPr>
          <w:p w14:paraId="143DFF68" w14:textId="77777777" w:rsidR="00BE3613" w:rsidRPr="00411DBC" w:rsidRDefault="00BE3613" w:rsidP="00BE3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vAlign w:val="center"/>
          </w:tcPr>
          <w:p w14:paraId="297BE4EA" w14:textId="3FFF996E" w:rsidR="00BE3613" w:rsidRPr="00411DBC" w:rsidRDefault="00BE3613" w:rsidP="00BE3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682EA3" w:rsidRPr="00411DBC" w14:paraId="7BF77EEC" w14:textId="77777777" w:rsidTr="00C37977">
        <w:trPr>
          <w:trHeight w:val="403"/>
        </w:trPr>
        <w:tc>
          <w:tcPr>
            <w:tcW w:w="284" w:type="dxa"/>
          </w:tcPr>
          <w:p w14:paraId="5117AE3F" w14:textId="77777777" w:rsidR="00682EA3" w:rsidRPr="00411DBC" w:rsidRDefault="00682EA3" w:rsidP="00682EA3">
            <w:pPr>
              <w:ind w:hanging="245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685" w:type="dxa"/>
            <w:vAlign w:val="center"/>
          </w:tcPr>
          <w:p w14:paraId="14847C75" w14:textId="130991CB" w:rsidR="00682EA3" w:rsidRPr="00411DBC" w:rsidRDefault="00682EA3" w:rsidP="00682EA3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บริษัท พาวเวอร์เทค เอนเนอร์จี จำกัด</w:t>
            </w:r>
          </w:p>
        </w:tc>
        <w:tc>
          <w:tcPr>
            <w:tcW w:w="1309" w:type="dxa"/>
            <w:vAlign w:val="center"/>
          </w:tcPr>
          <w:p w14:paraId="39A7589D" w14:textId="05C957AE" w:rsidR="00682EA3" w:rsidRPr="00411DBC" w:rsidRDefault="00682EA3" w:rsidP="00682EA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277</w:t>
            </w:r>
          </w:p>
        </w:tc>
        <w:tc>
          <w:tcPr>
            <w:tcW w:w="236" w:type="dxa"/>
            <w:vAlign w:val="center"/>
          </w:tcPr>
          <w:p w14:paraId="63FF5D25" w14:textId="77777777" w:rsidR="00682EA3" w:rsidRPr="00411DBC" w:rsidRDefault="00682EA3" w:rsidP="00682EA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vAlign w:val="center"/>
          </w:tcPr>
          <w:p w14:paraId="56A533AD" w14:textId="5D4E5E79" w:rsidR="00682EA3" w:rsidRPr="00411DBC" w:rsidRDefault="00443314" w:rsidP="00682EA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6" w:type="dxa"/>
            <w:vAlign w:val="center"/>
          </w:tcPr>
          <w:p w14:paraId="1ABC4885" w14:textId="77777777" w:rsidR="00682EA3" w:rsidRPr="00411DBC" w:rsidRDefault="00682EA3" w:rsidP="00682EA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</w:tcPr>
          <w:p w14:paraId="4436D388" w14:textId="2D2812BA" w:rsidR="00682EA3" w:rsidRPr="00411DBC" w:rsidRDefault="00682EA3" w:rsidP="00682EA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6" w:type="dxa"/>
            <w:vAlign w:val="center"/>
          </w:tcPr>
          <w:p w14:paraId="065DF19C" w14:textId="77777777" w:rsidR="00682EA3" w:rsidRPr="00411DBC" w:rsidRDefault="00682EA3" w:rsidP="00682EA3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</w:tcPr>
          <w:p w14:paraId="5D0AA20C" w14:textId="20C04FA7" w:rsidR="00682EA3" w:rsidRPr="00411DBC" w:rsidRDefault="00682EA3" w:rsidP="00682EA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682EA3" w:rsidRPr="00411DBC" w14:paraId="658187B0" w14:textId="77777777" w:rsidTr="00850E8C">
        <w:trPr>
          <w:trHeight w:val="403"/>
        </w:trPr>
        <w:tc>
          <w:tcPr>
            <w:tcW w:w="284" w:type="dxa"/>
          </w:tcPr>
          <w:p w14:paraId="3DD73D69" w14:textId="77777777" w:rsidR="00682EA3" w:rsidRPr="00411DBC" w:rsidRDefault="00682EA3" w:rsidP="00682E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685" w:type="dxa"/>
            <w:vAlign w:val="center"/>
          </w:tcPr>
          <w:p w14:paraId="055BB506" w14:textId="7E3D6FB3" w:rsidR="00682EA3" w:rsidRPr="00411DBC" w:rsidRDefault="00682EA3" w:rsidP="00682E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รวมลูกหนี้อื่น</w:t>
            </w:r>
          </w:p>
        </w:tc>
        <w:tc>
          <w:tcPr>
            <w:tcW w:w="13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3C4C6C" w14:textId="0D7048DE" w:rsidR="00682EA3" w:rsidRPr="00411DBC" w:rsidRDefault="00682EA3" w:rsidP="00682E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277</w:t>
            </w:r>
          </w:p>
        </w:tc>
        <w:tc>
          <w:tcPr>
            <w:tcW w:w="236" w:type="dxa"/>
            <w:vAlign w:val="center"/>
          </w:tcPr>
          <w:p w14:paraId="664C8946" w14:textId="77777777" w:rsidR="00682EA3" w:rsidRPr="00411DBC" w:rsidRDefault="00682EA3" w:rsidP="00682E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3B2B8E" w14:textId="05BFF8FD" w:rsidR="00682EA3" w:rsidRPr="00411DBC" w:rsidRDefault="00682EA3" w:rsidP="00682E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1,162</w:t>
            </w:r>
          </w:p>
        </w:tc>
        <w:tc>
          <w:tcPr>
            <w:tcW w:w="236" w:type="dxa"/>
            <w:vAlign w:val="center"/>
          </w:tcPr>
          <w:p w14:paraId="7602BA5A" w14:textId="77777777" w:rsidR="00682EA3" w:rsidRPr="00411DBC" w:rsidRDefault="00682EA3" w:rsidP="00682E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B411BE" w14:textId="7BC177DA" w:rsidR="00682EA3" w:rsidRPr="00411DBC" w:rsidRDefault="00682EA3" w:rsidP="00682E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6" w:type="dxa"/>
            <w:vAlign w:val="center"/>
          </w:tcPr>
          <w:p w14:paraId="54199A63" w14:textId="77777777" w:rsidR="00682EA3" w:rsidRPr="00411DBC" w:rsidRDefault="00682EA3" w:rsidP="00682E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44A52C" w14:textId="6A99C631" w:rsidR="00682EA3" w:rsidRPr="00411DBC" w:rsidRDefault="00682EA3" w:rsidP="00682E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618</w:t>
            </w:r>
          </w:p>
        </w:tc>
      </w:tr>
      <w:tr w:rsidR="00682EA3" w:rsidRPr="00411DBC" w14:paraId="4C55F7F3" w14:textId="77777777" w:rsidTr="00850E8C">
        <w:trPr>
          <w:trHeight w:val="403"/>
        </w:trPr>
        <w:tc>
          <w:tcPr>
            <w:tcW w:w="284" w:type="dxa"/>
          </w:tcPr>
          <w:p w14:paraId="353F4AC6" w14:textId="77777777" w:rsidR="00682EA3" w:rsidRPr="00411DBC" w:rsidRDefault="00682EA3" w:rsidP="00682E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685" w:type="dxa"/>
            <w:vAlign w:val="center"/>
          </w:tcPr>
          <w:p w14:paraId="58244D9E" w14:textId="56C57B2F" w:rsidR="00682EA3" w:rsidRPr="00411DBC" w:rsidRDefault="00682EA3" w:rsidP="00682E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รวมลูกหนี้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หมุนเวียนอื่น</w:t>
            </w:r>
          </w:p>
        </w:tc>
        <w:tc>
          <w:tcPr>
            <w:tcW w:w="1309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03C28F61" w14:textId="500E37E5" w:rsidR="00682EA3" w:rsidRPr="00411DBC" w:rsidRDefault="00443314" w:rsidP="00682E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318</w:t>
            </w:r>
          </w:p>
        </w:tc>
        <w:tc>
          <w:tcPr>
            <w:tcW w:w="236" w:type="dxa"/>
            <w:vAlign w:val="center"/>
          </w:tcPr>
          <w:p w14:paraId="5A031BB5" w14:textId="77777777" w:rsidR="00682EA3" w:rsidRPr="00411DBC" w:rsidRDefault="00682EA3" w:rsidP="00682E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444AD3AF" w14:textId="44B872FC" w:rsidR="00682EA3" w:rsidRPr="00411DBC" w:rsidRDefault="00682EA3" w:rsidP="00682E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1,169</w:t>
            </w:r>
          </w:p>
        </w:tc>
        <w:tc>
          <w:tcPr>
            <w:tcW w:w="236" w:type="dxa"/>
            <w:vAlign w:val="center"/>
          </w:tcPr>
          <w:p w14:paraId="05A7ADC1" w14:textId="77777777" w:rsidR="00682EA3" w:rsidRPr="00411DBC" w:rsidRDefault="00682EA3" w:rsidP="00682E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0CC17C0A" w14:textId="3156D566" w:rsidR="00682EA3" w:rsidRPr="00411DBC" w:rsidRDefault="00682EA3" w:rsidP="00682E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41</w:t>
            </w:r>
          </w:p>
        </w:tc>
        <w:tc>
          <w:tcPr>
            <w:tcW w:w="236" w:type="dxa"/>
            <w:vAlign w:val="center"/>
          </w:tcPr>
          <w:p w14:paraId="75C04493" w14:textId="77777777" w:rsidR="00682EA3" w:rsidRPr="00411DBC" w:rsidRDefault="00682EA3" w:rsidP="00682E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6C13BD67" w14:textId="6AB062EE" w:rsidR="00682EA3" w:rsidRPr="00411DBC" w:rsidRDefault="00682EA3" w:rsidP="00682E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625</w:t>
            </w:r>
          </w:p>
        </w:tc>
      </w:tr>
      <w:tr w:rsidR="00682EA3" w:rsidRPr="00411DBC" w14:paraId="3523D23A" w14:textId="77777777" w:rsidTr="00850E8C">
        <w:trPr>
          <w:trHeight w:val="403"/>
        </w:trPr>
        <w:tc>
          <w:tcPr>
            <w:tcW w:w="5278" w:type="dxa"/>
            <w:gridSpan w:val="3"/>
          </w:tcPr>
          <w:p w14:paraId="4C756808" w14:textId="4F66BD9C" w:rsidR="00682EA3" w:rsidRPr="00411DBC" w:rsidRDefault="00682EA3" w:rsidP="00682E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vAlign w:val="center"/>
          </w:tcPr>
          <w:p w14:paraId="4F24E1DB" w14:textId="77777777" w:rsidR="00682EA3" w:rsidRPr="00411DBC" w:rsidRDefault="00682EA3" w:rsidP="00682E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vAlign w:val="center"/>
          </w:tcPr>
          <w:p w14:paraId="54F97E6D" w14:textId="77777777" w:rsidR="00682EA3" w:rsidRPr="00411DBC" w:rsidRDefault="00682EA3" w:rsidP="00682E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vAlign w:val="center"/>
          </w:tcPr>
          <w:p w14:paraId="0273FCB5" w14:textId="77777777" w:rsidR="00682EA3" w:rsidRPr="00411DBC" w:rsidRDefault="00682EA3" w:rsidP="00682E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vAlign w:val="center"/>
          </w:tcPr>
          <w:p w14:paraId="36B26ED1" w14:textId="77777777" w:rsidR="00682EA3" w:rsidRPr="00411DBC" w:rsidRDefault="00682EA3" w:rsidP="00682E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vAlign w:val="center"/>
          </w:tcPr>
          <w:p w14:paraId="76521134" w14:textId="77777777" w:rsidR="00682EA3" w:rsidRPr="00411DBC" w:rsidRDefault="00682EA3" w:rsidP="00682E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vAlign w:val="center"/>
          </w:tcPr>
          <w:p w14:paraId="456B0175" w14:textId="77777777" w:rsidR="00682EA3" w:rsidRPr="00411DBC" w:rsidRDefault="00682EA3" w:rsidP="00682E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</w:tbl>
    <w:p w14:paraId="5038B182" w14:textId="77777777" w:rsidR="00E74227" w:rsidRPr="00411DBC" w:rsidRDefault="00E74227" w:rsidP="00BF20B5">
      <w:pPr>
        <w:spacing w:before="120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2A3D0519" w14:textId="77777777" w:rsidR="00E74227" w:rsidRPr="00411DBC" w:rsidRDefault="00E74227" w:rsidP="00BF20B5">
      <w:pPr>
        <w:spacing w:before="120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55001B55" w14:textId="77777777" w:rsidR="00E74227" w:rsidRPr="00411DBC" w:rsidRDefault="00E74227" w:rsidP="00BF20B5">
      <w:pPr>
        <w:spacing w:before="120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3796772E" w14:textId="77777777" w:rsidR="00E74227" w:rsidRPr="00411DBC" w:rsidRDefault="00E74227" w:rsidP="00BF20B5">
      <w:pPr>
        <w:spacing w:before="120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63A8B478" w14:textId="77777777" w:rsidR="00E74227" w:rsidRPr="00411DBC" w:rsidRDefault="00E74227" w:rsidP="00BF20B5">
      <w:pPr>
        <w:spacing w:before="120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23591134" w14:textId="77777777" w:rsidR="00E74227" w:rsidRPr="00411DBC" w:rsidRDefault="00E74227" w:rsidP="00BF20B5">
      <w:pPr>
        <w:spacing w:before="120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1E618E9D" w14:textId="5A204738" w:rsidR="00BF20B5" w:rsidRPr="00411DBC" w:rsidRDefault="00BF20B5" w:rsidP="00BF20B5">
      <w:pPr>
        <w:spacing w:before="120"/>
        <w:jc w:val="thaiDistribute"/>
        <w:rPr>
          <w:rFonts w:ascii="Angsana New" w:hAnsi="Angsana New"/>
          <w:b/>
          <w:bCs/>
          <w:sz w:val="28"/>
          <w:szCs w:val="28"/>
          <w:cs/>
        </w:rPr>
      </w:pPr>
      <w:r w:rsidRPr="00411DBC">
        <w:rPr>
          <w:rFonts w:ascii="Angsana New" w:hAnsi="Angsana New"/>
          <w:b/>
          <w:bCs/>
          <w:sz w:val="28"/>
          <w:szCs w:val="28"/>
        </w:rPr>
        <w:t xml:space="preserve">4.5 </w:t>
      </w:r>
      <w:r w:rsidRPr="00411DBC">
        <w:rPr>
          <w:rFonts w:ascii="Angsana New" w:hAnsi="Angsana New"/>
          <w:b/>
          <w:bCs/>
          <w:sz w:val="28"/>
          <w:szCs w:val="28"/>
          <w:cs/>
        </w:rPr>
        <w:t>เงินให้กู้ยืมระยะสั้นและดอกเบี้ยค้างรับ</w:t>
      </w:r>
      <w:r w:rsidR="00400B9E" w:rsidRPr="00411DBC">
        <w:rPr>
          <w:rFonts w:ascii="Angsana New" w:hAnsi="Angsana New" w:hint="cs"/>
          <w:b/>
          <w:bCs/>
          <w:sz w:val="28"/>
          <w:szCs w:val="28"/>
          <w:cs/>
        </w:rPr>
        <w:t>แก่บริษัทย่อย</w:t>
      </w:r>
    </w:p>
    <w:tbl>
      <w:tblPr>
        <w:tblStyle w:val="TableGrid"/>
        <w:tblW w:w="10134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9"/>
        <w:gridCol w:w="3767"/>
        <w:gridCol w:w="1337"/>
        <w:gridCol w:w="240"/>
        <w:gridCol w:w="1340"/>
        <w:gridCol w:w="240"/>
        <w:gridCol w:w="1337"/>
        <w:gridCol w:w="240"/>
        <w:gridCol w:w="1344"/>
      </w:tblGrid>
      <w:tr w:rsidR="00BF20B5" w:rsidRPr="00411DBC" w14:paraId="21B5D87C" w14:textId="77777777" w:rsidTr="00505744">
        <w:trPr>
          <w:trHeight w:val="434"/>
        </w:trPr>
        <w:tc>
          <w:tcPr>
            <w:tcW w:w="289" w:type="dxa"/>
            <w:vAlign w:val="center"/>
          </w:tcPr>
          <w:p w14:paraId="28C258A9" w14:textId="77777777" w:rsidR="00BF20B5" w:rsidRPr="00411DBC" w:rsidRDefault="00BF20B5" w:rsidP="005057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767" w:type="dxa"/>
            <w:vAlign w:val="center"/>
          </w:tcPr>
          <w:p w14:paraId="42D022D6" w14:textId="77777777" w:rsidR="00BF20B5" w:rsidRPr="00411DBC" w:rsidRDefault="00BF20B5" w:rsidP="005057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078" w:type="dxa"/>
            <w:gridSpan w:val="7"/>
            <w:tcBorders>
              <w:bottom w:val="single" w:sz="4" w:space="0" w:color="auto"/>
            </w:tcBorders>
            <w:vAlign w:val="center"/>
          </w:tcPr>
          <w:p w14:paraId="45D5449B" w14:textId="77777777" w:rsidR="00BF20B5" w:rsidRPr="00411DBC" w:rsidRDefault="00BF20B5" w:rsidP="005057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(</w:t>
            </w:r>
            <w:r w:rsidRPr="00411DBC">
              <w:rPr>
                <w:rFonts w:ascii="Angsana New" w:hAnsi="Angsana New"/>
                <w:sz w:val="28"/>
                <w:szCs w:val="28"/>
                <w:cs/>
              </w:rPr>
              <w:t>หน่วย: พันบาท)</w:t>
            </w:r>
          </w:p>
        </w:tc>
      </w:tr>
      <w:tr w:rsidR="00BF20B5" w:rsidRPr="00411DBC" w14:paraId="1928E96A" w14:textId="77777777" w:rsidTr="00505744">
        <w:trPr>
          <w:trHeight w:val="447"/>
        </w:trPr>
        <w:tc>
          <w:tcPr>
            <w:tcW w:w="289" w:type="dxa"/>
            <w:vAlign w:val="center"/>
          </w:tcPr>
          <w:p w14:paraId="583ECF48" w14:textId="77777777" w:rsidR="00BF20B5" w:rsidRPr="00411DBC" w:rsidRDefault="00BF20B5" w:rsidP="005057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767" w:type="dxa"/>
            <w:vAlign w:val="center"/>
          </w:tcPr>
          <w:p w14:paraId="7CA2ECDF" w14:textId="77777777" w:rsidR="00BF20B5" w:rsidRPr="00411DBC" w:rsidRDefault="00BF20B5" w:rsidP="005057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91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66208C" w14:textId="77777777" w:rsidR="00BF20B5" w:rsidRPr="00411DBC" w:rsidRDefault="00BF20B5" w:rsidP="005057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40" w:type="dxa"/>
            <w:vAlign w:val="center"/>
          </w:tcPr>
          <w:p w14:paraId="15FB6651" w14:textId="77777777" w:rsidR="00BF20B5" w:rsidRPr="00411DBC" w:rsidRDefault="00BF20B5" w:rsidP="005057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92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90E187" w14:textId="77777777" w:rsidR="00BF20B5" w:rsidRPr="00411DBC" w:rsidRDefault="00BF20B5" w:rsidP="005057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2C66BE" w:rsidRPr="00411DBC" w14:paraId="283BE30C" w14:textId="77777777" w:rsidTr="00505744">
        <w:trPr>
          <w:trHeight w:val="434"/>
        </w:trPr>
        <w:tc>
          <w:tcPr>
            <w:tcW w:w="289" w:type="dxa"/>
            <w:vAlign w:val="center"/>
          </w:tcPr>
          <w:p w14:paraId="518F342A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767" w:type="dxa"/>
            <w:vAlign w:val="center"/>
          </w:tcPr>
          <w:p w14:paraId="7DD112FC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vMerge w:val="restart"/>
            <w:tcBorders>
              <w:top w:val="single" w:sz="4" w:space="0" w:color="auto"/>
            </w:tcBorders>
            <w:vAlign w:val="center"/>
          </w:tcPr>
          <w:p w14:paraId="488DB6B3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  <w:p w14:paraId="7FA6BC54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 xml:space="preserve">30 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มิถุนายน</w:t>
            </w:r>
          </w:p>
          <w:p w14:paraId="58D244AF" w14:textId="3A93D169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240" w:type="dxa"/>
            <w:vMerge w:val="restart"/>
            <w:tcBorders>
              <w:top w:val="single" w:sz="4" w:space="0" w:color="auto"/>
            </w:tcBorders>
            <w:vAlign w:val="center"/>
          </w:tcPr>
          <w:p w14:paraId="15A1C039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0" w:type="dxa"/>
            <w:vMerge w:val="restart"/>
            <w:tcBorders>
              <w:top w:val="single" w:sz="4" w:space="0" w:color="auto"/>
            </w:tcBorders>
            <w:vAlign w:val="center"/>
          </w:tcPr>
          <w:p w14:paraId="4011DA9A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  <w:p w14:paraId="07FC0A5C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31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 xml:space="preserve"> ธันวาคม</w:t>
            </w:r>
          </w:p>
          <w:p w14:paraId="79580B97" w14:textId="6B2618AD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2565</w:t>
            </w:r>
          </w:p>
        </w:tc>
        <w:tc>
          <w:tcPr>
            <w:tcW w:w="240" w:type="dxa"/>
            <w:vMerge w:val="restart"/>
            <w:vAlign w:val="center"/>
          </w:tcPr>
          <w:p w14:paraId="41C1AB99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vMerge w:val="restart"/>
            <w:tcBorders>
              <w:top w:val="single" w:sz="4" w:space="0" w:color="auto"/>
            </w:tcBorders>
            <w:vAlign w:val="center"/>
          </w:tcPr>
          <w:p w14:paraId="6658489C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  <w:p w14:paraId="63E66522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 xml:space="preserve">30 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มิถุนายน</w:t>
            </w:r>
          </w:p>
          <w:p w14:paraId="3DE0DD48" w14:textId="18C2A8BD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240" w:type="dxa"/>
            <w:vMerge w:val="restart"/>
            <w:tcBorders>
              <w:top w:val="single" w:sz="4" w:space="0" w:color="auto"/>
            </w:tcBorders>
            <w:vAlign w:val="center"/>
          </w:tcPr>
          <w:p w14:paraId="7695DEAE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4" w:type="dxa"/>
            <w:vMerge w:val="restart"/>
            <w:tcBorders>
              <w:top w:val="single" w:sz="4" w:space="0" w:color="auto"/>
            </w:tcBorders>
            <w:vAlign w:val="center"/>
          </w:tcPr>
          <w:p w14:paraId="100B7742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  <w:p w14:paraId="22EAE2A4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31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 xml:space="preserve"> ธันวาคม</w:t>
            </w:r>
          </w:p>
          <w:p w14:paraId="6E8CBD02" w14:textId="280561E1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2565</w:t>
            </w:r>
          </w:p>
        </w:tc>
      </w:tr>
      <w:tr w:rsidR="00BF20B5" w:rsidRPr="00411DBC" w14:paraId="727AD8DD" w14:textId="77777777" w:rsidTr="00505744">
        <w:trPr>
          <w:trHeight w:val="434"/>
        </w:trPr>
        <w:tc>
          <w:tcPr>
            <w:tcW w:w="289" w:type="dxa"/>
            <w:vAlign w:val="center"/>
          </w:tcPr>
          <w:p w14:paraId="1C821DCD" w14:textId="77777777" w:rsidR="00BF20B5" w:rsidRPr="00411DBC" w:rsidRDefault="00BF20B5" w:rsidP="005057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767" w:type="dxa"/>
            <w:vAlign w:val="center"/>
          </w:tcPr>
          <w:p w14:paraId="46BDFE2A" w14:textId="77777777" w:rsidR="00BF20B5" w:rsidRPr="00411DBC" w:rsidRDefault="00BF20B5" w:rsidP="005057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vMerge/>
            <w:vAlign w:val="center"/>
          </w:tcPr>
          <w:p w14:paraId="01CC700C" w14:textId="77777777" w:rsidR="00BF20B5" w:rsidRPr="00411DBC" w:rsidRDefault="00BF20B5" w:rsidP="005057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40" w:type="dxa"/>
            <w:vMerge/>
            <w:vAlign w:val="center"/>
          </w:tcPr>
          <w:p w14:paraId="1AF32739" w14:textId="77777777" w:rsidR="00BF20B5" w:rsidRPr="00411DBC" w:rsidRDefault="00BF20B5" w:rsidP="005057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0" w:type="dxa"/>
            <w:vMerge/>
            <w:vAlign w:val="center"/>
          </w:tcPr>
          <w:p w14:paraId="7D346549" w14:textId="77777777" w:rsidR="00BF20B5" w:rsidRPr="00411DBC" w:rsidRDefault="00BF20B5" w:rsidP="005057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40" w:type="dxa"/>
            <w:vMerge/>
            <w:vAlign w:val="center"/>
          </w:tcPr>
          <w:p w14:paraId="5E1E9F79" w14:textId="77777777" w:rsidR="00BF20B5" w:rsidRPr="00411DBC" w:rsidRDefault="00BF20B5" w:rsidP="005057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vMerge/>
            <w:vAlign w:val="center"/>
          </w:tcPr>
          <w:p w14:paraId="57D8CBD5" w14:textId="77777777" w:rsidR="00BF20B5" w:rsidRPr="00411DBC" w:rsidRDefault="00BF20B5" w:rsidP="005057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40" w:type="dxa"/>
            <w:vMerge/>
            <w:vAlign w:val="center"/>
          </w:tcPr>
          <w:p w14:paraId="33109348" w14:textId="77777777" w:rsidR="00BF20B5" w:rsidRPr="00411DBC" w:rsidRDefault="00BF20B5" w:rsidP="005057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4" w:type="dxa"/>
            <w:vMerge/>
            <w:vAlign w:val="center"/>
          </w:tcPr>
          <w:p w14:paraId="1DEEF006" w14:textId="77777777" w:rsidR="00BF20B5" w:rsidRPr="00411DBC" w:rsidRDefault="00BF20B5" w:rsidP="005057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BF20B5" w:rsidRPr="00411DBC" w14:paraId="31EF7715" w14:textId="77777777" w:rsidTr="00505744">
        <w:trPr>
          <w:trHeight w:val="434"/>
        </w:trPr>
        <w:tc>
          <w:tcPr>
            <w:tcW w:w="289" w:type="dxa"/>
            <w:vAlign w:val="center"/>
          </w:tcPr>
          <w:p w14:paraId="6DDE8973" w14:textId="77777777" w:rsidR="00BF20B5" w:rsidRPr="00411DBC" w:rsidRDefault="00BF20B5" w:rsidP="005057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767" w:type="dxa"/>
            <w:vAlign w:val="center"/>
          </w:tcPr>
          <w:p w14:paraId="0D4BE1AA" w14:textId="77777777" w:rsidR="00BF20B5" w:rsidRPr="00411DBC" w:rsidRDefault="00BF20B5" w:rsidP="005057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vMerge/>
            <w:tcBorders>
              <w:bottom w:val="single" w:sz="4" w:space="0" w:color="auto"/>
            </w:tcBorders>
            <w:vAlign w:val="center"/>
          </w:tcPr>
          <w:p w14:paraId="331CE4FD" w14:textId="77777777" w:rsidR="00BF20B5" w:rsidRPr="00411DBC" w:rsidRDefault="00BF20B5" w:rsidP="005057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40" w:type="dxa"/>
            <w:vMerge/>
            <w:vAlign w:val="center"/>
          </w:tcPr>
          <w:p w14:paraId="76899A85" w14:textId="77777777" w:rsidR="00BF20B5" w:rsidRPr="00411DBC" w:rsidRDefault="00BF20B5" w:rsidP="005057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0" w:type="dxa"/>
            <w:vMerge/>
            <w:tcBorders>
              <w:bottom w:val="single" w:sz="4" w:space="0" w:color="auto"/>
            </w:tcBorders>
            <w:vAlign w:val="center"/>
          </w:tcPr>
          <w:p w14:paraId="17F9CDA4" w14:textId="77777777" w:rsidR="00BF20B5" w:rsidRPr="00411DBC" w:rsidRDefault="00BF20B5" w:rsidP="005057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40" w:type="dxa"/>
            <w:vMerge/>
            <w:vAlign w:val="center"/>
          </w:tcPr>
          <w:p w14:paraId="6552C0A7" w14:textId="77777777" w:rsidR="00BF20B5" w:rsidRPr="00411DBC" w:rsidRDefault="00BF20B5" w:rsidP="005057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vMerge/>
            <w:tcBorders>
              <w:bottom w:val="single" w:sz="4" w:space="0" w:color="auto"/>
            </w:tcBorders>
            <w:vAlign w:val="center"/>
          </w:tcPr>
          <w:p w14:paraId="32B5A9B9" w14:textId="77777777" w:rsidR="00BF20B5" w:rsidRPr="00411DBC" w:rsidRDefault="00BF20B5" w:rsidP="005057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40" w:type="dxa"/>
            <w:vMerge/>
            <w:vAlign w:val="center"/>
          </w:tcPr>
          <w:p w14:paraId="7E3CFCFD" w14:textId="77777777" w:rsidR="00BF20B5" w:rsidRPr="00411DBC" w:rsidRDefault="00BF20B5" w:rsidP="005057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4" w:type="dxa"/>
            <w:vMerge/>
            <w:tcBorders>
              <w:bottom w:val="single" w:sz="4" w:space="0" w:color="auto"/>
            </w:tcBorders>
            <w:vAlign w:val="center"/>
          </w:tcPr>
          <w:p w14:paraId="04C26D80" w14:textId="77777777" w:rsidR="00BF20B5" w:rsidRPr="00411DBC" w:rsidRDefault="00BF20B5" w:rsidP="005057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BF20B5" w:rsidRPr="00411DBC" w14:paraId="26AA4807" w14:textId="77777777" w:rsidTr="00505744">
        <w:trPr>
          <w:trHeight w:val="447"/>
        </w:trPr>
        <w:tc>
          <w:tcPr>
            <w:tcW w:w="4056" w:type="dxa"/>
            <w:gridSpan w:val="2"/>
            <w:vAlign w:val="center"/>
          </w:tcPr>
          <w:p w14:paraId="4AB82137" w14:textId="7D417CD1" w:rsidR="00BF20B5" w:rsidRPr="00411DBC" w:rsidRDefault="00BF20B5" w:rsidP="005057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411DBC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บริษัทย่อย</w:t>
            </w:r>
          </w:p>
        </w:tc>
        <w:tc>
          <w:tcPr>
            <w:tcW w:w="1337" w:type="dxa"/>
            <w:tcBorders>
              <w:top w:val="single" w:sz="4" w:space="0" w:color="auto"/>
            </w:tcBorders>
            <w:vAlign w:val="center"/>
          </w:tcPr>
          <w:p w14:paraId="14DF2ADA" w14:textId="77777777" w:rsidR="00BF20B5" w:rsidRPr="00411DBC" w:rsidRDefault="00BF20B5" w:rsidP="005057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0" w:type="dxa"/>
            <w:vAlign w:val="center"/>
          </w:tcPr>
          <w:p w14:paraId="507BA7F0" w14:textId="77777777" w:rsidR="00BF20B5" w:rsidRPr="00411DBC" w:rsidRDefault="00BF20B5" w:rsidP="005057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0" w:type="dxa"/>
            <w:tcBorders>
              <w:top w:val="single" w:sz="4" w:space="0" w:color="auto"/>
            </w:tcBorders>
            <w:vAlign w:val="center"/>
          </w:tcPr>
          <w:p w14:paraId="32E68B9D" w14:textId="77777777" w:rsidR="00BF20B5" w:rsidRPr="00411DBC" w:rsidRDefault="00BF20B5" w:rsidP="005057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40" w:type="dxa"/>
            <w:vAlign w:val="center"/>
          </w:tcPr>
          <w:p w14:paraId="5186CF50" w14:textId="77777777" w:rsidR="00BF20B5" w:rsidRPr="00411DBC" w:rsidRDefault="00BF20B5" w:rsidP="005057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tcBorders>
              <w:top w:val="single" w:sz="4" w:space="0" w:color="auto"/>
            </w:tcBorders>
            <w:vAlign w:val="center"/>
          </w:tcPr>
          <w:p w14:paraId="3BCC22A1" w14:textId="77777777" w:rsidR="00BF20B5" w:rsidRPr="00411DBC" w:rsidRDefault="00BF20B5" w:rsidP="005057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0" w:type="dxa"/>
            <w:vAlign w:val="center"/>
          </w:tcPr>
          <w:p w14:paraId="215949EA" w14:textId="77777777" w:rsidR="00BF20B5" w:rsidRPr="00411DBC" w:rsidRDefault="00BF20B5" w:rsidP="005057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single" w:sz="4" w:space="0" w:color="auto"/>
            </w:tcBorders>
            <w:vAlign w:val="center"/>
          </w:tcPr>
          <w:p w14:paraId="79755E29" w14:textId="77777777" w:rsidR="00BF20B5" w:rsidRPr="00411DBC" w:rsidRDefault="00BF20B5" w:rsidP="005057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BF20B5" w:rsidRPr="00411DBC" w14:paraId="7427AC34" w14:textId="77777777" w:rsidTr="000D130B">
        <w:trPr>
          <w:trHeight w:val="408"/>
        </w:trPr>
        <w:tc>
          <w:tcPr>
            <w:tcW w:w="289" w:type="dxa"/>
            <w:vAlign w:val="center"/>
          </w:tcPr>
          <w:p w14:paraId="6D99F534" w14:textId="77777777" w:rsidR="00BF20B5" w:rsidRPr="00411DBC" w:rsidRDefault="00BF20B5" w:rsidP="00BF20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767" w:type="dxa"/>
            <w:vAlign w:val="center"/>
          </w:tcPr>
          <w:p w14:paraId="4660C2BA" w14:textId="3D858B71" w:rsidR="00BF20B5" w:rsidRPr="00411DBC" w:rsidRDefault="00BF20B5" w:rsidP="00BF20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บริษัท บียอนด์ แคปปิตอล จำกัด</w:t>
            </w:r>
          </w:p>
        </w:tc>
        <w:tc>
          <w:tcPr>
            <w:tcW w:w="1337" w:type="dxa"/>
          </w:tcPr>
          <w:p w14:paraId="091B36B6" w14:textId="74D28EAB" w:rsidR="00BF20B5" w:rsidRPr="00411DBC" w:rsidRDefault="00BF20B5" w:rsidP="00BF20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0" w:type="dxa"/>
            <w:vAlign w:val="center"/>
          </w:tcPr>
          <w:p w14:paraId="740E8F20" w14:textId="77777777" w:rsidR="00BF20B5" w:rsidRPr="00411DBC" w:rsidRDefault="00BF20B5" w:rsidP="00BF20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0" w:type="dxa"/>
          </w:tcPr>
          <w:p w14:paraId="6D95A281" w14:textId="0200D406" w:rsidR="00BF20B5" w:rsidRPr="00411DBC" w:rsidRDefault="00BF20B5" w:rsidP="00BF20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0" w:type="dxa"/>
            <w:vAlign w:val="center"/>
          </w:tcPr>
          <w:p w14:paraId="20880DA6" w14:textId="77777777" w:rsidR="00BF20B5" w:rsidRPr="00411DBC" w:rsidRDefault="00BF20B5" w:rsidP="00BF20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vAlign w:val="center"/>
          </w:tcPr>
          <w:p w14:paraId="1E806A9B" w14:textId="34CB5A80" w:rsidR="00BF20B5" w:rsidRPr="00411DBC" w:rsidRDefault="00BF20B5" w:rsidP="00BF20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0" w:type="dxa"/>
            <w:vAlign w:val="center"/>
          </w:tcPr>
          <w:p w14:paraId="3F8672DB" w14:textId="77777777" w:rsidR="00BF20B5" w:rsidRPr="00411DBC" w:rsidRDefault="00BF20B5" w:rsidP="00BF20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4" w:type="dxa"/>
            <w:vAlign w:val="center"/>
          </w:tcPr>
          <w:p w14:paraId="23F11E64" w14:textId="72FD7F12" w:rsidR="00BF20B5" w:rsidRPr="00411DBC" w:rsidRDefault="00BF20B5" w:rsidP="00BF20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6E0864" w:rsidRPr="00411DBC" w14:paraId="233E1E7D" w14:textId="77777777" w:rsidTr="008611D0">
        <w:trPr>
          <w:trHeight w:val="408"/>
        </w:trPr>
        <w:tc>
          <w:tcPr>
            <w:tcW w:w="289" w:type="dxa"/>
            <w:vAlign w:val="center"/>
          </w:tcPr>
          <w:p w14:paraId="31064AD7" w14:textId="77777777" w:rsidR="006E0864" w:rsidRPr="00411DBC" w:rsidRDefault="006E0864" w:rsidP="006E08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767" w:type="dxa"/>
            <w:vAlign w:val="center"/>
          </w:tcPr>
          <w:p w14:paraId="5971EEFF" w14:textId="77F68C5B" w:rsidR="006E0864" w:rsidRPr="00411DBC" w:rsidRDefault="006E0864" w:rsidP="006E08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เงินให้กู้ยืมระยะสั้น</w:t>
            </w:r>
          </w:p>
        </w:tc>
        <w:tc>
          <w:tcPr>
            <w:tcW w:w="1337" w:type="dxa"/>
          </w:tcPr>
          <w:p w14:paraId="02EAA520" w14:textId="1D6E6630" w:rsidR="006E0864" w:rsidRPr="00411DBC" w:rsidRDefault="006E0864" w:rsidP="006E08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40" w:type="dxa"/>
            <w:vAlign w:val="center"/>
          </w:tcPr>
          <w:p w14:paraId="7ECD7318" w14:textId="77777777" w:rsidR="006E0864" w:rsidRPr="00411DBC" w:rsidRDefault="006E0864" w:rsidP="006E08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0" w:type="dxa"/>
          </w:tcPr>
          <w:p w14:paraId="2AC561F3" w14:textId="241E9D58" w:rsidR="006E0864" w:rsidRPr="00411DBC" w:rsidRDefault="006E0864" w:rsidP="006E08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40" w:type="dxa"/>
            <w:vAlign w:val="center"/>
          </w:tcPr>
          <w:p w14:paraId="714B65FD" w14:textId="77777777" w:rsidR="006E0864" w:rsidRPr="00411DBC" w:rsidRDefault="006E0864" w:rsidP="006E08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</w:tcPr>
          <w:p w14:paraId="74949C62" w14:textId="11B27D9E" w:rsidR="006E0864" w:rsidRPr="00411DBC" w:rsidRDefault="006E0864" w:rsidP="006E08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40" w:type="dxa"/>
            <w:vAlign w:val="center"/>
          </w:tcPr>
          <w:p w14:paraId="04405703" w14:textId="77777777" w:rsidR="006E0864" w:rsidRPr="00411DBC" w:rsidRDefault="006E0864" w:rsidP="006E08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4" w:type="dxa"/>
          </w:tcPr>
          <w:p w14:paraId="3356C7DC" w14:textId="23BAEA73" w:rsidR="006E0864" w:rsidRPr="00411DBC" w:rsidRDefault="006E0864" w:rsidP="006E08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116,385</w:t>
            </w:r>
          </w:p>
        </w:tc>
      </w:tr>
      <w:tr w:rsidR="006E0864" w:rsidRPr="00411DBC" w14:paraId="76DD390F" w14:textId="77777777" w:rsidTr="006E0864">
        <w:trPr>
          <w:trHeight w:val="408"/>
        </w:trPr>
        <w:tc>
          <w:tcPr>
            <w:tcW w:w="289" w:type="dxa"/>
            <w:vAlign w:val="center"/>
          </w:tcPr>
          <w:p w14:paraId="37769742" w14:textId="77777777" w:rsidR="006E0864" w:rsidRPr="00411DBC" w:rsidRDefault="006E0864" w:rsidP="006E0864">
            <w:pPr>
              <w:ind w:hanging="245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767" w:type="dxa"/>
            <w:vAlign w:val="center"/>
          </w:tcPr>
          <w:p w14:paraId="5B958A0E" w14:textId="4873700D" w:rsidR="006E0864" w:rsidRPr="00411DBC" w:rsidRDefault="006E0864" w:rsidP="006E0864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ดอกเบี้ยค้างรับ</w:t>
            </w:r>
          </w:p>
        </w:tc>
        <w:tc>
          <w:tcPr>
            <w:tcW w:w="1337" w:type="dxa"/>
            <w:tcBorders>
              <w:bottom w:val="single" w:sz="4" w:space="0" w:color="auto"/>
            </w:tcBorders>
            <w:vAlign w:val="center"/>
          </w:tcPr>
          <w:p w14:paraId="12DE1514" w14:textId="2F530592" w:rsidR="006E0864" w:rsidRPr="00411DBC" w:rsidRDefault="006E0864" w:rsidP="006E086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40" w:type="dxa"/>
            <w:vAlign w:val="center"/>
          </w:tcPr>
          <w:p w14:paraId="6CDB5982" w14:textId="77777777" w:rsidR="006E0864" w:rsidRPr="00411DBC" w:rsidRDefault="006E0864" w:rsidP="006E086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0" w:type="dxa"/>
            <w:tcBorders>
              <w:bottom w:val="single" w:sz="4" w:space="0" w:color="auto"/>
            </w:tcBorders>
            <w:vAlign w:val="center"/>
          </w:tcPr>
          <w:p w14:paraId="3605C7BD" w14:textId="4587052C" w:rsidR="006E0864" w:rsidRPr="00411DBC" w:rsidRDefault="006E0864" w:rsidP="006E086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40" w:type="dxa"/>
            <w:vAlign w:val="center"/>
          </w:tcPr>
          <w:p w14:paraId="16CC6CB6" w14:textId="77777777" w:rsidR="006E0864" w:rsidRPr="00411DBC" w:rsidRDefault="006E0864" w:rsidP="006E086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tcBorders>
              <w:bottom w:val="single" w:sz="4" w:space="0" w:color="auto"/>
            </w:tcBorders>
            <w:vAlign w:val="center"/>
          </w:tcPr>
          <w:p w14:paraId="3B734DCC" w14:textId="0789C04A" w:rsidR="006E0864" w:rsidRPr="00411DBC" w:rsidRDefault="006E0864" w:rsidP="006E086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40" w:type="dxa"/>
            <w:vAlign w:val="center"/>
          </w:tcPr>
          <w:p w14:paraId="517C501E" w14:textId="77777777" w:rsidR="006E0864" w:rsidRPr="00411DBC" w:rsidRDefault="006E0864" w:rsidP="006E086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4" w:type="dxa"/>
            <w:tcBorders>
              <w:bottom w:val="single" w:sz="4" w:space="0" w:color="auto"/>
            </w:tcBorders>
          </w:tcPr>
          <w:p w14:paraId="291A73E7" w14:textId="0DBF8511" w:rsidR="006E0864" w:rsidRPr="00411DBC" w:rsidRDefault="006E0864" w:rsidP="006E086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6E0864" w:rsidRPr="00411DBC" w14:paraId="331598DA" w14:textId="77777777" w:rsidTr="008611D0">
        <w:trPr>
          <w:trHeight w:val="408"/>
        </w:trPr>
        <w:tc>
          <w:tcPr>
            <w:tcW w:w="289" w:type="dxa"/>
            <w:vAlign w:val="center"/>
          </w:tcPr>
          <w:p w14:paraId="2124538A" w14:textId="77777777" w:rsidR="006E0864" w:rsidRPr="00411DBC" w:rsidRDefault="006E0864" w:rsidP="006E08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767" w:type="dxa"/>
            <w:vAlign w:val="center"/>
          </w:tcPr>
          <w:p w14:paraId="09A59C78" w14:textId="4D9EF7AD" w:rsidR="006E0864" w:rsidRPr="00411DBC" w:rsidRDefault="006E0864" w:rsidP="006E08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รวมเงินให้กู้ยืมระยะสั้นและดอกเบี้ยค้างรับ</w:t>
            </w:r>
          </w:p>
        </w:tc>
        <w:tc>
          <w:tcPr>
            <w:tcW w:w="1337" w:type="dxa"/>
            <w:tcBorders>
              <w:top w:val="single" w:sz="4" w:space="0" w:color="auto"/>
              <w:bottom w:val="single" w:sz="4" w:space="0" w:color="auto"/>
            </w:tcBorders>
          </w:tcPr>
          <w:p w14:paraId="31705813" w14:textId="4C5F0760" w:rsidR="006E0864" w:rsidRPr="00411DBC" w:rsidRDefault="006E0864" w:rsidP="006E08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40" w:type="dxa"/>
            <w:vAlign w:val="center"/>
          </w:tcPr>
          <w:p w14:paraId="3DEF9862" w14:textId="77777777" w:rsidR="006E0864" w:rsidRPr="00411DBC" w:rsidRDefault="006E0864" w:rsidP="006E08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0" w:type="dxa"/>
            <w:tcBorders>
              <w:top w:val="single" w:sz="4" w:space="0" w:color="auto"/>
              <w:bottom w:val="single" w:sz="4" w:space="0" w:color="auto"/>
            </w:tcBorders>
          </w:tcPr>
          <w:p w14:paraId="2BB5CC62" w14:textId="5326DC4D" w:rsidR="006E0864" w:rsidRPr="00411DBC" w:rsidRDefault="006E0864" w:rsidP="006E08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40" w:type="dxa"/>
            <w:vAlign w:val="center"/>
          </w:tcPr>
          <w:p w14:paraId="786E8AD7" w14:textId="77777777" w:rsidR="006E0864" w:rsidRPr="00411DBC" w:rsidRDefault="006E0864" w:rsidP="006E08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tcBorders>
              <w:top w:val="single" w:sz="4" w:space="0" w:color="auto"/>
              <w:bottom w:val="single" w:sz="4" w:space="0" w:color="auto"/>
            </w:tcBorders>
          </w:tcPr>
          <w:p w14:paraId="43D13FA2" w14:textId="4AA2789A" w:rsidR="006E0864" w:rsidRPr="00411DBC" w:rsidRDefault="006E0864" w:rsidP="006E08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40" w:type="dxa"/>
            <w:vAlign w:val="center"/>
          </w:tcPr>
          <w:p w14:paraId="4D83087C" w14:textId="77777777" w:rsidR="006E0864" w:rsidRPr="00411DBC" w:rsidRDefault="006E0864" w:rsidP="006E08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single" w:sz="4" w:space="0" w:color="auto"/>
              <w:bottom w:val="single" w:sz="4" w:space="0" w:color="auto"/>
            </w:tcBorders>
          </w:tcPr>
          <w:p w14:paraId="36E966B2" w14:textId="1F498074" w:rsidR="006E0864" w:rsidRPr="00411DBC" w:rsidRDefault="006E0864" w:rsidP="006E08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116,385</w:t>
            </w:r>
          </w:p>
        </w:tc>
      </w:tr>
      <w:tr w:rsidR="00443314" w:rsidRPr="00411DBC" w14:paraId="7247D952" w14:textId="77777777" w:rsidTr="006E0864">
        <w:trPr>
          <w:trHeight w:val="408"/>
        </w:trPr>
        <w:tc>
          <w:tcPr>
            <w:tcW w:w="289" w:type="dxa"/>
            <w:vAlign w:val="center"/>
          </w:tcPr>
          <w:p w14:paraId="58E42C8F" w14:textId="77777777" w:rsidR="00443314" w:rsidRPr="00411DBC" w:rsidRDefault="00443314" w:rsidP="00BF20B5">
            <w:pPr>
              <w:ind w:hanging="245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767" w:type="dxa"/>
            <w:vAlign w:val="center"/>
          </w:tcPr>
          <w:p w14:paraId="448E58EB" w14:textId="77777777" w:rsidR="00443314" w:rsidRPr="00411DBC" w:rsidRDefault="00443314" w:rsidP="00BF20B5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37" w:type="dxa"/>
            <w:tcBorders>
              <w:top w:val="single" w:sz="4" w:space="0" w:color="auto"/>
            </w:tcBorders>
          </w:tcPr>
          <w:p w14:paraId="23F60996" w14:textId="77777777" w:rsidR="00443314" w:rsidRPr="00411DBC" w:rsidRDefault="00443314" w:rsidP="00BF20B5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0" w:type="dxa"/>
            <w:vAlign w:val="center"/>
          </w:tcPr>
          <w:p w14:paraId="30DA8DA5" w14:textId="77777777" w:rsidR="00443314" w:rsidRPr="00411DBC" w:rsidRDefault="00443314" w:rsidP="00BF20B5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0" w:type="dxa"/>
            <w:tcBorders>
              <w:top w:val="single" w:sz="4" w:space="0" w:color="auto"/>
            </w:tcBorders>
          </w:tcPr>
          <w:p w14:paraId="4B78B7BA" w14:textId="77777777" w:rsidR="00443314" w:rsidRPr="00411DBC" w:rsidRDefault="00443314" w:rsidP="00BF20B5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0" w:type="dxa"/>
            <w:vAlign w:val="center"/>
          </w:tcPr>
          <w:p w14:paraId="712D2AAA" w14:textId="77777777" w:rsidR="00443314" w:rsidRPr="00411DBC" w:rsidRDefault="00443314" w:rsidP="00BF20B5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tcBorders>
              <w:top w:val="single" w:sz="4" w:space="0" w:color="auto"/>
            </w:tcBorders>
            <w:vAlign w:val="center"/>
          </w:tcPr>
          <w:p w14:paraId="6CCAC2A0" w14:textId="77777777" w:rsidR="00443314" w:rsidRPr="00411DBC" w:rsidRDefault="00443314" w:rsidP="00BF20B5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0" w:type="dxa"/>
            <w:vAlign w:val="center"/>
          </w:tcPr>
          <w:p w14:paraId="39997288" w14:textId="77777777" w:rsidR="00443314" w:rsidRPr="00411DBC" w:rsidRDefault="00443314" w:rsidP="00BF20B5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single" w:sz="4" w:space="0" w:color="auto"/>
            </w:tcBorders>
          </w:tcPr>
          <w:p w14:paraId="4ECB8F5E" w14:textId="77777777" w:rsidR="00443314" w:rsidRPr="00411DBC" w:rsidRDefault="00443314" w:rsidP="00BF20B5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</w:tbl>
    <w:p w14:paraId="36DEAC7A" w14:textId="77777777" w:rsidR="00594475" w:rsidRPr="00411DBC" w:rsidRDefault="00594475" w:rsidP="00BF20B5">
      <w:pPr>
        <w:spacing w:before="120"/>
        <w:jc w:val="thaiDistribute"/>
        <w:rPr>
          <w:rFonts w:ascii="Angsana New" w:hAnsi="Angsana New"/>
          <w:b/>
          <w:bCs/>
          <w:sz w:val="28"/>
          <w:szCs w:val="28"/>
        </w:rPr>
      </w:pPr>
    </w:p>
    <w:tbl>
      <w:tblPr>
        <w:tblStyle w:val="TableGrid"/>
        <w:tblW w:w="10134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9"/>
        <w:gridCol w:w="3767"/>
        <w:gridCol w:w="1337"/>
        <w:gridCol w:w="240"/>
        <w:gridCol w:w="1340"/>
        <w:gridCol w:w="240"/>
        <w:gridCol w:w="1337"/>
        <w:gridCol w:w="240"/>
        <w:gridCol w:w="1344"/>
      </w:tblGrid>
      <w:tr w:rsidR="00443314" w:rsidRPr="00411DBC" w14:paraId="67922216" w14:textId="77777777" w:rsidTr="007A0261">
        <w:trPr>
          <w:trHeight w:val="434"/>
        </w:trPr>
        <w:tc>
          <w:tcPr>
            <w:tcW w:w="289" w:type="dxa"/>
            <w:vAlign w:val="center"/>
          </w:tcPr>
          <w:p w14:paraId="3F8CC0D7" w14:textId="77777777" w:rsidR="00443314" w:rsidRPr="00411DBC" w:rsidRDefault="00443314" w:rsidP="007A02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767" w:type="dxa"/>
            <w:vAlign w:val="center"/>
          </w:tcPr>
          <w:p w14:paraId="15CED77F" w14:textId="77777777" w:rsidR="00443314" w:rsidRPr="00411DBC" w:rsidRDefault="00443314" w:rsidP="007A02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078" w:type="dxa"/>
            <w:gridSpan w:val="7"/>
            <w:tcBorders>
              <w:bottom w:val="single" w:sz="4" w:space="0" w:color="auto"/>
            </w:tcBorders>
            <w:vAlign w:val="center"/>
          </w:tcPr>
          <w:p w14:paraId="3B2DD005" w14:textId="77777777" w:rsidR="00443314" w:rsidRPr="00411DBC" w:rsidRDefault="00443314" w:rsidP="007A02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(</w:t>
            </w:r>
            <w:r w:rsidRPr="00411DBC">
              <w:rPr>
                <w:rFonts w:ascii="Angsana New" w:hAnsi="Angsana New"/>
                <w:sz w:val="28"/>
                <w:szCs w:val="28"/>
                <w:cs/>
              </w:rPr>
              <w:t>หน่วย: พันบาท)</w:t>
            </w:r>
          </w:p>
        </w:tc>
      </w:tr>
      <w:tr w:rsidR="00443314" w:rsidRPr="00411DBC" w14:paraId="6E5313CF" w14:textId="77777777" w:rsidTr="007A0261">
        <w:trPr>
          <w:trHeight w:val="447"/>
        </w:trPr>
        <w:tc>
          <w:tcPr>
            <w:tcW w:w="289" w:type="dxa"/>
            <w:vAlign w:val="center"/>
          </w:tcPr>
          <w:p w14:paraId="6C3290C3" w14:textId="77777777" w:rsidR="00443314" w:rsidRPr="00411DBC" w:rsidRDefault="00443314" w:rsidP="007A02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767" w:type="dxa"/>
            <w:vAlign w:val="center"/>
          </w:tcPr>
          <w:p w14:paraId="6AE882D2" w14:textId="77777777" w:rsidR="00443314" w:rsidRPr="00411DBC" w:rsidRDefault="00443314" w:rsidP="007A02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91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EFA766" w14:textId="77777777" w:rsidR="00443314" w:rsidRPr="00411DBC" w:rsidRDefault="00443314" w:rsidP="007A02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40" w:type="dxa"/>
            <w:vAlign w:val="center"/>
          </w:tcPr>
          <w:p w14:paraId="28F5F0AA" w14:textId="77777777" w:rsidR="00443314" w:rsidRPr="00411DBC" w:rsidRDefault="00443314" w:rsidP="007A02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92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1E5FED" w14:textId="77777777" w:rsidR="00443314" w:rsidRPr="00411DBC" w:rsidRDefault="00443314" w:rsidP="007A02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443314" w:rsidRPr="00411DBC" w14:paraId="0F2B3F2A" w14:textId="77777777" w:rsidTr="007A0261">
        <w:trPr>
          <w:trHeight w:val="434"/>
        </w:trPr>
        <w:tc>
          <w:tcPr>
            <w:tcW w:w="289" w:type="dxa"/>
            <w:vAlign w:val="center"/>
          </w:tcPr>
          <w:p w14:paraId="042BF133" w14:textId="77777777" w:rsidR="00443314" w:rsidRPr="00411DBC" w:rsidRDefault="00443314" w:rsidP="007A02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767" w:type="dxa"/>
            <w:vAlign w:val="center"/>
          </w:tcPr>
          <w:p w14:paraId="24D0F4E4" w14:textId="77777777" w:rsidR="00443314" w:rsidRPr="00411DBC" w:rsidRDefault="00443314" w:rsidP="007A02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vMerge w:val="restart"/>
            <w:tcBorders>
              <w:top w:val="single" w:sz="4" w:space="0" w:color="auto"/>
            </w:tcBorders>
            <w:vAlign w:val="center"/>
          </w:tcPr>
          <w:p w14:paraId="7F4F8D9D" w14:textId="77777777" w:rsidR="00443314" w:rsidRPr="00411DBC" w:rsidRDefault="00443314" w:rsidP="007A02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  <w:p w14:paraId="29F8C87B" w14:textId="77777777" w:rsidR="00443314" w:rsidRPr="00411DBC" w:rsidRDefault="00443314" w:rsidP="007A02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 xml:space="preserve">30 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มิถุนายน</w:t>
            </w:r>
          </w:p>
          <w:p w14:paraId="482FE7AE" w14:textId="77777777" w:rsidR="00443314" w:rsidRPr="00411DBC" w:rsidRDefault="00443314" w:rsidP="007A02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240" w:type="dxa"/>
            <w:vMerge w:val="restart"/>
            <w:tcBorders>
              <w:top w:val="single" w:sz="4" w:space="0" w:color="auto"/>
            </w:tcBorders>
            <w:vAlign w:val="center"/>
          </w:tcPr>
          <w:p w14:paraId="70D7E59C" w14:textId="77777777" w:rsidR="00443314" w:rsidRPr="00411DBC" w:rsidRDefault="00443314" w:rsidP="007A02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0" w:type="dxa"/>
            <w:vMerge w:val="restart"/>
            <w:tcBorders>
              <w:top w:val="single" w:sz="4" w:space="0" w:color="auto"/>
            </w:tcBorders>
            <w:vAlign w:val="center"/>
          </w:tcPr>
          <w:p w14:paraId="259084FD" w14:textId="77777777" w:rsidR="00443314" w:rsidRPr="00411DBC" w:rsidRDefault="00443314" w:rsidP="007A02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  <w:p w14:paraId="344AA65E" w14:textId="77777777" w:rsidR="00443314" w:rsidRPr="00411DBC" w:rsidRDefault="00443314" w:rsidP="007A02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31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 xml:space="preserve"> ธันวาคม</w:t>
            </w:r>
          </w:p>
          <w:p w14:paraId="2EDD306D" w14:textId="77777777" w:rsidR="00443314" w:rsidRPr="00411DBC" w:rsidRDefault="00443314" w:rsidP="007A02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2565</w:t>
            </w:r>
          </w:p>
        </w:tc>
        <w:tc>
          <w:tcPr>
            <w:tcW w:w="240" w:type="dxa"/>
            <w:vMerge w:val="restart"/>
            <w:vAlign w:val="center"/>
          </w:tcPr>
          <w:p w14:paraId="76979BFD" w14:textId="77777777" w:rsidR="00443314" w:rsidRPr="00411DBC" w:rsidRDefault="00443314" w:rsidP="007A02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vMerge w:val="restart"/>
            <w:tcBorders>
              <w:top w:val="single" w:sz="4" w:space="0" w:color="auto"/>
            </w:tcBorders>
            <w:vAlign w:val="center"/>
          </w:tcPr>
          <w:p w14:paraId="3148234F" w14:textId="77777777" w:rsidR="00443314" w:rsidRPr="00411DBC" w:rsidRDefault="00443314" w:rsidP="007A02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  <w:p w14:paraId="377F64D7" w14:textId="77777777" w:rsidR="00443314" w:rsidRPr="00411DBC" w:rsidRDefault="00443314" w:rsidP="007A02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 xml:space="preserve">30 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มิถุนายน</w:t>
            </w:r>
          </w:p>
          <w:p w14:paraId="2D4C6F76" w14:textId="77777777" w:rsidR="00443314" w:rsidRPr="00411DBC" w:rsidRDefault="00443314" w:rsidP="007A02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240" w:type="dxa"/>
            <w:vMerge w:val="restart"/>
            <w:tcBorders>
              <w:top w:val="single" w:sz="4" w:space="0" w:color="auto"/>
            </w:tcBorders>
            <w:vAlign w:val="center"/>
          </w:tcPr>
          <w:p w14:paraId="685CD629" w14:textId="77777777" w:rsidR="00443314" w:rsidRPr="00411DBC" w:rsidRDefault="00443314" w:rsidP="007A02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4" w:type="dxa"/>
            <w:vMerge w:val="restart"/>
            <w:tcBorders>
              <w:top w:val="single" w:sz="4" w:space="0" w:color="auto"/>
            </w:tcBorders>
            <w:vAlign w:val="center"/>
          </w:tcPr>
          <w:p w14:paraId="4C90C9FF" w14:textId="77777777" w:rsidR="00443314" w:rsidRPr="00411DBC" w:rsidRDefault="00443314" w:rsidP="007A02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  <w:p w14:paraId="69A21313" w14:textId="77777777" w:rsidR="00443314" w:rsidRPr="00411DBC" w:rsidRDefault="00443314" w:rsidP="007A02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31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 xml:space="preserve"> ธันวาคม</w:t>
            </w:r>
          </w:p>
          <w:p w14:paraId="09C2BF22" w14:textId="77777777" w:rsidR="00443314" w:rsidRPr="00411DBC" w:rsidRDefault="00443314" w:rsidP="007A02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2565</w:t>
            </w:r>
          </w:p>
        </w:tc>
      </w:tr>
      <w:tr w:rsidR="00443314" w:rsidRPr="00411DBC" w14:paraId="51B2D755" w14:textId="77777777" w:rsidTr="007A0261">
        <w:trPr>
          <w:trHeight w:val="434"/>
        </w:trPr>
        <w:tc>
          <w:tcPr>
            <w:tcW w:w="289" w:type="dxa"/>
            <w:vAlign w:val="center"/>
          </w:tcPr>
          <w:p w14:paraId="0922F080" w14:textId="77777777" w:rsidR="00443314" w:rsidRPr="00411DBC" w:rsidRDefault="00443314" w:rsidP="007A02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767" w:type="dxa"/>
            <w:vAlign w:val="center"/>
          </w:tcPr>
          <w:p w14:paraId="1C71017E" w14:textId="77777777" w:rsidR="00443314" w:rsidRPr="00411DBC" w:rsidRDefault="00443314" w:rsidP="007A02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vMerge/>
            <w:vAlign w:val="center"/>
          </w:tcPr>
          <w:p w14:paraId="365311F2" w14:textId="77777777" w:rsidR="00443314" w:rsidRPr="00411DBC" w:rsidRDefault="00443314" w:rsidP="007A02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40" w:type="dxa"/>
            <w:vMerge/>
            <w:vAlign w:val="center"/>
          </w:tcPr>
          <w:p w14:paraId="2BE43C38" w14:textId="77777777" w:rsidR="00443314" w:rsidRPr="00411DBC" w:rsidRDefault="00443314" w:rsidP="007A02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0" w:type="dxa"/>
            <w:vMerge/>
            <w:vAlign w:val="center"/>
          </w:tcPr>
          <w:p w14:paraId="6DE6F8DF" w14:textId="77777777" w:rsidR="00443314" w:rsidRPr="00411DBC" w:rsidRDefault="00443314" w:rsidP="007A02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40" w:type="dxa"/>
            <w:vMerge/>
            <w:vAlign w:val="center"/>
          </w:tcPr>
          <w:p w14:paraId="50E67C9F" w14:textId="77777777" w:rsidR="00443314" w:rsidRPr="00411DBC" w:rsidRDefault="00443314" w:rsidP="007A02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vMerge/>
            <w:vAlign w:val="center"/>
          </w:tcPr>
          <w:p w14:paraId="3547B21C" w14:textId="77777777" w:rsidR="00443314" w:rsidRPr="00411DBC" w:rsidRDefault="00443314" w:rsidP="007A02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40" w:type="dxa"/>
            <w:vMerge/>
            <w:vAlign w:val="center"/>
          </w:tcPr>
          <w:p w14:paraId="1A88A78D" w14:textId="77777777" w:rsidR="00443314" w:rsidRPr="00411DBC" w:rsidRDefault="00443314" w:rsidP="007A02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4" w:type="dxa"/>
            <w:vMerge/>
            <w:vAlign w:val="center"/>
          </w:tcPr>
          <w:p w14:paraId="07909BBA" w14:textId="77777777" w:rsidR="00443314" w:rsidRPr="00411DBC" w:rsidRDefault="00443314" w:rsidP="007A02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443314" w:rsidRPr="00411DBC" w14:paraId="17A58540" w14:textId="77777777" w:rsidTr="007A0261">
        <w:trPr>
          <w:trHeight w:val="434"/>
        </w:trPr>
        <w:tc>
          <w:tcPr>
            <w:tcW w:w="289" w:type="dxa"/>
            <w:vAlign w:val="center"/>
          </w:tcPr>
          <w:p w14:paraId="54FBAA86" w14:textId="77777777" w:rsidR="00443314" w:rsidRPr="00411DBC" w:rsidRDefault="00443314" w:rsidP="007A02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767" w:type="dxa"/>
            <w:vAlign w:val="center"/>
          </w:tcPr>
          <w:p w14:paraId="55C9BDEE" w14:textId="77777777" w:rsidR="00443314" w:rsidRPr="00411DBC" w:rsidRDefault="00443314" w:rsidP="007A02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vMerge/>
            <w:tcBorders>
              <w:bottom w:val="single" w:sz="4" w:space="0" w:color="auto"/>
            </w:tcBorders>
            <w:vAlign w:val="center"/>
          </w:tcPr>
          <w:p w14:paraId="378838D7" w14:textId="77777777" w:rsidR="00443314" w:rsidRPr="00411DBC" w:rsidRDefault="00443314" w:rsidP="007A02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40" w:type="dxa"/>
            <w:vMerge/>
            <w:vAlign w:val="center"/>
          </w:tcPr>
          <w:p w14:paraId="7FF960BA" w14:textId="77777777" w:rsidR="00443314" w:rsidRPr="00411DBC" w:rsidRDefault="00443314" w:rsidP="007A02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0" w:type="dxa"/>
            <w:vMerge/>
            <w:tcBorders>
              <w:bottom w:val="single" w:sz="4" w:space="0" w:color="auto"/>
            </w:tcBorders>
            <w:vAlign w:val="center"/>
          </w:tcPr>
          <w:p w14:paraId="1D00AA7F" w14:textId="77777777" w:rsidR="00443314" w:rsidRPr="00411DBC" w:rsidRDefault="00443314" w:rsidP="007A02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40" w:type="dxa"/>
            <w:vMerge/>
            <w:vAlign w:val="center"/>
          </w:tcPr>
          <w:p w14:paraId="3D998568" w14:textId="77777777" w:rsidR="00443314" w:rsidRPr="00411DBC" w:rsidRDefault="00443314" w:rsidP="007A02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vMerge/>
            <w:tcBorders>
              <w:bottom w:val="single" w:sz="4" w:space="0" w:color="auto"/>
            </w:tcBorders>
            <w:vAlign w:val="center"/>
          </w:tcPr>
          <w:p w14:paraId="459FB442" w14:textId="77777777" w:rsidR="00443314" w:rsidRPr="00411DBC" w:rsidRDefault="00443314" w:rsidP="007A02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40" w:type="dxa"/>
            <w:vMerge/>
            <w:vAlign w:val="center"/>
          </w:tcPr>
          <w:p w14:paraId="1AD31AC6" w14:textId="77777777" w:rsidR="00443314" w:rsidRPr="00411DBC" w:rsidRDefault="00443314" w:rsidP="007A02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4" w:type="dxa"/>
            <w:vMerge/>
            <w:tcBorders>
              <w:bottom w:val="single" w:sz="4" w:space="0" w:color="auto"/>
            </w:tcBorders>
            <w:vAlign w:val="center"/>
          </w:tcPr>
          <w:p w14:paraId="2FB6ECC1" w14:textId="77777777" w:rsidR="00443314" w:rsidRPr="00411DBC" w:rsidRDefault="00443314" w:rsidP="007A02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443314" w:rsidRPr="00411DBC" w14:paraId="095ACDBD" w14:textId="77777777" w:rsidTr="007A0261">
        <w:trPr>
          <w:trHeight w:val="447"/>
        </w:trPr>
        <w:tc>
          <w:tcPr>
            <w:tcW w:w="4056" w:type="dxa"/>
            <w:gridSpan w:val="2"/>
            <w:vAlign w:val="center"/>
          </w:tcPr>
          <w:p w14:paraId="43F5B99F" w14:textId="77777777" w:rsidR="00443314" w:rsidRPr="00411DBC" w:rsidRDefault="00443314" w:rsidP="007A02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411DBC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บริษัทย่อย</w:t>
            </w:r>
          </w:p>
        </w:tc>
        <w:tc>
          <w:tcPr>
            <w:tcW w:w="1337" w:type="dxa"/>
            <w:tcBorders>
              <w:top w:val="single" w:sz="4" w:space="0" w:color="auto"/>
            </w:tcBorders>
            <w:vAlign w:val="center"/>
          </w:tcPr>
          <w:p w14:paraId="44DEECA4" w14:textId="77777777" w:rsidR="00443314" w:rsidRPr="00411DBC" w:rsidRDefault="00443314" w:rsidP="007A02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0" w:type="dxa"/>
            <w:vAlign w:val="center"/>
          </w:tcPr>
          <w:p w14:paraId="37292E4A" w14:textId="77777777" w:rsidR="00443314" w:rsidRPr="00411DBC" w:rsidRDefault="00443314" w:rsidP="007A02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0" w:type="dxa"/>
            <w:tcBorders>
              <w:top w:val="single" w:sz="4" w:space="0" w:color="auto"/>
            </w:tcBorders>
            <w:vAlign w:val="center"/>
          </w:tcPr>
          <w:p w14:paraId="41E19723" w14:textId="77777777" w:rsidR="00443314" w:rsidRPr="00411DBC" w:rsidRDefault="00443314" w:rsidP="007A02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40" w:type="dxa"/>
            <w:vAlign w:val="center"/>
          </w:tcPr>
          <w:p w14:paraId="066FF3C8" w14:textId="77777777" w:rsidR="00443314" w:rsidRPr="00411DBC" w:rsidRDefault="00443314" w:rsidP="007A02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tcBorders>
              <w:top w:val="single" w:sz="4" w:space="0" w:color="auto"/>
            </w:tcBorders>
            <w:vAlign w:val="center"/>
          </w:tcPr>
          <w:p w14:paraId="0FE7FFE0" w14:textId="77777777" w:rsidR="00443314" w:rsidRPr="00411DBC" w:rsidRDefault="00443314" w:rsidP="007A02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0" w:type="dxa"/>
            <w:vAlign w:val="center"/>
          </w:tcPr>
          <w:p w14:paraId="524FDB0A" w14:textId="77777777" w:rsidR="00443314" w:rsidRPr="00411DBC" w:rsidRDefault="00443314" w:rsidP="007A02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single" w:sz="4" w:space="0" w:color="auto"/>
            </w:tcBorders>
            <w:vAlign w:val="center"/>
          </w:tcPr>
          <w:p w14:paraId="5C92DDFB" w14:textId="77777777" w:rsidR="00443314" w:rsidRPr="00411DBC" w:rsidRDefault="00443314" w:rsidP="007A02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443314" w:rsidRPr="00411DBC" w14:paraId="2A665F6C" w14:textId="77777777" w:rsidTr="007A0261">
        <w:trPr>
          <w:trHeight w:val="408"/>
        </w:trPr>
        <w:tc>
          <w:tcPr>
            <w:tcW w:w="289" w:type="dxa"/>
            <w:vAlign w:val="center"/>
          </w:tcPr>
          <w:p w14:paraId="7B93802E" w14:textId="77777777" w:rsidR="00443314" w:rsidRPr="00411DBC" w:rsidRDefault="00443314" w:rsidP="007A02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767" w:type="dxa"/>
            <w:vAlign w:val="center"/>
          </w:tcPr>
          <w:p w14:paraId="64A97193" w14:textId="0FFEEB9B" w:rsidR="00443314" w:rsidRPr="00411DBC" w:rsidRDefault="00443314" w:rsidP="007A02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บริษัท เดอะเมกะวัตต์ จำกัด</w:t>
            </w:r>
          </w:p>
        </w:tc>
        <w:tc>
          <w:tcPr>
            <w:tcW w:w="1337" w:type="dxa"/>
          </w:tcPr>
          <w:p w14:paraId="537700D3" w14:textId="77777777" w:rsidR="00443314" w:rsidRPr="00411DBC" w:rsidRDefault="00443314" w:rsidP="007A02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0" w:type="dxa"/>
            <w:vAlign w:val="center"/>
          </w:tcPr>
          <w:p w14:paraId="17677220" w14:textId="77777777" w:rsidR="00443314" w:rsidRPr="00411DBC" w:rsidRDefault="00443314" w:rsidP="007A02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0" w:type="dxa"/>
          </w:tcPr>
          <w:p w14:paraId="7691F66F" w14:textId="77777777" w:rsidR="00443314" w:rsidRPr="00411DBC" w:rsidRDefault="00443314" w:rsidP="007A02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0" w:type="dxa"/>
            <w:vAlign w:val="center"/>
          </w:tcPr>
          <w:p w14:paraId="58A80519" w14:textId="77777777" w:rsidR="00443314" w:rsidRPr="00411DBC" w:rsidRDefault="00443314" w:rsidP="007A02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vAlign w:val="center"/>
          </w:tcPr>
          <w:p w14:paraId="40D864D4" w14:textId="77777777" w:rsidR="00443314" w:rsidRPr="00411DBC" w:rsidRDefault="00443314" w:rsidP="007A02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0" w:type="dxa"/>
            <w:vAlign w:val="center"/>
          </w:tcPr>
          <w:p w14:paraId="48A0DD33" w14:textId="77777777" w:rsidR="00443314" w:rsidRPr="00411DBC" w:rsidRDefault="00443314" w:rsidP="007A02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4" w:type="dxa"/>
            <w:vAlign w:val="center"/>
          </w:tcPr>
          <w:p w14:paraId="5E52D29B" w14:textId="77777777" w:rsidR="00443314" w:rsidRPr="00411DBC" w:rsidRDefault="00443314" w:rsidP="007A02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443314" w:rsidRPr="00411DBC" w14:paraId="69991FCD" w14:textId="77777777" w:rsidTr="007A0261">
        <w:trPr>
          <w:trHeight w:val="408"/>
        </w:trPr>
        <w:tc>
          <w:tcPr>
            <w:tcW w:w="289" w:type="dxa"/>
            <w:vAlign w:val="center"/>
          </w:tcPr>
          <w:p w14:paraId="34678747" w14:textId="77777777" w:rsidR="00443314" w:rsidRPr="00411DBC" w:rsidRDefault="00443314" w:rsidP="004433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767" w:type="dxa"/>
            <w:vAlign w:val="center"/>
          </w:tcPr>
          <w:p w14:paraId="02BD8EDB" w14:textId="77777777" w:rsidR="00443314" w:rsidRPr="00411DBC" w:rsidRDefault="00443314" w:rsidP="004433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เงินให้กู้ยืมระยะสั้น</w:t>
            </w:r>
          </w:p>
        </w:tc>
        <w:tc>
          <w:tcPr>
            <w:tcW w:w="1337" w:type="dxa"/>
          </w:tcPr>
          <w:p w14:paraId="3D1E15CA" w14:textId="77777777" w:rsidR="00443314" w:rsidRPr="00411DBC" w:rsidRDefault="00443314" w:rsidP="004433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40" w:type="dxa"/>
            <w:vAlign w:val="center"/>
          </w:tcPr>
          <w:p w14:paraId="4636C2FF" w14:textId="77777777" w:rsidR="00443314" w:rsidRPr="00411DBC" w:rsidRDefault="00443314" w:rsidP="004433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0" w:type="dxa"/>
          </w:tcPr>
          <w:p w14:paraId="3DE38E99" w14:textId="77777777" w:rsidR="00443314" w:rsidRPr="00411DBC" w:rsidRDefault="00443314" w:rsidP="004433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40" w:type="dxa"/>
            <w:vAlign w:val="center"/>
          </w:tcPr>
          <w:p w14:paraId="5DE254E1" w14:textId="77777777" w:rsidR="00443314" w:rsidRPr="00411DBC" w:rsidRDefault="00443314" w:rsidP="004433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vAlign w:val="center"/>
          </w:tcPr>
          <w:p w14:paraId="4EDF18A6" w14:textId="325422BB" w:rsidR="00443314" w:rsidRPr="00411DBC" w:rsidRDefault="00443314" w:rsidP="004433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50,000</w:t>
            </w:r>
          </w:p>
        </w:tc>
        <w:tc>
          <w:tcPr>
            <w:tcW w:w="240" w:type="dxa"/>
            <w:vAlign w:val="center"/>
          </w:tcPr>
          <w:p w14:paraId="5FC17B22" w14:textId="77777777" w:rsidR="00443314" w:rsidRPr="00411DBC" w:rsidRDefault="00443314" w:rsidP="004433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4" w:type="dxa"/>
          </w:tcPr>
          <w:p w14:paraId="1C9DB799" w14:textId="444C1490" w:rsidR="00443314" w:rsidRPr="00411DBC" w:rsidRDefault="00443314" w:rsidP="004433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443314" w:rsidRPr="00411DBC" w14:paraId="42AE1918" w14:textId="77777777" w:rsidTr="004B6F4A">
        <w:trPr>
          <w:trHeight w:val="408"/>
        </w:trPr>
        <w:tc>
          <w:tcPr>
            <w:tcW w:w="289" w:type="dxa"/>
            <w:vAlign w:val="center"/>
          </w:tcPr>
          <w:p w14:paraId="3265F6A8" w14:textId="77777777" w:rsidR="00443314" w:rsidRPr="00411DBC" w:rsidRDefault="00443314" w:rsidP="00443314">
            <w:pPr>
              <w:ind w:hanging="245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767" w:type="dxa"/>
            <w:vAlign w:val="center"/>
          </w:tcPr>
          <w:p w14:paraId="0CB45630" w14:textId="77777777" w:rsidR="00443314" w:rsidRPr="00411DBC" w:rsidRDefault="00443314" w:rsidP="00443314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ดอกเบี้ยค้างรับ</w:t>
            </w:r>
          </w:p>
        </w:tc>
        <w:tc>
          <w:tcPr>
            <w:tcW w:w="1337" w:type="dxa"/>
            <w:vAlign w:val="center"/>
          </w:tcPr>
          <w:p w14:paraId="7D5B2A07" w14:textId="77777777" w:rsidR="00443314" w:rsidRPr="00411DBC" w:rsidRDefault="00443314" w:rsidP="0044331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40" w:type="dxa"/>
            <w:vAlign w:val="center"/>
          </w:tcPr>
          <w:p w14:paraId="2D685065" w14:textId="77777777" w:rsidR="00443314" w:rsidRPr="00411DBC" w:rsidRDefault="00443314" w:rsidP="0044331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0" w:type="dxa"/>
            <w:vAlign w:val="center"/>
          </w:tcPr>
          <w:p w14:paraId="15E1044B" w14:textId="77777777" w:rsidR="00443314" w:rsidRPr="00411DBC" w:rsidRDefault="00443314" w:rsidP="0044331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40" w:type="dxa"/>
            <w:vAlign w:val="center"/>
          </w:tcPr>
          <w:p w14:paraId="746E5D4D" w14:textId="77777777" w:rsidR="00443314" w:rsidRPr="00411DBC" w:rsidRDefault="00443314" w:rsidP="0044331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vAlign w:val="center"/>
          </w:tcPr>
          <w:p w14:paraId="48FE4BAF" w14:textId="211B240C" w:rsidR="00443314" w:rsidRPr="00411DBC" w:rsidRDefault="00443314" w:rsidP="0044331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362</w:t>
            </w:r>
          </w:p>
        </w:tc>
        <w:tc>
          <w:tcPr>
            <w:tcW w:w="240" w:type="dxa"/>
            <w:vAlign w:val="center"/>
          </w:tcPr>
          <w:p w14:paraId="5EAA4407" w14:textId="77777777" w:rsidR="00443314" w:rsidRPr="00411DBC" w:rsidRDefault="00443314" w:rsidP="0044331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4" w:type="dxa"/>
            <w:vAlign w:val="center"/>
          </w:tcPr>
          <w:p w14:paraId="45009703" w14:textId="48AD7C3F" w:rsidR="00443314" w:rsidRPr="00411DBC" w:rsidRDefault="00443314" w:rsidP="0044331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443314" w:rsidRPr="00411DBC" w14:paraId="0B91BE3E" w14:textId="77777777" w:rsidTr="007A0261">
        <w:trPr>
          <w:trHeight w:val="408"/>
        </w:trPr>
        <w:tc>
          <w:tcPr>
            <w:tcW w:w="289" w:type="dxa"/>
            <w:vAlign w:val="center"/>
          </w:tcPr>
          <w:p w14:paraId="2C0580BE" w14:textId="77777777" w:rsidR="00443314" w:rsidRPr="00411DBC" w:rsidRDefault="00443314" w:rsidP="004433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767" w:type="dxa"/>
            <w:vAlign w:val="center"/>
          </w:tcPr>
          <w:p w14:paraId="6A28B663" w14:textId="77777777" w:rsidR="00443314" w:rsidRPr="00411DBC" w:rsidRDefault="00443314" w:rsidP="004433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รวมเงินให้กู้ยืมระยะสั้นและดอกเบี้ยค้างรับ</w:t>
            </w:r>
          </w:p>
        </w:tc>
        <w:tc>
          <w:tcPr>
            <w:tcW w:w="1337" w:type="dxa"/>
            <w:tcBorders>
              <w:top w:val="single" w:sz="4" w:space="0" w:color="auto"/>
              <w:bottom w:val="single" w:sz="4" w:space="0" w:color="auto"/>
            </w:tcBorders>
          </w:tcPr>
          <w:p w14:paraId="36E9EB1A" w14:textId="77777777" w:rsidR="00443314" w:rsidRPr="00411DBC" w:rsidRDefault="00443314" w:rsidP="004433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40" w:type="dxa"/>
            <w:vAlign w:val="center"/>
          </w:tcPr>
          <w:p w14:paraId="46ED16F1" w14:textId="77777777" w:rsidR="00443314" w:rsidRPr="00411DBC" w:rsidRDefault="00443314" w:rsidP="004433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0" w:type="dxa"/>
            <w:tcBorders>
              <w:top w:val="single" w:sz="4" w:space="0" w:color="auto"/>
              <w:bottom w:val="single" w:sz="4" w:space="0" w:color="auto"/>
            </w:tcBorders>
          </w:tcPr>
          <w:p w14:paraId="1095F4DE" w14:textId="77777777" w:rsidR="00443314" w:rsidRPr="00411DBC" w:rsidRDefault="00443314" w:rsidP="004433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40" w:type="dxa"/>
            <w:vAlign w:val="center"/>
          </w:tcPr>
          <w:p w14:paraId="63DFAFE7" w14:textId="77777777" w:rsidR="00443314" w:rsidRPr="00411DBC" w:rsidRDefault="00443314" w:rsidP="004433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6C2728" w14:textId="0F531BA6" w:rsidR="00443314" w:rsidRPr="00411DBC" w:rsidRDefault="00443314" w:rsidP="004433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50,362</w:t>
            </w:r>
          </w:p>
        </w:tc>
        <w:tc>
          <w:tcPr>
            <w:tcW w:w="240" w:type="dxa"/>
            <w:vAlign w:val="center"/>
          </w:tcPr>
          <w:p w14:paraId="2B26F523" w14:textId="77777777" w:rsidR="00443314" w:rsidRPr="00411DBC" w:rsidRDefault="00443314" w:rsidP="004433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single" w:sz="4" w:space="0" w:color="auto"/>
              <w:bottom w:val="single" w:sz="4" w:space="0" w:color="auto"/>
            </w:tcBorders>
          </w:tcPr>
          <w:p w14:paraId="1096FDC2" w14:textId="69D4D12E" w:rsidR="00443314" w:rsidRPr="00411DBC" w:rsidRDefault="00443314" w:rsidP="004433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443314" w:rsidRPr="00411DBC" w14:paraId="39504317" w14:textId="77777777" w:rsidTr="00443314">
        <w:trPr>
          <w:trHeight w:val="408"/>
        </w:trPr>
        <w:tc>
          <w:tcPr>
            <w:tcW w:w="289" w:type="dxa"/>
            <w:vAlign w:val="center"/>
          </w:tcPr>
          <w:p w14:paraId="713BFDED" w14:textId="77777777" w:rsidR="00443314" w:rsidRPr="00411DBC" w:rsidRDefault="00443314" w:rsidP="00443314">
            <w:pPr>
              <w:ind w:hanging="245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767" w:type="dxa"/>
            <w:vAlign w:val="center"/>
          </w:tcPr>
          <w:p w14:paraId="25897026" w14:textId="6F483384" w:rsidR="00443314" w:rsidRPr="00411DBC" w:rsidRDefault="00443314" w:rsidP="00443314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  <w:r w:rsidRPr="00411DBC">
              <w:rPr>
                <w:rFonts w:ascii="Angsana New" w:hAnsi="Angsana New"/>
                <w:sz w:val="28"/>
                <w:szCs w:val="28"/>
                <w:cs/>
              </w:rPr>
              <w:t>เงินให้กู้ยืมระยะสั้นและดอกเบี้ยค้างรับ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แก่บริษัทย่อย</w:t>
            </w:r>
          </w:p>
        </w:tc>
        <w:tc>
          <w:tcPr>
            <w:tcW w:w="133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4A02FCF" w14:textId="2613B391" w:rsidR="00443314" w:rsidRPr="00411DBC" w:rsidRDefault="00443314" w:rsidP="0044331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40" w:type="dxa"/>
            <w:vAlign w:val="bottom"/>
          </w:tcPr>
          <w:p w14:paraId="3056CF0C" w14:textId="77777777" w:rsidR="00443314" w:rsidRPr="00411DBC" w:rsidRDefault="00443314" w:rsidP="0044331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D51D7B4" w14:textId="5CDC84F6" w:rsidR="00443314" w:rsidRPr="00411DBC" w:rsidRDefault="00443314" w:rsidP="0044331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40" w:type="dxa"/>
            <w:vAlign w:val="bottom"/>
          </w:tcPr>
          <w:p w14:paraId="17CCCDCA" w14:textId="77777777" w:rsidR="00443314" w:rsidRPr="00411DBC" w:rsidRDefault="00443314" w:rsidP="0044331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6FF771B" w14:textId="02F62AF6" w:rsidR="00443314" w:rsidRPr="00411DBC" w:rsidRDefault="00443314" w:rsidP="0044331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50,362</w:t>
            </w:r>
          </w:p>
        </w:tc>
        <w:tc>
          <w:tcPr>
            <w:tcW w:w="240" w:type="dxa"/>
            <w:vAlign w:val="bottom"/>
          </w:tcPr>
          <w:p w14:paraId="31890D8B" w14:textId="77777777" w:rsidR="00443314" w:rsidRPr="00411DBC" w:rsidRDefault="00443314" w:rsidP="0044331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1D952F4" w14:textId="6790ACC5" w:rsidR="00443314" w:rsidRPr="00411DBC" w:rsidRDefault="00443314" w:rsidP="0044331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116,385</w:t>
            </w:r>
          </w:p>
        </w:tc>
      </w:tr>
    </w:tbl>
    <w:p w14:paraId="7324B548" w14:textId="77777777" w:rsidR="00443314" w:rsidRPr="00411DBC" w:rsidRDefault="00443314" w:rsidP="00BF20B5">
      <w:pPr>
        <w:spacing w:before="120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65E86EE7" w14:textId="77777777" w:rsidR="000E0ECD" w:rsidRPr="00411DBC" w:rsidRDefault="000E0ECD" w:rsidP="00BF20B5">
      <w:pPr>
        <w:spacing w:before="120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3A5E2841" w14:textId="77777777" w:rsidR="000E0ECD" w:rsidRPr="00411DBC" w:rsidRDefault="000E0ECD" w:rsidP="00BF20B5">
      <w:pPr>
        <w:spacing w:before="120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7C801351" w14:textId="77777777" w:rsidR="000E0ECD" w:rsidRPr="00411DBC" w:rsidRDefault="000E0ECD" w:rsidP="00BF20B5">
      <w:pPr>
        <w:spacing w:before="120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2A8FEE58" w14:textId="77777777" w:rsidR="000E0ECD" w:rsidRPr="00411DBC" w:rsidRDefault="000E0ECD" w:rsidP="00BF20B5">
      <w:pPr>
        <w:spacing w:before="120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0BD251DF" w14:textId="77777777" w:rsidR="000E0ECD" w:rsidRPr="00411DBC" w:rsidRDefault="000E0ECD" w:rsidP="00BF20B5">
      <w:pPr>
        <w:spacing w:before="120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7DE8B0E8" w14:textId="05C1C3A9" w:rsidR="00BF20B5" w:rsidRPr="00411DBC" w:rsidRDefault="00BF20B5" w:rsidP="00BF20B5">
      <w:pPr>
        <w:spacing w:before="120"/>
        <w:jc w:val="thaiDistribute"/>
        <w:rPr>
          <w:rFonts w:ascii="Angsana New" w:hAnsi="Angsana New"/>
          <w:sz w:val="28"/>
          <w:szCs w:val="28"/>
          <w:cs/>
        </w:rPr>
      </w:pPr>
      <w:r w:rsidRPr="00411DBC">
        <w:rPr>
          <w:rFonts w:ascii="Angsana New" w:hAnsi="Angsana New"/>
          <w:b/>
          <w:bCs/>
          <w:sz w:val="28"/>
          <w:szCs w:val="28"/>
        </w:rPr>
        <w:t>4.6</w:t>
      </w:r>
      <w:r w:rsidRPr="00411DBC">
        <w:rPr>
          <w:rFonts w:ascii="Angsana New" w:hAnsi="Angsana New" w:hint="cs"/>
          <w:b/>
          <w:bCs/>
          <w:sz w:val="28"/>
          <w:szCs w:val="28"/>
          <w:cs/>
        </w:rPr>
        <w:t xml:space="preserve"> </w:t>
      </w:r>
      <w:r w:rsidRPr="00411DBC">
        <w:rPr>
          <w:rFonts w:ascii="Angsana New" w:hAnsi="Angsana New"/>
          <w:b/>
          <w:bCs/>
          <w:sz w:val="28"/>
          <w:szCs w:val="28"/>
          <w:cs/>
        </w:rPr>
        <w:t>เงินให้กู้ยืมระยะ</w:t>
      </w:r>
      <w:r w:rsidRPr="00411DBC">
        <w:rPr>
          <w:rFonts w:ascii="Angsana New" w:hAnsi="Angsana New" w:hint="cs"/>
          <w:b/>
          <w:bCs/>
          <w:sz w:val="28"/>
          <w:szCs w:val="28"/>
          <w:cs/>
        </w:rPr>
        <w:t>ยาวและ</w:t>
      </w:r>
      <w:r w:rsidRPr="00411DBC">
        <w:rPr>
          <w:rFonts w:ascii="Angsana New" w:hAnsi="Angsana New"/>
          <w:b/>
          <w:bCs/>
          <w:sz w:val="28"/>
          <w:szCs w:val="28"/>
          <w:cs/>
        </w:rPr>
        <w:t>ดอกเบี้ยค้างรับ</w:t>
      </w:r>
      <w:r w:rsidR="00400B9E" w:rsidRPr="00411DBC">
        <w:rPr>
          <w:rFonts w:ascii="Angsana New" w:hAnsi="Angsana New" w:hint="cs"/>
          <w:b/>
          <w:bCs/>
          <w:sz w:val="28"/>
          <w:szCs w:val="28"/>
          <w:cs/>
        </w:rPr>
        <w:t>แก่บริษัทย่อย</w:t>
      </w:r>
    </w:p>
    <w:tbl>
      <w:tblPr>
        <w:tblStyle w:val="TableGrid"/>
        <w:tblW w:w="10134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9"/>
        <w:gridCol w:w="3767"/>
        <w:gridCol w:w="1337"/>
        <w:gridCol w:w="240"/>
        <w:gridCol w:w="1340"/>
        <w:gridCol w:w="240"/>
        <w:gridCol w:w="1337"/>
        <w:gridCol w:w="240"/>
        <w:gridCol w:w="1344"/>
      </w:tblGrid>
      <w:tr w:rsidR="00BF20B5" w:rsidRPr="00411DBC" w14:paraId="6E772AD6" w14:textId="77777777" w:rsidTr="00505744">
        <w:trPr>
          <w:trHeight w:val="434"/>
        </w:trPr>
        <w:tc>
          <w:tcPr>
            <w:tcW w:w="289" w:type="dxa"/>
            <w:vAlign w:val="center"/>
          </w:tcPr>
          <w:p w14:paraId="64A79E71" w14:textId="77777777" w:rsidR="00BF20B5" w:rsidRPr="00411DBC" w:rsidRDefault="00BF20B5" w:rsidP="005057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767" w:type="dxa"/>
            <w:vAlign w:val="center"/>
          </w:tcPr>
          <w:p w14:paraId="0D76442C" w14:textId="77777777" w:rsidR="00BF20B5" w:rsidRPr="00411DBC" w:rsidRDefault="00BF20B5" w:rsidP="005057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078" w:type="dxa"/>
            <w:gridSpan w:val="7"/>
            <w:tcBorders>
              <w:bottom w:val="single" w:sz="4" w:space="0" w:color="auto"/>
            </w:tcBorders>
            <w:vAlign w:val="center"/>
          </w:tcPr>
          <w:p w14:paraId="0D220DC6" w14:textId="77777777" w:rsidR="00BF20B5" w:rsidRPr="00411DBC" w:rsidRDefault="00BF20B5" w:rsidP="005057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(</w:t>
            </w:r>
            <w:r w:rsidRPr="00411DBC">
              <w:rPr>
                <w:rFonts w:ascii="Angsana New" w:hAnsi="Angsana New"/>
                <w:sz w:val="28"/>
                <w:szCs w:val="28"/>
                <w:cs/>
              </w:rPr>
              <w:t>หน่วย: พันบาท)</w:t>
            </w:r>
          </w:p>
        </w:tc>
      </w:tr>
      <w:tr w:rsidR="00BF20B5" w:rsidRPr="00411DBC" w14:paraId="108DE09B" w14:textId="77777777" w:rsidTr="00505744">
        <w:trPr>
          <w:trHeight w:val="447"/>
        </w:trPr>
        <w:tc>
          <w:tcPr>
            <w:tcW w:w="289" w:type="dxa"/>
            <w:vAlign w:val="center"/>
          </w:tcPr>
          <w:p w14:paraId="6CB33FA3" w14:textId="77777777" w:rsidR="00BF20B5" w:rsidRPr="00411DBC" w:rsidRDefault="00BF20B5" w:rsidP="005057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767" w:type="dxa"/>
            <w:vAlign w:val="center"/>
          </w:tcPr>
          <w:p w14:paraId="339D3FA2" w14:textId="77777777" w:rsidR="00BF20B5" w:rsidRPr="00411DBC" w:rsidRDefault="00BF20B5" w:rsidP="005057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91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9F0797" w14:textId="77777777" w:rsidR="00BF20B5" w:rsidRPr="00411DBC" w:rsidRDefault="00BF20B5" w:rsidP="005057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40" w:type="dxa"/>
            <w:vAlign w:val="center"/>
          </w:tcPr>
          <w:p w14:paraId="19F2E840" w14:textId="77777777" w:rsidR="00BF20B5" w:rsidRPr="00411DBC" w:rsidRDefault="00BF20B5" w:rsidP="005057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92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C4A22A" w14:textId="77777777" w:rsidR="00BF20B5" w:rsidRPr="00411DBC" w:rsidRDefault="00BF20B5" w:rsidP="005057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2C66BE" w:rsidRPr="00411DBC" w14:paraId="61818F7B" w14:textId="77777777" w:rsidTr="00505744">
        <w:trPr>
          <w:trHeight w:val="434"/>
        </w:trPr>
        <w:tc>
          <w:tcPr>
            <w:tcW w:w="289" w:type="dxa"/>
            <w:vAlign w:val="center"/>
          </w:tcPr>
          <w:p w14:paraId="2DEE4864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767" w:type="dxa"/>
            <w:vAlign w:val="center"/>
          </w:tcPr>
          <w:p w14:paraId="295BF301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vMerge w:val="restart"/>
            <w:tcBorders>
              <w:top w:val="single" w:sz="4" w:space="0" w:color="auto"/>
            </w:tcBorders>
            <w:vAlign w:val="center"/>
          </w:tcPr>
          <w:p w14:paraId="344807E6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  <w:p w14:paraId="4A63CCCF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 xml:space="preserve">30 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มิถุนายน</w:t>
            </w:r>
          </w:p>
          <w:p w14:paraId="47863C90" w14:textId="71B4FB43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240" w:type="dxa"/>
            <w:vMerge w:val="restart"/>
            <w:tcBorders>
              <w:top w:val="single" w:sz="4" w:space="0" w:color="auto"/>
            </w:tcBorders>
            <w:vAlign w:val="center"/>
          </w:tcPr>
          <w:p w14:paraId="03CE39EE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0" w:type="dxa"/>
            <w:vMerge w:val="restart"/>
            <w:tcBorders>
              <w:top w:val="single" w:sz="4" w:space="0" w:color="auto"/>
            </w:tcBorders>
            <w:vAlign w:val="center"/>
          </w:tcPr>
          <w:p w14:paraId="038D477A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  <w:p w14:paraId="5DFBC346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31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 xml:space="preserve"> ธันวาคม</w:t>
            </w:r>
          </w:p>
          <w:p w14:paraId="19911C3B" w14:textId="1E7F37DD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2565</w:t>
            </w:r>
          </w:p>
        </w:tc>
        <w:tc>
          <w:tcPr>
            <w:tcW w:w="240" w:type="dxa"/>
            <w:vMerge w:val="restart"/>
            <w:vAlign w:val="center"/>
          </w:tcPr>
          <w:p w14:paraId="6EF4C2D2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vMerge w:val="restart"/>
            <w:tcBorders>
              <w:top w:val="single" w:sz="4" w:space="0" w:color="auto"/>
            </w:tcBorders>
            <w:vAlign w:val="center"/>
          </w:tcPr>
          <w:p w14:paraId="2E88C40E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  <w:p w14:paraId="4FD624E7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 xml:space="preserve">30 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มิถุนายน</w:t>
            </w:r>
          </w:p>
          <w:p w14:paraId="3EE2E5C1" w14:textId="65528742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240" w:type="dxa"/>
            <w:vMerge w:val="restart"/>
            <w:tcBorders>
              <w:top w:val="single" w:sz="4" w:space="0" w:color="auto"/>
            </w:tcBorders>
            <w:vAlign w:val="center"/>
          </w:tcPr>
          <w:p w14:paraId="2194F382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4" w:type="dxa"/>
            <w:vMerge w:val="restart"/>
            <w:tcBorders>
              <w:top w:val="single" w:sz="4" w:space="0" w:color="auto"/>
            </w:tcBorders>
            <w:vAlign w:val="center"/>
          </w:tcPr>
          <w:p w14:paraId="0C0FB0C2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  <w:p w14:paraId="50FCBA39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31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 xml:space="preserve"> ธันวาคม</w:t>
            </w:r>
          </w:p>
          <w:p w14:paraId="6A4E8642" w14:textId="0A80FBF2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2565</w:t>
            </w:r>
          </w:p>
        </w:tc>
      </w:tr>
      <w:tr w:rsidR="00BF20B5" w:rsidRPr="00411DBC" w14:paraId="55496193" w14:textId="77777777" w:rsidTr="00505744">
        <w:trPr>
          <w:trHeight w:val="434"/>
        </w:trPr>
        <w:tc>
          <w:tcPr>
            <w:tcW w:w="289" w:type="dxa"/>
            <w:vAlign w:val="center"/>
          </w:tcPr>
          <w:p w14:paraId="426A450A" w14:textId="77777777" w:rsidR="00BF20B5" w:rsidRPr="00411DBC" w:rsidRDefault="00BF20B5" w:rsidP="005057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767" w:type="dxa"/>
            <w:vAlign w:val="center"/>
          </w:tcPr>
          <w:p w14:paraId="01E764EE" w14:textId="77777777" w:rsidR="00BF20B5" w:rsidRPr="00411DBC" w:rsidRDefault="00BF20B5" w:rsidP="005057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vMerge/>
            <w:vAlign w:val="center"/>
          </w:tcPr>
          <w:p w14:paraId="2517BF33" w14:textId="77777777" w:rsidR="00BF20B5" w:rsidRPr="00411DBC" w:rsidRDefault="00BF20B5" w:rsidP="005057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40" w:type="dxa"/>
            <w:vMerge/>
            <w:vAlign w:val="center"/>
          </w:tcPr>
          <w:p w14:paraId="1B0EDEF9" w14:textId="77777777" w:rsidR="00BF20B5" w:rsidRPr="00411DBC" w:rsidRDefault="00BF20B5" w:rsidP="005057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0" w:type="dxa"/>
            <w:vMerge/>
            <w:vAlign w:val="center"/>
          </w:tcPr>
          <w:p w14:paraId="248CBFF7" w14:textId="77777777" w:rsidR="00BF20B5" w:rsidRPr="00411DBC" w:rsidRDefault="00BF20B5" w:rsidP="005057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40" w:type="dxa"/>
            <w:vMerge/>
            <w:vAlign w:val="center"/>
          </w:tcPr>
          <w:p w14:paraId="46AD2179" w14:textId="77777777" w:rsidR="00BF20B5" w:rsidRPr="00411DBC" w:rsidRDefault="00BF20B5" w:rsidP="005057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vMerge/>
            <w:vAlign w:val="center"/>
          </w:tcPr>
          <w:p w14:paraId="7AEA0861" w14:textId="77777777" w:rsidR="00BF20B5" w:rsidRPr="00411DBC" w:rsidRDefault="00BF20B5" w:rsidP="005057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40" w:type="dxa"/>
            <w:vMerge/>
            <w:vAlign w:val="center"/>
          </w:tcPr>
          <w:p w14:paraId="7F5060E1" w14:textId="77777777" w:rsidR="00BF20B5" w:rsidRPr="00411DBC" w:rsidRDefault="00BF20B5" w:rsidP="005057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4" w:type="dxa"/>
            <w:vMerge/>
            <w:vAlign w:val="center"/>
          </w:tcPr>
          <w:p w14:paraId="49A18A74" w14:textId="77777777" w:rsidR="00BF20B5" w:rsidRPr="00411DBC" w:rsidRDefault="00BF20B5" w:rsidP="005057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BF20B5" w:rsidRPr="00411DBC" w14:paraId="5AA87501" w14:textId="77777777" w:rsidTr="00505744">
        <w:trPr>
          <w:trHeight w:val="434"/>
        </w:trPr>
        <w:tc>
          <w:tcPr>
            <w:tcW w:w="289" w:type="dxa"/>
            <w:vAlign w:val="center"/>
          </w:tcPr>
          <w:p w14:paraId="7B3131A5" w14:textId="77777777" w:rsidR="00BF20B5" w:rsidRPr="00411DBC" w:rsidRDefault="00BF20B5" w:rsidP="005057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767" w:type="dxa"/>
            <w:vAlign w:val="center"/>
          </w:tcPr>
          <w:p w14:paraId="294A80B4" w14:textId="77777777" w:rsidR="00BF20B5" w:rsidRPr="00411DBC" w:rsidRDefault="00BF20B5" w:rsidP="005057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vMerge/>
            <w:tcBorders>
              <w:bottom w:val="single" w:sz="4" w:space="0" w:color="auto"/>
            </w:tcBorders>
            <w:vAlign w:val="center"/>
          </w:tcPr>
          <w:p w14:paraId="2A383350" w14:textId="77777777" w:rsidR="00BF20B5" w:rsidRPr="00411DBC" w:rsidRDefault="00BF20B5" w:rsidP="005057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40" w:type="dxa"/>
            <w:vMerge/>
            <w:vAlign w:val="center"/>
          </w:tcPr>
          <w:p w14:paraId="49154733" w14:textId="77777777" w:rsidR="00BF20B5" w:rsidRPr="00411DBC" w:rsidRDefault="00BF20B5" w:rsidP="005057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0" w:type="dxa"/>
            <w:vMerge/>
            <w:tcBorders>
              <w:bottom w:val="single" w:sz="4" w:space="0" w:color="auto"/>
            </w:tcBorders>
            <w:vAlign w:val="center"/>
          </w:tcPr>
          <w:p w14:paraId="50593FC6" w14:textId="77777777" w:rsidR="00BF20B5" w:rsidRPr="00411DBC" w:rsidRDefault="00BF20B5" w:rsidP="005057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40" w:type="dxa"/>
            <w:vMerge/>
            <w:vAlign w:val="center"/>
          </w:tcPr>
          <w:p w14:paraId="0AF07D61" w14:textId="77777777" w:rsidR="00BF20B5" w:rsidRPr="00411DBC" w:rsidRDefault="00BF20B5" w:rsidP="005057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vMerge/>
            <w:tcBorders>
              <w:bottom w:val="single" w:sz="4" w:space="0" w:color="auto"/>
            </w:tcBorders>
            <w:vAlign w:val="center"/>
          </w:tcPr>
          <w:p w14:paraId="47069BAC" w14:textId="77777777" w:rsidR="00BF20B5" w:rsidRPr="00411DBC" w:rsidRDefault="00BF20B5" w:rsidP="005057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40" w:type="dxa"/>
            <w:vMerge/>
            <w:vAlign w:val="center"/>
          </w:tcPr>
          <w:p w14:paraId="638F007B" w14:textId="77777777" w:rsidR="00BF20B5" w:rsidRPr="00411DBC" w:rsidRDefault="00BF20B5" w:rsidP="005057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4" w:type="dxa"/>
            <w:vMerge/>
            <w:tcBorders>
              <w:bottom w:val="single" w:sz="4" w:space="0" w:color="auto"/>
            </w:tcBorders>
            <w:vAlign w:val="center"/>
          </w:tcPr>
          <w:p w14:paraId="00125736" w14:textId="77777777" w:rsidR="00BF20B5" w:rsidRPr="00411DBC" w:rsidRDefault="00BF20B5" w:rsidP="005057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BF20B5" w:rsidRPr="00411DBC" w14:paraId="18393F29" w14:textId="77777777" w:rsidTr="00505744">
        <w:trPr>
          <w:trHeight w:val="447"/>
        </w:trPr>
        <w:tc>
          <w:tcPr>
            <w:tcW w:w="4056" w:type="dxa"/>
            <w:gridSpan w:val="2"/>
            <w:vAlign w:val="center"/>
          </w:tcPr>
          <w:p w14:paraId="0B9D7EA9" w14:textId="77777777" w:rsidR="00BF20B5" w:rsidRPr="00411DBC" w:rsidRDefault="00BF20B5" w:rsidP="005057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411DBC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บริษัทย่อย</w:t>
            </w:r>
          </w:p>
        </w:tc>
        <w:tc>
          <w:tcPr>
            <w:tcW w:w="1337" w:type="dxa"/>
            <w:tcBorders>
              <w:top w:val="single" w:sz="4" w:space="0" w:color="auto"/>
            </w:tcBorders>
            <w:vAlign w:val="center"/>
          </w:tcPr>
          <w:p w14:paraId="3410CB99" w14:textId="77777777" w:rsidR="00BF20B5" w:rsidRPr="00411DBC" w:rsidRDefault="00BF20B5" w:rsidP="005057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0" w:type="dxa"/>
            <w:vAlign w:val="center"/>
          </w:tcPr>
          <w:p w14:paraId="035F7AE3" w14:textId="77777777" w:rsidR="00BF20B5" w:rsidRPr="00411DBC" w:rsidRDefault="00BF20B5" w:rsidP="005057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0" w:type="dxa"/>
            <w:tcBorders>
              <w:top w:val="single" w:sz="4" w:space="0" w:color="auto"/>
            </w:tcBorders>
            <w:vAlign w:val="center"/>
          </w:tcPr>
          <w:p w14:paraId="00FA02D4" w14:textId="77777777" w:rsidR="00BF20B5" w:rsidRPr="00411DBC" w:rsidRDefault="00BF20B5" w:rsidP="005057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40" w:type="dxa"/>
            <w:vAlign w:val="center"/>
          </w:tcPr>
          <w:p w14:paraId="124B2083" w14:textId="77777777" w:rsidR="00BF20B5" w:rsidRPr="00411DBC" w:rsidRDefault="00BF20B5" w:rsidP="005057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tcBorders>
              <w:top w:val="single" w:sz="4" w:space="0" w:color="auto"/>
            </w:tcBorders>
            <w:vAlign w:val="center"/>
          </w:tcPr>
          <w:p w14:paraId="672AFC7C" w14:textId="77777777" w:rsidR="00BF20B5" w:rsidRPr="00411DBC" w:rsidRDefault="00BF20B5" w:rsidP="005057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0" w:type="dxa"/>
            <w:vAlign w:val="center"/>
          </w:tcPr>
          <w:p w14:paraId="7724FD8B" w14:textId="77777777" w:rsidR="00BF20B5" w:rsidRPr="00411DBC" w:rsidRDefault="00BF20B5" w:rsidP="005057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single" w:sz="4" w:space="0" w:color="auto"/>
            </w:tcBorders>
            <w:vAlign w:val="center"/>
          </w:tcPr>
          <w:p w14:paraId="611FB395" w14:textId="77777777" w:rsidR="00BF20B5" w:rsidRPr="00411DBC" w:rsidRDefault="00BF20B5" w:rsidP="005057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BF20B5" w:rsidRPr="00411DBC" w14:paraId="27E8B564" w14:textId="77777777" w:rsidTr="00505744">
        <w:trPr>
          <w:trHeight w:val="408"/>
        </w:trPr>
        <w:tc>
          <w:tcPr>
            <w:tcW w:w="289" w:type="dxa"/>
            <w:vAlign w:val="center"/>
          </w:tcPr>
          <w:p w14:paraId="6738CE2D" w14:textId="77777777" w:rsidR="00BF20B5" w:rsidRPr="00411DBC" w:rsidRDefault="00BF20B5" w:rsidP="005057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767" w:type="dxa"/>
            <w:vAlign w:val="center"/>
          </w:tcPr>
          <w:p w14:paraId="094A7CBA" w14:textId="77777777" w:rsidR="00BF20B5" w:rsidRPr="00411DBC" w:rsidRDefault="00BF20B5" w:rsidP="005057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บริษัท บียอนด์ แคปปิตอล จำกัด</w:t>
            </w:r>
          </w:p>
        </w:tc>
        <w:tc>
          <w:tcPr>
            <w:tcW w:w="1337" w:type="dxa"/>
          </w:tcPr>
          <w:p w14:paraId="099FA006" w14:textId="77777777" w:rsidR="00BF20B5" w:rsidRPr="00411DBC" w:rsidRDefault="00BF20B5" w:rsidP="005057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0" w:type="dxa"/>
            <w:vAlign w:val="center"/>
          </w:tcPr>
          <w:p w14:paraId="4BCABF59" w14:textId="77777777" w:rsidR="00BF20B5" w:rsidRPr="00411DBC" w:rsidRDefault="00BF20B5" w:rsidP="005057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0" w:type="dxa"/>
          </w:tcPr>
          <w:p w14:paraId="3C1BA9E0" w14:textId="77777777" w:rsidR="00BF20B5" w:rsidRPr="00411DBC" w:rsidRDefault="00BF20B5" w:rsidP="005057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0" w:type="dxa"/>
            <w:vAlign w:val="center"/>
          </w:tcPr>
          <w:p w14:paraId="0C50C979" w14:textId="77777777" w:rsidR="00BF20B5" w:rsidRPr="00411DBC" w:rsidRDefault="00BF20B5" w:rsidP="005057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vAlign w:val="center"/>
          </w:tcPr>
          <w:p w14:paraId="124DEB4B" w14:textId="77777777" w:rsidR="00BF20B5" w:rsidRPr="00411DBC" w:rsidRDefault="00BF20B5" w:rsidP="005057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0" w:type="dxa"/>
            <w:vAlign w:val="center"/>
          </w:tcPr>
          <w:p w14:paraId="524868E6" w14:textId="77777777" w:rsidR="00BF20B5" w:rsidRPr="00411DBC" w:rsidRDefault="00BF20B5" w:rsidP="005057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4" w:type="dxa"/>
            <w:vAlign w:val="center"/>
          </w:tcPr>
          <w:p w14:paraId="3EED126D" w14:textId="77777777" w:rsidR="00BF20B5" w:rsidRPr="00411DBC" w:rsidRDefault="00BF20B5" w:rsidP="005057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591AC0" w:rsidRPr="00411DBC" w14:paraId="0C1433A6" w14:textId="77777777" w:rsidTr="00140A60">
        <w:trPr>
          <w:trHeight w:val="408"/>
        </w:trPr>
        <w:tc>
          <w:tcPr>
            <w:tcW w:w="289" w:type="dxa"/>
            <w:vAlign w:val="center"/>
          </w:tcPr>
          <w:p w14:paraId="25839658" w14:textId="77777777" w:rsidR="00591AC0" w:rsidRPr="00411DBC" w:rsidRDefault="00591AC0" w:rsidP="00591A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767" w:type="dxa"/>
            <w:vAlign w:val="center"/>
          </w:tcPr>
          <w:p w14:paraId="442B7FB7" w14:textId="10C3E623" w:rsidR="00591AC0" w:rsidRPr="00411DBC" w:rsidRDefault="00591AC0" w:rsidP="00591A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เงินให้กู้ยืมระยะ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ยาว</w:t>
            </w:r>
          </w:p>
        </w:tc>
        <w:tc>
          <w:tcPr>
            <w:tcW w:w="1337" w:type="dxa"/>
          </w:tcPr>
          <w:p w14:paraId="53CF6FD6" w14:textId="07BC69D3" w:rsidR="00591AC0" w:rsidRPr="00411DBC" w:rsidRDefault="00591AC0" w:rsidP="00591A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40" w:type="dxa"/>
            <w:vAlign w:val="center"/>
          </w:tcPr>
          <w:p w14:paraId="58025535" w14:textId="77777777" w:rsidR="00591AC0" w:rsidRPr="00411DBC" w:rsidRDefault="00591AC0" w:rsidP="00591A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0" w:type="dxa"/>
          </w:tcPr>
          <w:p w14:paraId="6C8BC4BE" w14:textId="77777777" w:rsidR="00591AC0" w:rsidRPr="00411DBC" w:rsidRDefault="00591AC0" w:rsidP="00591A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40" w:type="dxa"/>
            <w:vAlign w:val="center"/>
          </w:tcPr>
          <w:p w14:paraId="49079BD8" w14:textId="77777777" w:rsidR="00591AC0" w:rsidRPr="00411DBC" w:rsidRDefault="00591AC0" w:rsidP="00591A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</w:tcPr>
          <w:p w14:paraId="43F279D2" w14:textId="0FB7D6BD" w:rsidR="00591AC0" w:rsidRPr="00411DBC" w:rsidRDefault="00591AC0" w:rsidP="00591A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40" w:type="dxa"/>
            <w:vAlign w:val="center"/>
          </w:tcPr>
          <w:p w14:paraId="48384AA6" w14:textId="77777777" w:rsidR="00591AC0" w:rsidRPr="00411DBC" w:rsidRDefault="00591AC0" w:rsidP="00591A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4" w:type="dxa"/>
          </w:tcPr>
          <w:p w14:paraId="3294A895" w14:textId="0D6AD2D0" w:rsidR="00591AC0" w:rsidRPr="00411DBC" w:rsidRDefault="00591AC0" w:rsidP="00591A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30,000</w:t>
            </w:r>
          </w:p>
        </w:tc>
      </w:tr>
      <w:tr w:rsidR="00591AC0" w:rsidRPr="00411DBC" w14:paraId="2564285E" w14:textId="77777777" w:rsidTr="00B169F1">
        <w:trPr>
          <w:trHeight w:val="408"/>
        </w:trPr>
        <w:tc>
          <w:tcPr>
            <w:tcW w:w="289" w:type="dxa"/>
            <w:vAlign w:val="center"/>
          </w:tcPr>
          <w:p w14:paraId="7E0E20C5" w14:textId="77777777" w:rsidR="00591AC0" w:rsidRPr="00411DBC" w:rsidRDefault="00591AC0" w:rsidP="00591AC0">
            <w:pPr>
              <w:ind w:hanging="245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767" w:type="dxa"/>
            <w:vAlign w:val="center"/>
          </w:tcPr>
          <w:p w14:paraId="7F0C31FA" w14:textId="77777777" w:rsidR="00591AC0" w:rsidRPr="00411DBC" w:rsidRDefault="00591AC0" w:rsidP="00591AC0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ดอกเบี้ยค้างรับ</w:t>
            </w:r>
          </w:p>
        </w:tc>
        <w:tc>
          <w:tcPr>
            <w:tcW w:w="1337" w:type="dxa"/>
            <w:vAlign w:val="center"/>
          </w:tcPr>
          <w:p w14:paraId="11E65350" w14:textId="623484D7" w:rsidR="00591AC0" w:rsidRPr="00411DBC" w:rsidRDefault="00591AC0" w:rsidP="00591AC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40" w:type="dxa"/>
            <w:vAlign w:val="center"/>
          </w:tcPr>
          <w:p w14:paraId="4C16D18B" w14:textId="77777777" w:rsidR="00591AC0" w:rsidRPr="00411DBC" w:rsidRDefault="00591AC0" w:rsidP="00591AC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0" w:type="dxa"/>
            <w:vAlign w:val="center"/>
          </w:tcPr>
          <w:p w14:paraId="2271A527" w14:textId="77777777" w:rsidR="00591AC0" w:rsidRPr="00411DBC" w:rsidRDefault="00591AC0" w:rsidP="00591AC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40" w:type="dxa"/>
            <w:vAlign w:val="center"/>
          </w:tcPr>
          <w:p w14:paraId="7CD992F8" w14:textId="77777777" w:rsidR="00591AC0" w:rsidRPr="00411DBC" w:rsidRDefault="00591AC0" w:rsidP="00591AC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vAlign w:val="center"/>
          </w:tcPr>
          <w:p w14:paraId="41E83113" w14:textId="1AB5BF0B" w:rsidR="00591AC0" w:rsidRPr="00411DBC" w:rsidRDefault="00591AC0" w:rsidP="00591AC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40" w:type="dxa"/>
            <w:vAlign w:val="center"/>
          </w:tcPr>
          <w:p w14:paraId="03AF7ED9" w14:textId="77777777" w:rsidR="00591AC0" w:rsidRPr="00411DBC" w:rsidRDefault="00591AC0" w:rsidP="00591AC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4" w:type="dxa"/>
          </w:tcPr>
          <w:p w14:paraId="7EA1EF3E" w14:textId="13E6D4F1" w:rsidR="00591AC0" w:rsidRPr="00411DBC" w:rsidRDefault="00591AC0" w:rsidP="00591AC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591AC0" w:rsidRPr="00411DBC" w14:paraId="39B23579" w14:textId="77777777" w:rsidTr="00140A60">
        <w:trPr>
          <w:trHeight w:val="408"/>
        </w:trPr>
        <w:tc>
          <w:tcPr>
            <w:tcW w:w="289" w:type="dxa"/>
            <w:vAlign w:val="center"/>
          </w:tcPr>
          <w:p w14:paraId="0E6D67F5" w14:textId="77777777" w:rsidR="00591AC0" w:rsidRPr="00411DBC" w:rsidRDefault="00591AC0" w:rsidP="00591A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767" w:type="dxa"/>
            <w:vAlign w:val="center"/>
          </w:tcPr>
          <w:p w14:paraId="1639D243" w14:textId="04A5C03D" w:rsidR="00591AC0" w:rsidRPr="00411DBC" w:rsidRDefault="00591AC0" w:rsidP="00591A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รวมเงินให้กู้ยืมระยะยาวและดอกเบี้ยค้างรับ</w:t>
            </w:r>
          </w:p>
        </w:tc>
        <w:tc>
          <w:tcPr>
            <w:tcW w:w="1337" w:type="dxa"/>
            <w:tcBorders>
              <w:top w:val="single" w:sz="4" w:space="0" w:color="auto"/>
              <w:bottom w:val="double" w:sz="4" w:space="0" w:color="auto"/>
            </w:tcBorders>
          </w:tcPr>
          <w:p w14:paraId="434406EB" w14:textId="13D906FF" w:rsidR="00591AC0" w:rsidRPr="00411DBC" w:rsidRDefault="00591AC0" w:rsidP="00591A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40" w:type="dxa"/>
            <w:vAlign w:val="center"/>
          </w:tcPr>
          <w:p w14:paraId="23CA3027" w14:textId="77777777" w:rsidR="00591AC0" w:rsidRPr="00411DBC" w:rsidRDefault="00591AC0" w:rsidP="00591A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0" w:type="dxa"/>
            <w:tcBorders>
              <w:top w:val="single" w:sz="4" w:space="0" w:color="auto"/>
              <w:bottom w:val="double" w:sz="4" w:space="0" w:color="auto"/>
            </w:tcBorders>
          </w:tcPr>
          <w:p w14:paraId="1EA60649" w14:textId="77777777" w:rsidR="00591AC0" w:rsidRPr="00411DBC" w:rsidRDefault="00591AC0" w:rsidP="00591A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40" w:type="dxa"/>
            <w:vAlign w:val="center"/>
          </w:tcPr>
          <w:p w14:paraId="624BE83F" w14:textId="77777777" w:rsidR="00591AC0" w:rsidRPr="00411DBC" w:rsidRDefault="00591AC0" w:rsidP="00591A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tcBorders>
              <w:top w:val="single" w:sz="4" w:space="0" w:color="auto"/>
              <w:bottom w:val="double" w:sz="4" w:space="0" w:color="auto"/>
            </w:tcBorders>
          </w:tcPr>
          <w:p w14:paraId="1519AEE7" w14:textId="496ECD2E" w:rsidR="00591AC0" w:rsidRPr="00411DBC" w:rsidRDefault="00591AC0" w:rsidP="00591A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40" w:type="dxa"/>
            <w:vAlign w:val="center"/>
          </w:tcPr>
          <w:p w14:paraId="15578A9E" w14:textId="77777777" w:rsidR="00591AC0" w:rsidRPr="00411DBC" w:rsidRDefault="00591AC0" w:rsidP="00591A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single" w:sz="4" w:space="0" w:color="auto"/>
              <w:bottom w:val="double" w:sz="4" w:space="0" w:color="auto"/>
            </w:tcBorders>
          </w:tcPr>
          <w:p w14:paraId="5A6D99CD" w14:textId="7322AD1B" w:rsidR="00591AC0" w:rsidRPr="00411DBC" w:rsidRDefault="00591AC0" w:rsidP="00591A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30,000</w:t>
            </w:r>
          </w:p>
        </w:tc>
      </w:tr>
    </w:tbl>
    <w:p w14:paraId="1AAFB9AE" w14:textId="77777777" w:rsidR="00443314" w:rsidRPr="00411DBC" w:rsidRDefault="00443314" w:rsidP="00C921BF">
      <w:pPr>
        <w:spacing w:before="120"/>
        <w:jc w:val="thaiDistribute"/>
        <w:rPr>
          <w:rFonts w:ascii="Angsana New" w:hAnsi="Angsana New"/>
          <w:sz w:val="28"/>
          <w:szCs w:val="28"/>
        </w:rPr>
      </w:pPr>
    </w:p>
    <w:p w14:paraId="7AC25CA0" w14:textId="06036684" w:rsidR="00A8788E" w:rsidRPr="00411DBC" w:rsidRDefault="00A8788E" w:rsidP="0051597E">
      <w:pPr>
        <w:spacing w:before="120"/>
        <w:ind w:left="426" w:hanging="571"/>
        <w:jc w:val="thaiDistribute"/>
        <w:rPr>
          <w:rFonts w:ascii="Angsana New" w:hAnsi="Angsana New"/>
          <w:sz w:val="28"/>
          <w:szCs w:val="28"/>
        </w:rPr>
      </w:pPr>
      <w:r w:rsidRPr="00411DBC">
        <w:rPr>
          <w:rFonts w:ascii="Angsana New" w:hAnsi="Angsana New" w:hint="cs"/>
          <w:sz w:val="28"/>
          <w:szCs w:val="28"/>
          <w:cs/>
        </w:rPr>
        <w:t xml:space="preserve">การเพิ่มขึ้น (ลดลง) ของเงินให้กู้ยืม </w:t>
      </w:r>
      <w:r w:rsidRPr="00411DBC">
        <w:rPr>
          <w:rFonts w:ascii="Angsana New" w:hAnsi="Angsana New"/>
          <w:sz w:val="28"/>
          <w:szCs w:val="28"/>
        </w:rPr>
        <w:t xml:space="preserve">- </w:t>
      </w:r>
      <w:r w:rsidRPr="00411DBC">
        <w:rPr>
          <w:rFonts w:ascii="Angsana New" w:hAnsi="Angsana New" w:hint="cs"/>
          <w:sz w:val="28"/>
          <w:szCs w:val="28"/>
          <w:cs/>
        </w:rPr>
        <w:t>บริษัทย่อย  มีดังนี้</w:t>
      </w:r>
    </w:p>
    <w:tbl>
      <w:tblPr>
        <w:tblW w:w="9526" w:type="dxa"/>
        <w:tblInd w:w="-142" w:type="dxa"/>
        <w:tblLook w:val="04A0" w:firstRow="1" w:lastRow="0" w:firstColumn="1" w:lastColumn="0" w:noHBand="0" w:noVBand="1"/>
      </w:tblPr>
      <w:tblGrid>
        <w:gridCol w:w="2665"/>
        <w:gridCol w:w="1520"/>
        <w:gridCol w:w="263"/>
        <w:gridCol w:w="1309"/>
        <w:gridCol w:w="263"/>
        <w:gridCol w:w="1493"/>
        <w:gridCol w:w="263"/>
        <w:gridCol w:w="1723"/>
        <w:gridCol w:w="27"/>
      </w:tblGrid>
      <w:tr w:rsidR="0089374B" w:rsidRPr="00411DBC" w14:paraId="081DA092" w14:textId="77777777" w:rsidTr="0089374B">
        <w:trPr>
          <w:trHeight w:val="411"/>
        </w:trPr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85519" w14:textId="77777777" w:rsidR="0089374B" w:rsidRPr="00411DBC" w:rsidRDefault="0089374B" w:rsidP="00B93D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955401" w14:textId="77777777" w:rsidR="0089374B" w:rsidRPr="00411DBC" w:rsidRDefault="0089374B" w:rsidP="00B93D60">
            <w:pPr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C4A5D8" w14:textId="77777777" w:rsidR="0089374B" w:rsidRPr="00411DBC" w:rsidRDefault="0089374B" w:rsidP="00B93D60">
            <w:pPr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1B367E" w14:textId="77777777" w:rsidR="0089374B" w:rsidRPr="00411DBC" w:rsidRDefault="0089374B" w:rsidP="00B93D60">
            <w:pPr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06769B" w14:textId="77777777" w:rsidR="0089374B" w:rsidRPr="00411DBC" w:rsidRDefault="0089374B" w:rsidP="00B93D60">
            <w:pPr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011BA8" w14:textId="77777777" w:rsidR="0089374B" w:rsidRPr="00411DBC" w:rsidRDefault="0089374B" w:rsidP="00B93D60">
            <w:pPr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8EE5E8" w14:textId="77777777" w:rsidR="0089374B" w:rsidRPr="00411DBC" w:rsidRDefault="0089374B" w:rsidP="00B93D60">
            <w:pPr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DBBF0B" w14:textId="77777777" w:rsidR="0089374B" w:rsidRPr="00411DBC" w:rsidRDefault="0089374B" w:rsidP="00B93D60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>(</w:t>
            </w:r>
            <w:r w:rsidRPr="00411DBC">
              <w:rPr>
                <w:rFonts w:ascii="Angsana New" w:hAnsi="Angsana New"/>
                <w:color w:val="000000"/>
                <w:sz w:val="28"/>
                <w:szCs w:val="28"/>
                <w:cs/>
              </w:rPr>
              <w:t>หน่วย:</w:t>
            </w:r>
            <w:r w:rsidRPr="00411DBC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 xml:space="preserve"> </w:t>
            </w:r>
            <w:r w:rsidRPr="00411DBC">
              <w:rPr>
                <w:rFonts w:ascii="Angsana New" w:hAnsi="Angsana New"/>
                <w:color w:val="000000"/>
                <w:sz w:val="28"/>
                <w:szCs w:val="28"/>
                <w:cs/>
              </w:rPr>
              <w:t>พันบาท)</w:t>
            </w:r>
          </w:p>
        </w:tc>
      </w:tr>
      <w:tr w:rsidR="0089374B" w:rsidRPr="00411DBC" w14:paraId="47B5A682" w14:textId="77777777" w:rsidTr="005F3D9B">
        <w:trPr>
          <w:trHeight w:val="411"/>
        </w:trPr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5AC58" w14:textId="77777777" w:rsidR="0089374B" w:rsidRPr="00411DBC" w:rsidRDefault="0089374B" w:rsidP="00B93D60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686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D1ABB9" w14:textId="1E9041B6" w:rsidR="0089374B" w:rsidRPr="00411DBC" w:rsidRDefault="0089374B" w:rsidP="00B93D60">
            <w:pPr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89374B" w:rsidRPr="00411DBC" w14:paraId="6C3F31B3" w14:textId="77777777" w:rsidTr="0089374B">
        <w:trPr>
          <w:gridAfter w:val="1"/>
          <w:wAfter w:w="27" w:type="dxa"/>
          <w:trHeight w:val="424"/>
        </w:trPr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9AAD1" w14:textId="77777777" w:rsidR="0089374B" w:rsidRPr="00411DBC" w:rsidRDefault="0089374B" w:rsidP="00B93D6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AF448" w14:textId="77777777" w:rsidR="0089374B" w:rsidRPr="00411DBC" w:rsidRDefault="0089374B" w:rsidP="00B93D6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A5E9F" w14:textId="77777777" w:rsidR="0089374B" w:rsidRPr="00411DBC" w:rsidRDefault="0089374B" w:rsidP="00B93D6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ACEC53" w14:textId="1708F9C3" w:rsidR="0089374B" w:rsidRPr="00411DBC" w:rsidRDefault="0089374B" w:rsidP="00B93D60">
            <w:pPr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  <w:cs/>
              </w:rPr>
              <w:t>การเปลี่ยนแปลง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321F0" w14:textId="77777777" w:rsidR="0089374B" w:rsidRPr="00411DBC" w:rsidRDefault="0089374B" w:rsidP="00B93D60">
            <w:pPr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5A532" w14:textId="77777777" w:rsidR="0089374B" w:rsidRPr="00411DBC" w:rsidRDefault="0089374B" w:rsidP="00B93D6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374B" w:rsidRPr="00411DBC" w14:paraId="647E7DAB" w14:textId="77777777" w:rsidTr="0089374B">
        <w:trPr>
          <w:gridAfter w:val="1"/>
          <w:wAfter w:w="27" w:type="dxa"/>
          <w:trHeight w:val="411"/>
        </w:trPr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28541" w14:textId="77777777" w:rsidR="0089374B" w:rsidRPr="00411DBC" w:rsidRDefault="0089374B" w:rsidP="00B93D6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EF7BE" w14:textId="77777777" w:rsidR="0089374B" w:rsidRPr="00411DBC" w:rsidRDefault="0089374B" w:rsidP="00B93D60">
            <w:pPr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2E16F" w14:textId="77777777" w:rsidR="0089374B" w:rsidRPr="00411DBC" w:rsidRDefault="0089374B" w:rsidP="00B93D60">
            <w:pPr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F15A7" w14:textId="6F435742" w:rsidR="0089374B" w:rsidRPr="00411DBC" w:rsidRDefault="0089374B" w:rsidP="00B93D6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E4F3A" w14:textId="77777777" w:rsidR="0089374B" w:rsidRPr="00411DBC" w:rsidRDefault="0089374B" w:rsidP="00B93D6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260AD" w14:textId="3CFFF0B4" w:rsidR="0089374B" w:rsidRPr="00411DBC" w:rsidRDefault="0089374B" w:rsidP="00B93D6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83A963" w14:textId="77777777" w:rsidR="0089374B" w:rsidRPr="00411DBC" w:rsidRDefault="0089374B" w:rsidP="00B93D6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44456" w14:textId="77777777" w:rsidR="0089374B" w:rsidRPr="00411DBC" w:rsidRDefault="0089374B" w:rsidP="00B93D60">
            <w:pPr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ณ วันที่</w:t>
            </w:r>
          </w:p>
        </w:tc>
      </w:tr>
      <w:tr w:rsidR="0089374B" w:rsidRPr="00411DBC" w14:paraId="7CB886C7" w14:textId="77777777" w:rsidTr="0089374B">
        <w:trPr>
          <w:gridAfter w:val="1"/>
          <w:wAfter w:w="27" w:type="dxa"/>
          <w:trHeight w:val="399"/>
        </w:trPr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7EE92" w14:textId="77777777" w:rsidR="0089374B" w:rsidRPr="00411DBC" w:rsidRDefault="0089374B" w:rsidP="00B93D60">
            <w:pPr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7854FE" w14:textId="51A037F8" w:rsidR="0089374B" w:rsidRPr="00411DBC" w:rsidRDefault="0089374B" w:rsidP="00B93D60">
            <w:pPr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 xml:space="preserve">1 </w:t>
            </w:r>
            <w:r w:rsidRPr="00411DBC">
              <w:rPr>
                <w:rFonts w:ascii="Angsana New" w:hAnsi="Angsana New"/>
                <w:color w:val="000000"/>
                <w:sz w:val="28"/>
                <w:szCs w:val="28"/>
                <w:cs/>
              </w:rPr>
              <w:t xml:space="preserve">มกราคม </w:t>
            </w: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>256</w:t>
            </w:r>
            <w:r w:rsidR="00CF7F72" w:rsidRPr="00411DBC">
              <w:rPr>
                <w:rFonts w:ascii="Angsana New" w:hAnsi="Angsana New"/>
                <w:color w:val="000000"/>
                <w:sz w:val="28"/>
                <w:szCs w:val="28"/>
              </w:rPr>
              <w:t>6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17B13" w14:textId="77777777" w:rsidR="0089374B" w:rsidRPr="00411DBC" w:rsidRDefault="0089374B" w:rsidP="00B93D60">
            <w:pPr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BB69D6" w14:textId="77777777" w:rsidR="0089374B" w:rsidRPr="00411DBC" w:rsidRDefault="0089374B" w:rsidP="00B93D60">
            <w:pPr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เพิ่มขึ้น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7F9CD" w14:textId="77777777" w:rsidR="0089374B" w:rsidRPr="00411DBC" w:rsidRDefault="0089374B" w:rsidP="00B93D60">
            <w:pPr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971D1D" w14:textId="559C80A8" w:rsidR="0089374B" w:rsidRPr="00411DBC" w:rsidRDefault="0089374B" w:rsidP="00B93D60">
            <w:pPr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  <w:cs/>
              </w:rPr>
              <w:t>ลดลง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4D440" w14:textId="666B92FC" w:rsidR="0089374B" w:rsidRPr="00411DBC" w:rsidRDefault="0089374B" w:rsidP="00B93D60">
            <w:pPr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4651AF" w14:textId="18EC64A7" w:rsidR="0089374B" w:rsidRPr="00411DBC" w:rsidRDefault="002C66BE" w:rsidP="00B93D60">
            <w:pPr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 xml:space="preserve">30 มิถุนายน </w:t>
            </w:r>
            <w:r w:rsidR="0089374B" w:rsidRPr="00411DBC">
              <w:rPr>
                <w:rFonts w:ascii="Angsana New" w:hAnsi="Angsana New"/>
                <w:color w:val="000000"/>
                <w:sz w:val="28"/>
                <w:szCs w:val="28"/>
              </w:rPr>
              <w:t>256</w:t>
            </w:r>
            <w:r w:rsidR="00CF7F72" w:rsidRPr="00411DBC">
              <w:rPr>
                <w:rFonts w:ascii="Angsana New" w:hAnsi="Angsana New"/>
                <w:color w:val="000000"/>
                <w:sz w:val="28"/>
                <w:szCs w:val="28"/>
              </w:rPr>
              <w:t>6</w:t>
            </w:r>
          </w:p>
        </w:tc>
      </w:tr>
      <w:tr w:rsidR="0089374B" w:rsidRPr="00411DBC" w14:paraId="14562107" w14:textId="77777777" w:rsidTr="0089374B">
        <w:trPr>
          <w:gridAfter w:val="1"/>
          <w:wAfter w:w="27" w:type="dxa"/>
          <w:trHeight w:val="424"/>
        </w:trPr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78930" w14:textId="77777777" w:rsidR="0089374B" w:rsidRPr="00411DBC" w:rsidRDefault="0089374B" w:rsidP="00B93D60">
            <w:pPr>
              <w:rPr>
                <w:rFonts w:ascii="Angsana New" w:hAnsi="Angsana New"/>
                <w:b/>
                <w:bCs/>
                <w:color w:val="000000"/>
                <w:sz w:val="28"/>
                <w:szCs w:val="28"/>
                <w:u w:val="single"/>
              </w:rPr>
            </w:pPr>
            <w:r w:rsidRPr="00411DBC">
              <w:rPr>
                <w:rFonts w:ascii="Angsana New" w:hAnsi="Angsana New" w:hint="cs"/>
                <w:b/>
                <w:bCs/>
                <w:color w:val="000000"/>
                <w:sz w:val="28"/>
                <w:szCs w:val="28"/>
                <w:u w:val="single"/>
                <w:cs/>
              </w:rPr>
              <w:t>เงินให้กู้ยืมระยะสั้น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6CAE1" w14:textId="77777777" w:rsidR="0089374B" w:rsidRPr="00411DBC" w:rsidRDefault="0089374B" w:rsidP="00B93D60">
            <w:pPr>
              <w:rPr>
                <w:rFonts w:ascii="Angsana New" w:hAnsi="Angsana New"/>
                <w:b/>
                <w:bCs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20EC7" w14:textId="77777777" w:rsidR="0089374B" w:rsidRPr="00411DBC" w:rsidRDefault="0089374B" w:rsidP="00B93D6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DB7A5" w14:textId="77777777" w:rsidR="0089374B" w:rsidRPr="00411DBC" w:rsidRDefault="0089374B" w:rsidP="00B93D6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AF622" w14:textId="77777777" w:rsidR="0089374B" w:rsidRPr="00411DBC" w:rsidRDefault="0089374B" w:rsidP="00B93D6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12AE1" w14:textId="59629B26" w:rsidR="0089374B" w:rsidRPr="00411DBC" w:rsidRDefault="0089374B" w:rsidP="00B93D6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6D0E1" w14:textId="1CF29912" w:rsidR="0089374B" w:rsidRPr="00411DBC" w:rsidRDefault="0089374B" w:rsidP="00B93D6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175EF" w14:textId="77777777" w:rsidR="0089374B" w:rsidRPr="00411DBC" w:rsidRDefault="0089374B" w:rsidP="00B93D6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374B" w:rsidRPr="00411DBC" w14:paraId="07BF85DF" w14:textId="77777777" w:rsidTr="0089374B">
        <w:trPr>
          <w:gridAfter w:val="1"/>
          <w:wAfter w:w="27" w:type="dxa"/>
          <w:trHeight w:val="412"/>
        </w:trPr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DBCCB" w14:textId="77777777" w:rsidR="0089374B" w:rsidRPr="00411DBC" w:rsidRDefault="0089374B" w:rsidP="00B93D60">
            <w:pPr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b/>
                <w:bCs/>
                <w:color w:val="000000"/>
                <w:sz w:val="28"/>
                <w:szCs w:val="28"/>
                <w:cs/>
              </w:rPr>
              <w:t>บริษัทย่อย</w:t>
            </w:r>
          </w:p>
        </w:tc>
        <w:tc>
          <w:tcPr>
            <w:tcW w:w="15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09AE1" w14:textId="77777777" w:rsidR="0089374B" w:rsidRPr="00411DBC" w:rsidRDefault="0089374B" w:rsidP="00B93D60">
            <w:pPr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26921" w14:textId="77777777" w:rsidR="0089374B" w:rsidRPr="00411DBC" w:rsidRDefault="0089374B" w:rsidP="00B93D6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7E416" w14:textId="77777777" w:rsidR="0089374B" w:rsidRPr="00411DBC" w:rsidRDefault="0089374B" w:rsidP="00B93D6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61CAD" w14:textId="77777777" w:rsidR="0089374B" w:rsidRPr="00411DBC" w:rsidRDefault="0089374B" w:rsidP="00B93D6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86D5EB" w14:textId="19EE4863" w:rsidR="0089374B" w:rsidRPr="00411DBC" w:rsidRDefault="0089374B" w:rsidP="00B93D6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94D46" w14:textId="77777777" w:rsidR="0089374B" w:rsidRPr="00411DBC" w:rsidRDefault="0089374B" w:rsidP="00B93D6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232B1" w14:textId="77777777" w:rsidR="0089374B" w:rsidRPr="00411DBC" w:rsidRDefault="0089374B" w:rsidP="00B93D6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374B" w:rsidRPr="00411DBC" w14:paraId="0AA45BC8" w14:textId="77777777" w:rsidTr="002C66BE">
        <w:trPr>
          <w:gridAfter w:val="1"/>
          <w:wAfter w:w="27" w:type="dxa"/>
          <w:trHeight w:val="412"/>
        </w:trPr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F801F" w14:textId="77777777" w:rsidR="0089374B" w:rsidRPr="00411DBC" w:rsidRDefault="0089374B" w:rsidP="00B93D60">
            <w:pPr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บริษัท บียอนด์ แคปปิตอล จำกัด</w:t>
            </w:r>
          </w:p>
        </w:tc>
        <w:tc>
          <w:tcPr>
            <w:tcW w:w="1520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630360" w14:textId="32291DEE" w:rsidR="0089374B" w:rsidRPr="00411DBC" w:rsidRDefault="00CF7F72" w:rsidP="00B93D60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>116,385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532BE" w14:textId="77777777" w:rsidR="0089374B" w:rsidRPr="00411DBC" w:rsidRDefault="0089374B" w:rsidP="00B93D60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0F89E0E" w14:textId="587B5686" w:rsidR="0089374B" w:rsidRPr="00411DBC" w:rsidRDefault="00374202" w:rsidP="00B93D60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>497,367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D462D1" w14:textId="77777777" w:rsidR="0089374B" w:rsidRPr="00411DBC" w:rsidRDefault="0089374B" w:rsidP="00B93D60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ADFBCB3" w14:textId="6EF4D767" w:rsidR="0089374B" w:rsidRPr="00411DBC" w:rsidRDefault="00374202" w:rsidP="00B93D60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>(613,752)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56F187" w14:textId="77777777" w:rsidR="0089374B" w:rsidRPr="00411DBC" w:rsidRDefault="0089374B" w:rsidP="00B93D60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210D410" w14:textId="0EB32CBF" w:rsidR="0089374B" w:rsidRPr="00411DBC" w:rsidRDefault="00374202" w:rsidP="00B93D60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>-</w:t>
            </w:r>
          </w:p>
        </w:tc>
      </w:tr>
      <w:tr w:rsidR="0089374B" w:rsidRPr="00411DBC" w14:paraId="7CA3A61E" w14:textId="77777777" w:rsidTr="0089374B">
        <w:trPr>
          <w:gridAfter w:val="1"/>
          <w:wAfter w:w="27" w:type="dxa"/>
          <w:trHeight w:val="412"/>
        </w:trPr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9C8F13" w14:textId="77777777" w:rsidR="0089374B" w:rsidRPr="00411DBC" w:rsidRDefault="0089374B" w:rsidP="00B93D60">
            <w:pPr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</w:p>
        </w:tc>
        <w:tc>
          <w:tcPr>
            <w:tcW w:w="1520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2129B2EE" w14:textId="77777777" w:rsidR="0089374B" w:rsidRPr="00411DBC" w:rsidRDefault="0089374B" w:rsidP="00B93D60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6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7C224EF" w14:textId="77777777" w:rsidR="0089374B" w:rsidRPr="00411DBC" w:rsidRDefault="0089374B" w:rsidP="00B93D60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309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4E0FC1CF" w14:textId="77777777" w:rsidR="0089374B" w:rsidRPr="00411DBC" w:rsidRDefault="0089374B" w:rsidP="00B93D60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6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D8B0BFF" w14:textId="77777777" w:rsidR="0089374B" w:rsidRPr="00411DBC" w:rsidRDefault="0089374B" w:rsidP="00B93D60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93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6A5821C2" w14:textId="77777777" w:rsidR="0089374B" w:rsidRPr="00411DBC" w:rsidRDefault="0089374B" w:rsidP="00B93D60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6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213ED70" w14:textId="77777777" w:rsidR="0089374B" w:rsidRPr="00411DBC" w:rsidRDefault="0089374B" w:rsidP="00B93D60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723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4E004D55" w14:textId="77777777" w:rsidR="0089374B" w:rsidRPr="00411DBC" w:rsidRDefault="0089374B" w:rsidP="00B93D60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</w:tr>
      <w:tr w:rsidR="0089374B" w:rsidRPr="00411DBC" w14:paraId="7B1EC6DD" w14:textId="77777777" w:rsidTr="0089374B">
        <w:trPr>
          <w:gridAfter w:val="1"/>
          <w:wAfter w:w="27" w:type="dxa"/>
          <w:trHeight w:val="412"/>
        </w:trPr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7AE18E" w14:textId="1878BA43" w:rsidR="0089374B" w:rsidRPr="00411DBC" w:rsidRDefault="0089374B" w:rsidP="00B93D60">
            <w:pPr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b/>
                <w:bCs/>
                <w:color w:val="000000"/>
                <w:sz w:val="28"/>
                <w:szCs w:val="28"/>
                <w:u w:val="single"/>
                <w:cs/>
              </w:rPr>
              <w:t>เงินให้กู้ยืมระยะยาว</w:t>
            </w:r>
          </w:p>
        </w:tc>
        <w:tc>
          <w:tcPr>
            <w:tcW w:w="15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D2BDA87" w14:textId="77777777" w:rsidR="0089374B" w:rsidRPr="00411DBC" w:rsidRDefault="0089374B" w:rsidP="00B93D60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6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66B53FE" w14:textId="77777777" w:rsidR="0089374B" w:rsidRPr="00411DBC" w:rsidRDefault="0089374B" w:rsidP="00B93D60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30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E822725" w14:textId="77777777" w:rsidR="0089374B" w:rsidRPr="00411DBC" w:rsidRDefault="0089374B" w:rsidP="00B93D60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6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2247143" w14:textId="77777777" w:rsidR="0089374B" w:rsidRPr="00411DBC" w:rsidRDefault="0089374B" w:rsidP="00B93D60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9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B19E15F" w14:textId="77777777" w:rsidR="0089374B" w:rsidRPr="00411DBC" w:rsidRDefault="0089374B" w:rsidP="00B93D60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6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AE7BEAB" w14:textId="77777777" w:rsidR="0089374B" w:rsidRPr="00411DBC" w:rsidRDefault="0089374B" w:rsidP="00B93D60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72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78A990F" w14:textId="77777777" w:rsidR="0089374B" w:rsidRPr="00411DBC" w:rsidRDefault="0089374B" w:rsidP="00B93D60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</w:tr>
      <w:tr w:rsidR="0089374B" w:rsidRPr="00411DBC" w14:paraId="118E47BF" w14:textId="77777777" w:rsidTr="0089374B">
        <w:trPr>
          <w:gridAfter w:val="1"/>
          <w:wAfter w:w="27" w:type="dxa"/>
          <w:trHeight w:val="412"/>
        </w:trPr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0C712F" w14:textId="1C83403E" w:rsidR="0089374B" w:rsidRPr="00411DBC" w:rsidRDefault="0089374B" w:rsidP="0089374B">
            <w:pPr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b/>
                <w:bCs/>
                <w:color w:val="000000"/>
                <w:sz w:val="28"/>
                <w:szCs w:val="28"/>
                <w:cs/>
              </w:rPr>
              <w:t>บริษัทย่อย</w:t>
            </w:r>
          </w:p>
        </w:tc>
        <w:tc>
          <w:tcPr>
            <w:tcW w:w="15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35EFB6D" w14:textId="77777777" w:rsidR="0089374B" w:rsidRPr="00411DBC" w:rsidRDefault="0089374B" w:rsidP="0089374B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6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DE07F42" w14:textId="77777777" w:rsidR="0089374B" w:rsidRPr="00411DBC" w:rsidRDefault="0089374B" w:rsidP="0089374B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30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87EC7CA" w14:textId="77777777" w:rsidR="0089374B" w:rsidRPr="00411DBC" w:rsidRDefault="0089374B" w:rsidP="0089374B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6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2C36ECB" w14:textId="77777777" w:rsidR="0089374B" w:rsidRPr="00411DBC" w:rsidRDefault="0089374B" w:rsidP="0089374B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9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E7E367D" w14:textId="77777777" w:rsidR="0089374B" w:rsidRPr="00411DBC" w:rsidRDefault="0089374B" w:rsidP="0089374B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6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AFD43F6" w14:textId="77777777" w:rsidR="0089374B" w:rsidRPr="00411DBC" w:rsidRDefault="0089374B" w:rsidP="0089374B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72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124F315" w14:textId="77777777" w:rsidR="0089374B" w:rsidRPr="00411DBC" w:rsidRDefault="0089374B" w:rsidP="0089374B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</w:tr>
      <w:tr w:rsidR="00767392" w:rsidRPr="00411DBC" w14:paraId="4C764E45" w14:textId="77777777" w:rsidTr="0089374B">
        <w:trPr>
          <w:gridAfter w:val="1"/>
          <w:wAfter w:w="27" w:type="dxa"/>
          <w:trHeight w:val="412"/>
        </w:trPr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567DB0" w14:textId="72445D17" w:rsidR="00767392" w:rsidRPr="00411DBC" w:rsidRDefault="00767392" w:rsidP="00767392">
            <w:pPr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บริษัท บียอนด์ แคปปิตอล จำกัด</w:t>
            </w:r>
          </w:p>
        </w:tc>
        <w:tc>
          <w:tcPr>
            <w:tcW w:w="1520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B208302" w14:textId="681328BA" w:rsidR="00767392" w:rsidRPr="00411DBC" w:rsidRDefault="00767392" w:rsidP="00767392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>30,000</w:t>
            </w:r>
          </w:p>
        </w:tc>
        <w:tc>
          <w:tcPr>
            <w:tcW w:w="26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94EB4CC" w14:textId="4C0078B9" w:rsidR="00767392" w:rsidRPr="00411DBC" w:rsidRDefault="00767392" w:rsidP="00767392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B7AE47A" w14:textId="15C21BDD" w:rsidR="00767392" w:rsidRPr="00411DBC" w:rsidRDefault="003658C5" w:rsidP="00767392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26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49C0B83" w14:textId="77777777" w:rsidR="00767392" w:rsidRPr="00411DBC" w:rsidRDefault="00767392" w:rsidP="00767392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1728FB5" w14:textId="794CCE3A" w:rsidR="00767392" w:rsidRPr="00411DBC" w:rsidRDefault="003658C5" w:rsidP="00767392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>(30,000)</w:t>
            </w:r>
          </w:p>
        </w:tc>
        <w:tc>
          <w:tcPr>
            <w:tcW w:w="26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2FFFAE8" w14:textId="77777777" w:rsidR="00767392" w:rsidRPr="00411DBC" w:rsidRDefault="00767392" w:rsidP="00767392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D3B714C" w14:textId="22076C2D" w:rsidR="00767392" w:rsidRPr="00411DBC" w:rsidRDefault="009E45D0" w:rsidP="00767392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-</w:t>
            </w:r>
          </w:p>
        </w:tc>
      </w:tr>
      <w:tr w:rsidR="00767392" w:rsidRPr="00411DBC" w14:paraId="2095D835" w14:textId="77777777" w:rsidTr="0089374B">
        <w:trPr>
          <w:gridAfter w:val="1"/>
          <w:wAfter w:w="27" w:type="dxa"/>
          <w:trHeight w:val="412"/>
        </w:trPr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981932" w14:textId="77777777" w:rsidR="00767392" w:rsidRPr="00411DBC" w:rsidRDefault="00767392" w:rsidP="00767392">
            <w:pPr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</w:p>
        </w:tc>
        <w:tc>
          <w:tcPr>
            <w:tcW w:w="1520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4D0B56F9" w14:textId="77777777" w:rsidR="00767392" w:rsidRPr="00411DBC" w:rsidRDefault="00767392" w:rsidP="00767392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6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714770F" w14:textId="77777777" w:rsidR="00767392" w:rsidRPr="00411DBC" w:rsidRDefault="00767392" w:rsidP="00767392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309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772843CD" w14:textId="77777777" w:rsidR="00767392" w:rsidRPr="00411DBC" w:rsidRDefault="00767392" w:rsidP="00767392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6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EBE0901" w14:textId="77777777" w:rsidR="00767392" w:rsidRPr="00411DBC" w:rsidRDefault="00767392" w:rsidP="00767392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93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3B6C5D2E" w14:textId="77777777" w:rsidR="00767392" w:rsidRPr="00411DBC" w:rsidRDefault="00767392" w:rsidP="00767392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6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73F842E" w14:textId="77777777" w:rsidR="00767392" w:rsidRPr="00411DBC" w:rsidRDefault="00767392" w:rsidP="00767392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723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1D1DF03B" w14:textId="77777777" w:rsidR="00767392" w:rsidRPr="00411DBC" w:rsidRDefault="00767392" w:rsidP="00767392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</w:tr>
    </w:tbl>
    <w:p w14:paraId="22B0287C" w14:textId="38A54414" w:rsidR="003B5806" w:rsidRPr="00411DBC" w:rsidRDefault="006575BE" w:rsidP="003B5806">
      <w:pPr>
        <w:jc w:val="thaiDistribute"/>
        <w:rPr>
          <w:rFonts w:ascii="Angsana New" w:hAnsi="Angsana New"/>
          <w:spacing w:val="-2"/>
          <w:sz w:val="28"/>
          <w:szCs w:val="28"/>
        </w:rPr>
      </w:pPr>
      <w:r w:rsidRPr="00411DBC">
        <w:rPr>
          <w:rFonts w:ascii="Angsana New" w:hAnsi="Angsana New" w:hint="cs"/>
          <w:spacing w:val="-2"/>
          <w:sz w:val="28"/>
          <w:szCs w:val="28"/>
          <w:cs/>
        </w:rPr>
        <w:t xml:space="preserve">เงินให้กู้ยืมแก่บริษัท </w:t>
      </w:r>
      <w:r w:rsidRPr="00411DBC">
        <w:rPr>
          <w:rFonts w:ascii="Angsana New" w:hAnsi="Angsana New" w:hint="cs"/>
          <w:color w:val="000000"/>
          <w:sz w:val="28"/>
          <w:szCs w:val="28"/>
          <w:cs/>
        </w:rPr>
        <w:t>บียอนด์ แคปปิตอล จำกัดและบริษัทลูกของบริษัท บียอนด์ แคปปิตอล ถูกจัดประเภทเป็น เงินให้กู</w:t>
      </w:r>
      <w:r w:rsidR="00BE3613" w:rsidRPr="00411DBC">
        <w:rPr>
          <w:rFonts w:ascii="Angsana New" w:hAnsi="Angsana New" w:hint="cs"/>
          <w:color w:val="000000"/>
          <w:sz w:val="28"/>
          <w:szCs w:val="28"/>
          <w:cs/>
        </w:rPr>
        <w:t>้</w:t>
      </w:r>
      <w:r w:rsidRPr="00411DBC">
        <w:rPr>
          <w:rFonts w:ascii="Angsana New" w:hAnsi="Angsana New" w:hint="cs"/>
          <w:color w:val="000000"/>
          <w:sz w:val="28"/>
          <w:szCs w:val="28"/>
          <w:cs/>
        </w:rPr>
        <w:t xml:space="preserve">ยืมแก่บริษัทที่ไม่เกี่ยวข้องกัน ตั้งแต่วันที่ 31 พษภาคม 2566 </w:t>
      </w:r>
      <w:r w:rsidRPr="00411DBC">
        <w:rPr>
          <w:rFonts w:ascii="Angsana New" w:hAnsi="Angsana New"/>
          <w:color w:val="000000"/>
          <w:sz w:val="28"/>
          <w:szCs w:val="28"/>
        </w:rPr>
        <w:t xml:space="preserve">( </w:t>
      </w:r>
      <w:r w:rsidRPr="00411DBC">
        <w:rPr>
          <w:rFonts w:ascii="Angsana New" w:hAnsi="Angsana New" w:hint="cs"/>
          <w:color w:val="000000"/>
          <w:sz w:val="28"/>
          <w:szCs w:val="28"/>
          <w:cs/>
        </w:rPr>
        <w:t>วันที่โอนอำนาจควบคุมไปยังผู้ขาย</w:t>
      </w:r>
      <w:r w:rsidRPr="00411DBC">
        <w:rPr>
          <w:rFonts w:ascii="Angsana New" w:hAnsi="Angsana New"/>
          <w:color w:val="000000"/>
          <w:sz w:val="28"/>
          <w:szCs w:val="28"/>
        </w:rPr>
        <w:t>)</w:t>
      </w:r>
    </w:p>
    <w:p w14:paraId="34E63554" w14:textId="77777777" w:rsidR="006575BE" w:rsidRPr="00411DBC" w:rsidRDefault="006575BE" w:rsidP="0051597E">
      <w:pPr>
        <w:ind w:left="-142"/>
        <w:jc w:val="thaiDistribute"/>
        <w:rPr>
          <w:rFonts w:ascii="Angsana New" w:hAnsi="Angsana New"/>
          <w:sz w:val="28"/>
          <w:szCs w:val="28"/>
        </w:rPr>
      </w:pPr>
    </w:p>
    <w:p w14:paraId="4B2A5354" w14:textId="77777777" w:rsidR="00443314" w:rsidRPr="00411DBC" w:rsidRDefault="00443314" w:rsidP="00C921BF">
      <w:pPr>
        <w:jc w:val="thaiDistribute"/>
        <w:rPr>
          <w:rFonts w:ascii="Angsana New" w:hAnsi="Angsana New"/>
          <w:sz w:val="28"/>
          <w:szCs w:val="28"/>
        </w:rPr>
      </w:pPr>
      <w:bookmarkStart w:id="4" w:name="_Hlk65254998"/>
    </w:p>
    <w:p w14:paraId="2D03579B" w14:textId="77777777" w:rsidR="00BA2289" w:rsidRPr="00411DBC" w:rsidRDefault="00BA2289" w:rsidP="00C921BF">
      <w:pPr>
        <w:jc w:val="thaiDistribute"/>
        <w:rPr>
          <w:rFonts w:ascii="Angsana New" w:hAnsi="Angsana New"/>
          <w:sz w:val="28"/>
          <w:szCs w:val="28"/>
        </w:rPr>
      </w:pPr>
    </w:p>
    <w:p w14:paraId="08062D3E" w14:textId="77777777" w:rsidR="00BA2289" w:rsidRPr="00411DBC" w:rsidRDefault="00BA2289" w:rsidP="00C921BF">
      <w:pPr>
        <w:jc w:val="thaiDistribute"/>
        <w:rPr>
          <w:rFonts w:ascii="Angsana New" w:hAnsi="Angsana New"/>
          <w:sz w:val="28"/>
          <w:szCs w:val="28"/>
        </w:rPr>
      </w:pPr>
    </w:p>
    <w:p w14:paraId="63B663CC" w14:textId="77777777" w:rsidR="00BA2289" w:rsidRPr="00411DBC" w:rsidRDefault="00BA2289" w:rsidP="00C921BF">
      <w:pPr>
        <w:jc w:val="thaiDistribute"/>
        <w:rPr>
          <w:rFonts w:ascii="Angsana New" w:hAnsi="Angsana New"/>
          <w:sz w:val="28"/>
          <w:szCs w:val="28"/>
        </w:rPr>
      </w:pPr>
    </w:p>
    <w:p w14:paraId="63D0E7FA" w14:textId="3FC0FF8C" w:rsidR="00FF6560" w:rsidRPr="00411DBC" w:rsidRDefault="000711F0" w:rsidP="009F15B1">
      <w:pPr>
        <w:pStyle w:val="ListParagraph"/>
        <w:spacing w:before="240"/>
        <w:ind w:left="426" w:hanging="426"/>
        <w:rPr>
          <w:rFonts w:ascii="Angsana New" w:hAnsi="Angsana New"/>
          <w:b/>
          <w:bCs/>
          <w:sz w:val="28"/>
          <w:szCs w:val="28"/>
        </w:rPr>
      </w:pPr>
      <w:r w:rsidRPr="00411DBC">
        <w:rPr>
          <w:rFonts w:ascii="Angsana New" w:hAnsi="Angsana New"/>
          <w:b/>
          <w:bCs/>
          <w:sz w:val="28"/>
          <w:szCs w:val="28"/>
        </w:rPr>
        <w:t>4.</w:t>
      </w:r>
      <w:r w:rsidR="00400B9E" w:rsidRPr="00411DBC">
        <w:rPr>
          <w:rFonts w:ascii="Angsana New" w:hAnsi="Angsana New"/>
          <w:b/>
          <w:bCs/>
          <w:sz w:val="28"/>
          <w:szCs w:val="28"/>
        </w:rPr>
        <w:t>7</w:t>
      </w:r>
      <w:r w:rsidR="00A96C26" w:rsidRPr="00411DBC">
        <w:rPr>
          <w:rFonts w:ascii="Angsana New" w:hAnsi="Angsana New" w:hint="cs"/>
          <w:b/>
          <w:bCs/>
          <w:sz w:val="28"/>
          <w:szCs w:val="28"/>
          <w:cs/>
        </w:rPr>
        <w:t xml:space="preserve"> </w:t>
      </w:r>
      <w:r w:rsidRPr="00411DBC">
        <w:rPr>
          <w:rFonts w:ascii="Angsana New" w:hAnsi="Angsana New" w:hint="cs"/>
          <w:b/>
          <w:bCs/>
          <w:sz w:val="28"/>
          <w:szCs w:val="28"/>
          <w:cs/>
        </w:rPr>
        <w:t>เงินให้กู้ยืมระยะสั้น</w:t>
      </w:r>
      <w:r w:rsidR="009F43C2" w:rsidRPr="00411DBC">
        <w:rPr>
          <w:rFonts w:ascii="Angsana New" w:hAnsi="Angsana New" w:hint="cs"/>
          <w:b/>
          <w:bCs/>
          <w:sz w:val="28"/>
          <w:szCs w:val="28"/>
          <w:cs/>
        </w:rPr>
        <w:t>และดอกเบี้ยค้างรับ</w:t>
      </w:r>
      <w:r w:rsidRPr="00411DBC">
        <w:rPr>
          <w:rFonts w:ascii="Angsana New" w:hAnsi="Angsana New" w:hint="cs"/>
          <w:b/>
          <w:bCs/>
          <w:sz w:val="28"/>
          <w:szCs w:val="28"/>
          <w:cs/>
        </w:rPr>
        <w:t>แก่บ</w:t>
      </w:r>
      <w:r w:rsidR="007D5E54" w:rsidRPr="00411DBC">
        <w:rPr>
          <w:rFonts w:ascii="Angsana New" w:hAnsi="Angsana New" w:hint="cs"/>
          <w:b/>
          <w:bCs/>
          <w:sz w:val="28"/>
          <w:szCs w:val="28"/>
          <w:cs/>
        </w:rPr>
        <w:t>ริษัทที่เกี่ยวข้องกัน</w:t>
      </w:r>
    </w:p>
    <w:tbl>
      <w:tblPr>
        <w:tblStyle w:val="TableGrid"/>
        <w:tblW w:w="10134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9"/>
        <w:gridCol w:w="3767"/>
        <w:gridCol w:w="1337"/>
        <w:gridCol w:w="240"/>
        <w:gridCol w:w="1340"/>
        <w:gridCol w:w="240"/>
        <w:gridCol w:w="1337"/>
        <w:gridCol w:w="240"/>
        <w:gridCol w:w="1344"/>
      </w:tblGrid>
      <w:tr w:rsidR="00FF6560" w:rsidRPr="00411DBC" w14:paraId="51DE4237" w14:textId="77777777" w:rsidTr="00B106B7">
        <w:trPr>
          <w:trHeight w:val="434"/>
        </w:trPr>
        <w:tc>
          <w:tcPr>
            <w:tcW w:w="289" w:type="dxa"/>
            <w:vAlign w:val="center"/>
          </w:tcPr>
          <w:p w14:paraId="60604EFD" w14:textId="77777777" w:rsidR="00FF6560" w:rsidRPr="00411DBC" w:rsidRDefault="00FF6560" w:rsidP="000356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767" w:type="dxa"/>
            <w:vAlign w:val="center"/>
          </w:tcPr>
          <w:p w14:paraId="69C332B3" w14:textId="77777777" w:rsidR="00FF6560" w:rsidRPr="00411DBC" w:rsidRDefault="00FF6560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078" w:type="dxa"/>
            <w:gridSpan w:val="7"/>
            <w:tcBorders>
              <w:bottom w:val="single" w:sz="4" w:space="0" w:color="auto"/>
            </w:tcBorders>
            <w:vAlign w:val="center"/>
          </w:tcPr>
          <w:p w14:paraId="007CE15C" w14:textId="77777777" w:rsidR="00FF6560" w:rsidRPr="00411DBC" w:rsidRDefault="00FF6560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(</w:t>
            </w:r>
            <w:r w:rsidRPr="00411DBC">
              <w:rPr>
                <w:rFonts w:ascii="Angsana New" w:hAnsi="Angsana New"/>
                <w:sz w:val="28"/>
                <w:szCs w:val="28"/>
                <w:cs/>
              </w:rPr>
              <w:t>หน่วย: พันบาท)</w:t>
            </w:r>
          </w:p>
        </w:tc>
      </w:tr>
      <w:tr w:rsidR="00D83464" w:rsidRPr="00411DBC" w14:paraId="6A32782D" w14:textId="77777777" w:rsidTr="00105E99">
        <w:trPr>
          <w:trHeight w:val="447"/>
        </w:trPr>
        <w:tc>
          <w:tcPr>
            <w:tcW w:w="289" w:type="dxa"/>
            <w:vAlign w:val="center"/>
          </w:tcPr>
          <w:p w14:paraId="569F0FDF" w14:textId="77777777" w:rsidR="00FF6560" w:rsidRPr="00411DBC" w:rsidRDefault="00FF6560" w:rsidP="000356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767" w:type="dxa"/>
            <w:vAlign w:val="center"/>
          </w:tcPr>
          <w:p w14:paraId="2F30C5CA" w14:textId="77777777" w:rsidR="00FF6560" w:rsidRPr="00411DBC" w:rsidRDefault="00FF6560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91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209FCF" w14:textId="77777777" w:rsidR="00FF6560" w:rsidRPr="00411DBC" w:rsidRDefault="00FF6560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40" w:type="dxa"/>
            <w:vAlign w:val="center"/>
          </w:tcPr>
          <w:p w14:paraId="679FC8B3" w14:textId="77777777" w:rsidR="00FF6560" w:rsidRPr="00411DBC" w:rsidRDefault="00FF6560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92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E368A5" w14:textId="77777777" w:rsidR="00FF6560" w:rsidRPr="00411DBC" w:rsidRDefault="00FF6560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2C66BE" w:rsidRPr="00411DBC" w14:paraId="7FE62638" w14:textId="77777777" w:rsidTr="00105E99">
        <w:trPr>
          <w:trHeight w:val="434"/>
        </w:trPr>
        <w:tc>
          <w:tcPr>
            <w:tcW w:w="289" w:type="dxa"/>
            <w:vAlign w:val="center"/>
          </w:tcPr>
          <w:p w14:paraId="2D394877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767" w:type="dxa"/>
            <w:vAlign w:val="center"/>
          </w:tcPr>
          <w:p w14:paraId="099DC936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vMerge w:val="restart"/>
            <w:tcBorders>
              <w:top w:val="single" w:sz="4" w:space="0" w:color="auto"/>
            </w:tcBorders>
            <w:vAlign w:val="center"/>
          </w:tcPr>
          <w:p w14:paraId="49EF3E97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  <w:p w14:paraId="7A410257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 xml:space="preserve">30 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มิถุนายน</w:t>
            </w:r>
          </w:p>
          <w:p w14:paraId="053CD724" w14:textId="2B03BB7E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240" w:type="dxa"/>
            <w:vMerge w:val="restart"/>
            <w:tcBorders>
              <w:top w:val="single" w:sz="4" w:space="0" w:color="auto"/>
            </w:tcBorders>
            <w:vAlign w:val="center"/>
          </w:tcPr>
          <w:p w14:paraId="0A162E3D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0" w:type="dxa"/>
            <w:vMerge w:val="restart"/>
            <w:tcBorders>
              <w:top w:val="single" w:sz="4" w:space="0" w:color="auto"/>
            </w:tcBorders>
            <w:vAlign w:val="center"/>
          </w:tcPr>
          <w:p w14:paraId="3542338A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  <w:p w14:paraId="47C00023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31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 xml:space="preserve"> ธันวาคม</w:t>
            </w:r>
          </w:p>
          <w:p w14:paraId="0FF88971" w14:textId="2BD211BD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2565</w:t>
            </w:r>
          </w:p>
        </w:tc>
        <w:tc>
          <w:tcPr>
            <w:tcW w:w="240" w:type="dxa"/>
            <w:vMerge w:val="restart"/>
            <w:vAlign w:val="center"/>
          </w:tcPr>
          <w:p w14:paraId="4CBD7F21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vMerge w:val="restart"/>
            <w:tcBorders>
              <w:top w:val="single" w:sz="4" w:space="0" w:color="auto"/>
            </w:tcBorders>
            <w:vAlign w:val="center"/>
          </w:tcPr>
          <w:p w14:paraId="3ED50651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  <w:p w14:paraId="0D6023ED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 xml:space="preserve">30 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มิถุนายน</w:t>
            </w:r>
          </w:p>
          <w:p w14:paraId="1CC2EEFB" w14:textId="3C4EEE0D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240" w:type="dxa"/>
            <w:vMerge w:val="restart"/>
            <w:tcBorders>
              <w:top w:val="single" w:sz="4" w:space="0" w:color="auto"/>
            </w:tcBorders>
            <w:vAlign w:val="center"/>
          </w:tcPr>
          <w:p w14:paraId="7D56CC6D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4" w:type="dxa"/>
            <w:vMerge w:val="restart"/>
            <w:tcBorders>
              <w:top w:val="single" w:sz="4" w:space="0" w:color="auto"/>
            </w:tcBorders>
            <w:vAlign w:val="center"/>
          </w:tcPr>
          <w:p w14:paraId="50B0800E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  <w:p w14:paraId="1E2D8B0E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31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 xml:space="preserve"> ธันวาคม</w:t>
            </w:r>
          </w:p>
          <w:p w14:paraId="05ED691D" w14:textId="543C5620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2565</w:t>
            </w:r>
          </w:p>
        </w:tc>
      </w:tr>
      <w:tr w:rsidR="00CF7F72" w:rsidRPr="00411DBC" w14:paraId="3532F8C7" w14:textId="77777777" w:rsidTr="00105E99">
        <w:trPr>
          <w:trHeight w:val="434"/>
        </w:trPr>
        <w:tc>
          <w:tcPr>
            <w:tcW w:w="289" w:type="dxa"/>
            <w:vAlign w:val="center"/>
          </w:tcPr>
          <w:p w14:paraId="3B552463" w14:textId="77777777" w:rsidR="00CF7F72" w:rsidRPr="00411DBC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767" w:type="dxa"/>
            <w:vAlign w:val="center"/>
          </w:tcPr>
          <w:p w14:paraId="4C61AF20" w14:textId="77777777" w:rsidR="00CF7F72" w:rsidRPr="00411DBC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vMerge/>
            <w:vAlign w:val="center"/>
          </w:tcPr>
          <w:p w14:paraId="5A882B33" w14:textId="77777777" w:rsidR="00CF7F72" w:rsidRPr="00411DBC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40" w:type="dxa"/>
            <w:vMerge/>
            <w:vAlign w:val="center"/>
          </w:tcPr>
          <w:p w14:paraId="34EE35CB" w14:textId="77777777" w:rsidR="00CF7F72" w:rsidRPr="00411DBC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0" w:type="dxa"/>
            <w:vMerge/>
            <w:vAlign w:val="center"/>
          </w:tcPr>
          <w:p w14:paraId="319286A9" w14:textId="77777777" w:rsidR="00CF7F72" w:rsidRPr="00411DBC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40" w:type="dxa"/>
            <w:vMerge/>
            <w:vAlign w:val="center"/>
          </w:tcPr>
          <w:p w14:paraId="5D44DA09" w14:textId="77777777" w:rsidR="00CF7F72" w:rsidRPr="00411DBC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vMerge/>
            <w:vAlign w:val="center"/>
          </w:tcPr>
          <w:p w14:paraId="356D608A" w14:textId="77777777" w:rsidR="00CF7F72" w:rsidRPr="00411DBC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40" w:type="dxa"/>
            <w:vMerge/>
            <w:vAlign w:val="center"/>
          </w:tcPr>
          <w:p w14:paraId="401D5CBC" w14:textId="77777777" w:rsidR="00CF7F72" w:rsidRPr="00411DBC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4" w:type="dxa"/>
            <w:vMerge/>
            <w:vAlign w:val="center"/>
          </w:tcPr>
          <w:p w14:paraId="417B6087" w14:textId="77777777" w:rsidR="00CF7F72" w:rsidRPr="00411DBC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CF7F72" w:rsidRPr="00411DBC" w14:paraId="444A2D61" w14:textId="77777777" w:rsidTr="00105E99">
        <w:trPr>
          <w:trHeight w:val="434"/>
        </w:trPr>
        <w:tc>
          <w:tcPr>
            <w:tcW w:w="289" w:type="dxa"/>
            <w:vAlign w:val="center"/>
          </w:tcPr>
          <w:p w14:paraId="7F7ECD0B" w14:textId="77777777" w:rsidR="00CF7F72" w:rsidRPr="00411DBC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767" w:type="dxa"/>
            <w:vAlign w:val="center"/>
          </w:tcPr>
          <w:p w14:paraId="3E8D2EA2" w14:textId="77777777" w:rsidR="00CF7F72" w:rsidRPr="00411DBC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vMerge/>
            <w:tcBorders>
              <w:bottom w:val="single" w:sz="4" w:space="0" w:color="auto"/>
            </w:tcBorders>
            <w:vAlign w:val="center"/>
          </w:tcPr>
          <w:p w14:paraId="4942DEA2" w14:textId="77777777" w:rsidR="00CF7F72" w:rsidRPr="00411DBC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40" w:type="dxa"/>
            <w:vMerge/>
            <w:vAlign w:val="center"/>
          </w:tcPr>
          <w:p w14:paraId="2563C844" w14:textId="77777777" w:rsidR="00CF7F72" w:rsidRPr="00411DBC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0" w:type="dxa"/>
            <w:vMerge/>
            <w:tcBorders>
              <w:bottom w:val="single" w:sz="4" w:space="0" w:color="auto"/>
            </w:tcBorders>
            <w:vAlign w:val="center"/>
          </w:tcPr>
          <w:p w14:paraId="0006A343" w14:textId="77777777" w:rsidR="00CF7F72" w:rsidRPr="00411DBC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40" w:type="dxa"/>
            <w:vMerge/>
            <w:vAlign w:val="center"/>
          </w:tcPr>
          <w:p w14:paraId="19B1EA8E" w14:textId="77777777" w:rsidR="00CF7F72" w:rsidRPr="00411DBC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vMerge/>
            <w:tcBorders>
              <w:bottom w:val="single" w:sz="4" w:space="0" w:color="auto"/>
            </w:tcBorders>
            <w:vAlign w:val="center"/>
          </w:tcPr>
          <w:p w14:paraId="597FF951" w14:textId="77777777" w:rsidR="00CF7F72" w:rsidRPr="00411DBC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40" w:type="dxa"/>
            <w:vMerge/>
            <w:vAlign w:val="center"/>
          </w:tcPr>
          <w:p w14:paraId="1D8C749C" w14:textId="77777777" w:rsidR="00CF7F72" w:rsidRPr="00411DBC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4" w:type="dxa"/>
            <w:vMerge/>
            <w:tcBorders>
              <w:bottom w:val="single" w:sz="4" w:space="0" w:color="auto"/>
            </w:tcBorders>
            <w:vAlign w:val="center"/>
          </w:tcPr>
          <w:p w14:paraId="30624051" w14:textId="77777777" w:rsidR="00CF7F72" w:rsidRPr="00411DBC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CF7F72" w:rsidRPr="00411DBC" w14:paraId="2688FFB5" w14:textId="77777777" w:rsidTr="00105E99">
        <w:trPr>
          <w:trHeight w:val="447"/>
        </w:trPr>
        <w:tc>
          <w:tcPr>
            <w:tcW w:w="4056" w:type="dxa"/>
            <w:gridSpan w:val="2"/>
            <w:vAlign w:val="center"/>
          </w:tcPr>
          <w:p w14:paraId="7AC62A71" w14:textId="5EB1024E" w:rsidR="00CF7F72" w:rsidRPr="00411DBC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บริษัทที่เกี่ยวข้องกัน</w:t>
            </w:r>
          </w:p>
        </w:tc>
        <w:tc>
          <w:tcPr>
            <w:tcW w:w="1337" w:type="dxa"/>
            <w:tcBorders>
              <w:top w:val="single" w:sz="4" w:space="0" w:color="auto"/>
            </w:tcBorders>
            <w:vAlign w:val="center"/>
          </w:tcPr>
          <w:p w14:paraId="1F572305" w14:textId="77777777" w:rsidR="00CF7F72" w:rsidRPr="00411DBC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0" w:type="dxa"/>
            <w:vAlign w:val="center"/>
          </w:tcPr>
          <w:p w14:paraId="6CE734EE" w14:textId="77777777" w:rsidR="00CF7F72" w:rsidRPr="00411DBC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0" w:type="dxa"/>
            <w:tcBorders>
              <w:top w:val="single" w:sz="4" w:space="0" w:color="auto"/>
            </w:tcBorders>
            <w:vAlign w:val="center"/>
          </w:tcPr>
          <w:p w14:paraId="7CE67E8D" w14:textId="77777777" w:rsidR="00CF7F72" w:rsidRPr="00411DBC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40" w:type="dxa"/>
            <w:vAlign w:val="center"/>
          </w:tcPr>
          <w:p w14:paraId="3191DD3C" w14:textId="77777777" w:rsidR="00CF7F72" w:rsidRPr="00411DBC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tcBorders>
              <w:top w:val="single" w:sz="4" w:space="0" w:color="auto"/>
            </w:tcBorders>
            <w:vAlign w:val="center"/>
          </w:tcPr>
          <w:p w14:paraId="43E123EF" w14:textId="77777777" w:rsidR="00CF7F72" w:rsidRPr="00411DBC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0" w:type="dxa"/>
            <w:vAlign w:val="center"/>
          </w:tcPr>
          <w:p w14:paraId="2F2C5933" w14:textId="77777777" w:rsidR="00CF7F72" w:rsidRPr="00411DBC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single" w:sz="4" w:space="0" w:color="auto"/>
            </w:tcBorders>
            <w:vAlign w:val="center"/>
          </w:tcPr>
          <w:p w14:paraId="5366B70B" w14:textId="77777777" w:rsidR="00CF7F72" w:rsidRPr="00411DBC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443314" w:rsidRPr="00411DBC" w14:paraId="242441DB" w14:textId="77777777" w:rsidTr="00105E99">
        <w:trPr>
          <w:trHeight w:val="408"/>
        </w:trPr>
        <w:tc>
          <w:tcPr>
            <w:tcW w:w="289" w:type="dxa"/>
            <w:vAlign w:val="center"/>
          </w:tcPr>
          <w:p w14:paraId="70C68D01" w14:textId="77777777" w:rsidR="00443314" w:rsidRPr="00411DBC" w:rsidRDefault="00443314" w:rsidP="004433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767" w:type="dxa"/>
            <w:vAlign w:val="center"/>
          </w:tcPr>
          <w:p w14:paraId="0C1C5FCB" w14:textId="46D69CFB" w:rsidR="00443314" w:rsidRPr="00411DBC" w:rsidRDefault="00443314" w:rsidP="004433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บริษท สยาม คอนเทนเนอร์ ยาร์ด จำกัด</w:t>
            </w:r>
          </w:p>
        </w:tc>
        <w:tc>
          <w:tcPr>
            <w:tcW w:w="1337" w:type="dxa"/>
            <w:vAlign w:val="center"/>
          </w:tcPr>
          <w:p w14:paraId="3793AF1C" w14:textId="13FB3356" w:rsidR="00443314" w:rsidRPr="00411DBC" w:rsidRDefault="00443314" w:rsidP="004433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40" w:type="dxa"/>
            <w:vAlign w:val="center"/>
          </w:tcPr>
          <w:p w14:paraId="37B1A023" w14:textId="77777777" w:rsidR="00443314" w:rsidRPr="00411DBC" w:rsidRDefault="00443314" w:rsidP="004433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0" w:type="dxa"/>
            <w:vAlign w:val="center"/>
          </w:tcPr>
          <w:p w14:paraId="345925D3" w14:textId="34B75E2E" w:rsidR="00443314" w:rsidRPr="00411DBC" w:rsidRDefault="00443314" w:rsidP="004433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6,109</w:t>
            </w:r>
          </w:p>
        </w:tc>
        <w:tc>
          <w:tcPr>
            <w:tcW w:w="240" w:type="dxa"/>
            <w:vAlign w:val="center"/>
          </w:tcPr>
          <w:p w14:paraId="5B0CD197" w14:textId="77777777" w:rsidR="00443314" w:rsidRPr="00411DBC" w:rsidRDefault="00443314" w:rsidP="004433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vAlign w:val="center"/>
          </w:tcPr>
          <w:p w14:paraId="15D161B4" w14:textId="289B4C13" w:rsidR="00443314" w:rsidRPr="00411DBC" w:rsidRDefault="00443314" w:rsidP="004433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40" w:type="dxa"/>
            <w:vAlign w:val="center"/>
          </w:tcPr>
          <w:p w14:paraId="1C9DF3AF" w14:textId="77777777" w:rsidR="00443314" w:rsidRPr="00411DBC" w:rsidRDefault="00443314" w:rsidP="004433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4" w:type="dxa"/>
            <w:vAlign w:val="center"/>
          </w:tcPr>
          <w:p w14:paraId="729A4A60" w14:textId="6A73C63C" w:rsidR="00443314" w:rsidRPr="00411DBC" w:rsidRDefault="00443314" w:rsidP="004433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5B6B2E" w:rsidRPr="00411DBC" w14:paraId="0C08C887" w14:textId="77777777" w:rsidTr="00105E99">
        <w:trPr>
          <w:trHeight w:val="408"/>
        </w:trPr>
        <w:tc>
          <w:tcPr>
            <w:tcW w:w="289" w:type="dxa"/>
            <w:vAlign w:val="center"/>
          </w:tcPr>
          <w:p w14:paraId="411CA531" w14:textId="77777777" w:rsidR="005B6B2E" w:rsidRPr="00411DBC" w:rsidRDefault="005B6B2E" w:rsidP="00443314">
            <w:pPr>
              <w:ind w:hanging="245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767" w:type="dxa"/>
            <w:vAlign w:val="center"/>
          </w:tcPr>
          <w:p w14:paraId="02FA1216" w14:textId="01D2C99F" w:rsidR="005B6B2E" w:rsidRPr="00411DBC" w:rsidRDefault="005B6B2E" w:rsidP="00443314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บริษัท เอนเนอร์จี อินโนเวชั่น พาวเวอร์ จำกัด</w:t>
            </w:r>
          </w:p>
        </w:tc>
        <w:tc>
          <w:tcPr>
            <w:tcW w:w="1337" w:type="dxa"/>
            <w:vAlign w:val="center"/>
          </w:tcPr>
          <w:p w14:paraId="4E947BD5" w14:textId="77777777" w:rsidR="005B6B2E" w:rsidRPr="00411DBC" w:rsidRDefault="005B6B2E" w:rsidP="0044331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0" w:type="dxa"/>
            <w:vAlign w:val="center"/>
          </w:tcPr>
          <w:p w14:paraId="315F69CE" w14:textId="77777777" w:rsidR="005B6B2E" w:rsidRPr="00411DBC" w:rsidRDefault="005B6B2E" w:rsidP="0044331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0" w:type="dxa"/>
            <w:vAlign w:val="center"/>
          </w:tcPr>
          <w:p w14:paraId="346AE2FF" w14:textId="77777777" w:rsidR="005B6B2E" w:rsidRPr="00411DBC" w:rsidRDefault="005B6B2E" w:rsidP="0044331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0" w:type="dxa"/>
            <w:vAlign w:val="center"/>
          </w:tcPr>
          <w:p w14:paraId="03931E57" w14:textId="77777777" w:rsidR="005B6B2E" w:rsidRPr="00411DBC" w:rsidRDefault="005B6B2E" w:rsidP="0044331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vAlign w:val="center"/>
          </w:tcPr>
          <w:p w14:paraId="3DFFB0F2" w14:textId="77777777" w:rsidR="005B6B2E" w:rsidRPr="00411DBC" w:rsidRDefault="005B6B2E" w:rsidP="0044331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0" w:type="dxa"/>
            <w:vAlign w:val="center"/>
          </w:tcPr>
          <w:p w14:paraId="1533F661" w14:textId="77777777" w:rsidR="005B6B2E" w:rsidRPr="00411DBC" w:rsidRDefault="005B6B2E" w:rsidP="0044331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4" w:type="dxa"/>
            <w:vAlign w:val="center"/>
          </w:tcPr>
          <w:p w14:paraId="057F9F24" w14:textId="77777777" w:rsidR="005B6B2E" w:rsidRPr="00411DBC" w:rsidRDefault="005B6B2E" w:rsidP="0044331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5B6B2E" w:rsidRPr="00411DBC" w14:paraId="642E27D8" w14:textId="77777777" w:rsidTr="005B6B2E">
        <w:trPr>
          <w:trHeight w:val="408"/>
        </w:trPr>
        <w:tc>
          <w:tcPr>
            <w:tcW w:w="289" w:type="dxa"/>
            <w:vAlign w:val="center"/>
          </w:tcPr>
          <w:p w14:paraId="07D724B8" w14:textId="77777777" w:rsidR="005B6B2E" w:rsidRPr="00411DBC" w:rsidRDefault="005B6B2E" w:rsidP="00443314">
            <w:pPr>
              <w:ind w:hanging="245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767" w:type="dxa"/>
            <w:vAlign w:val="center"/>
          </w:tcPr>
          <w:p w14:paraId="63A84AE2" w14:textId="7F2ECDC9" w:rsidR="005B6B2E" w:rsidRPr="00411DBC" w:rsidRDefault="005B6B2E" w:rsidP="00443314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กรรมการ</w:t>
            </w:r>
          </w:p>
        </w:tc>
        <w:tc>
          <w:tcPr>
            <w:tcW w:w="1337" w:type="dxa"/>
            <w:vAlign w:val="center"/>
          </w:tcPr>
          <w:p w14:paraId="4A4DA81A" w14:textId="2D011442" w:rsidR="005B6B2E" w:rsidRPr="00411DBC" w:rsidRDefault="005B6B2E" w:rsidP="005B6B2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5,000</w:t>
            </w:r>
          </w:p>
        </w:tc>
        <w:tc>
          <w:tcPr>
            <w:tcW w:w="240" w:type="dxa"/>
            <w:vAlign w:val="center"/>
          </w:tcPr>
          <w:p w14:paraId="2036CBC8" w14:textId="77777777" w:rsidR="005B6B2E" w:rsidRPr="00411DBC" w:rsidRDefault="005B6B2E" w:rsidP="0044331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0" w:type="dxa"/>
            <w:vAlign w:val="center"/>
          </w:tcPr>
          <w:p w14:paraId="7134856E" w14:textId="3C404E31" w:rsidR="005B6B2E" w:rsidRPr="00411DBC" w:rsidRDefault="00C15835" w:rsidP="0044331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40" w:type="dxa"/>
            <w:vAlign w:val="center"/>
          </w:tcPr>
          <w:p w14:paraId="06EFBBA2" w14:textId="77777777" w:rsidR="005B6B2E" w:rsidRPr="00411DBC" w:rsidRDefault="005B6B2E" w:rsidP="0044331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vAlign w:val="center"/>
          </w:tcPr>
          <w:p w14:paraId="35FDF445" w14:textId="0A048180" w:rsidR="005B6B2E" w:rsidRPr="00411DBC" w:rsidRDefault="00C15835" w:rsidP="0044331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40" w:type="dxa"/>
            <w:vAlign w:val="center"/>
          </w:tcPr>
          <w:p w14:paraId="6A90BA4E" w14:textId="77777777" w:rsidR="005B6B2E" w:rsidRPr="00411DBC" w:rsidRDefault="005B6B2E" w:rsidP="0044331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4" w:type="dxa"/>
            <w:vAlign w:val="center"/>
          </w:tcPr>
          <w:p w14:paraId="4D4827DD" w14:textId="69E8BADA" w:rsidR="005B6B2E" w:rsidRPr="00411DBC" w:rsidRDefault="00C15835" w:rsidP="0044331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443314" w:rsidRPr="00411DBC" w14:paraId="2C2A616F" w14:textId="77777777" w:rsidTr="00105E99">
        <w:trPr>
          <w:trHeight w:val="408"/>
        </w:trPr>
        <w:tc>
          <w:tcPr>
            <w:tcW w:w="289" w:type="dxa"/>
            <w:vAlign w:val="center"/>
          </w:tcPr>
          <w:p w14:paraId="078DC016" w14:textId="77777777" w:rsidR="00443314" w:rsidRPr="00411DBC" w:rsidRDefault="00443314" w:rsidP="004433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767" w:type="dxa"/>
            <w:vAlign w:val="center"/>
          </w:tcPr>
          <w:p w14:paraId="640ECEC0" w14:textId="3E4E2D2D" w:rsidR="00443314" w:rsidRPr="00411DBC" w:rsidRDefault="00443314" w:rsidP="004433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b/>
                <w:sz w:val="28"/>
                <w:szCs w:val="28"/>
                <w:cs/>
              </w:rPr>
              <w:t>รวม</w:t>
            </w:r>
            <w:r w:rsidRPr="00411DBC">
              <w:rPr>
                <w:rFonts w:ascii="Angsana New" w:hAnsi="Angsana New"/>
                <w:b/>
                <w:sz w:val="28"/>
                <w:szCs w:val="28"/>
                <w:cs/>
              </w:rPr>
              <w:t>เงินให้กู้ยืมระยะสั้น</w:t>
            </w:r>
            <w:r w:rsidRPr="00411DBC">
              <w:rPr>
                <w:rFonts w:ascii="Angsana New" w:hAnsi="Angsana New" w:hint="cs"/>
                <w:b/>
                <w:sz w:val="28"/>
                <w:szCs w:val="28"/>
                <w:cs/>
              </w:rPr>
              <w:t>แก่บริษัทที่เกี่ยวข้องกัน</w:t>
            </w:r>
          </w:p>
        </w:tc>
        <w:tc>
          <w:tcPr>
            <w:tcW w:w="1337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271E95E3" w14:textId="7A9B21B8" w:rsidR="00443314" w:rsidRPr="00411DBC" w:rsidRDefault="005B6B2E" w:rsidP="004433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5,000</w:t>
            </w:r>
          </w:p>
        </w:tc>
        <w:tc>
          <w:tcPr>
            <w:tcW w:w="240" w:type="dxa"/>
            <w:vAlign w:val="center"/>
          </w:tcPr>
          <w:p w14:paraId="5B68DBC9" w14:textId="77777777" w:rsidR="00443314" w:rsidRPr="00411DBC" w:rsidRDefault="00443314" w:rsidP="004433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60C4A24E" w14:textId="75A3F292" w:rsidR="00443314" w:rsidRPr="00411DBC" w:rsidRDefault="00443314" w:rsidP="004433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6,109</w:t>
            </w:r>
          </w:p>
        </w:tc>
        <w:tc>
          <w:tcPr>
            <w:tcW w:w="240" w:type="dxa"/>
            <w:vAlign w:val="center"/>
          </w:tcPr>
          <w:p w14:paraId="729386F0" w14:textId="77777777" w:rsidR="00443314" w:rsidRPr="00411DBC" w:rsidRDefault="00443314" w:rsidP="004433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20ACA804" w14:textId="01060431" w:rsidR="00443314" w:rsidRPr="00411DBC" w:rsidRDefault="00443314" w:rsidP="004433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40" w:type="dxa"/>
            <w:vAlign w:val="center"/>
          </w:tcPr>
          <w:p w14:paraId="1AB65AA0" w14:textId="77777777" w:rsidR="00443314" w:rsidRPr="00411DBC" w:rsidRDefault="00443314" w:rsidP="004433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60BF764D" w14:textId="3BBE9172" w:rsidR="00443314" w:rsidRPr="00411DBC" w:rsidRDefault="00443314" w:rsidP="004433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</w:tbl>
    <w:p w14:paraId="3EFC692E" w14:textId="129089C0" w:rsidR="00112340" w:rsidRPr="00411DBC" w:rsidRDefault="00112340" w:rsidP="005B6B2E">
      <w:pPr>
        <w:ind w:firstLine="142"/>
        <w:jc w:val="thaiDistribute"/>
        <w:rPr>
          <w:rFonts w:ascii="Angsana New" w:hAnsi="Angsana New"/>
          <w:sz w:val="28"/>
          <w:szCs w:val="28"/>
        </w:rPr>
      </w:pPr>
    </w:p>
    <w:p w14:paraId="4FE1977A" w14:textId="46E30924" w:rsidR="004A6782" w:rsidRPr="00411DBC" w:rsidRDefault="004A6782" w:rsidP="00FE25FB">
      <w:pPr>
        <w:spacing w:before="240"/>
        <w:rPr>
          <w:rFonts w:ascii="Angsana New" w:hAnsi="Angsana New"/>
          <w:b/>
          <w:bCs/>
          <w:sz w:val="28"/>
          <w:szCs w:val="28"/>
        </w:rPr>
      </w:pPr>
      <w:r w:rsidRPr="00411DBC">
        <w:rPr>
          <w:rFonts w:ascii="Angsana New" w:hAnsi="Angsana New" w:hint="cs"/>
          <w:b/>
          <w:bCs/>
          <w:sz w:val="28"/>
          <w:szCs w:val="28"/>
          <w:cs/>
        </w:rPr>
        <w:t>4.</w:t>
      </w:r>
      <w:r w:rsidR="00400B9E" w:rsidRPr="00411DBC">
        <w:rPr>
          <w:rFonts w:ascii="Angsana New" w:hAnsi="Angsana New" w:hint="cs"/>
          <w:b/>
          <w:bCs/>
          <w:sz w:val="28"/>
          <w:szCs w:val="28"/>
          <w:cs/>
        </w:rPr>
        <w:t>8</w:t>
      </w:r>
      <w:r w:rsidRPr="00411DBC">
        <w:rPr>
          <w:rFonts w:ascii="Angsana New" w:hAnsi="Angsana New"/>
          <w:b/>
          <w:bCs/>
          <w:sz w:val="28"/>
          <w:szCs w:val="28"/>
        </w:rPr>
        <w:t xml:space="preserve"> </w:t>
      </w:r>
      <w:r w:rsidRPr="00411DBC">
        <w:rPr>
          <w:rFonts w:ascii="Angsana New" w:hAnsi="Angsana New" w:hint="cs"/>
          <w:b/>
          <w:bCs/>
          <w:sz w:val="28"/>
          <w:szCs w:val="28"/>
          <w:cs/>
        </w:rPr>
        <w:t>เจ้าหนี้การค้าและเจ้าหนี้หมุนเวียนอื่น-กิจการที่เกี่ยวข้องกัน</w:t>
      </w:r>
    </w:p>
    <w:tbl>
      <w:tblPr>
        <w:tblStyle w:val="TableGrid"/>
        <w:tblW w:w="9950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4"/>
        <w:gridCol w:w="3699"/>
        <w:gridCol w:w="1313"/>
        <w:gridCol w:w="236"/>
        <w:gridCol w:w="1316"/>
        <w:gridCol w:w="236"/>
        <w:gridCol w:w="1313"/>
        <w:gridCol w:w="236"/>
        <w:gridCol w:w="1317"/>
      </w:tblGrid>
      <w:tr w:rsidR="00D83464" w:rsidRPr="00411DBC" w14:paraId="781534A9" w14:textId="77777777" w:rsidTr="00E268C1">
        <w:trPr>
          <w:trHeight w:val="398"/>
          <w:tblHeader/>
        </w:trPr>
        <w:tc>
          <w:tcPr>
            <w:tcW w:w="284" w:type="dxa"/>
          </w:tcPr>
          <w:p w14:paraId="37C3E0E3" w14:textId="77777777" w:rsidR="00D83464" w:rsidRPr="00411DBC" w:rsidRDefault="00D83464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699" w:type="dxa"/>
            <w:vAlign w:val="center"/>
          </w:tcPr>
          <w:p w14:paraId="7097280C" w14:textId="7D257828" w:rsidR="00D83464" w:rsidRPr="00411DBC" w:rsidRDefault="00D83464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67" w:type="dxa"/>
            <w:gridSpan w:val="7"/>
            <w:tcBorders>
              <w:bottom w:val="single" w:sz="4" w:space="0" w:color="auto"/>
            </w:tcBorders>
            <w:vAlign w:val="center"/>
          </w:tcPr>
          <w:p w14:paraId="71E84E6A" w14:textId="77777777" w:rsidR="00D83464" w:rsidRPr="00411DBC" w:rsidRDefault="00D83464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(</w:t>
            </w:r>
            <w:r w:rsidRPr="00411DBC">
              <w:rPr>
                <w:rFonts w:ascii="Angsana New" w:hAnsi="Angsana New"/>
                <w:sz w:val="28"/>
                <w:szCs w:val="28"/>
                <w:cs/>
              </w:rPr>
              <w:t>หน่วย: พันบาท)</w:t>
            </w:r>
          </w:p>
        </w:tc>
      </w:tr>
      <w:tr w:rsidR="00BD4144" w:rsidRPr="00411DBC" w14:paraId="7B2E03F3" w14:textId="77777777" w:rsidTr="00A96D4F">
        <w:trPr>
          <w:trHeight w:val="398"/>
          <w:tblHeader/>
        </w:trPr>
        <w:tc>
          <w:tcPr>
            <w:tcW w:w="284" w:type="dxa"/>
          </w:tcPr>
          <w:p w14:paraId="609236D9" w14:textId="77777777" w:rsidR="00D83464" w:rsidRPr="00411DBC" w:rsidRDefault="00D83464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699" w:type="dxa"/>
            <w:vAlign w:val="center"/>
          </w:tcPr>
          <w:p w14:paraId="644EFB9F" w14:textId="77777777" w:rsidR="00D83464" w:rsidRPr="00411DBC" w:rsidRDefault="00D83464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65" w:type="dxa"/>
            <w:gridSpan w:val="3"/>
            <w:tcBorders>
              <w:top w:val="single" w:sz="4" w:space="0" w:color="auto"/>
            </w:tcBorders>
            <w:vAlign w:val="center"/>
          </w:tcPr>
          <w:p w14:paraId="4517E5F7" w14:textId="77777777" w:rsidR="00D83464" w:rsidRPr="00411DBC" w:rsidRDefault="00D83464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36" w:type="dxa"/>
            <w:tcBorders>
              <w:top w:val="single" w:sz="4" w:space="0" w:color="auto"/>
            </w:tcBorders>
            <w:vAlign w:val="center"/>
          </w:tcPr>
          <w:p w14:paraId="40DE2174" w14:textId="77777777" w:rsidR="00D83464" w:rsidRPr="00411DBC" w:rsidRDefault="00D83464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66" w:type="dxa"/>
            <w:gridSpan w:val="3"/>
            <w:tcBorders>
              <w:top w:val="single" w:sz="4" w:space="0" w:color="auto"/>
            </w:tcBorders>
            <w:vAlign w:val="center"/>
          </w:tcPr>
          <w:p w14:paraId="24B6281F" w14:textId="77777777" w:rsidR="00D83464" w:rsidRPr="00411DBC" w:rsidRDefault="00D83464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2C66BE" w:rsidRPr="00411DBC" w14:paraId="7245483D" w14:textId="77777777" w:rsidTr="00A96D4F">
        <w:trPr>
          <w:trHeight w:val="398"/>
          <w:tblHeader/>
        </w:trPr>
        <w:tc>
          <w:tcPr>
            <w:tcW w:w="284" w:type="dxa"/>
          </w:tcPr>
          <w:p w14:paraId="2F5A878D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699" w:type="dxa"/>
            <w:vAlign w:val="center"/>
          </w:tcPr>
          <w:p w14:paraId="3F0EF2E1" w14:textId="7DD044EE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3" w:type="dxa"/>
            <w:vMerge w:val="restart"/>
            <w:tcBorders>
              <w:top w:val="single" w:sz="4" w:space="0" w:color="auto"/>
            </w:tcBorders>
            <w:vAlign w:val="center"/>
          </w:tcPr>
          <w:p w14:paraId="0683380C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  <w:p w14:paraId="7309E4A5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 xml:space="preserve">30 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มิถุนายน</w:t>
            </w:r>
          </w:p>
          <w:p w14:paraId="3B888698" w14:textId="5D95884C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236" w:type="dxa"/>
            <w:vMerge w:val="restart"/>
            <w:tcBorders>
              <w:top w:val="single" w:sz="4" w:space="0" w:color="auto"/>
            </w:tcBorders>
            <w:vAlign w:val="center"/>
          </w:tcPr>
          <w:p w14:paraId="7FA03B6C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6" w:type="dxa"/>
            <w:vMerge w:val="restart"/>
            <w:tcBorders>
              <w:top w:val="single" w:sz="4" w:space="0" w:color="auto"/>
            </w:tcBorders>
            <w:vAlign w:val="center"/>
          </w:tcPr>
          <w:p w14:paraId="675C1552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  <w:p w14:paraId="52AAE466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31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 xml:space="preserve"> ธันวาคม</w:t>
            </w:r>
          </w:p>
          <w:p w14:paraId="4114A601" w14:textId="0108EF55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2565</w:t>
            </w:r>
          </w:p>
        </w:tc>
        <w:tc>
          <w:tcPr>
            <w:tcW w:w="236" w:type="dxa"/>
            <w:vMerge w:val="restart"/>
            <w:vAlign w:val="center"/>
          </w:tcPr>
          <w:p w14:paraId="5031534C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3" w:type="dxa"/>
            <w:vMerge w:val="restart"/>
            <w:tcBorders>
              <w:top w:val="single" w:sz="4" w:space="0" w:color="auto"/>
            </w:tcBorders>
            <w:vAlign w:val="center"/>
          </w:tcPr>
          <w:p w14:paraId="7038B0B7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  <w:p w14:paraId="49E05D0F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 xml:space="preserve">30 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มิถุนายน</w:t>
            </w:r>
          </w:p>
          <w:p w14:paraId="0F5569C6" w14:textId="3F5ED69A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236" w:type="dxa"/>
            <w:vMerge w:val="restart"/>
            <w:tcBorders>
              <w:top w:val="single" w:sz="4" w:space="0" w:color="auto"/>
            </w:tcBorders>
            <w:vAlign w:val="center"/>
          </w:tcPr>
          <w:p w14:paraId="5AC77844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7" w:type="dxa"/>
            <w:vMerge w:val="restart"/>
            <w:tcBorders>
              <w:top w:val="single" w:sz="4" w:space="0" w:color="auto"/>
            </w:tcBorders>
            <w:vAlign w:val="center"/>
          </w:tcPr>
          <w:p w14:paraId="38B25408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  <w:p w14:paraId="2C4E976A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31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 xml:space="preserve"> ธันวาคม</w:t>
            </w:r>
          </w:p>
          <w:p w14:paraId="315DB068" w14:textId="5E13958C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2565</w:t>
            </w:r>
          </w:p>
        </w:tc>
      </w:tr>
      <w:tr w:rsidR="00CF7F72" w:rsidRPr="00411DBC" w14:paraId="614B1F04" w14:textId="77777777" w:rsidTr="00A96D4F">
        <w:trPr>
          <w:trHeight w:val="398"/>
          <w:tblHeader/>
        </w:trPr>
        <w:tc>
          <w:tcPr>
            <w:tcW w:w="284" w:type="dxa"/>
          </w:tcPr>
          <w:p w14:paraId="66F150C8" w14:textId="77777777" w:rsidR="00CF7F72" w:rsidRPr="00411DBC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699" w:type="dxa"/>
            <w:vAlign w:val="center"/>
          </w:tcPr>
          <w:p w14:paraId="52B4F5FA" w14:textId="77777777" w:rsidR="00CF7F72" w:rsidRPr="00411DBC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3" w:type="dxa"/>
            <w:vMerge/>
            <w:vAlign w:val="center"/>
          </w:tcPr>
          <w:p w14:paraId="034D5230" w14:textId="77777777" w:rsidR="00CF7F72" w:rsidRPr="00411DBC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36" w:type="dxa"/>
            <w:vMerge/>
            <w:vAlign w:val="center"/>
          </w:tcPr>
          <w:p w14:paraId="4856B129" w14:textId="77777777" w:rsidR="00CF7F72" w:rsidRPr="00411DBC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6" w:type="dxa"/>
            <w:vMerge/>
            <w:vAlign w:val="center"/>
          </w:tcPr>
          <w:p w14:paraId="40D754CD" w14:textId="77777777" w:rsidR="00CF7F72" w:rsidRPr="00411DBC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36" w:type="dxa"/>
            <w:vMerge/>
            <w:vAlign w:val="center"/>
          </w:tcPr>
          <w:p w14:paraId="1FDD2453" w14:textId="77777777" w:rsidR="00CF7F72" w:rsidRPr="00411DBC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3" w:type="dxa"/>
            <w:vMerge/>
            <w:vAlign w:val="center"/>
          </w:tcPr>
          <w:p w14:paraId="01C7548E" w14:textId="77777777" w:rsidR="00CF7F72" w:rsidRPr="00411DBC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36" w:type="dxa"/>
            <w:vMerge/>
            <w:vAlign w:val="center"/>
          </w:tcPr>
          <w:p w14:paraId="57037B3D" w14:textId="77777777" w:rsidR="00CF7F72" w:rsidRPr="00411DBC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7" w:type="dxa"/>
            <w:vMerge/>
            <w:vAlign w:val="center"/>
          </w:tcPr>
          <w:p w14:paraId="3B9BC115" w14:textId="77777777" w:rsidR="00CF7F72" w:rsidRPr="00411DBC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CF7F72" w:rsidRPr="00411DBC" w14:paraId="2B365F10" w14:textId="77777777" w:rsidTr="00A96D4F">
        <w:trPr>
          <w:trHeight w:val="398"/>
          <w:tblHeader/>
        </w:trPr>
        <w:tc>
          <w:tcPr>
            <w:tcW w:w="284" w:type="dxa"/>
          </w:tcPr>
          <w:p w14:paraId="19F1B4DF" w14:textId="77777777" w:rsidR="00CF7F72" w:rsidRPr="00411DBC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699" w:type="dxa"/>
            <w:vAlign w:val="center"/>
          </w:tcPr>
          <w:p w14:paraId="68B48F5F" w14:textId="7AA23308" w:rsidR="00CF7F72" w:rsidRPr="00411DBC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3" w:type="dxa"/>
            <w:vMerge/>
            <w:tcBorders>
              <w:bottom w:val="single" w:sz="4" w:space="0" w:color="auto"/>
            </w:tcBorders>
            <w:vAlign w:val="center"/>
          </w:tcPr>
          <w:p w14:paraId="71ED30D6" w14:textId="77777777" w:rsidR="00CF7F72" w:rsidRPr="00411DBC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36" w:type="dxa"/>
            <w:vMerge/>
            <w:vAlign w:val="center"/>
          </w:tcPr>
          <w:p w14:paraId="33776F37" w14:textId="77777777" w:rsidR="00CF7F72" w:rsidRPr="00411DBC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6" w:type="dxa"/>
            <w:vMerge/>
            <w:tcBorders>
              <w:bottom w:val="single" w:sz="4" w:space="0" w:color="auto"/>
            </w:tcBorders>
            <w:vAlign w:val="center"/>
          </w:tcPr>
          <w:p w14:paraId="07F252FF" w14:textId="77777777" w:rsidR="00CF7F72" w:rsidRPr="00411DBC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36" w:type="dxa"/>
            <w:vMerge/>
            <w:vAlign w:val="center"/>
          </w:tcPr>
          <w:p w14:paraId="7666B515" w14:textId="77777777" w:rsidR="00CF7F72" w:rsidRPr="00411DBC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3" w:type="dxa"/>
            <w:vMerge/>
            <w:tcBorders>
              <w:bottom w:val="single" w:sz="4" w:space="0" w:color="auto"/>
            </w:tcBorders>
            <w:vAlign w:val="center"/>
          </w:tcPr>
          <w:p w14:paraId="5D3DEC86" w14:textId="77777777" w:rsidR="00CF7F72" w:rsidRPr="00411DBC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36" w:type="dxa"/>
            <w:vMerge/>
            <w:vAlign w:val="center"/>
          </w:tcPr>
          <w:p w14:paraId="2BA7C14C" w14:textId="77777777" w:rsidR="00CF7F72" w:rsidRPr="00411DBC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7" w:type="dxa"/>
            <w:vMerge/>
            <w:tcBorders>
              <w:bottom w:val="single" w:sz="4" w:space="0" w:color="auto"/>
            </w:tcBorders>
            <w:vAlign w:val="center"/>
          </w:tcPr>
          <w:p w14:paraId="5DAF5AAC" w14:textId="77777777" w:rsidR="00CF7F72" w:rsidRPr="00411DBC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CF7F72" w:rsidRPr="00411DBC" w14:paraId="1B4C981A" w14:textId="77777777" w:rsidTr="00A96D4F">
        <w:trPr>
          <w:trHeight w:val="398"/>
        </w:trPr>
        <w:tc>
          <w:tcPr>
            <w:tcW w:w="3983" w:type="dxa"/>
            <w:gridSpan w:val="2"/>
          </w:tcPr>
          <w:p w14:paraId="5FE9B5D6" w14:textId="480C4C2E" w:rsidR="00CF7F72" w:rsidRPr="00411DBC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ก. เจ้าหนี้การค้า</w:t>
            </w:r>
          </w:p>
        </w:tc>
        <w:tc>
          <w:tcPr>
            <w:tcW w:w="1313" w:type="dxa"/>
            <w:tcBorders>
              <w:top w:val="single" w:sz="4" w:space="0" w:color="auto"/>
            </w:tcBorders>
            <w:vAlign w:val="center"/>
          </w:tcPr>
          <w:p w14:paraId="23F1C875" w14:textId="77777777" w:rsidR="00CF7F72" w:rsidRPr="00411DBC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vAlign w:val="center"/>
          </w:tcPr>
          <w:p w14:paraId="0DA3F1B2" w14:textId="77777777" w:rsidR="00CF7F72" w:rsidRPr="00411DBC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6" w:type="dxa"/>
            <w:tcBorders>
              <w:top w:val="single" w:sz="4" w:space="0" w:color="auto"/>
            </w:tcBorders>
            <w:vAlign w:val="center"/>
          </w:tcPr>
          <w:p w14:paraId="657BEE30" w14:textId="77777777" w:rsidR="00CF7F72" w:rsidRPr="00411DBC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vAlign w:val="center"/>
          </w:tcPr>
          <w:p w14:paraId="5E6D8DF0" w14:textId="77777777" w:rsidR="00CF7F72" w:rsidRPr="00411DBC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3" w:type="dxa"/>
            <w:tcBorders>
              <w:top w:val="single" w:sz="4" w:space="0" w:color="auto"/>
            </w:tcBorders>
            <w:vAlign w:val="center"/>
          </w:tcPr>
          <w:p w14:paraId="2BEB1C9C" w14:textId="77777777" w:rsidR="00CF7F72" w:rsidRPr="00411DBC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vAlign w:val="center"/>
          </w:tcPr>
          <w:p w14:paraId="75B56024" w14:textId="77777777" w:rsidR="00CF7F72" w:rsidRPr="00411DBC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7" w:type="dxa"/>
            <w:tcBorders>
              <w:top w:val="single" w:sz="4" w:space="0" w:color="auto"/>
            </w:tcBorders>
            <w:vAlign w:val="center"/>
          </w:tcPr>
          <w:p w14:paraId="4A362C41" w14:textId="77777777" w:rsidR="00CF7F72" w:rsidRPr="00411DBC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CF7F72" w:rsidRPr="00411DBC" w14:paraId="1E188FCD" w14:textId="77777777" w:rsidTr="0016769D">
        <w:trPr>
          <w:trHeight w:val="398"/>
        </w:trPr>
        <w:tc>
          <w:tcPr>
            <w:tcW w:w="284" w:type="dxa"/>
          </w:tcPr>
          <w:p w14:paraId="0EAF50E4" w14:textId="77777777" w:rsidR="00CF7F72" w:rsidRPr="00411DBC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699" w:type="dxa"/>
            <w:vAlign w:val="center"/>
          </w:tcPr>
          <w:p w14:paraId="76BEF126" w14:textId="3C411FF5" w:rsidR="00CF7F72" w:rsidRPr="00411DBC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บริษัท ซีพีเอส ชิปปิ้ง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Pr="00411DBC">
              <w:rPr>
                <w:rFonts w:ascii="Angsana New" w:hAnsi="Angsana New"/>
                <w:sz w:val="28"/>
                <w:szCs w:val="28"/>
                <w:cs/>
              </w:rPr>
              <w:t>แอนด์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Pr="00411DBC">
              <w:rPr>
                <w:rFonts w:ascii="Angsana New" w:hAnsi="Angsana New"/>
                <w:sz w:val="28"/>
                <w:szCs w:val="28"/>
                <w:cs/>
              </w:rPr>
              <w:t>โลจิสติกส์ จำกัด</w:t>
            </w:r>
          </w:p>
        </w:tc>
        <w:tc>
          <w:tcPr>
            <w:tcW w:w="1313" w:type="dxa"/>
            <w:vAlign w:val="center"/>
          </w:tcPr>
          <w:p w14:paraId="16363319" w14:textId="23AB91C1" w:rsidR="00CF7F72" w:rsidRPr="00411DBC" w:rsidRDefault="00C921BF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218</w:t>
            </w:r>
          </w:p>
        </w:tc>
        <w:tc>
          <w:tcPr>
            <w:tcW w:w="236" w:type="dxa"/>
            <w:vAlign w:val="center"/>
          </w:tcPr>
          <w:p w14:paraId="3852F5F6" w14:textId="77777777" w:rsidR="00CF7F72" w:rsidRPr="00411DBC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6" w:type="dxa"/>
            <w:vAlign w:val="center"/>
          </w:tcPr>
          <w:p w14:paraId="61B2BAD4" w14:textId="47E2ADDE" w:rsidR="00CF7F72" w:rsidRPr="00411DBC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157</w:t>
            </w:r>
          </w:p>
        </w:tc>
        <w:tc>
          <w:tcPr>
            <w:tcW w:w="236" w:type="dxa"/>
            <w:vAlign w:val="center"/>
          </w:tcPr>
          <w:p w14:paraId="20B63667" w14:textId="77777777" w:rsidR="00CF7F72" w:rsidRPr="00411DBC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3" w:type="dxa"/>
            <w:vAlign w:val="center"/>
          </w:tcPr>
          <w:p w14:paraId="0951C9AA" w14:textId="38861906" w:rsidR="00CF7F72" w:rsidRPr="00411DBC" w:rsidRDefault="00C921BF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218</w:t>
            </w:r>
          </w:p>
        </w:tc>
        <w:tc>
          <w:tcPr>
            <w:tcW w:w="236" w:type="dxa"/>
            <w:vAlign w:val="center"/>
          </w:tcPr>
          <w:p w14:paraId="21B233BC" w14:textId="77777777" w:rsidR="00CF7F72" w:rsidRPr="00411DBC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7" w:type="dxa"/>
            <w:vAlign w:val="center"/>
          </w:tcPr>
          <w:p w14:paraId="4C7776E2" w14:textId="61D22F20" w:rsidR="00CF7F72" w:rsidRPr="00411DBC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157</w:t>
            </w:r>
          </w:p>
        </w:tc>
      </w:tr>
      <w:tr w:rsidR="00C921BF" w:rsidRPr="00411DBC" w14:paraId="75C0BBB6" w14:textId="77777777" w:rsidTr="0016769D">
        <w:trPr>
          <w:trHeight w:val="398"/>
        </w:trPr>
        <w:tc>
          <w:tcPr>
            <w:tcW w:w="284" w:type="dxa"/>
          </w:tcPr>
          <w:p w14:paraId="58AC0535" w14:textId="77777777" w:rsidR="00C921BF" w:rsidRPr="00411DBC" w:rsidRDefault="00C921BF" w:rsidP="00CF7F72">
            <w:pPr>
              <w:ind w:hanging="245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699" w:type="dxa"/>
            <w:vAlign w:val="center"/>
          </w:tcPr>
          <w:p w14:paraId="5A50BA70" w14:textId="0BCA573F" w:rsidR="00C921BF" w:rsidRPr="00411DBC" w:rsidRDefault="00C921BF" w:rsidP="00CF7F72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บริษัท พาวเวอร์ เอ็ม เอ็นจิเนียริ่ง จำกัด</w:t>
            </w:r>
          </w:p>
        </w:tc>
        <w:tc>
          <w:tcPr>
            <w:tcW w:w="1313" w:type="dxa"/>
            <w:vAlign w:val="center"/>
          </w:tcPr>
          <w:p w14:paraId="660D4203" w14:textId="4A095204" w:rsidR="00C921BF" w:rsidRPr="00411DBC" w:rsidRDefault="00C921BF" w:rsidP="00CF7F72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3,088</w:t>
            </w:r>
          </w:p>
        </w:tc>
        <w:tc>
          <w:tcPr>
            <w:tcW w:w="236" w:type="dxa"/>
            <w:vAlign w:val="center"/>
          </w:tcPr>
          <w:p w14:paraId="25AA5970" w14:textId="77777777" w:rsidR="00C921BF" w:rsidRPr="00411DBC" w:rsidRDefault="00C921BF" w:rsidP="00CF7F72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6" w:type="dxa"/>
            <w:vAlign w:val="center"/>
          </w:tcPr>
          <w:p w14:paraId="1335EA31" w14:textId="11318DB0" w:rsidR="00C921BF" w:rsidRPr="00411DBC" w:rsidRDefault="00C921BF" w:rsidP="00CF7F72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6" w:type="dxa"/>
            <w:vAlign w:val="center"/>
          </w:tcPr>
          <w:p w14:paraId="16661EBD" w14:textId="77777777" w:rsidR="00C921BF" w:rsidRPr="00411DBC" w:rsidRDefault="00C921BF" w:rsidP="00CF7F72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3" w:type="dxa"/>
            <w:vAlign w:val="center"/>
          </w:tcPr>
          <w:p w14:paraId="66B5F054" w14:textId="35154958" w:rsidR="00C921BF" w:rsidRPr="00411DBC" w:rsidRDefault="00C921BF" w:rsidP="00CF7F72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6" w:type="dxa"/>
            <w:vAlign w:val="center"/>
          </w:tcPr>
          <w:p w14:paraId="6CD1C524" w14:textId="77777777" w:rsidR="00C921BF" w:rsidRPr="00411DBC" w:rsidRDefault="00C921BF" w:rsidP="00CF7F72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7" w:type="dxa"/>
            <w:vAlign w:val="center"/>
          </w:tcPr>
          <w:p w14:paraId="4684F53B" w14:textId="0CAB757C" w:rsidR="00C921BF" w:rsidRPr="00411DBC" w:rsidRDefault="00C921BF" w:rsidP="00CF7F72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CF7F72" w:rsidRPr="00411DBC" w14:paraId="239E95A4" w14:textId="77777777" w:rsidTr="00A96D4F">
        <w:trPr>
          <w:trHeight w:val="398"/>
        </w:trPr>
        <w:tc>
          <w:tcPr>
            <w:tcW w:w="284" w:type="dxa"/>
          </w:tcPr>
          <w:p w14:paraId="00A14764" w14:textId="77777777" w:rsidR="00CF7F72" w:rsidRPr="00411DBC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699" w:type="dxa"/>
            <w:vAlign w:val="center"/>
          </w:tcPr>
          <w:p w14:paraId="463C7C3A" w14:textId="4D7C2A9C" w:rsidR="00CF7F72" w:rsidRPr="00411DBC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บริษัท ไทยแฟบริเคท พีอีไพพ์ จำกัด</w:t>
            </w:r>
          </w:p>
        </w:tc>
        <w:tc>
          <w:tcPr>
            <w:tcW w:w="1313" w:type="dxa"/>
          </w:tcPr>
          <w:p w14:paraId="1976A00E" w14:textId="1F4CD365" w:rsidR="00CF7F72" w:rsidRPr="00411DBC" w:rsidRDefault="00C921BF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6" w:type="dxa"/>
            <w:vAlign w:val="center"/>
          </w:tcPr>
          <w:p w14:paraId="76E6F600" w14:textId="77777777" w:rsidR="00CF7F72" w:rsidRPr="00411DBC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6" w:type="dxa"/>
          </w:tcPr>
          <w:p w14:paraId="157851B1" w14:textId="79EB9B03" w:rsidR="00CF7F72" w:rsidRPr="00411DBC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3,759</w:t>
            </w:r>
          </w:p>
        </w:tc>
        <w:tc>
          <w:tcPr>
            <w:tcW w:w="236" w:type="dxa"/>
            <w:vAlign w:val="center"/>
          </w:tcPr>
          <w:p w14:paraId="43E2B829" w14:textId="77777777" w:rsidR="00CF7F72" w:rsidRPr="00411DBC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3" w:type="dxa"/>
          </w:tcPr>
          <w:p w14:paraId="6BBFD3F5" w14:textId="7735AD9C" w:rsidR="00CF7F72" w:rsidRPr="00411DBC" w:rsidRDefault="00C921BF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6" w:type="dxa"/>
            <w:vAlign w:val="center"/>
          </w:tcPr>
          <w:p w14:paraId="393360C1" w14:textId="77777777" w:rsidR="00CF7F72" w:rsidRPr="00411DBC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7" w:type="dxa"/>
          </w:tcPr>
          <w:p w14:paraId="0313A49C" w14:textId="41E284AC" w:rsidR="00CF7F72" w:rsidRPr="00411DBC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CF7F72" w:rsidRPr="00411DBC" w14:paraId="77BF07D6" w14:textId="77777777" w:rsidTr="00A96D4F">
        <w:trPr>
          <w:trHeight w:val="398"/>
        </w:trPr>
        <w:tc>
          <w:tcPr>
            <w:tcW w:w="284" w:type="dxa"/>
          </w:tcPr>
          <w:p w14:paraId="15DF8B6D" w14:textId="77777777" w:rsidR="00CF7F72" w:rsidRPr="00411DBC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699" w:type="dxa"/>
            <w:vAlign w:val="center"/>
          </w:tcPr>
          <w:p w14:paraId="3BF48CB8" w14:textId="72654DF3" w:rsidR="00CF7F72" w:rsidRPr="00411DBC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รวมเจ้าหนี้การค้า</w:t>
            </w:r>
          </w:p>
        </w:tc>
        <w:tc>
          <w:tcPr>
            <w:tcW w:w="13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C74A8F" w14:textId="473B4E2A" w:rsidR="00CF7F72" w:rsidRPr="00411DBC" w:rsidRDefault="00C921BF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3,305</w:t>
            </w:r>
          </w:p>
        </w:tc>
        <w:tc>
          <w:tcPr>
            <w:tcW w:w="236" w:type="dxa"/>
            <w:vAlign w:val="center"/>
          </w:tcPr>
          <w:p w14:paraId="0B841004" w14:textId="77777777" w:rsidR="00CF7F72" w:rsidRPr="00411DBC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67288A" w14:textId="3B6D8BF7" w:rsidR="00CF7F72" w:rsidRPr="00411DBC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3,916</w:t>
            </w:r>
          </w:p>
        </w:tc>
        <w:tc>
          <w:tcPr>
            <w:tcW w:w="236" w:type="dxa"/>
            <w:vAlign w:val="center"/>
          </w:tcPr>
          <w:p w14:paraId="648B3416" w14:textId="77777777" w:rsidR="00CF7F72" w:rsidRPr="00411DBC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5A16CB" w14:textId="3974011E" w:rsidR="00CF7F72" w:rsidRPr="00411DBC" w:rsidRDefault="00C921BF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218</w:t>
            </w:r>
          </w:p>
        </w:tc>
        <w:tc>
          <w:tcPr>
            <w:tcW w:w="236" w:type="dxa"/>
            <w:vAlign w:val="center"/>
          </w:tcPr>
          <w:p w14:paraId="5A294BAD" w14:textId="77777777" w:rsidR="00CF7F72" w:rsidRPr="00411DBC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491532" w14:textId="25155280" w:rsidR="00CF7F72" w:rsidRPr="00411DBC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157</w:t>
            </w:r>
          </w:p>
        </w:tc>
      </w:tr>
    </w:tbl>
    <w:p w14:paraId="186613B4" w14:textId="77777777" w:rsidR="00EA7A0B" w:rsidRPr="00411DBC" w:rsidRDefault="00EA7A0B" w:rsidP="003B1F04">
      <w:pPr>
        <w:rPr>
          <w:rFonts w:ascii="Angsana New" w:hAnsi="Angsana New"/>
          <w:sz w:val="28"/>
          <w:szCs w:val="28"/>
        </w:rPr>
      </w:pPr>
    </w:p>
    <w:p w14:paraId="13B0D63D" w14:textId="77777777" w:rsidR="00EA7A0B" w:rsidRPr="00411DBC" w:rsidRDefault="00EA7A0B" w:rsidP="003B1F04">
      <w:pPr>
        <w:rPr>
          <w:rFonts w:ascii="Angsana New" w:hAnsi="Angsana New"/>
          <w:sz w:val="28"/>
          <w:szCs w:val="28"/>
        </w:rPr>
      </w:pPr>
    </w:p>
    <w:p w14:paraId="2C31C25C" w14:textId="77777777" w:rsidR="00A1499E" w:rsidRPr="00411DBC" w:rsidRDefault="00A1499E" w:rsidP="003B1F04">
      <w:pPr>
        <w:rPr>
          <w:rFonts w:ascii="Angsana New" w:hAnsi="Angsana New"/>
          <w:sz w:val="28"/>
          <w:szCs w:val="28"/>
        </w:rPr>
      </w:pPr>
    </w:p>
    <w:p w14:paraId="14ABEBBD" w14:textId="77777777" w:rsidR="00A1499E" w:rsidRPr="00411DBC" w:rsidRDefault="00A1499E" w:rsidP="003B1F04">
      <w:pPr>
        <w:rPr>
          <w:rFonts w:ascii="Angsana New" w:hAnsi="Angsana New"/>
          <w:sz w:val="28"/>
          <w:szCs w:val="28"/>
        </w:rPr>
      </w:pPr>
    </w:p>
    <w:p w14:paraId="1F7B173B" w14:textId="77777777" w:rsidR="003658C5" w:rsidRPr="00411DBC" w:rsidRDefault="003658C5" w:rsidP="003B1F04">
      <w:pPr>
        <w:rPr>
          <w:rFonts w:ascii="Angsana New" w:hAnsi="Angsana New"/>
          <w:sz w:val="28"/>
          <w:szCs w:val="28"/>
        </w:rPr>
      </w:pPr>
    </w:p>
    <w:p w14:paraId="653BAC05" w14:textId="77777777" w:rsidR="003658C5" w:rsidRPr="00411DBC" w:rsidRDefault="003658C5" w:rsidP="003B1F04">
      <w:pPr>
        <w:rPr>
          <w:rFonts w:ascii="Angsana New" w:hAnsi="Angsana New"/>
          <w:sz w:val="28"/>
          <w:szCs w:val="28"/>
        </w:rPr>
      </w:pPr>
    </w:p>
    <w:p w14:paraId="56E3E32D" w14:textId="77777777" w:rsidR="003658C5" w:rsidRPr="00411DBC" w:rsidRDefault="003658C5" w:rsidP="003B1F04">
      <w:pPr>
        <w:rPr>
          <w:rFonts w:ascii="Angsana New" w:hAnsi="Angsana New"/>
          <w:sz w:val="28"/>
          <w:szCs w:val="28"/>
        </w:rPr>
      </w:pPr>
    </w:p>
    <w:p w14:paraId="532AA8E5" w14:textId="77777777" w:rsidR="00A1499E" w:rsidRPr="00411DBC" w:rsidRDefault="00A1499E" w:rsidP="003B1F04">
      <w:pPr>
        <w:rPr>
          <w:rFonts w:ascii="Angsana New" w:hAnsi="Angsana New"/>
          <w:sz w:val="28"/>
          <w:szCs w:val="28"/>
        </w:rPr>
      </w:pPr>
    </w:p>
    <w:tbl>
      <w:tblPr>
        <w:tblStyle w:val="TableGrid"/>
        <w:tblW w:w="9950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4"/>
        <w:gridCol w:w="3699"/>
        <w:gridCol w:w="1313"/>
        <w:gridCol w:w="236"/>
        <w:gridCol w:w="1316"/>
        <w:gridCol w:w="236"/>
        <w:gridCol w:w="1313"/>
        <w:gridCol w:w="236"/>
        <w:gridCol w:w="1317"/>
      </w:tblGrid>
      <w:tr w:rsidR="007C69FB" w:rsidRPr="00411DBC" w14:paraId="318344D9" w14:textId="77777777" w:rsidTr="00505744">
        <w:trPr>
          <w:trHeight w:val="398"/>
          <w:tblHeader/>
        </w:trPr>
        <w:tc>
          <w:tcPr>
            <w:tcW w:w="284" w:type="dxa"/>
          </w:tcPr>
          <w:p w14:paraId="3BFEE9CD" w14:textId="77777777" w:rsidR="007C69FB" w:rsidRPr="00411DBC" w:rsidRDefault="007C69FB" w:rsidP="005057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699" w:type="dxa"/>
            <w:vAlign w:val="center"/>
          </w:tcPr>
          <w:p w14:paraId="3D5C3E0E" w14:textId="77777777" w:rsidR="007C69FB" w:rsidRPr="00411DBC" w:rsidRDefault="007C69FB" w:rsidP="005057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67" w:type="dxa"/>
            <w:gridSpan w:val="7"/>
            <w:tcBorders>
              <w:bottom w:val="single" w:sz="4" w:space="0" w:color="auto"/>
            </w:tcBorders>
            <w:vAlign w:val="center"/>
          </w:tcPr>
          <w:p w14:paraId="16C57E19" w14:textId="77777777" w:rsidR="007C69FB" w:rsidRPr="00411DBC" w:rsidRDefault="007C69FB" w:rsidP="005057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(</w:t>
            </w:r>
            <w:r w:rsidRPr="00411DBC">
              <w:rPr>
                <w:rFonts w:ascii="Angsana New" w:hAnsi="Angsana New"/>
                <w:sz w:val="28"/>
                <w:szCs w:val="28"/>
                <w:cs/>
              </w:rPr>
              <w:t>หน่วย: พันบาท)</w:t>
            </w:r>
          </w:p>
        </w:tc>
      </w:tr>
      <w:tr w:rsidR="007C69FB" w:rsidRPr="00411DBC" w14:paraId="4F2DD78A" w14:textId="77777777" w:rsidTr="00505744">
        <w:trPr>
          <w:trHeight w:val="398"/>
          <w:tblHeader/>
        </w:trPr>
        <w:tc>
          <w:tcPr>
            <w:tcW w:w="284" w:type="dxa"/>
          </w:tcPr>
          <w:p w14:paraId="13F5026A" w14:textId="77777777" w:rsidR="007C69FB" w:rsidRPr="00411DBC" w:rsidRDefault="007C69FB" w:rsidP="005057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699" w:type="dxa"/>
            <w:vAlign w:val="center"/>
          </w:tcPr>
          <w:p w14:paraId="396A5E38" w14:textId="77777777" w:rsidR="007C69FB" w:rsidRPr="00411DBC" w:rsidRDefault="007C69FB" w:rsidP="005057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65" w:type="dxa"/>
            <w:gridSpan w:val="3"/>
            <w:tcBorders>
              <w:top w:val="single" w:sz="4" w:space="0" w:color="auto"/>
            </w:tcBorders>
            <w:vAlign w:val="center"/>
          </w:tcPr>
          <w:p w14:paraId="40AD6FA6" w14:textId="77777777" w:rsidR="007C69FB" w:rsidRPr="00411DBC" w:rsidRDefault="007C69FB" w:rsidP="005057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36" w:type="dxa"/>
            <w:tcBorders>
              <w:top w:val="single" w:sz="4" w:space="0" w:color="auto"/>
            </w:tcBorders>
            <w:vAlign w:val="center"/>
          </w:tcPr>
          <w:p w14:paraId="58A0FCF5" w14:textId="77777777" w:rsidR="007C69FB" w:rsidRPr="00411DBC" w:rsidRDefault="007C69FB" w:rsidP="005057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66" w:type="dxa"/>
            <w:gridSpan w:val="3"/>
            <w:tcBorders>
              <w:top w:val="single" w:sz="4" w:space="0" w:color="auto"/>
            </w:tcBorders>
            <w:vAlign w:val="center"/>
          </w:tcPr>
          <w:p w14:paraId="3315320C" w14:textId="77777777" w:rsidR="007C69FB" w:rsidRPr="00411DBC" w:rsidRDefault="007C69FB" w:rsidP="005057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2C66BE" w:rsidRPr="00411DBC" w14:paraId="30646E44" w14:textId="77777777" w:rsidTr="00505744">
        <w:trPr>
          <w:trHeight w:val="398"/>
          <w:tblHeader/>
        </w:trPr>
        <w:tc>
          <w:tcPr>
            <w:tcW w:w="284" w:type="dxa"/>
          </w:tcPr>
          <w:p w14:paraId="2CB2B987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699" w:type="dxa"/>
            <w:vAlign w:val="center"/>
          </w:tcPr>
          <w:p w14:paraId="5F843533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3" w:type="dxa"/>
            <w:vMerge w:val="restart"/>
            <w:tcBorders>
              <w:top w:val="single" w:sz="4" w:space="0" w:color="auto"/>
            </w:tcBorders>
            <w:vAlign w:val="center"/>
          </w:tcPr>
          <w:p w14:paraId="63BAD517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  <w:p w14:paraId="118DB42A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 xml:space="preserve">30 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มิถุนายน</w:t>
            </w:r>
          </w:p>
          <w:p w14:paraId="6DF9D877" w14:textId="04457CD0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236" w:type="dxa"/>
            <w:vMerge w:val="restart"/>
            <w:tcBorders>
              <w:top w:val="single" w:sz="4" w:space="0" w:color="auto"/>
            </w:tcBorders>
            <w:vAlign w:val="center"/>
          </w:tcPr>
          <w:p w14:paraId="24F23F80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6" w:type="dxa"/>
            <w:vMerge w:val="restart"/>
            <w:tcBorders>
              <w:top w:val="single" w:sz="4" w:space="0" w:color="auto"/>
            </w:tcBorders>
            <w:vAlign w:val="center"/>
          </w:tcPr>
          <w:p w14:paraId="282FD070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  <w:p w14:paraId="4D5C0FE9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31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 xml:space="preserve"> ธันวาคม</w:t>
            </w:r>
          </w:p>
          <w:p w14:paraId="7C7AC51F" w14:textId="5FDB3276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2565</w:t>
            </w:r>
          </w:p>
        </w:tc>
        <w:tc>
          <w:tcPr>
            <w:tcW w:w="236" w:type="dxa"/>
            <w:vMerge w:val="restart"/>
            <w:vAlign w:val="center"/>
          </w:tcPr>
          <w:p w14:paraId="0CE93C3D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3" w:type="dxa"/>
            <w:vMerge w:val="restart"/>
            <w:tcBorders>
              <w:top w:val="single" w:sz="4" w:space="0" w:color="auto"/>
            </w:tcBorders>
            <w:vAlign w:val="center"/>
          </w:tcPr>
          <w:p w14:paraId="65FFF28F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  <w:p w14:paraId="27093397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 xml:space="preserve">30 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มิถุนายน</w:t>
            </w:r>
          </w:p>
          <w:p w14:paraId="6AB89AF1" w14:textId="270CE0F4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236" w:type="dxa"/>
            <w:vMerge w:val="restart"/>
            <w:tcBorders>
              <w:top w:val="single" w:sz="4" w:space="0" w:color="auto"/>
            </w:tcBorders>
            <w:vAlign w:val="center"/>
          </w:tcPr>
          <w:p w14:paraId="471D04E3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7" w:type="dxa"/>
            <w:vMerge w:val="restart"/>
            <w:tcBorders>
              <w:top w:val="single" w:sz="4" w:space="0" w:color="auto"/>
            </w:tcBorders>
            <w:vAlign w:val="center"/>
          </w:tcPr>
          <w:p w14:paraId="18E6896A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  <w:p w14:paraId="5F326B77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31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 xml:space="preserve"> ธันวาคม</w:t>
            </w:r>
          </w:p>
          <w:p w14:paraId="3F51638A" w14:textId="2C51AAC5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2565</w:t>
            </w:r>
          </w:p>
        </w:tc>
      </w:tr>
      <w:tr w:rsidR="007C69FB" w:rsidRPr="00411DBC" w14:paraId="616C592A" w14:textId="77777777" w:rsidTr="00505744">
        <w:trPr>
          <w:trHeight w:val="398"/>
          <w:tblHeader/>
        </w:trPr>
        <w:tc>
          <w:tcPr>
            <w:tcW w:w="284" w:type="dxa"/>
          </w:tcPr>
          <w:p w14:paraId="17E6E4F9" w14:textId="77777777" w:rsidR="007C69FB" w:rsidRPr="00411DBC" w:rsidRDefault="007C69FB" w:rsidP="005057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699" w:type="dxa"/>
            <w:vAlign w:val="center"/>
          </w:tcPr>
          <w:p w14:paraId="0FEAD5C3" w14:textId="77777777" w:rsidR="007C69FB" w:rsidRPr="00411DBC" w:rsidRDefault="007C69FB" w:rsidP="005057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3" w:type="dxa"/>
            <w:vMerge/>
            <w:vAlign w:val="center"/>
          </w:tcPr>
          <w:p w14:paraId="3F17613F" w14:textId="77777777" w:rsidR="007C69FB" w:rsidRPr="00411DBC" w:rsidRDefault="007C69FB" w:rsidP="005057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36" w:type="dxa"/>
            <w:vMerge/>
            <w:vAlign w:val="center"/>
          </w:tcPr>
          <w:p w14:paraId="7EFA8BB2" w14:textId="77777777" w:rsidR="007C69FB" w:rsidRPr="00411DBC" w:rsidRDefault="007C69FB" w:rsidP="005057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6" w:type="dxa"/>
            <w:vMerge/>
            <w:vAlign w:val="center"/>
          </w:tcPr>
          <w:p w14:paraId="6CCE1563" w14:textId="77777777" w:rsidR="007C69FB" w:rsidRPr="00411DBC" w:rsidRDefault="007C69FB" w:rsidP="005057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36" w:type="dxa"/>
            <w:vMerge/>
            <w:vAlign w:val="center"/>
          </w:tcPr>
          <w:p w14:paraId="39175C32" w14:textId="77777777" w:rsidR="007C69FB" w:rsidRPr="00411DBC" w:rsidRDefault="007C69FB" w:rsidP="005057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3" w:type="dxa"/>
            <w:vMerge/>
            <w:vAlign w:val="center"/>
          </w:tcPr>
          <w:p w14:paraId="5038ACED" w14:textId="77777777" w:rsidR="007C69FB" w:rsidRPr="00411DBC" w:rsidRDefault="007C69FB" w:rsidP="005057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36" w:type="dxa"/>
            <w:vMerge/>
            <w:vAlign w:val="center"/>
          </w:tcPr>
          <w:p w14:paraId="294ED3DF" w14:textId="77777777" w:rsidR="007C69FB" w:rsidRPr="00411DBC" w:rsidRDefault="007C69FB" w:rsidP="005057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7" w:type="dxa"/>
            <w:vMerge/>
            <w:vAlign w:val="center"/>
          </w:tcPr>
          <w:p w14:paraId="5022C856" w14:textId="77777777" w:rsidR="007C69FB" w:rsidRPr="00411DBC" w:rsidRDefault="007C69FB" w:rsidP="005057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7C69FB" w:rsidRPr="00411DBC" w14:paraId="649F6779" w14:textId="77777777" w:rsidTr="00505744">
        <w:trPr>
          <w:trHeight w:val="398"/>
          <w:tblHeader/>
        </w:trPr>
        <w:tc>
          <w:tcPr>
            <w:tcW w:w="284" w:type="dxa"/>
          </w:tcPr>
          <w:p w14:paraId="14A59CDE" w14:textId="77777777" w:rsidR="007C69FB" w:rsidRPr="00411DBC" w:rsidRDefault="007C69FB" w:rsidP="005057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699" w:type="dxa"/>
            <w:vAlign w:val="center"/>
          </w:tcPr>
          <w:p w14:paraId="307FA6BF" w14:textId="77777777" w:rsidR="007C69FB" w:rsidRPr="00411DBC" w:rsidRDefault="007C69FB" w:rsidP="005057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3" w:type="dxa"/>
            <w:vMerge/>
            <w:tcBorders>
              <w:bottom w:val="single" w:sz="4" w:space="0" w:color="auto"/>
            </w:tcBorders>
            <w:vAlign w:val="center"/>
          </w:tcPr>
          <w:p w14:paraId="2C2CCCC6" w14:textId="77777777" w:rsidR="007C69FB" w:rsidRPr="00411DBC" w:rsidRDefault="007C69FB" w:rsidP="005057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36" w:type="dxa"/>
            <w:vMerge/>
            <w:vAlign w:val="center"/>
          </w:tcPr>
          <w:p w14:paraId="4DB8842C" w14:textId="77777777" w:rsidR="007C69FB" w:rsidRPr="00411DBC" w:rsidRDefault="007C69FB" w:rsidP="005057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6" w:type="dxa"/>
            <w:vMerge/>
            <w:tcBorders>
              <w:bottom w:val="single" w:sz="4" w:space="0" w:color="auto"/>
            </w:tcBorders>
            <w:vAlign w:val="center"/>
          </w:tcPr>
          <w:p w14:paraId="3AB36753" w14:textId="77777777" w:rsidR="007C69FB" w:rsidRPr="00411DBC" w:rsidRDefault="007C69FB" w:rsidP="005057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36" w:type="dxa"/>
            <w:vMerge/>
            <w:vAlign w:val="center"/>
          </w:tcPr>
          <w:p w14:paraId="0F8F9EBE" w14:textId="77777777" w:rsidR="007C69FB" w:rsidRPr="00411DBC" w:rsidRDefault="007C69FB" w:rsidP="005057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3" w:type="dxa"/>
            <w:vMerge/>
            <w:tcBorders>
              <w:bottom w:val="single" w:sz="4" w:space="0" w:color="auto"/>
            </w:tcBorders>
            <w:vAlign w:val="center"/>
          </w:tcPr>
          <w:p w14:paraId="13C98C5C" w14:textId="77777777" w:rsidR="007C69FB" w:rsidRPr="00411DBC" w:rsidRDefault="007C69FB" w:rsidP="005057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36" w:type="dxa"/>
            <w:vMerge/>
            <w:vAlign w:val="center"/>
          </w:tcPr>
          <w:p w14:paraId="361A54C7" w14:textId="77777777" w:rsidR="007C69FB" w:rsidRPr="00411DBC" w:rsidRDefault="007C69FB" w:rsidP="005057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7" w:type="dxa"/>
            <w:vMerge/>
            <w:tcBorders>
              <w:bottom w:val="single" w:sz="4" w:space="0" w:color="auto"/>
            </w:tcBorders>
            <w:vAlign w:val="center"/>
          </w:tcPr>
          <w:p w14:paraId="2B332857" w14:textId="77777777" w:rsidR="007C69FB" w:rsidRPr="00411DBC" w:rsidRDefault="007C69FB" w:rsidP="005057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7C69FB" w:rsidRPr="00411DBC" w14:paraId="097FDA0D" w14:textId="77777777" w:rsidTr="00505744">
        <w:trPr>
          <w:trHeight w:val="398"/>
        </w:trPr>
        <w:tc>
          <w:tcPr>
            <w:tcW w:w="3983" w:type="dxa"/>
            <w:gridSpan w:val="2"/>
          </w:tcPr>
          <w:p w14:paraId="0CC2B4FC" w14:textId="77777777" w:rsidR="007C69FB" w:rsidRPr="00411DBC" w:rsidRDefault="007C69FB" w:rsidP="00505744">
            <w:pPr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ข. เจ้าหนี้หมุนเวียนอื่น</w:t>
            </w:r>
          </w:p>
        </w:tc>
        <w:tc>
          <w:tcPr>
            <w:tcW w:w="1313" w:type="dxa"/>
            <w:vAlign w:val="center"/>
          </w:tcPr>
          <w:p w14:paraId="24A5D422" w14:textId="77777777" w:rsidR="007C69FB" w:rsidRPr="00411DBC" w:rsidRDefault="007C69FB" w:rsidP="0050574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vAlign w:val="center"/>
          </w:tcPr>
          <w:p w14:paraId="08C7D2C1" w14:textId="77777777" w:rsidR="007C69FB" w:rsidRPr="00411DBC" w:rsidRDefault="007C69FB" w:rsidP="0050574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6" w:type="dxa"/>
            <w:vAlign w:val="center"/>
          </w:tcPr>
          <w:p w14:paraId="74ECE4A4" w14:textId="77777777" w:rsidR="007C69FB" w:rsidRPr="00411DBC" w:rsidRDefault="007C69FB" w:rsidP="0050574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vAlign w:val="center"/>
          </w:tcPr>
          <w:p w14:paraId="3F0C6010" w14:textId="77777777" w:rsidR="007C69FB" w:rsidRPr="00411DBC" w:rsidRDefault="007C69FB" w:rsidP="0050574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3" w:type="dxa"/>
            <w:vAlign w:val="center"/>
          </w:tcPr>
          <w:p w14:paraId="58CE22A6" w14:textId="77777777" w:rsidR="007C69FB" w:rsidRPr="00411DBC" w:rsidRDefault="007C69FB" w:rsidP="0050574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vAlign w:val="center"/>
          </w:tcPr>
          <w:p w14:paraId="7714162A" w14:textId="77777777" w:rsidR="007C69FB" w:rsidRPr="00411DBC" w:rsidRDefault="007C69FB" w:rsidP="00505744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7" w:type="dxa"/>
            <w:vAlign w:val="center"/>
          </w:tcPr>
          <w:p w14:paraId="58A33D9F" w14:textId="77777777" w:rsidR="007C69FB" w:rsidRPr="00411DBC" w:rsidRDefault="007C69FB" w:rsidP="00505744">
            <w:pPr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C921BF" w:rsidRPr="00411DBC" w14:paraId="27707C49" w14:textId="77777777" w:rsidTr="003A01E9">
        <w:trPr>
          <w:trHeight w:val="398"/>
        </w:trPr>
        <w:tc>
          <w:tcPr>
            <w:tcW w:w="284" w:type="dxa"/>
          </w:tcPr>
          <w:p w14:paraId="08DCDDAC" w14:textId="77777777" w:rsidR="00C921BF" w:rsidRPr="00411DBC" w:rsidRDefault="00C921BF" w:rsidP="00C921BF">
            <w:pPr>
              <w:ind w:hanging="245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699" w:type="dxa"/>
            <w:vAlign w:val="center"/>
          </w:tcPr>
          <w:p w14:paraId="1C30C4C3" w14:textId="77777777" w:rsidR="00C921BF" w:rsidRPr="00411DBC" w:rsidRDefault="00C921BF" w:rsidP="00C921BF">
            <w:pPr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411DBC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>บริษัท มิลล์คอน สตีล จำกัด (มหาชน)</w:t>
            </w:r>
          </w:p>
        </w:tc>
        <w:tc>
          <w:tcPr>
            <w:tcW w:w="1313" w:type="dxa"/>
            <w:vAlign w:val="bottom"/>
          </w:tcPr>
          <w:p w14:paraId="15F925F0" w14:textId="76EACFDF" w:rsidR="00C921BF" w:rsidRPr="00411DBC" w:rsidRDefault="00C921BF" w:rsidP="00C921BF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t>-</w:t>
            </w:r>
          </w:p>
        </w:tc>
        <w:tc>
          <w:tcPr>
            <w:tcW w:w="236" w:type="dxa"/>
            <w:vAlign w:val="center"/>
          </w:tcPr>
          <w:p w14:paraId="12312B67" w14:textId="77777777" w:rsidR="00C921BF" w:rsidRPr="00411DBC" w:rsidRDefault="00C921BF" w:rsidP="00C921BF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6" w:type="dxa"/>
            <w:vAlign w:val="center"/>
          </w:tcPr>
          <w:p w14:paraId="035ABF46" w14:textId="77777777" w:rsidR="00C921BF" w:rsidRPr="00411DBC" w:rsidRDefault="00C921BF" w:rsidP="00C921BF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132</w:t>
            </w:r>
          </w:p>
        </w:tc>
        <w:tc>
          <w:tcPr>
            <w:tcW w:w="236" w:type="dxa"/>
            <w:vAlign w:val="center"/>
          </w:tcPr>
          <w:p w14:paraId="4B68A464" w14:textId="77777777" w:rsidR="00C921BF" w:rsidRPr="00411DBC" w:rsidRDefault="00C921BF" w:rsidP="00C921BF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3" w:type="dxa"/>
            <w:vAlign w:val="bottom"/>
          </w:tcPr>
          <w:p w14:paraId="08776081" w14:textId="633DDE0C" w:rsidR="00C921BF" w:rsidRPr="00411DBC" w:rsidRDefault="00C921BF" w:rsidP="00C921BF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t>-</w:t>
            </w:r>
          </w:p>
        </w:tc>
        <w:tc>
          <w:tcPr>
            <w:tcW w:w="236" w:type="dxa"/>
            <w:vAlign w:val="center"/>
          </w:tcPr>
          <w:p w14:paraId="66BDF5F9" w14:textId="77777777" w:rsidR="00C921BF" w:rsidRPr="00411DBC" w:rsidRDefault="00C921BF" w:rsidP="00C921BF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7" w:type="dxa"/>
            <w:vAlign w:val="center"/>
          </w:tcPr>
          <w:p w14:paraId="20924BBE" w14:textId="77777777" w:rsidR="00C921BF" w:rsidRPr="00411DBC" w:rsidRDefault="00C921BF" w:rsidP="00C921BF">
            <w:pPr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</w:tr>
      <w:tr w:rsidR="00C921BF" w:rsidRPr="00411DBC" w14:paraId="291E069F" w14:textId="77777777" w:rsidTr="003A01E9">
        <w:trPr>
          <w:trHeight w:val="398"/>
        </w:trPr>
        <w:tc>
          <w:tcPr>
            <w:tcW w:w="284" w:type="dxa"/>
          </w:tcPr>
          <w:p w14:paraId="215CC234" w14:textId="77777777" w:rsidR="00C921BF" w:rsidRPr="00411DBC" w:rsidRDefault="00C921BF" w:rsidP="00C921BF">
            <w:pPr>
              <w:ind w:hanging="245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699" w:type="dxa"/>
            <w:vAlign w:val="center"/>
          </w:tcPr>
          <w:p w14:paraId="7E931BE1" w14:textId="77777777" w:rsidR="00C921BF" w:rsidRPr="00411DBC" w:rsidRDefault="00C921BF" w:rsidP="00C921BF">
            <w:pPr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411DBC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>บริษัท โคเบลโก้ มิลล์คอน</w:t>
            </w:r>
            <w:r w:rsidRPr="00411DBC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  </w:t>
            </w:r>
            <w:r w:rsidRPr="00411DBC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>สตีล จำกัด</w:t>
            </w:r>
          </w:p>
        </w:tc>
        <w:tc>
          <w:tcPr>
            <w:tcW w:w="1313" w:type="dxa"/>
            <w:vAlign w:val="bottom"/>
          </w:tcPr>
          <w:p w14:paraId="6CA18284" w14:textId="293595AD" w:rsidR="00C921BF" w:rsidRPr="00411DBC" w:rsidRDefault="00C921BF" w:rsidP="00C921BF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t>-</w:t>
            </w:r>
          </w:p>
        </w:tc>
        <w:tc>
          <w:tcPr>
            <w:tcW w:w="236" w:type="dxa"/>
            <w:vAlign w:val="center"/>
          </w:tcPr>
          <w:p w14:paraId="0B1904DB" w14:textId="77777777" w:rsidR="00C921BF" w:rsidRPr="00411DBC" w:rsidRDefault="00C921BF" w:rsidP="00C921BF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6" w:type="dxa"/>
            <w:vAlign w:val="center"/>
          </w:tcPr>
          <w:p w14:paraId="59DC059F" w14:textId="77777777" w:rsidR="00C921BF" w:rsidRPr="00411DBC" w:rsidRDefault="00C921BF" w:rsidP="00C921BF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77</w:t>
            </w:r>
          </w:p>
        </w:tc>
        <w:tc>
          <w:tcPr>
            <w:tcW w:w="236" w:type="dxa"/>
            <w:vAlign w:val="center"/>
          </w:tcPr>
          <w:p w14:paraId="68D08A36" w14:textId="77777777" w:rsidR="00C921BF" w:rsidRPr="00411DBC" w:rsidRDefault="00C921BF" w:rsidP="00C921BF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3" w:type="dxa"/>
            <w:vAlign w:val="bottom"/>
          </w:tcPr>
          <w:p w14:paraId="23533793" w14:textId="577C5A5C" w:rsidR="00C921BF" w:rsidRPr="00411DBC" w:rsidRDefault="00C921BF" w:rsidP="00C921BF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t>-</w:t>
            </w:r>
          </w:p>
        </w:tc>
        <w:tc>
          <w:tcPr>
            <w:tcW w:w="236" w:type="dxa"/>
            <w:vAlign w:val="center"/>
          </w:tcPr>
          <w:p w14:paraId="4A87C2D7" w14:textId="77777777" w:rsidR="00C921BF" w:rsidRPr="00411DBC" w:rsidRDefault="00C921BF" w:rsidP="00C921BF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7" w:type="dxa"/>
            <w:vAlign w:val="center"/>
          </w:tcPr>
          <w:p w14:paraId="554A9409" w14:textId="77777777" w:rsidR="00C921BF" w:rsidRPr="00411DBC" w:rsidRDefault="00C921BF" w:rsidP="00C921BF">
            <w:pPr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C921BF" w:rsidRPr="00411DBC" w14:paraId="1472DAF2" w14:textId="77777777" w:rsidTr="003A01E9">
        <w:trPr>
          <w:trHeight w:val="398"/>
        </w:trPr>
        <w:tc>
          <w:tcPr>
            <w:tcW w:w="284" w:type="dxa"/>
          </w:tcPr>
          <w:p w14:paraId="5B555F12" w14:textId="77777777" w:rsidR="00C921BF" w:rsidRPr="00411DBC" w:rsidRDefault="00C921BF" w:rsidP="00C921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699" w:type="dxa"/>
            <w:vAlign w:val="center"/>
          </w:tcPr>
          <w:p w14:paraId="752D20FC" w14:textId="77777777" w:rsidR="00C921BF" w:rsidRPr="00411DBC" w:rsidRDefault="00C921BF" w:rsidP="00C921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>บริษัท โซลูชั่นส์ มอเตอร์ จำกัด</w:t>
            </w:r>
          </w:p>
        </w:tc>
        <w:tc>
          <w:tcPr>
            <w:tcW w:w="1313" w:type="dxa"/>
            <w:vAlign w:val="bottom"/>
          </w:tcPr>
          <w:p w14:paraId="5F574F84" w14:textId="07BBDB67" w:rsidR="00C921BF" w:rsidRPr="00411DBC" w:rsidRDefault="00C921BF" w:rsidP="00C921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t>-</w:t>
            </w:r>
          </w:p>
        </w:tc>
        <w:tc>
          <w:tcPr>
            <w:tcW w:w="236" w:type="dxa"/>
            <w:vAlign w:val="center"/>
          </w:tcPr>
          <w:p w14:paraId="3392716A" w14:textId="77777777" w:rsidR="00C921BF" w:rsidRPr="00411DBC" w:rsidRDefault="00C921BF" w:rsidP="00C921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6" w:type="dxa"/>
            <w:vAlign w:val="center"/>
          </w:tcPr>
          <w:p w14:paraId="1415D005" w14:textId="77777777" w:rsidR="00C921BF" w:rsidRPr="00411DBC" w:rsidRDefault="00C921BF" w:rsidP="00C921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6" w:type="dxa"/>
            <w:vAlign w:val="center"/>
          </w:tcPr>
          <w:p w14:paraId="23DA017F" w14:textId="77777777" w:rsidR="00C921BF" w:rsidRPr="00411DBC" w:rsidRDefault="00C921BF" w:rsidP="00C921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3" w:type="dxa"/>
            <w:vAlign w:val="bottom"/>
          </w:tcPr>
          <w:p w14:paraId="7D782905" w14:textId="58A359C1" w:rsidR="00C921BF" w:rsidRPr="00411DBC" w:rsidRDefault="00C921BF" w:rsidP="00C921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t>-</w:t>
            </w:r>
          </w:p>
        </w:tc>
        <w:tc>
          <w:tcPr>
            <w:tcW w:w="236" w:type="dxa"/>
            <w:vAlign w:val="center"/>
          </w:tcPr>
          <w:p w14:paraId="05CA9463" w14:textId="77777777" w:rsidR="00C921BF" w:rsidRPr="00411DBC" w:rsidRDefault="00C921BF" w:rsidP="00C921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7" w:type="dxa"/>
            <w:vAlign w:val="center"/>
          </w:tcPr>
          <w:p w14:paraId="47AB5F46" w14:textId="77777777" w:rsidR="00C921BF" w:rsidRPr="00411DBC" w:rsidRDefault="00C921BF" w:rsidP="00C921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711</w:t>
            </w:r>
          </w:p>
        </w:tc>
      </w:tr>
      <w:tr w:rsidR="00C921BF" w:rsidRPr="00411DBC" w14:paraId="79FE4BF7" w14:textId="77777777" w:rsidTr="003A01E9">
        <w:trPr>
          <w:trHeight w:val="398"/>
        </w:trPr>
        <w:tc>
          <w:tcPr>
            <w:tcW w:w="284" w:type="dxa"/>
          </w:tcPr>
          <w:p w14:paraId="52674A2E" w14:textId="77777777" w:rsidR="00C921BF" w:rsidRPr="00411DBC" w:rsidRDefault="00C921BF" w:rsidP="00C921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699" w:type="dxa"/>
            <w:vAlign w:val="bottom"/>
          </w:tcPr>
          <w:p w14:paraId="5F959755" w14:textId="77777777" w:rsidR="00C921BF" w:rsidRPr="00411DBC" w:rsidRDefault="00C921BF" w:rsidP="00C921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411DBC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>บริษัท บิลค์ วัน กรุ๊ป จำกัด</w:t>
            </w:r>
            <w:r w:rsidRPr="00411DBC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313" w:type="dxa"/>
            <w:vAlign w:val="bottom"/>
          </w:tcPr>
          <w:p w14:paraId="08DB82CE" w14:textId="4CDCB1D1" w:rsidR="00C921BF" w:rsidRPr="00411DBC" w:rsidRDefault="00C921BF" w:rsidP="00C921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t>-</w:t>
            </w:r>
          </w:p>
        </w:tc>
        <w:tc>
          <w:tcPr>
            <w:tcW w:w="236" w:type="dxa"/>
            <w:vAlign w:val="center"/>
          </w:tcPr>
          <w:p w14:paraId="6835D407" w14:textId="77777777" w:rsidR="00C921BF" w:rsidRPr="00411DBC" w:rsidRDefault="00C921BF" w:rsidP="00C921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6" w:type="dxa"/>
            <w:vAlign w:val="center"/>
          </w:tcPr>
          <w:p w14:paraId="7413FD69" w14:textId="77777777" w:rsidR="00C921BF" w:rsidRPr="00411DBC" w:rsidRDefault="00C921BF" w:rsidP="00C921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78</w:t>
            </w:r>
          </w:p>
        </w:tc>
        <w:tc>
          <w:tcPr>
            <w:tcW w:w="236" w:type="dxa"/>
            <w:vAlign w:val="center"/>
          </w:tcPr>
          <w:p w14:paraId="3DEDA26D" w14:textId="77777777" w:rsidR="00C921BF" w:rsidRPr="00411DBC" w:rsidRDefault="00C921BF" w:rsidP="00C921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3" w:type="dxa"/>
            <w:vAlign w:val="bottom"/>
          </w:tcPr>
          <w:p w14:paraId="607CFE0C" w14:textId="0DB73541" w:rsidR="00C921BF" w:rsidRPr="00411DBC" w:rsidRDefault="00C921BF" w:rsidP="00C921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t>-</w:t>
            </w:r>
          </w:p>
        </w:tc>
        <w:tc>
          <w:tcPr>
            <w:tcW w:w="236" w:type="dxa"/>
            <w:vAlign w:val="center"/>
          </w:tcPr>
          <w:p w14:paraId="362AF305" w14:textId="77777777" w:rsidR="00C921BF" w:rsidRPr="00411DBC" w:rsidRDefault="00C921BF" w:rsidP="00C921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7" w:type="dxa"/>
            <w:vAlign w:val="center"/>
          </w:tcPr>
          <w:p w14:paraId="28B9C66F" w14:textId="77777777" w:rsidR="00C921BF" w:rsidRPr="00411DBC" w:rsidRDefault="00C921BF" w:rsidP="00C921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C921BF" w:rsidRPr="00411DBC" w14:paraId="75746A89" w14:textId="77777777" w:rsidTr="003A01E9">
        <w:trPr>
          <w:trHeight w:val="398"/>
        </w:trPr>
        <w:tc>
          <w:tcPr>
            <w:tcW w:w="284" w:type="dxa"/>
          </w:tcPr>
          <w:p w14:paraId="2BB5330D" w14:textId="77777777" w:rsidR="00C921BF" w:rsidRPr="00411DBC" w:rsidRDefault="00C921BF" w:rsidP="00C921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699" w:type="dxa"/>
            <w:vAlign w:val="center"/>
          </w:tcPr>
          <w:p w14:paraId="617437FD" w14:textId="77777777" w:rsidR="00C921BF" w:rsidRPr="00411DBC" w:rsidRDefault="00C921BF" w:rsidP="00C921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411DBC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>บริษัท มูนช็อต เวนเจอร์</w:t>
            </w:r>
            <w:r w:rsidRPr="00411DBC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  </w:t>
            </w:r>
            <w:r w:rsidRPr="00411DBC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>แคปปิตอล</w:t>
            </w:r>
            <w:r w:rsidRPr="00411DBC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  </w:t>
            </w:r>
            <w:r w:rsidRPr="00411DBC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>จำกัด</w:t>
            </w:r>
          </w:p>
        </w:tc>
        <w:tc>
          <w:tcPr>
            <w:tcW w:w="1313" w:type="dxa"/>
            <w:vAlign w:val="bottom"/>
          </w:tcPr>
          <w:p w14:paraId="4294BC94" w14:textId="499E8FFE" w:rsidR="00C921BF" w:rsidRPr="00411DBC" w:rsidRDefault="00C921BF" w:rsidP="00C921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t>-</w:t>
            </w:r>
          </w:p>
        </w:tc>
        <w:tc>
          <w:tcPr>
            <w:tcW w:w="236" w:type="dxa"/>
            <w:vAlign w:val="center"/>
          </w:tcPr>
          <w:p w14:paraId="5F13412C" w14:textId="77777777" w:rsidR="00C921BF" w:rsidRPr="00411DBC" w:rsidRDefault="00C921BF" w:rsidP="00C921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6" w:type="dxa"/>
            <w:vAlign w:val="center"/>
          </w:tcPr>
          <w:p w14:paraId="00B812CC" w14:textId="77777777" w:rsidR="00C921BF" w:rsidRPr="00411DBC" w:rsidRDefault="00C921BF" w:rsidP="00C921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100</w:t>
            </w:r>
          </w:p>
        </w:tc>
        <w:tc>
          <w:tcPr>
            <w:tcW w:w="236" w:type="dxa"/>
            <w:vAlign w:val="center"/>
          </w:tcPr>
          <w:p w14:paraId="30B5DF79" w14:textId="77777777" w:rsidR="00C921BF" w:rsidRPr="00411DBC" w:rsidRDefault="00C921BF" w:rsidP="00C921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3" w:type="dxa"/>
            <w:vAlign w:val="bottom"/>
          </w:tcPr>
          <w:p w14:paraId="4C4AE3BF" w14:textId="4882C6EB" w:rsidR="00C921BF" w:rsidRPr="00411DBC" w:rsidRDefault="00C921BF" w:rsidP="00C921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t>-</w:t>
            </w:r>
          </w:p>
        </w:tc>
        <w:tc>
          <w:tcPr>
            <w:tcW w:w="236" w:type="dxa"/>
            <w:vAlign w:val="center"/>
          </w:tcPr>
          <w:p w14:paraId="701003F7" w14:textId="77777777" w:rsidR="00C921BF" w:rsidRPr="00411DBC" w:rsidRDefault="00C921BF" w:rsidP="00C921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7" w:type="dxa"/>
            <w:vAlign w:val="center"/>
          </w:tcPr>
          <w:p w14:paraId="317520B4" w14:textId="77777777" w:rsidR="00C921BF" w:rsidRPr="00411DBC" w:rsidRDefault="00C921BF" w:rsidP="00C921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</w:tr>
      <w:tr w:rsidR="00C921BF" w:rsidRPr="00411DBC" w14:paraId="74D1D9B3" w14:textId="77777777" w:rsidTr="003A01E9">
        <w:trPr>
          <w:trHeight w:val="398"/>
        </w:trPr>
        <w:tc>
          <w:tcPr>
            <w:tcW w:w="284" w:type="dxa"/>
          </w:tcPr>
          <w:p w14:paraId="0E27FF1C" w14:textId="77777777" w:rsidR="00C921BF" w:rsidRPr="00411DBC" w:rsidRDefault="00C921BF" w:rsidP="00C921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699" w:type="dxa"/>
            <w:vAlign w:val="center"/>
          </w:tcPr>
          <w:p w14:paraId="2F729A08" w14:textId="77777777" w:rsidR="00C921BF" w:rsidRPr="00411DBC" w:rsidRDefault="00C921BF" w:rsidP="00C921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 xml:space="preserve">บริษัท 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ซันเทค รีไซเคิล แอนด์ ดีคาร์บอน จำกัด</w:t>
            </w:r>
          </w:p>
        </w:tc>
        <w:tc>
          <w:tcPr>
            <w:tcW w:w="1313" w:type="dxa"/>
            <w:vAlign w:val="bottom"/>
          </w:tcPr>
          <w:p w14:paraId="5A8BFBF9" w14:textId="6306E0C8" w:rsidR="00C921BF" w:rsidRPr="00411DBC" w:rsidRDefault="00C921BF" w:rsidP="00C921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t>-</w:t>
            </w:r>
          </w:p>
        </w:tc>
        <w:tc>
          <w:tcPr>
            <w:tcW w:w="236" w:type="dxa"/>
            <w:vAlign w:val="center"/>
          </w:tcPr>
          <w:p w14:paraId="474E5BD8" w14:textId="77777777" w:rsidR="00C921BF" w:rsidRPr="00411DBC" w:rsidRDefault="00C921BF" w:rsidP="00C921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6" w:type="dxa"/>
            <w:vAlign w:val="center"/>
          </w:tcPr>
          <w:p w14:paraId="242645E3" w14:textId="77777777" w:rsidR="00C921BF" w:rsidRPr="00411DBC" w:rsidRDefault="00C921BF" w:rsidP="00C921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182</w:t>
            </w:r>
          </w:p>
        </w:tc>
        <w:tc>
          <w:tcPr>
            <w:tcW w:w="236" w:type="dxa"/>
            <w:vAlign w:val="center"/>
          </w:tcPr>
          <w:p w14:paraId="6B53D5D3" w14:textId="77777777" w:rsidR="00C921BF" w:rsidRPr="00411DBC" w:rsidRDefault="00C921BF" w:rsidP="00C921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3" w:type="dxa"/>
            <w:vAlign w:val="bottom"/>
          </w:tcPr>
          <w:p w14:paraId="0A3F00FB" w14:textId="5C160A13" w:rsidR="00C921BF" w:rsidRPr="00411DBC" w:rsidRDefault="00C921BF" w:rsidP="00C921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t>-</w:t>
            </w:r>
          </w:p>
        </w:tc>
        <w:tc>
          <w:tcPr>
            <w:tcW w:w="236" w:type="dxa"/>
            <w:vAlign w:val="center"/>
          </w:tcPr>
          <w:p w14:paraId="2E156471" w14:textId="77777777" w:rsidR="00C921BF" w:rsidRPr="00411DBC" w:rsidRDefault="00C921BF" w:rsidP="00C921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7" w:type="dxa"/>
            <w:vAlign w:val="center"/>
          </w:tcPr>
          <w:p w14:paraId="05BB12EE" w14:textId="77777777" w:rsidR="00C921BF" w:rsidRPr="00411DBC" w:rsidRDefault="00C921BF" w:rsidP="00C921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C921BF" w:rsidRPr="00411DBC" w14:paraId="64EF485A" w14:textId="77777777" w:rsidTr="003A01E9">
        <w:trPr>
          <w:trHeight w:val="398"/>
        </w:trPr>
        <w:tc>
          <w:tcPr>
            <w:tcW w:w="284" w:type="dxa"/>
          </w:tcPr>
          <w:p w14:paraId="31998C6F" w14:textId="77777777" w:rsidR="00C921BF" w:rsidRPr="00411DBC" w:rsidRDefault="00C921BF" w:rsidP="00C921BF">
            <w:pPr>
              <w:ind w:hanging="245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699" w:type="dxa"/>
            <w:vAlign w:val="center"/>
          </w:tcPr>
          <w:p w14:paraId="6AAD4115" w14:textId="77777777" w:rsidR="00C921BF" w:rsidRPr="00411DBC" w:rsidRDefault="00C921BF" w:rsidP="00C921BF">
            <w:pPr>
              <w:rPr>
                <w:rFonts w:asciiTheme="majorBidi" w:hAnsiTheme="majorBidi"/>
                <w:color w:val="000000"/>
                <w:sz w:val="28"/>
                <w:szCs w:val="28"/>
                <w:cs/>
              </w:rPr>
            </w:pPr>
            <w:r w:rsidRPr="00411DBC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>บริษัท สยามโซล่าร์ เจนเนอร์ชั่น</w:t>
            </w:r>
            <w:r w:rsidRPr="00411DBC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11DBC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>จำกัด</w:t>
            </w:r>
          </w:p>
        </w:tc>
        <w:tc>
          <w:tcPr>
            <w:tcW w:w="1313" w:type="dxa"/>
            <w:vAlign w:val="bottom"/>
          </w:tcPr>
          <w:p w14:paraId="13A6BCC4" w14:textId="19EA4CDF" w:rsidR="00C921BF" w:rsidRPr="00411DBC" w:rsidRDefault="00C921BF" w:rsidP="00C921BF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t>-</w:t>
            </w:r>
          </w:p>
        </w:tc>
        <w:tc>
          <w:tcPr>
            <w:tcW w:w="236" w:type="dxa"/>
            <w:vAlign w:val="center"/>
          </w:tcPr>
          <w:p w14:paraId="7EA46186" w14:textId="77777777" w:rsidR="00C921BF" w:rsidRPr="00411DBC" w:rsidRDefault="00C921BF" w:rsidP="00C921BF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6" w:type="dxa"/>
            <w:vAlign w:val="center"/>
          </w:tcPr>
          <w:p w14:paraId="033E45F9" w14:textId="77777777" w:rsidR="00C921BF" w:rsidRPr="00411DBC" w:rsidRDefault="00C921BF" w:rsidP="00C921BF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28</w:t>
            </w:r>
          </w:p>
        </w:tc>
        <w:tc>
          <w:tcPr>
            <w:tcW w:w="236" w:type="dxa"/>
            <w:vAlign w:val="center"/>
          </w:tcPr>
          <w:p w14:paraId="070F1157" w14:textId="77777777" w:rsidR="00C921BF" w:rsidRPr="00411DBC" w:rsidRDefault="00C921BF" w:rsidP="00C921BF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3" w:type="dxa"/>
            <w:vAlign w:val="bottom"/>
          </w:tcPr>
          <w:p w14:paraId="6818ECB4" w14:textId="548D5989" w:rsidR="00C921BF" w:rsidRPr="00411DBC" w:rsidRDefault="00C921BF" w:rsidP="00C921BF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t>-</w:t>
            </w:r>
          </w:p>
        </w:tc>
        <w:tc>
          <w:tcPr>
            <w:tcW w:w="236" w:type="dxa"/>
            <w:vAlign w:val="center"/>
          </w:tcPr>
          <w:p w14:paraId="1F3DABC5" w14:textId="77777777" w:rsidR="00C921BF" w:rsidRPr="00411DBC" w:rsidRDefault="00C921BF" w:rsidP="00C921BF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7" w:type="dxa"/>
            <w:vAlign w:val="center"/>
          </w:tcPr>
          <w:p w14:paraId="1BF36ED3" w14:textId="77777777" w:rsidR="00C921BF" w:rsidRPr="00411DBC" w:rsidRDefault="00C921BF" w:rsidP="00C921BF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</w:tr>
      <w:tr w:rsidR="00C921BF" w:rsidRPr="00411DBC" w14:paraId="3F85FE8C" w14:textId="77777777" w:rsidTr="003A01E9">
        <w:trPr>
          <w:trHeight w:val="398"/>
        </w:trPr>
        <w:tc>
          <w:tcPr>
            <w:tcW w:w="284" w:type="dxa"/>
          </w:tcPr>
          <w:p w14:paraId="4AB78B46" w14:textId="77777777" w:rsidR="00C921BF" w:rsidRPr="00411DBC" w:rsidRDefault="00C921BF" w:rsidP="00C921BF">
            <w:pPr>
              <w:ind w:hanging="245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699" w:type="dxa"/>
            <w:vAlign w:val="center"/>
          </w:tcPr>
          <w:p w14:paraId="7E66C974" w14:textId="77777777" w:rsidR="00C921BF" w:rsidRPr="00411DBC" w:rsidRDefault="00C921BF" w:rsidP="00C921BF">
            <w:pPr>
              <w:rPr>
                <w:rFonts w:asciiTheme="majorBidi" w:hAnsiTheme="majorBidi"/>
                <w:color w:val="000000"/>
                <w:sz w:val="28"/>
                <w:szCs w:val="28"/>
                <w:cs/>
              </w:rPr>
            </w:pPr>
            <w:r w:rsidRPr="00411DBC">
              <w:rPr>
                <w:rFonts w:asciiTheme="majorBidi" w:hAnsiTheme="majorBidi"/>
                <w:color w:val="000000"/>
                <w:sz w:val="28"/>
                <w:szCs w:val="28"/>
                <w:cs/>
              </w:rPr>
              <w:t>บริษัท เดอะ เมกะวัตต์ จำกัด</w:t>
            </w:r>
          </w:p>
        </w:tc>
        <w:tc>
          <w:tcPr>
            <w:tcW w:w="1313" w:type="dxa"/>
            <w:vAlign w:val="bottom"/>
          </w:tcPr>
          <w:p w14:paraId="484B5CDA" w14:textId="4C93D649" w:rsidR="00C921BF" w:rsidRPr="00411DBC" w:rsidRDefault="00C921BF" w:rsidP="00C921BF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t>-</w:t>
            </w:r>
          </w:p>
        </w:tc>
        <w:tc>
          <w:tcPr>
            <w:tcW w:w="236" w:type="dxa"/>
            <w:vAlign w:val="center"/>
          </w:tcPr>
          <w:p w14:paraId="0E35FED3" w14:textId="77777777" w:rsidR="00C921BF" w:rsidRPr="00411DBC" w:rsidRDefault="00C921BF" w:rsidP="00C921BF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6" w:type="dxa"/>
            <w:vAlign w:val="center"/>
          </w:tcPr>
          <w:p w14:paraId="487DA025" w14:textId="77777777" w:rsidR="00C921BF" w:rsidRPr="00411DBC" w:rsidRDefault="00C921BF" w:rsidP="00C921BF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68,500</w:t>
            </w:r>
          </w:p>
        </w:tc>
        <w:tc>
          <w:tcPr>
            <w:tcW w:w="236" w:type="dxa"/>
            <w:vAlign w:val="center"/>
          </w:tcPr>
          <w:p w14:paraId="16758DD3" w14:textId="77777777" w:rsidR="00C921BF" w:rsidRPr="00411DBC" w:rsidRDefault="00C921BF" w:rsidP="00C921BF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3" w:type="dxa"/>
            <w:vAlign w:val="bottom"/>
          </w:tcPr>
          <w:p w14:paraId="36CE9E16" w14:textId="4DB0C66B" w:rsidR="00C921BF" w:rsidRPr="00411DBC" w:rsidRDefault="00C921BF" w:rsidP="00C921BF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t>-</w:t>
            </w:r>
          </w:p>
        </w:tc>
        <w:tc>
          <w:tcPr>
            <w:tcW w:w="236" w:type="dxa"/>
            <w:vAlign w:val="center"/>
          </w:tcPr>
          <w:p w14:paraId="2F9381F1" w14:textId="77777777" w:rsidR="00C921BF" w:rsidRPr="00411DBC" w:rsidRDefault="00C921BF" w:rsidP="00C921BF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7" w:type="dxa"/>
            <w:vAlign w:val="center"/>
          </w:tcPr>
          <w:p w14:paraId="48ECCD1F" w14:textId="77777777" w:rsidR="00C921BF" w:rsidRPr="00411DBC" w:rsidRDefault="00C921BF" w:rsidP="00C921BF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68,500</w:t>
            </w:r>
          </w:p>
        </w:tc>
      </w:tr>
      <w:tr w:rsidR="00C921BF" w:rsidRPr="00411DBC" w14:paraId="25C6A208" w14:textId="77777777" w:rsidTr="003A01E9">
        <w:trPr>
          <w:trHeight w:val="398"/>
        </w:trPr>
        <w:tc>
          <w:tcPr>
            <w:tcW w:w="284" w:type="dxa"/>
          </w:tcPr>
          <w:p w14:paraId="12830400" w14:textId="77777777" w:rsidR="00C921BF" w:rsidRPr="00411DBC" w:rsidRDefault="00C921BF" w:rsidP="00C921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699" w:type="dxa"/>
            <w:vAlign w:val="center"/>
          </w:tcPr>
          <w:p w14:paraId="473D1DE3" w14:textId="77777777" w:rsidR="00C921BF" w:rsidRPr="00411DBC" w:rsidRDefault="00C921BF" w:rsidP="00C921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>รวมเจ้าหนี้</w:t>
            </w:r>
            <w:r w:rsidRPr="00411DBC">
              <w:rPr>
                <w:rFonts w:asciiTheme="majorBidi" w:hAnsiTheme="majorBidi" w:cstheme="majorBidi" w:hint="cs"/>
                <w:color w:val="000000"/>
                <w:sz w:val="28"/>
                <w:szCs w:val="28"/>
                <w:cs/>
              </w:rPr>
              <w:t>หมุนเวียน</w:t>
            </w:r>
            <w:r w:rsidRPr="00411DBC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>อื่น</w:t>
            </w:r>
          </w:p>
        </w:tc>
        <w:tc>
          <w:tcPr>
            <w:tcW w:w="131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EB0558D" w14:textId="5E908F1A" w:rsidR="00C921BF" w:rsidRPr="00411DBC" w:rsidRDefault="00C921BF" w:rsidP="00C921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t>-</w:t>
            </w:r>
          </w:p>
        </w:tc>
        <w:tc>
          <w:tcPr>
            <w:tcW w:w="236" w:type="dxa"/>
            <w:vAlign w:val="center"/>
          </w:tcPr>
          <w:p w14:paraId="1DCEABA9" w14:textId="77777777" w:rsidR="00C921BF" w:rsidRPr="00411DBC" w:rsidRDefault="00C921BF" w:rsidP="00C921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9C3708" w14:textId="77777777" w:rsidR="00C921BF" w:rsidRPr="00411DBC" w:rsidRDefault="00C921BF" w:rsidP="00C921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69,097</w:t>
            </w:r>
          </w:p>
        </w:tc>
        <w:tc>
          <w:tcPr>
            <w:tcW w:w="236" w:type="dxa"/>
            <w:vAlign w:val="center"/>
          </w:tcPr>
          <w:p w14:paraId="2FF7F012" w14:textId="77777777" w:rsidR="00C921BF" w:rsidRPr="00411DBC" w:rsidRDefault="00C921BF" w:rsidP="00C921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5C1A4ED" w14:textId="11B8D50F" w:rsidR="00C921BF" w:rsidRPr="00411DBC" w:rsidRDefault="00C921BF" w:rsidP="00C921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t>-</w:t>
            </w:r>
          </w:p>
        </w:tc>
        <w:tc>
          <w:tcPr>
            <w:tcW w:w="236" w:type="dxa"/>
            <w:vAlign w:val="center"/>
          </w:tcPr>
          <w:p w14:paraId="00E0EF65" w14:textId="77777777" w:rsidR="00C921BF" w:rsidRPr="00411DBC" w:rsidRDefault="00C921BF" w:rsidP="00C921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4C9A41" w14:textId="77777777" w:rsidR="00C921BF" w:rsidRPr="00411DBC" w:rsidRDefault="00C921BF" w:rsidP="00C921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6</w:t>
            </w:r>
            <w:r w:rsidRPr="00411DBC">
              <w:rPr>
                <w:rFonts w:ascii="Angsana New" w:hAnsi="Angsana New"/>
                <w:sz w:val="28"/>
                <w:szCs w:val="28"/>
              </w:rPr>
              <w:t>9,211</w:t>
            </w:r>
          </w:p>
        </w:tc>
      </w:tr>
      <w:tr w:rsidR="007C69FB" w:rsidRPr="00411DBC" w14:paraId="004FBF54" w14:textId="77777777" w:rsidTr="00505744">
        <w:trPr>
          <w:trHeight w:val="398"/>
        </w:trPr>
        <w:tc>
          <w:tcPr>
            <w:tcW w:w="284" w:type="dxa"/>
          </w:tcPr>
          <w:p w14:paraId="5042D9DB" w14:textId="77777777" w:rsidR="007C69FB" w:rsidRPr="00411DBC" w:rsidRDefault="007C69FB" w:rsidP="005057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699" w:type="dxa"/>
            <w:vMerge w:val="restart"/>
            <w:vAlign w:val="center"/>
          </w:tcPr>
          <w:p w14:paraId="2FAC954E" w14:textId="77777777" w:rsidR="007C69FB" w:rsidRPr="00411DBC" w:rsidRDefault="007C69FB" w:rsidP="005057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411DBC">
              <w:rPr>
                <w:rFonts w:asciiTheme="majorBidi" w:hAnsiTheme="majorBidi" w:cstheme="majorBidi" w:hint="cs"/>
                <w:color w:val="000000"/>
                <w:sz w:val="28"/>
                <w:szCs w:val="28"/>
                <w:cs/>
              </w:rPr>
              <w:t>รวมเจ้าหนี้การค้าและเจ้าหนี้หมุนเวียนอื่น</w:t>
            </w:r>
          </w:p>
          <w:p w14:paraId="0AE896A6" w14:textId="77777777" w:rsidR="007C69FB" w:rsidRPr="00411DBC" w:rsidRDefault="007C69FB" w:rsidP="00505744">
            <w:pPr>
              <w:spacing w:line="240" w:lineRule="auto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411DBC">
              <w:rPr>
                <w:rFonts w:asciiTheme="majorBidi" w:hAnsiTheme="majorBidi" w:cstheme="majorBidi" w:hint="cs"/>
                <w:color w:val="000000"/>
                <w:sz w:val="28"/>
                <w:szCs w:val="28"/>
                <w:cs/>
              </w:rPr>
              <w:t>-กิจการที่เกี่ยวข้องกัน</w:t>
            </w:r>
          </w:p>
        </w:tc>
        <w:tc>
          <w:tcPr>
            <w:tcW w:w="1313" w:type="dxa"/>
            <w:vMerge w:val="restart"/>
            <w:tcBorders>
              <w:top w:val="single" w:sz="4" w:space="0" w:color="auto"/>
            </w:tcBorders>
            <w:vAlign w:val="bottom"/>
          </w:tcPr>
          <w:p w14:paraId="17E81275" w14:textId="0DC9D3FA" w:rsidR="007C69FB" w:rsidRPr="00411DBC" w:rsidRDefault="00C921BF" w:rsidP="005057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3,305</w:t>
            </w:r>
          </w:p>
        </w:tc>
        <w:tc>
          <w:tcPr>
            <w:tcW w:w="236" w:type="dxa"/>
            <w:vAlign w:val="bottom"/>
          </w:tcPr>
          <w:p w14:paraId="3D18D62A" w14:textId="77777777" w:rsidR="007C69FB" w:rsidRPr="00411DBC" w:rsidRDefault="007C69FB" w:rsidP="005057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6" w:type="dxa"/>
            <w:vMerge w:val="restart"/>
            <w:tcBorders>
              <w:top w:val="single" w:sz="4" w:space="0" w:color="auto"/>
            </w:tcBorders>
            <w:vAlign w:val="bottom"/>
          </w:tcPr>
          <w:p w14:paraId="7CDCE3EB" w14:textId="77777777" w:rsidR="007C69FB" w:rsidRPr="00411DBC" w:rsidRDefault="007C69FB" w:rsidP="005057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73,013</w:t>
            </w:r>
          </w:p>
        </w:tc>
        <w:tc>
          <w:tcPr>
            <w:tcW w:w="236" w:type="dxa"/>
            <w:vAlign w:val="bottom"/>
          </w:tcPr>
          <w:p w14:paraId="4120A655" w14:textId="77777777" w:rsidR="007C69FB" w:rsidRPr="00411DBC" w:rsidRDefault="007C69FB" w:rsidP="005057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3" w:type="dxa"/>
            <w:vMerge w:val="restart"/>
            <w:tcBorders>
              <w:top w:val="single" w:sz="4" w:space="0" w:color="auto"/>
            </w:tcBorders>
            <w:vAlign w:val="bottom"/>
          </w:tcPr>
          <w:p w14:paraId="1C99DD61" w14:textId="48C4AF0F" w:rsidR="007C69FB" w:rsidRPr="00411DBC" w:rsidRDefault="00C921BF" w:rsidP="005057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218</w:t>
            </w:r>
          </w:p>
        </w:tc>
        <w:tc>
          <w:tcPr>
            <w:tcW w:w="236" w:type="dxa"/>
            <w:vAlign w:val="bottom"/>
          </w:tcPr>
          <w:p w14:paraId="55CE8530" w14:textId="77777777" w:rsidR="007C69FB" w:rsidRPr="00411DBC" w:rsidRDefault="007C69FB" w:rsidP="005057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7" w:type="dxa"/>
            <w:vMerge w:val="restart"/>
            <w:tcBorders>
              <w:top w:val="single" w:sz="4" w:space="0" w:color="auto"/>
            </w:tcBorders>
            <w:vAlign w:val="bottom"/>
          </w:tcPr>
          <w:p w14:paraId="6ED8700E" w14:textId="77777777" w:rsidR="007C69FB" w:rsidRPr="00411DBC" w:rsidRDefault="007C69FB" w:rsidP="005057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69,368</w:t>
            </w:r>
          </w:p>
        </w:tc>
      </w:tr>
      <w:tr w:rsidR="007C69FB" w:rsidRPr="00411DBC" w14:paraId="052B695F" w14:textId="77777777" w:rsidTr="00505744">
        <w:trPr>
          <w:trHeight w:val="398"/>
        </w:trPr>
        <w:tc>
          <w:tcPr>
            <w:tcW w:w="284" w:type="dxa"/>
          </w:tcPr>
          <w:p w14:paraId="0E6B9EE8" w14:textId="77777777" w:rsidR="007C69FB" w:rsidRPr="00411DBC" w:rsidRDefault="007C69FB" w:rsidP="005057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699" w:type="dxa"/>
            <w:vMerge/>
            <w:vAlign w:val="center"/>
          </w:tcPr>
          <w:p w14:paraId="51BBF642" w14:textId="77777777" w:rsidR="007C69FB" w:rsidRPr="00411DBC" w:rsidRDefault="007C69FB" w:rsidP="005057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</w:p>
        </w:tc>
        <w:tc>
          <w:tcPr>
            <w:tcW w:w="1313" w:type="dxa"/>
            <w:vMerge/>
            <w:tcBorders>
              <w:bottom w:val="double" w:sz="4" w:space="0" w:color="auto"/>
            </w:tcBorders>
            <w:vAlign w:val="center"/>
          </w:tcPr>
          <w:p w14:paraId="32E3313A" w14:textId="77777777" w:rsidR="007C69FB" w:rsidRPr="00411DBC" w:rsidRDefault="007C69FB" w:rsidP="005057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vAlign w:val="center"/>
          </w:tcPr>
          <w:p w14:paraId="50E455A9" w14:textId="77777777" w:rsidR="007C69FB" w:rsidRPr="00411DBC" w:rsidRDefault="007C69FB" w:rsidP="005057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6" w:type="dxa"/>
            <w:vMerge/>
            <w:tcBorders>
              <w:bottom w:val="double" w:sz="4" w:space="0" w:color="auto"/>
            </w:tcBorders>
          </w:tcPr>
          <w:p w14:paraId="62B71B32" w14:textId="77777777" w:rsidR="007C69FB" w:rsidRPr="00411DBC" w:rsidRDefault="007C69FB" w:rsidP="005057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vAlign w:val="center"/>
          </w:tcPr>
          <w:p w14:paraId="259B2F19" w14:textId="77777777" w:rsidR="007C69FB" w:rsidRPr="00411DBC" w:rsidRDefault="007C69FB" w:rsidP="005057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3" w:type="dxa"/>
            <w:vMerge/>
            <w:tcBorders>
              <w:bottom w:val="double" w:sz="4" w:space="0" w:color="auto"/>
            </w:tcBorders>
            <w:vAlign w:val="center"/>
          </w:tcPr>
          <w:p w14:paraId="4D6A9511" w14:textId="77777777" w:rsidR="007C69FB" w:rsidRPr="00411DBC" w:rsidRDefault="007C69FB" w:rsidP="005057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vAlign w:val="center"/>
          </w:tcPr>
          <w:p w14:paraId="0CE595DB" w14:textId="77777777" w:rsidR="007C69FB" w:rsidRPr="00411DBC" w:rsidRDefault="007C69FB" w:rsidP="005057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7" w:type="dxa"/>
            <w:vMerge/>
            <w:tcBorders>
              <w:bottom w:val="double" w:sz="4" w:space="0" w:color="auto"/>
            </w:tcBorders>
          </w:tcPr>
          <w:p w14:paraId="5EB29C84" w14:textId="77777777" w:rsidR="007C69FB" w:rsidRPr="00411DBC" w:rsidRDefault="007C69FB" w:rsidP="005057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</w:tbl>
    <w:p w14:paraId="6A571135" w14:textId="77777777" w:rsidR="00591AC0" w:rsidRPr="00411DBC" w:rsidRDefault="00591AC0" w:rsidP="003B1F04">
      <w:pPr>
        <w:rPr>
          <w:rFonts w:ascii="Angsana New" w:hAnsi="Angsana New"/>
          <w:sz w:val="28"/>
          <w:szCs w:val="28"/>
        </w:rPr>
      </w:pPr>
    </w:p>
    <w:p w14:paraId="3F5F3A79" w14:textId="77777777" w:rsidR="00591AC0" w:rsidRPr="00411DBC" w:rsidRDefault="00591AC0" w:rsidP="003B1F04">
      <w:pPr>
        <w:rPr>
          <w:rFonts w:ascii="Angsana New" w:hAnsi="Angsana New"/>
          <w:sz w:val="28"/>
          <w:szCs w:val="28"/>
        </w:rPr>
      </w:pPr>
    </w:p>
    <w:p w14:paraId="49038E69" w14:textId="326286C7" w:rsidR="00591AC0" w:rsidRPr="00411DBC" w:rsidRDefault="00591AC0" w:rsidP="00591AC0">
      <w:pPr>
        <w:ind w:firstLine="142"/>
        <w:jc w:val="thaiDistribute"/>
        <w:rPr>
          <w:rFonts w:ascii="Angsana New" w:hAnsi="Angsana New"/>
          <w:b/>
          <w:bCs/>
          <w:sz w:val="28"/>
          <w:szCs w:val="28"/>
        </w:rPr>
      </w:pPr>
      <w:r w:rsidRPr="00411DBC">
        <w:rPr>
          <w:rFonts w:ascii="Angsana New" w:hAnsi="Angsana New"/>
          <w:b/>
          <w:bCs/>
          <w:sz w:val="28"/>
          <w:szCs w:val="28"/>
        </w:rPr>
        <w:t>4.</w:t>
      </w:r>
      <w:r w:rsidR="003658C5" w:rsidRPr="00411DBC">
        <w:rPr>
          <w:rFonts w:ascii="Angsana New" w:hAnsi="Angsana New"/>
          <w:b/>
          <w:bCs/>
          <w:sz w:val="28"/>
          <w:szCs w:val="28"/>
        </w:rPr>
        <w:t>9</w:t>
      </w:r>
      <w:r w:rsidRPr="00411DBC">
        <w:rPr>
          <w:rFonts w:ascii="Angsana New" w:hAnsi="Angsana New"/>
          <w:b/>
          <w:bCs/>
          <w:sz w:val="28"/>
          <w:szCs w:val="28"/>
        </w:rPr>
        <w:t xml:space="preserve"> </w:t>
      </w:r>
      <w:r w:rsidRPr="00411DBC">
        <w:rPr>
          <w:rFonts w:ascii="Angsana New" w:hAnsi="Angsana New"/>
          <w:b/>
          <w:bCs/>
          <w:sz w:val="28"/>
          <w:szCs w:val="28"/>
          <w:cs/>
        </w:rPr>
        <w:t>เงินกู้ยืมระยะสั้นแก่บุคคลที่เกี่ยวข้องกัน</w:t>
      </w:r>
    </w:p>
    <w:tbl>
      <w:tblPr>
        <w:tblStyle w:val="TableGrid"/>
        <w:tblW w:w="10134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9"/>
        <w:gridCol w:w="3767"/>
        <w:gridCol w:w="1337"/>
        <w:gridCol w:w="240"/>
        <w:gridCol w:w="1340"/>
        <w:gridCol w:w="240"/>
        <w:gridCol w:w="1337"/>
        <w:gridCol w:w="240"/>
        <w:gridCol w:w="1344"/>
      </w:tblGrid>
      <w:tr w:rsidR="00591AC0" w:rsidRPr="00411DBC" w14:paraId="50E3F143" w14:textId="77777777" w:rsidTr="007A0261">
        <w:trPr>
          <w:trHeight w:val="434"/>
        </w:trPr>
        <w:tc>
          <w:tcPr>
            <w:tcW w:w="289" w:type="dxa"/>
            <w:vAlign w:val="center"/>
          </w:tcPr>
          <w:p w14:paraId="73867DE0" w14:textId="77777777" w:rsidR="00591AC0" w:rsidRPr="00411DBC" w:rsidRDefault="00591AC0" w:rsidP="007A02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767" w:type="dxa"/>
            <w:vAlign w:val="center"/>
          </w:tcPr>
          <w:p w14:paraId="0997FE7A" w14:textId="77777777" w:rsidR="00591AC0" w:rsidRPr="00411DBC" w:rsidRDefault="00591AC0" w:rsidP="007A02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078" w:type="dxa"/>
            <w:gridSpan w:val="7"/>
            <w:tcBorders>
              <w:bottom w:val="single" w:sz="4" w:space="0" w:color="auto"/>
            </w:tcBorders>
            <w:vAlign w:val="center"/>
          </w:tcPr>
          <w:p w14:paraId="270A4ACA" w14:textId="77777777" w:rsidR="00591AC0" w:rsidRPr="00411DBC" w:rsidRDefault="00591AC0" w:rsidP="007A02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(</w:t>
            </w:r>
            <w:r w:rsidRPr="00411DBC">
              <w:rPr>
                <w:rFonts w:ascii="Angsana New" w:hAnsi="Angsana New"/>
                <w:sz w:val="28"/>
                <w:szCs w:val="28"/>
                <w:cs/>
              </w:rPr>
              <w:t>หน่วย: พันบาท)</w:t>
            </w:r>
          </w:p>
        </w:tc>
      </w:tr>
      <w:tr w:rsidR="00591AC0" w:rsidRPr="00411DBC" w14:paraId="67B7DFBF" w14:textId="77777777" w:rsidTr="007A0261">
        <w:trPr>
          <w:trHeight w:val="447"/>
        </w:trPr>
        <w:tc>
          <w:tcPr>
            <w:tcW w:w="289" w:type="dxa"/>
            <w:vAlign w:val="center"/>
          </w:tcPr>
          <w:p w14:paraId="53AB74ED" w14:textId="77777777" w:rsidR="00591AC0" w:rsidRPr="00411DBC" w:rsidRDefault="00591AC0" w:rsidP="007A02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767" w:type="dxa"/>
            <w:vAlign w:val="center"/>
          </w:tcPr>
          <w:p w14:paraId="73B17CEA" w14:textId="77777777" w:rsidR="00591AC0" w:rsidRPr="00411DBC" w:rsidRDefault="00591AC0" w:rsidP="007A02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91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120E85" w14:textId="77777777" w:rsidR="00591AC0" w:rsidRPr="00411DBC" w:rsidRDefault="00591AC0" w:rsidP="007A02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40" w:type="dxa"/>
            <w:vAlign w:val="center"/>
          </w:tcPr>
          <w:p w14:paraId="7EC40BB5" w14:textId="77777777" w:rsidR="00591AC0" w:rsidRPr="00411DBC" w:rsidRDefault="00591AC0" w:rsidP="007A02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92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0227A6" w14:textId="77777777" w:rsidR="00591AC0" w:rsidRPr="00411DBC" w:rsidRDefault="00591AC0" w:rsidP="007A02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591AC0" w:rsidRPr="00411DBC" w14:paraId="34A9BD92" w14:textId="77777777" w:rsidTr="007A0261">
        <w:trPr>
          <w:trHeight w:val="434"/>
        </w:trPr>
        <w:tc>
          <w:tcPr>
            <w:tcW w:w="289" w:type="dxa"/>
            <w:vAlign w:val="center"/>
          </w:tcPr>
          <w:p w14:paraId="140F976D" w14:textId="77777777" w:rsidR="00591AC0" w:rsidRPr="00411DBC" w:rsidRDefault="00591AC0" w:rsidP="007A02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767" w:type="dxa"/>
            <w:vAlign w:val="center"/>
          </w:tcPr>
          <w:p w14:paraId="3530FFCC" w14:textId="77777777" w:rsidR="00591AC0" w:rsidRPr="00411DBC" w:rsidRDefault="00591AC0" w:rsidP="007A02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vMerge w:val="restart"/>
            <w:tcBorders>
              <w:top w:val="single" w:sz="4" w:space="0" w:color="auto"/>
            </w:tcBorders>
            <w:vAlign w:val="center"/>
          </w:tcPr>
          <w:p w14:paraId="33D20EBA" w14:textId="77777777" w:rsidR="00591AC0" w:rsidRPr="00411DBC" w:rsidRDefault="00591AC0" w:rsidP="007A02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  <w:p w14:paraId="1C8BB257" w14:textId="77777777" w:rsidR="00591AC0" w:rsidRPr="00411DBC" w:rsidRDefault="00591AC0" w:rsidP="007A02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 xml:space="preserve">30 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มิถุนายน</w:t>
            </w:r>
          </w:p>
          <w:p w14:paraId="364572FF" w14:textId="77777777" w:rsidR="00591AC0" w:rsidRPr="00411DBC" w:rsidRDefault="00591AC0" w:rsidP="007A02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240" w:type="dxa"/>
            <w:vMerge w:val="restart"/>
            <w:tcBorders>
              <w:top w:val="single" w:sz="4" w:space="0" w:color="auto"/>
            </w:tcBorders>
            <w:vAlign w:val="center"/>
          </w:tcPr>
          <w:p w14:paraId="21596DBD" w14:textId="77777777" w:rsidR="00591AC0" w:rsidRPr="00411DBC" w:rsidRDefault="00591AC0" w:rsidP="007A02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0" w:type="dxa"/>
            <w:vMerge w:val="restart"/>
            <w:tcBorders>
              <w:top w:val="single" w:sz="4" w:space="0" w:color="auto"/>
            </w:tcBorders>
            <w:vAlign w:val="center"/>
          </w:tcPr>
          <w:p w14:paraId="7ED3C1F9" w14:textId="77777777" w:rsidR="00591AC0" w:rsidRPr="00411DBC" w:rsidRDefault="00591AC0" w:rsidP="007A02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  <w:p w14:paraId="1CC57741" w14:textId="77777777" w:rsidR="00591AC0" w:rsidRPr="00411DBC" w:rsidRDefault="00591AC0" w:rsidP="007A02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31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 xml:space="preserve"> ธันวาคม</w:t>
            </w:r>
          </w:p>
          <w:p w14:paraId="5E7CAD96" w14:textId="77777777" w:rsidR="00591AC0" w:rsidRPr="00411DBC" w:rsidRDefault="00591AC0" w:rsidP="007A02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2565</w:t>
            </w:r>
          </w:p>
        </w:tc>
        <w:tc>
          <w:tcPr>
            <w:tcW w:w="240" w:type="dxa"/>
            <w:vMerge w:val="restart"/>
            <w:vAlign w:val="center"/>
          </w:tcPr>
          <w:p w14:paraId="701C3D70" w14:textId="77777777" w:rsidR="00591AC0" w:rsidRPr="00411DBC" w:rsidRDefault="00591AC0" w:rsidP="007A02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vMerge w:val="restart"/>
            <w:tcBorders>
              <w:top w:val="single" w:sz="4" w:space="0" w:color="auto"/>
            </w:tcBorders>
            <w:vAlign w:val="center"/>
          </w:tcPr>
          <w:p w14:paraId="066DEBC0" w14:textId="77777777" w:rsidR="00591AC0" w:rsidRPr="00411DBC" w:rsidRDefault="00591AC0" w:rsidP="007A02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  <w:p w14:paraId="41F9D42E" w14:textId="77777777" w:rsidR="00591AC0" w:rsidRPr="00411DBC" w:rsidRDefault="00591AC0" w:rsidP="007A02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 xml:space="preserve">30 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มิถุนายน</w:t>
            </w:r>
          </w:p>
          <w:p w14:paraId="284DC1BA" w14:textId="77777777" w:rsidR="00591AC0" w:rsidRPr="00411DBC" w:rsidRDefault="00591AC0" w:rsidP="007A02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240" w:type="dxa"/>
            <w:vMerge w:val="restart"/>
            <w:tcBorders>
              <w:top w:val="single" w:sz="4" w:space="0" w:color="auto"/>
            </w:tcBorders>
            <w:vAlign w:val="center"/>
          </w:tcPr>
          <w:p w14:paraId="4A0DCE51" w14:textId="77777777" w:rsidR="00591AC0" w:rsidRPr="00411DBC" w:rsidRDefault="00591AC0" w:rsidP="007A02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4" w:type="dxa"/>
            <w:vMerge w:val="restart"/>
            <w:tcBorders>
              <w:top w:val="single" w:sz="4" w:space="0" w:color="auto"/>
            </w:tcBorders>
            <w:vAlign w:val="center"/>
          </w:tcPr>
          <w:p w14:paraId="0EB0D9C9" w14:textId="77777777" w:rsidR="00591AC0" w:rsidRPr="00411DBC" w:rsidRDefault="00591AC0" w:rsidP="007A02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  <w:p w14:paraId="319FBE20" w14:textId="77777777" w:rsidR="00591AC0" w:rsidRPr="00411DBC" w:rsidRDefault="00591AC0" w:rsidP="007A02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31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 xml:space="preserve"> ธันวาคม</w:t>
            </w:r>
          </w:p>
          <w:p w14:paraId="584D9DC0" w14:textId="77777777" w:rsidR="00591AC0" w:rsidRPr="00411DBC" w:rsidRDefault="00591AC0" w:rsidP="007A02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2565</w:t>
            </w:r>
          </w:p>
        </w:tc>
      </w:tr>
      <w:tr w:rsidR="00591AC0" w:rsidRPr="00411DBC" w14:paraId="3721CC6A" w14:textId="77777777" w:rsidTr="007A0261">
        <w:trPr>
          <w:trHeight w:val="434"/>
        </w:trPr>
        <w:tc>
          <w:tcPr>
            <w:tcW w:w="289" w:type="dxa"/>
            <w:vAlign w:val="center"/>
          </w:tcPr>
          <w:p w14:paraId="6EDA5650" w14:textId="77777777" w:rsidR="00591AC0" w:rsidRPr="00411DBC" w:rsidRDefault="00591AC0" w:rsidP="007A02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767" w:type="dxa"/>
            <w:vAlign w:val="center"/>
          </w:tcPr>
          <w:p w14:paraId="492E37D1" w14:textId="77777777" w:rsidR="00591AC0" w:rsidRPr="00411DBC" w:rsidRDefault="00591AC0" w:rsidP="007A02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vMerge/>
            <w:vAlign w:val="center"/>
          </w:tcPr>
          <w:p w14:paraId="0D203767" w14:textId="77777777" w:rsidR="00591AC0" w:rsidRPr="00411DBC" w:rsidRDefault="00591AC0" w:rsidP="007A02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40" w:type="dxa"/>
            <w:vMerge/>
            <w:vAlign w:val="center"/>
          </w:tcPr>
          <w:p w14:paraId="27FA222B" w14:textId="77777777" w:rsidR="00591AC0" w:rsidRPr="00411DBC" w:rsidRDefault="00591AC0" w:rsidP="007A02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0" w:type="dxa"/>
            <w:vMerge/>
            <w:vAlign w:val="center"/>
          </w:tcPr>
          <w:p w14:paraId="41FD847E" w14:textId="77777777" w:rsidR="00591AC0" w:rsidRPr="00411DBC" w:rsidRDefault="00591AC0" w:rsidP="007A02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40" w:type="dxa"/>
            <w:vMerge/>
            <w:vAlign w:val="center"/>
          </w:tcPr>
          <w:p w14:paraId="35D0AA71" w14:textId="77777777" w:rsidR="00591AC0" w:rsidRPr="00411DBC" w:rsidRDefault="00591AC0" w:rsidP="007A02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vMerge/>
            <w:vAlign w:val="center"/>
          </w:tcPr>
          <w:p w14:paraId="212794A2" w14:textId="77777777" w:rsidR="00591AC0" w:rsidRPr="00411DBC" w:rsidRDefault="00591AC0" w:rsidP="007A02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40" w:type="dxa"/>
            <w:vMerge/>
            <w:vAlign w:val="center"/>
          </w:tcPr>
          <w:p w14:paraId="067DCDB1" w14:textId="77777777" w:rsidR="00591AC0" w:rsidRPr="00411DBC" w:rsidRDefault="00591AC0" w:rsidP="007A02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4" w:type="dxa"/>
            <w:vMerge/>
            <w:vAlign w:val="center"/>
          </w:tcPr>
          <w:p w14:paraId="2348B3AE" w14:textId="77777777" w:rsidR="00591AC0" w:rsidRPr="00411DBC" w:rsidRDefault="00591AC0" w:rsidP="007A02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591AC0" w:rsidRPr="00411DBC" w14:paraId="541C38CF" w14:textId="77777777" w:rsidTr="007A0261">
        <w:trPr>
          <w:trHeight w:val="434"/>
        </w:trPr>
        <w:tc>
          <w:tcPr>
            <w:tcW w:w="289" w:type="dxa"/>
            <w:vAlign w:val="center"/>
          </w:tcPr>
          <w:p w14:paraId="26ABCCCF" w14:textId="77777777" w:rsidR="00591AC0" w:rsidRPr="00411DBC" w:rsidRDefault="00591AC0" w:rsidP="007A02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767" w:type="dxa"/>
            <w:vAlign w:val="center"/>
          </w:tcPr>
          <w:p w14:paraId="27DCF3EC" w14:textId="77777777" w:rsidR="00591AC0" w:rsidRPr="00411DBC" w:rsidRDefault="00591AC0" w:rsidP="007A02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vMerge/>
            <w:tcBorders>
              <w:bottom w:val="single" w:sz="4" w:space="0" w:color="auto"/>
            </w:tcBorders>
            <w:vAlign w:val="center"/>
          </w:tcPr>
          <w:p w14:paraId="62866C97" w14:textId="77777777" w:rsidR="00591AC0" w:rsidRPr="00411DBC" w:rsidRDefault="00591AC0" w:rsidP="007A02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40" w:type="dxa"/>
            <w:vMerge/>
            <w:vAlign w:val="center"/>
          </w:tcPr>
          <w:p w14:paraId="5A00BE1C" w14:textId="77777777" w:rsidR="00591AC0" w:rsidRPr="00411DBC" w:rsidRDefault="00591AC0" w:rsidP="007A02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0" w:type="dxa"/>
            <w:vMerge/>
            <w:tcBorders>
              <w:bottom w:val="single" w:sz="4" w:space="0" w:color="auto"/>
            </w:tcBorders>
            <w:vAlign w:val="center"/>
          </w:tcPr>
          <w:p w14:paraId="698A2F88" w14:textId="77777777" w:rsidR="00591AC0" w:rsidRPr="00411DBC" w:rsidRDefault="00591AC0" w:rsidP="007A02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40" w:type="dxa"/>
            <w:vMerge/>
            <w:vAlign w:val="center"/>
          </w:tcPr>
          <w:p w14:paraId="754E5BCE" w14:textId="77777777" w:rsidR="00591AC0" w:rsidRPr="00411DBC" w:rsidRDefault="00591AC0" w:rsidP="007A02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vMerge/>
            <w:tcBorders>
              <w:bottom w:val="single" w:sz="4" w:space="0" w:color="auto"/>
            </w:tcBorders>
            <w:vAlign w:val="center"/>
          </w:tcPr>
          <w:p w14:paraId="5A24E126" w14:textId="77777777" w:rsidR="00591AC0" w:rsidRPr="00411DBC" w:rsidRDefault="00591AC0" w:rsidP="007A02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40" w:type="dxa"/>
            <w:vMerge/>
            <w:vAlign w:val="center"/>
          </w:tcPr>
          <w:p w14:paraId="53DE5D9F" w14:textId="77777777" w:rsidR="00591AC0" w:rsidRPr="00411DBC" w:rsidRDefault="00591AC0" w:rsidP="007A02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4" w:type="dxa"/>
            <w:vMerge/>
            <w:tcBorders>
              <w:bottom w:val="single" w:sz="4" w:space="0" w:color="auto"/>
            </w:tcBorders>
            <w:vAlign w:val="center"/>
          </w:tcPr>
          <w:p w14:paraId="14BA8F68" w14:textId="77777777" w:rsidR="00591AC0" w:rsidRPr="00411DBC" w:rsidRDefault="00591AC0" w:rsidP="007A02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591AC0" w:rsidRPr="00411DBC" w14:paraId="0C863309" w14:textId="77777777" w:rsidTr="007A0261">
        <w:trPr>
          <w:trHeight w:val="447"/>
        </w:trPr>
        <w:tc>
          <w:tcPr>
            <w:tcW w:w="4056" w:type="dxa"/>
            <w:gridSpan w:val="2"/>
            <w:vAlign w:val="center"/>
          </w:tcPr>
          <w:p w14:paraId="59BC4799" w14:textId="3E57792B" w:rsidR="00591AC0" w:rsidRPr="00411DBC" w:rsidRDefault="001B09E3" w:rsidP="007A02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บริษัทที่เกี่ยวข้องกัน</w:t>
            </w:r>
          </w:p>
        </w:tc>
        <w:tc>
          <w:tcPr>
            <w:tcW w:w="1337" w:type="dxa"/>
            <w:tcBorders>
              <w:top w:val="single" w:sz="4" w:space="0" w:color="auto"/>
            </w:tcBorders>
            <w:vAlign w:val="center"/>
          </w:tcPr>
          <w:p w14:paraId="27138FBA" w14:textId="77777777" w:rsidR="00591AC0" w:rsidRPr="00411DBC" w:rsidRDefault="00591AC0" w:rsidP="007A02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0" w:type="dxa"/>
            <w:vAlign w:val="center"/>
          </w:tcPr>
          <w:p w14:paraId="347D8F90" w14:textId="77777777" w:rsidR="00591AC0" w:rsidRPr="00411DBC" w:rsidRDefault="00591AC0" w:rsidP="007A02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0" w:type="dxa"/>
            <w:tcBorders>
              <w:top w:val="single" w:sz="4" w:space="0" w:color="auto"/>
            </w:tcBorders>
            <w:vAlign w:val="center"/>
          </w:tcPr>
          <w:p w14:paraId="4FF95B9B" w14:textId="77777777" w:rsidR="00591AC0" w:rsidRPr="00411DBC" w:rsidRDefault="00591AC0" w:rsidP="007A02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40" w:type="dxa"/>
            <w:vAlign w:val="center"/>
          </w:tcPr>
          <w:p w14:paraId="2C3C3069" w14:textId="77777777" w:rsidR="00591AC0" w:rsidRPr="00411DBC" w:rsidRDefault="00591AC0" w:rsidP="007A02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tcBorders>
              <w:top w:val="single" w:sz="4" w:space="0" w:color="auto"/>
            </w:tcBorders>
            <w:vAlign w:val="center"/>
          </w:tcPr>
          <w:p w14:paraId="1C1A0397" w14:textId="77777777" w:rsidR="00591AC0" w:rsidRPr="00411DBC" w:rsidRDefault="00591AC0" w:rsidP="007A02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0" w:type="dxa"/>
            <w:vAlign w:val="center"/>
          </w:tcPr>
          <w:p w14:paraId="2D086A5C" w14:textId="77777777" w:rsidR="00591AC0" w:rsidRPr="00411DBC" w:rsidRDefault="00591AC0" w:rsidP="007A02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single" w:sz="4" w:space="0" w:color="auto"/>
            </w:tcBorders>
            <w:vAlign w:val="center"/>
          </w:tcPr>
          <w:p w14:paraId="36E50F3C" w14:textId="77777777" w:rsidR="00591AC0" w:rsidRPr="00411DBC" w:rsidRDefault="00591AC0" w:rsidP="007A02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591AC0" w:rsidRPr="00411DBC" w14:paraId="0D3EDBEA" w14:textId="77777777" w:rsidTr="007A0261">
        <w:trPr>
          <w:trHeight w:val="408"/>
        </w:trPr>
        <w:tc>
          <w:tcPr>
            <w:tcW w:w="289" w:type="dxa"/>
            <w:vAlign w:val="center"/>
          </w:tcPr>
          <w:p w14:paraId="1360A9A1" w14:textId="77777777" w:rsidR="00591AC0" w:rsidRPr="00411DBC" w:rsidRDefault="00591AC0" w:rsidP="007A02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767" w:type="dxa"/>
            <w:vAlign w:val="center"/>
          </w:tcPr>
          <w:p w14:paraId="7E58324B" w14:textId="4EC23054" w:rsidR="00591AC0" w:rsidRPr="00411DBC" w:rsidRDefault="006E0864" w:rsidP="007A02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บริษัท มิลล์คอน สตีล จำกัด</w:t>
            </w:r>
          </w:p>
        </w:tc>
        <w:tc>
          <w:tcPr>
            <w:tcW w:w="1337" w:type="dxa"/>
          </w:tcPr>
          <w:p w14:paraId="188E58EA" w14:textId="77777777" w:rsidR="00591AC0" w:rsidRPr="00411DBC" w:rsidRDefault="00591AC0" w:rsidP="007A02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0" w:type="dxa"/>
            <w:vAlign w:val="center"/>
          </w:tcPr>
          <w:p w14:paraId="27F5D19D" w14:textId="77777777" w:rsidR="00591AC0" w:rsidRPr="00411DBC" w:rsidRDefault="00591AC0" w:rsidP="007A02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0" w:type="dxa"/>
          </w:tcPr>
          <w:p w14:paraId="1C774E40" w14:textId="77777777" w:rsidR="00591AC0" w:rsidRPr="00411DBC" w:rsidRDefault="00591AC0" w:rsidP="007A02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0" w:type="dxa"/>
            <w:vAlign w:val="center"/>
          </w:tcPr>
          <w:p w14:paraId="2801BB67" w14:textId="77777777" w:rsidR="00591AC0" w:rsidRPr="00411DBC" w:rsidRDefault="00591AC0" w:rsidP="007A02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vAlign w:val="center"/>
          </w:tcPr>
          <w:p w14:paraId="657F2333" w14:textId="77777777" w:rsidR="00591AC0" w:rsidRPr="00411DBC" w:rsidRDefault="00591AC0" w:rsidP="007A02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0" w:type="dxa"/>
            <w:vAlign w:val="center"/>
          </w:tcPr>
          <w:p w14:paraId="597651FD" w14:textId="77777777" w:rsidR="00591AC0" w:rsidRPr="00411DBC" w:rsidRDefault="00591AC0" w:rsidP="007A02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4" w:type="dxa"/>
            <w:vAlign w:val="center"/>
          </w:tcPr>
          <w:p w14:paraId="2B34376B" w14:textId="77777777" w:rsidR="00591AC0" w:rsidRPr="00411DBC" w:rsidRDefault="00591AC0" w:rsidP="007A02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6E0864" w:rsidRPr="00411DBC" w14:paraId="091FA457" w14:textId="77777777" w:rsidTr="007A0261">
        <w:trPr>
          <w:trHeight w:val="408"/>
        </w:trPr>
        <w:tc>
          <w:tcPr>
            <w:tcW w:w="289" w:type="dxa"/>
            <w:vAlign w:val="center"/>
          </w:tcPr>
          <w:p w14:paraId="3F8763E5" w14:textId="77777777" w:rsidR="006E0864" w:rsidRPr="00411DBC" w:rsidRDefault="006E0864" w:rsidP="006E08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767" w:type="dxa"/>
            <w:vAlign w:val="center"/>
          </w:tcPr>
          <w:p w14:paraId="48101165" w14:textId="4CC5D97B" w:rsidR="006E0864" w:rsidRPr="00411DBC" w:rsidRDefault="006E0864" w:rsidP="006E08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เงินกู้ยืมระยะ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สั้น</w:t>
            </w:r>
          </w:p>
        </w:tc>
        <w:tc>
          <w:tcPr>
            <w:tcW w:w="1337" w:type="dxa"/>
          </w:tcPr>
          <w:p w14:paraId="2B783B4A" w14:textId="2A753DE9" w:rsidR="006E0864" w:rsidRPr="00411DBC" w:rsidRDefault="006E0864" w:rsidP="006E08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207,681</w:t>
            </w:r>
          </w:p>
        </w:tc>
        <w:tc>
          <w:tcPr>
            <w:tcW w:w="240" w:type="dxa"/>
            <w:vAlign w:val="center"/>
          </w:tcPr>
          <w:p w14:paraId="3E87596E" w14:textId="77777777" w:rsidR="006E0864" w:rsidRPr="00411DBC" w:rsidRDefault="006E0864" w:rsidP="006E08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0" w:type="dxa"/>
          </w:tcPr>
          <w:p w14:paraId="697E98BD" w14:textId="77777777" w:rsidR="006E0864" w:rsidRPr="00411DBC" w:rsidRDefault="006E0864" w:rsidP="006E08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40" w:type="dxa"/>
            <w:vAlign w:val="center"/>
          </w:tcPr>
          <w:p w14:paraId="38B68B50" w14:textId="77777777" w:rsidR="006E0864" w:rsidRPr="00411DBC" w:rsidRDefault="006E0864" w:rsidP="006E08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</w:tcPr>
          <w:p w14:paraId="4E0B512E" w14:textId="77777777" w:rsidR="006E0864" w:rsidRPr="00411DBC" w:rsidRDefault="006E0864" w:rsidP="006E08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40" w:type="dxa"/>
            <w:vAlign w:val="center"/>
          </w:tcPr>
          <w:p w14:paraId="233638BD" w14:textId="77777777" w:rsidR="006E0864" w:rsidRPr="00411DBC" w:rsidRDefault="006E0864" w:rsidP="006E08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4" w:type="dxa"/>
          </w:tcPr>
          <w:p w14:paraId="722B7B21" w14:textId="6E0CEB8E" w:rsidR="006E0864" w:rsidRPr="00411DBC" w:rsidRDefault="006E0864" w:rsidP="006E08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6E0864" w:rsidRPr="00411DBC" w14:paraId="6EFE51AA" w14:textId="77777777" w:rsidTr="000547DE">
        <w:trPr>
          <w:trHeight w:val="408"/>
        </w:trPr>
        <w:tc>
          <w:tcPr>
            <w:tcW w:w="289" w:type="dxa"/>
            <w:vAlign w:val="center"/>
          </w:tcPr>
          <w:p w14:paraId="1DF0611E" w14:textId="77777777" w:rsidR="006E0864" w:rsidRPr="00411DBC" w:rsidRDefault="006E0864" w:rsidP="006E0864">
            <w:pPr>
              <w:ind w:hanging="245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767" w:type="dxa"/>
            <w:vAlign w:val="center"/>
          </w:tcPr>
          <w:p w14:paraId="29CA88A0" w14:textId="77777777" w:rsidR="006E0864" w:rsidRPr="00411DBC" w:rsidRDefault="006E0864" w:rsidP="006E0864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ดอกเบี้ยค้างรับ</w:t>
            </w:r>
          </w:p>
        </w:tc>
        <w:tc>
          <w:tcPr>
            <w:tcW w:w="1337" w:type="dxa"/>
            <w:vAlign w:val="center"/>
          </w:tcPr>
          <w:p w14:paraId="59E83BF6" w14:textId="6F5FF747" w:rsidR="006E0864" w:rsidRPr="00411DBC" w:rsidRDefault="006E0864" w:rsidP="006E086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1,081</w:t>
            </w:r>
          </w:p>
        </w:tc>
        <w:tc>
          <w:tcPr>
            <w:tcW w:w="240" w:type="dxa"/>
            <w:vAlign w:val="center"/>
          </w:tcPr>
          <w:p w14:paraId="3D514467" w14:textId="77777777" w:rsidR="006E0864" w:rsidRPr="00411DBC" w:rsidRDefault="006E0864" w:rsidP="006E086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0" w:type="dxa"/>
            <w:vAlign w:val="center"/>
          </w:tcPr>
          <w:p w14:paraId="71B9FCCE" w14:textId="77777777" w:rsidR="006E0864" w:rsidRPr="00411DBC" w:rsidRDefault="006E0864" w:rsidP="006E086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40" w:type="dxa"/>
            <w:vAlign w:val="center"/>
          </w:tcPr>
          <w:p w14:paraId="07245F6E" w14:textId="77777777" w:rsidR="006E0864" w:rsidRPr="00411DBC" w:rsidRDefault="006E0864" w:rsidP="006E086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vAlign w:val="center"/>
          </w:tcPr>
          <w:p w14:paraId="196DA45A" w14:textId="77777777" w:rsidR="006E0864" w:rsidRPr="00411DBC" w:rsidRDefault="006E0864" w:rsidP="006E086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40" w:type="dxa"/>
            <w:vAlign w:val="center"/>
          </w:tcPr>
          <w:p w14:paraId="1E46DCAD" w14:textId="77777777" w:rsidR="006E0864" w:rsidRPr="00411DBC" w:rsidRDefault="006E0864" w:rsidP="006E086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4" w:type="dxa"/>
            <w:vAlign w:val="center"/>
          </w:tcPr>
          <w:p w14:paraId="1F8C935E" w14:textId="527EF421" w:rsidR="006E0864" w:rsidRPr="00411DBC" w:rsidRDefault="006E0864" w:rsidP="006E086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6E0864" w:rsidRPr="00411DBC" w14:paraId="09E135EB" w14:textId="77777777" w:rsidTr="007A0261">
        <w:trPr>
          <w:trHeight w:val="408"/>
        </w:trPr>
        <w:tc>
          <w:tcPr>
            <w:tcW w:w="289" w:type="dxa"/>
            <w:vAlign w:val="center"/>
          </w:tcPr>
          <w:p w14:paraId="2D8FE2C4" w14:textId="77777777" w:rsidR="006E0864" w:rsidRPr="00411DBC" w:rsidRDefault="006E0864" w:rsidP="006E08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767" w:type="dxa"/>
            <w:vAlign w:val="center"/>
          </w:tcPr>
          <w:p w14:paraId="03FB445C" w14:textId="45B519DD" w:rsidR="006E0864" w:rsidRPr="00411DBC" w:rsidRDefault="006E0864" w:rsidP="006E08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  <w:r w:rsidR="004B7EF9" w:rsidRPr="00411DBC">
              <w:rPr>
                <w:rFonts w:ascii="Angsana New" w:hAnsi="Angsana New" w:hint="cs"/>
                <w:sz w:val="28"/>
                <w:szCs w:val="28"/>
                <w:cs/>
              </w:rPr>
              <w:t>เงินกู้ระยะสั้น</w:t>
            </w:r>
          </w:p>
        </w:tc>
        <w:tc>
          <w:tcPr>
            <w:tcW w:w="1337" w:type="dxa"/>
            <w:tcBorders>
              <w:top w:val="single" w:sz="4" w:space="0" w:color="auto"/>
              <w:bottom w:val="double" w:sz="4" w:space="0" w:color="auto"/>
            </w:tcBorders>
          </w:tcPr>
          <w:p w14:paraId="597A3804" w14:textId="151823EF" w:rsidR="006E0864" w:rsidRPr="00411DBC" w:rsidRDefault="006E0864" w:rsidP="006E08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208,762</w:t>
            </w:r>
          </w:p>
        </w:tc>
        <w:tc>
          <w:tcPr>
            <w:tcW w:w="240" w:type="dxa"/>
            <w:vAlign w:val="center"/>
          </w:tcPr>
          <w:p w14:paraId="40C3CCF1" w14:textId="77777777" w:rsidR="006E0864" w:rsidRPr="00411DBC" w:rsidRDefault="006E0864" w:rsidP="006E08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0" w:type="dxa"/>
            <w:tcBorders>
              <w:top w:val="single" w:sz="4" w:space="0" w:color="auto"/>
              <w:bottom w:val="double" w:sz="4" w:space="0" w:color="auto"/>
            </w:tcBorders>
          </w:tcPr>
          <w:p w14:paraId="329A0B13" w14:textId="77777777" w:rsidR="006E0864" w:rsidRPr="00411DBC" w:rsidRDefault="006E0864" w:rsidP="006E08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40" w:type="dxa"/>
            <w:vAlign w:val="center"/>
          </w:tcPr>
          <w:p w14:paraId="5AA7A35B" w14:textId="77777777" w:rsidR="006E0864" w:rsidRPr="00411DBC" w:rsidRDefault="006E0864" w:rsidP="006E08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tcBorders>
              <w:top w:val="single" w:sz="4" w:space="0" w:color="auto"/>
              <w:bottom w:val="double" w:sz="4" w:space="0" w:color="auto"/>
            </w:tcBorders>
          </w:tcPr>
          <w:p w14:paraId="6C32B086" w14:textId="77777777" w:rsidR="006E0864" w:rsidRPr="00411DBC" w:rsidRDefault="006E0864" w:rsidP="006E08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40" w:type="dxa"/>
            <w:vAlign w:val="center"/>
          </w:tcPr>
          <w:p w14:paraId="6FAAF60B" w14:textId="77777777" w:rsidR="006E0864" w:rsidRPr="00411DBC" w:rsidRDefault="006E0864" w:rsidP="006E08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single" w:sz="4" w:space="0" w:color="auto"/>
              <w:bottom w:val="double" w:sz="4" w:space="0" w:color="auto"/>
            </w:tcBorders>
          </w:tcPr>
          <w:p w14:paraId="0CADFD75" w14:textId="24376B62" w:rsidR="006E0864" w:rsidRPr="00411DBC" w:rsidRDefault="006E0864" w:rsidP="006E08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</w:tbl>
    <w:p w14:paraId="734E04DE" w14:textId="77777777" w:rsidR="00591AC0" w:rsidRPr="00411DBC" w:rsidRDefault="00591AC0" w:rsidP="003B1F04">
      <w:pPr>
        <w:rPr>
          <w:rFonts w:ascii="Angsana New" w:hAnsi="Angsana New"/>
          <w:sz w:val="28"/>
          <w:szCs w:val="28"/>
        </w:rPr>
      </w:pPr>
    </w:p>
    <w:p w14:paraId="0E74AC95" w14:textId="77777777" w:rsidR="006E0864" w:rsidRPr="00411DBC" w:rsidRDefault="006E0864" w:rsidP="003B1F04">
      <w:pPr>
        <w:rPr>
          <w:rFonts w:ascii="Angsana New" w:hAnsi="Angsana New"/>
          <w:sz w:val="28"/>
          <w:szCs w:val="28"/>
        </w:rPr>
      </w:pPr>
    </w:p>
    <w:p w14:paraId="3B3D8947" w14:textId="77777777" w:rsidR="00BA2289" w:rsidRPr="00411DBC" w:rsidRDefault="00BA2289" w:rsidP="003B1F04">
      <w:pPr>
        <w:rPr>
          <w:rFonts w:ascii="Angsana New" w:hAnsi="Angsana New"/>
          <w:sz w:val="28"/>
          <w:szCs w:val="28"/>
        </w:rPr>
      </w:pPr>
    </w:p>
    <w:p w14:paraId="1497B638" w14:textId="77777777" w:rsidR="00BA2289" w:rsidRPr="00411DBC" w:rsidRDefault="00BA2289" w:rsidP="003B1F04">
      <w:pPr>
        <w:rPr>
          <w:rFonts w:ascii="Angsana New" w:hAnsi="Angsana New"/>
          <w:sz w:val="28"/>
          <w:szCs w:val="28"/>
        </w:rPr>
      </w:pPr>
    </w:p>
    <w:tbl>
      <w:tblPr>
        <w:tblStyle w:val="TableGrid"/>
        <w:tblW w:w="10134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9"/>
        <w:gridCol w:w="3767"/>
        <w:gridCol w:w="1337"/>
        <w:gridCol w:w="240"/>
        <w:gridCol w:w="1340"/>
        <w:gridCol w:w="240"/>
        <w:gridCol w:w="1337"/>
        <w:gridCol w:w="240"/>
        <w:gridCol w:w="1344"/>
      </w:tblGrid>
      <w:tr w:rsidR="006E0864" w:rsidRPr="00411DBC" w14:paraId="0C4A5F96" w14:textId="77777777" w:rsidTr="007A0261">
        <w:trPr>
          <w:trHeight w:val="434"/>
        </w:trPr>
        <w:tc>
          <w:tcPr>
            <w:tcW w:w="289" w:type="dxa"/>
            <w:vAlign w:val="center"/>
          </w:tcPr>
          <w:p w14:paraId="08B3A57B" w14:textId="77777777" w:rsidR="006E0864" w:rsidRPr="00411DBC" w:rsidRDefault="006E0864" w:rsidP="007A02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767" w:type="dxa"/>
            <w:vAlign w:val="center"/>
          </w:tcPr>
          <w:p w14:paraId="6EE00692" w14:textId="77777777" w:rsidR="006E0864" w:rsidRPr="00411DBC" w:rsidRDefault="006E0864" w:rsidP="007A02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078" w:type="dxa"/>
            <w:gridSpan w:val="7"/>
            <w:tcBorders>
              <w:bottom w:val="single" w:sz="4" w:space="0" w:color="auto"/>
            </w:tcBorders>
            <w:vAlign w:val="center"/>
          </w:tcPr>
          <w:p w14:paraId="2368F34C" w14:textId="77777777" w:rsidR="006E0864" w:rsidRPr="00411DBC" w:rsidRDefault="006E0864" w:rsidP="007A02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(</w:t>
            </w:r>
            <w:r w:rsidRPr="00411DBC">
              <w:rPr>
                <w:rFonts w:ascii="Angsana New" w:hAnsi="Angsana New"/>
                <w:sz w:val="28"/>
                <w:szCs w:val="28"/>
                <w:cs/>
              </w:rPr>
              <w:t>หน่วย: พันบาท)</w:t>
            </w:r>
          </w:p>
        </w:tc>
      </w:tr>
      <w:tr w:rsidR="006E0864" w:rsidRPr="00411DBC" w14:paraId="5295328F" w14:textId="77777777" w:rsidTr="007A0261">
        <w:trPr>
          <w:trHeight w:val="447"/>
        </w:trPr>
        <w:tc>
          <w:tcPr>
            <w:tcW w:w="289" w:type="dxa"/>
            <w:vAlign w:val="center"/>
          </w:tcPr>
          <w:p w14:paraId="1C41C114" w14:textId="77777777" w:rsidR="006E0864" w:rsidRPr="00411DBC" w:rsidRDefault="006E0864" w:rsidP="007A02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767" w:type="dxa"/>
            <w:vAlign w:val="center"/>
          </w:tcPr>
          <w:p w14:paraId="2198EFF6" w14:textId="77777777" w:rsidR="006E0864" w:rsidRPr="00411DBC" w:rsidRDefault="006E0864" w:rsidP="007A02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91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3A8617" w14:textId="77777777" w:rsidR="006E0864" w:rsidRPr="00411DBC" w:rsidRDefault="006E0864" w:rsidP="007A02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40" w:type="dxa"/>
            <w:vAlign w:val="center"/>
          </w:tcPr>
          <w:p w14:paraId="7736CC09" w14:textId="77777777" w:rsidR="006E0864" w:rsidRPr="00411DBC" w:rsidRDefault="006E0864" w:rsidP="007A02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92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3E7182" w14:textId="77777777" w:rsidR="006E0864" w:rsidRPr="00411DBC" w:rsidRDefault="006E0864" w:rsidP="007A02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6E0864" w:rsidRPr="00411DBC" w14:paraId="092ECEFC" w14:textId="77777777" w:rsidTr="007A0261">
        <w:trPr>
          <w:trHeight w:val="434"/>
        </w:trPr>
        <w:tc>
          <w:tcPr>
            <w:tcW w:w="289" w:type="dxa"/>
            <w:vAlign w:val="center"/>
          </w:tcPr>
          <w:p w14:paraId="40C189D7" w14:textId="77777777" w:rsidR="006E0864" w:rsidRPr="00411DBC" w:rsidRDefault="006E0864" w:rsidP="007A02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767" w:type="dxa"/>
            <w:vAlign w:val="center"/>
          </w:tcPr>
          <w:p w14:paraId="5BD1DA8A" w14:textId="77777777" w:rsidR="006E0864" w:rsidRPr="00411DBC" w:rsidRDefault="006E0864" w:rsidP="007A02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vMerge w:val="restart"/>
            <w:tcBorders>
              <w:top w:val="single" w:sz="4" w:space="0" w:color="auto"/>
            </w:tcBorders>
            <w:vAlign w:val="center"/>
          </w:tcPr>
          <w:p w14:paraId="1CB9CD61" w14:textId="77777777" w:rsidR="006E0864" w:rsidRPr="00411DBC" w:rsidRDefault="006E0864" w:rsidP="007A02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  <w:p w14:paraId="1F08D5A3" w14:textId="77777777" w:rsidR="006E0864" w:rsidRPr="00411DBC" w:rsidRDefault="006E0864" w:rsidP="007A02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 xml:space="preserve">30 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มิถุนายน</w:t>
            </w:r>
          </w:p>
          <w:p w14:paraId="30F88810" w14:textId="77777777" w:rsidR="006E0864" w:rsidRPr="00411DBC" w:rsidRDefault="006E0864" w:rsidP="007A02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240" w:type="dxa"/>
            <w:vMerge w:val="restart"/>
            <w:tcBorders>
              <w:top w:val="single" w:sz="4" w:space="0" w:color="auto"/>
            </w:tcBorders>
            <w:vAlign w:val="center"/>
          </w:tcPr>
          <w:p w14:paraId="498889FB" w14:textId="77777777" w:rsidR="006E0864" w:rsidRPr="00411DBC" w:rsidRDefault="006E0864" w:rsidP="007A02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0" w:type="dxa"/>
            <w:vMerge w:val="restart"/>
            <w:tcBorders>
              <w:top w:val="single" w:sz="4" w:space="0" w:color="auto"/>
            </w:tcBorders>
            <w:vAlign w:val="center"/>
          </w:tcPr>
          <w:p w14:paraId="1622368E" w14:textId="77777777" w:rsidR="006E0864" w:rsidRPr="00411DBC" w:rsidRDefault="006E0864" w:rsidP="007A02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  <w:p w14:paraId="3993AD4B" w14:textId="77777777" w:rsidR="006E0864" w:rsidRPr="00411DBC" w:rsidRDefault="006E0864" w:rsidP="007A02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31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 xml:space="preserve"> ธันวาคม</w:t>
            </w:r>
          </w:p>
          <w:p w14:paraId="716BE990" w14:textId="77777777" w:rsidR="006E0864" w:rsidRPr="00411DBC" w:rsidRDefault="006E0864" w:rsidP="007A02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2565</w:t>
            </w:r>
          </w:p>
        </w:tc>
        <w:tc>
          <w:tcPr>
            <w:tcW w:w="240" w:type="dxa"/>
            <w:vMerge w:val="restart"/>
            <w:vAlign w:val="center"/>
          </w:tcPr>
          <w:p w14:paraId="53EC38EA" w14:textId="77777777" w:rsidR="006E0864" w:rsidRPr="00411DBC" w:rsidRDefault="006E0864" w:rsidP="007A02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vMerge w:val="restart"/>
            <w:tcBorders>
              <w:top w:val="single" w:sz="4" w:space="0" w:color="auto"/>
            </w:tcBorders>
            <w:vAlign w:val="center"/>
          </w:tcPr>
          <w:p w14:paraId="28504FBC" w14:textId="77777777" w:rsidR="006E0864" w:rsidRPr="00411DBC" w:rsidRDefault="006E0864" w:rsidP="007A02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  <w:p w14:paraId="2C0FBA43" w14:textId="77777777" w:rsidR="006E0864" w:rsidRPr="00411DBC" w:rsidRDefault="006E0864" w:rsidP="007A02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 xml:space="preserve">30 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มิถุนายน</w:t>
            </w:r>
          </w:p>
          <w:p w14:paraId="72696372" w14:textId="77777777" w:rsidR="006E0864" w:rsidRPr="00411DBC" w:rsidRDefault="006E0864" w:rsidP="007A02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240" w:type="dxa"/>
            <w:vMerge w:val="restart"/>
            <w:tcBorders>
              <w:top w:val="single" w:sz="4" w:space="0" w:color="auto"/>
            </w:tcBorders>
            <w:vAlign w:val="center"/>
          </w:tcPr>
          <w:p w14:paraId="5018F4B7" w14:textId="77777777" w:rsidR="006E0864" w:rsidRPr="00411DBC" w:rsidRDefault="006E0864" w:rsidP="007A02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4" w:type="dxa"/>
            <w:vMerge w:val="restart"/>
            <w:tcBorders>
              <w:top w:val="single" w:sz="4" w:space="0" w:color="auto"/>
            </w:tcBorders>
            <w:vAlign w:val="center"/>
          </w:tcPr>
          <w:p w14:paraId="6870E453" w14:textId="77777777" w:rsidR="006E0864" w:rsidRPr="00411DBC" w:rsidRDefault="006E0864" w:rsidP="007A02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  <w:p w14:paraId="4DF427CE" w14:textId="77777777" w:rsidR="006E0864" w:rsidRPr="00411DBC" w:rsidRDefault="006E0864" w:rsidP="007A02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31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 xml:space="preserve"> ธันวาคม</w:t>
            </w:r>
          </w:p>
          <w:p w14:paraId="2AA7FA01" w14:textId="77777777" w:rsidR="006E0864" w:rsidRPr="00411DBC" w:rsidRDefault="006E0864" w:rsidP="007A02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2565</w:t>
            </w:r>
          </w:p>
        </w:tc>
      </w:tr>
      <w:tr w:rsidR="006E0864" w:rsidRPr="00411DBC" w14:paraId="76262359" w14:textId="77777777" w:rsidTr="007A0261">
        <w:trPr>
          <w:trHeight w:val="434"/>
        </w:trPr>
        <w:tc>
          <w:tcPr>
            <w:tcW w:w="289" w:type="dxa"/>
            <w:vAlign w:val="center"/>
          </w:tcPr>
          <w:p w14:paraId="63C74C1F" w14:textId="77777777" w:rsidR="006E0864" w:rsidRPr="00411DBC" w:rsidRDefault="006E0864" w:rsidP="007A02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767" w:type="dxa"/>
            <w:vAlign w:val="center"/>
          </w:tcPr>
          <w:p w14:paraId="6FC03267" w14:textId="77777777" w:rsidR="006E0864" w:rsidRPr="00411DBC" w:rsidRDefault="006E0864" w:rsidP="007A02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vMerge/>
            <w:vAlign w:val="center"/>
          </w:tcPr>
          <w:p w14:paraId="3B5A7DE6" w14:textId="77777777" w:rsidR="006E0864" w:rsidRPr="00411DBC" w:rsidRDefault="006E0864" w:rsidP="007A02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40" w:type="dxa"/>
            <w:vMerge/>
            <w:vAlign w:val="center"/>
          </w:tcPr>
          <w:p w14:paraId="199CAA5D" w14:textId="77777777" w:rsidR="006E0864" w:rsidRPr="00411DBC" w:rsidRDefault="006E0864" w:rsidP="007A02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0" w:type="dxa"/>
            <w:vMerge/>
            <w:vAlign w:val="center"/>
          </w:tcPr>
          <w:p w14:paraId="2A40620A" w14:textId="77777777" w:rsidR="006E0864" w:rsidRPr="00411DBC" w:rsidRDefault="006E0864" w:rsidP="007A02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40" w:type="dxa"/>
            <w:vMerge/>
            <w:vAlign w:val="center"/>
          </w:tcPr>
          <w:p w14:paraId="02FDF294" w14:textId="77777777" w:rsidR="006E0864" w:rsidRPr="00411DBC" w:rsidRDefault="006E0864" w:rsidP="007A02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vMerge/>
            <w:vAlign w:val="center"/>
          </w:tcPr>
          <w:p w14:paraId="634FBC2E" w14:textId="77777777" w:rsidR="006E0864" w:rsidRPr="00411DBC" w:rsidRDefault="006E0864" w:rsidP="007A02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40" w:type="dxa"/>
            <w:vMerge/>
            <w:vAlign w:val="center"/>
          </w:tcPr>
          <w:p w14:paraId="04F31532" w14:textId="77777777" w:rsidR="006E0864" w:rsidRPr="00411DBC" w:rsidRDefault="006E0864" w:rsidP="007A02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4" w:type="dxa"/>
            <w:vMerge/>
            <w:vAlign w:val="center"/>
          </w:tcPr>
          <w:p w14:paraId="7C80D988" w14:textId="77777777" w:rsidR="006E0864" w:rsidRPr="00411DBC" w:rsidRDefault="006E0864" w:rsidP="007A02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6E0864" w:rsidRPr="00411DBC" w14:paraId="6ADABCEC" w14:textId="77777777" w:rsidTr="007A0261">
        <w:trPr>
          <w:trHeight w:val="434"/>
        </w:trPr>
        <w:tc>
          <w:tcPr>
            <w:tcW w:w="289" w:type="dxa"/>
            <w:vAlign w:val="center"/>
          </w:tcPr>
          <w:p w14:paraId="302711BB" w14:textId="77777777" w:rsidR="006E0864" w:rsidRPr="00411DBC" w:rsidRDefault="006E0864" w:rsidP="007A02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767" w:type="dxa"/>
            <w:vAlign w:val="center"/>
          </w:tcPr>
          <w:p w14:paraId="65E00B46" w14:textId="77777777" w:rsidR="006E0864" w:rsidRPr="00411DBC" w:rsidRDefault="006E0864" w:rsidP="007A02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vMerge/>
            <w:tcBorders>
              <w:bottom w:val="single" w:sz="4" w:space="0" w:color="auto"/>
            </w:tcBorders>
            <w:vAlign w:val="center"/>
          </w:tcPr>
          <w:p w14:paraId="5F1D5C30" w14:textId="77777777" w:rsidR="006E0864" w:rsidRPr="00411DBC" w:rsidRDefault="006E0864" w:rsidP="007A02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40" w:type="dxa"/>
            <w:vMerge/>
            <w:vAlign w:val="center"/>
          </w:tcPr>
          <w:p w14:paraId="04667C87" w14:textId="77777777" w:rsidR="006E0864" w:rsidRPr="00411DBC" w:rsidRDefault="006E0864" w:rsidP="007A02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0" w:type="dxa"/>
            <w:vMerge/>
            <w:tcBorders>
              <w:bottom w:val="single" w:sz="4" w:space="0" w:color="auto"/>
            </w:tcBorders>
            <w:vAlign w:val="center"/>
          </w:tcPr>
          <w:p w14:paraId="6AC3E769" w14:textId="77777777" w:rsidR="006E0864" w:rsidRPr="00411DBC" w:rsidRDefault="006E0864" w:rsidP="007A02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40" w:type="dxa"/>
            <w:vMerge/>
            <w:vAlign w:val="center"/>
          </w:tcPr>
          <w:p w14:paraId="789192F7" w14:textId="77777777" w:rsidR="006E0864" w:rsidRPr="00411DBC" w:rsidRDefault="006E0864" w:rsidP="007A02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vMerge/>
            <w:tcBorders>
              <w:bottom w:val="single" w:sz="4" w:space="0" w:color="auto"/>
            </w:tcBorders>
            <w:vAlign w:val="center"/>
          </w:tcPr>
          <w:p w14:paraId="03BFF62F" w14:textId="77777777" w:rsidR="006E0864" w:rsidRPr="00411DBC" w:rsidRDefault="006E0864" w:rsidP="007A02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40" w:type="dxa"/>
            <w:vMerge/>
            <w:vAlign w:val="center"/>
          </w:tcPr>
          <w:p w14:paraId="765424A4" w14:textId="77777777" w:rsidR="006E0864" w:rsidRPr="00411DBC" w:rsidRDefault="006E0864" w:rsidP="007A02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4" w:type="dxa"/>
            <w:vMerge/>
            <w:tcBorders>
              <w:bottom w:val="single" w:sz="4" w:space="0" w:color="auto"/>
            </w:tcBorders>
            <w:vAlign w:val="center"/>
          </w:tcPr>
          <w:p w14:paraId="150E90EE" w14:textId="77777777" w:rsidR="006E0864" w:rsidRPr="00411DBC" w:rsidRDefault="006E0864" w:rsidP="007A02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6E0864" w:rsidRPr="00411DBC" w14:paraId="71DB7CE5" w14:textId="77777777" w:rsidTr="004B7EF9">
        <w:trPr>
          <w:trHeight w:val="408"/>
        </w:trPr>
        <w:tc>
          <w:tcPr>
            <w:tcW w:w="289" w:type="dxa"/>
            <w:vAlign w:val="center"/>
          </w:tcPr>
          <w:p w14:paraId="7D40DE6F" w14:textId="77777777" w:rsidR="006E0864" w:rsidRPr="00411DBC" w:rsidRDefault="006E0864" w:rsidP="006E0864">
            <w:pPr>
              <w:ind w:hanging="245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767" w:type="dxa"/>
            <w:vAlign w:val="center"/>
          </w:tcPr>
          <w:p w14:paraId="3CA245D4" w14:textId="0F2646B7" w:rsidR="006E0864" w:rsidRPr="00411DBC" w:rsidRDefault="008074D3" w:rsidP="006E0864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บริษัท มูนช็อต เวนเจอร์ แคปปิตอล จำกัด</w:t>
            </w:r>
          </w:p>
        </w:tc>
        <w:tc>
          <w:tcPr>
            <w:tcW w:w="1337" w:type="dxa"/>
          </w:tcPr>
          <w:p w14:paraId="385DB972" w14:textId="77777777" w:rsidR="006E0864" w:rsidRPr="00411DBC" w:rsidRDefault="006E0864" w:rsidP="006E086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0" w:type="dxa"/>
            <w:vAlign w:val="center"/>
          </w:tcPr>
          <w:p w14:paraId="7EA025AC" w14:textId="77777777" w:rsidR="006E0864" w:rsidRPr="00411DBC" w:rsidRDefault="006E0864" w:rsidP="006E086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0" w:type="dxa"/>
          </w:tcPr>
          <w:p w14:paraId="60D240D4" w14:textId="77777777" w:rsidR="006E0864" w:rsidRPr="00411DBC" w:rsidRDefault="006E0864" w:rsidP="006E086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0" w:type="dxa"/>
            <w:vAlign w:val="center"/>
          </w:tcPr>
          <w:p w14:paraId="7D0DDCE7" w14:textId="77777777" w:rsidR="006E0864" w:rsidRPr="00411DBC" w:rsidRDefault="006E0864" w:rsidP="006E086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</w:tcPr>
          <w:p w14:paraId="17E08C98" w14:textId="77777777" w:rsidR="006E0864" w:rsidRPr="00411DBC" w:rsidRDefault="006E0864" w:rsidP="006E086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0" w:type="dxa"/>
            <w:vAlign w:val="center"/>
          </w:tcPr>
          <w:p w14:paraId="1C7E74AB" w14:textId="77777777" w:rsidR="006E0864" w:rsidRPr="00411DBC" w:rsidRDefault="006E0864" w:rsidP="006E086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4" w:type="dxa"/>
          </w:tcPr>
          <w:p w14:paraId="3A4E889B" w14:textId="77777777" w:rsidR="006E0864" w:rsidRPr="00411DBC" w:rsidRDefault="006E0864" w:rsidP="006E086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8074D3" w:rsidRPr="00411DBC" w14:paraId="14F1ECB7" w14:textId="77777777" w:rsidTr="004B7EF9">
        <w:trPr>
          <w:trHeight w:val="408"/>
        </w:trPr>
        <w:tc>
          <w:tcPr>
            <w:tcW w:w="289" w:type="dxa"/>
            <w:vAlign w:val="center"/>
          </w:tcPr>
          <w:p w14:paraId="2A39356F" w14:textId="77777777" w:rsidR="008074D3" w:rsidRPr="00411DBC" w:rsidRDefault="008074D3" w:rsidP="008074D3">
            <w:pPr>
              <w:ind w:hanging="245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767" w:type="dxa"/>
            <w:vAlign w:val="center"/>
          </w:tcPr>
          <w:p w14:paraId="6FC3BF09" w14:textId="620675B3" w:rsidR="008074D3" w:rsidRPr="00411DBC" w:rsidRDefault="008074D3" w:rsidP="008074D3">
            <w:pPr>
              <w:pStyle w:val="ListParagraph"/>
              <w:numPr>
                <w:ilvl w:val="0"/>
                <w:numId w:val="27"/>
              </w:numPr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ดอกเบี้ยค้า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งจ่าย</w:t>
            </w:r>
          </w:p>
        </w:tc>
        <w:tc>
          <w:tcPr>
            <w:tcW w:w="1337" w:type="dxa"/>
            <w:tcBorders>
              <w:bottom w:val="single" w:sz="4" w:space="0" w:color="auto"/>
            </w:tcBorders>
          </w:tcPr>
          <w:p w14:paraId="4384AE33" w14:textId="605CE499" w:rsidR="008074D3" w:rsidRPr="00411DBC" w:rsidRDefault="008074D3" w:rsidP="008074D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 xml:space="preserve"> 1,099 </w:t>
            </w:r>
          </w:p>
        </w:tc>
        <w:tc>
          <w:tcPr>
            <w:tcW w:w="240" w:type="dxa"/>
            <w:vAlign w:val="center"/>
          </w:tcPr>
          <w:p w14:paraId="541BA860" w14:textId="77777777" w:rsidR="008074D3" w:rsidRPr="00411DBC" w:rsidRDefault="008074D3" w:rsidP="008074D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0" w:type="dxa"/>
            <w:tcBorders>
              <w:bottom w:val="single" w:sz="4" w:space="0" w:color="auto"/>
            </w:tcBorders>
          </w:tcPr>
          <w:p w14:paraId="44176083" w14:textId="5463CA85" w:rsidR="008074D3" w:rsidRPr="00411DBC" w:rsidRDefault="008074D3" w:rsidP="008074D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40" w:type="dxa"/>
            <w:vAlign w:val="center"/>
          </w:tcPr>
          <w:p w14:paraId="4FDE622C" w14:textId="77777777" w:rsidR="008074D3" w:rsidRPr="00411DBC" w:rsidRDefault="008074D3" w:rsidP="008074D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tcBorders>
              <w:bottom w:val="single" w:sz="4" w:space="0" w:color="auto"/>
            </w:tcBorders>
          </w:tcPr>
          <w:p w14:paraId="216910FF" w14:textId="79890F40" w:rsidR="008074D3" w:rsidRPr="00411DBC" w:rsidRDefault="008074D3" w:rsidP="008074D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40" w:type="dxa"/>
            <w:vAlign w:val="center"/>
          </w:tcPr>
          <w:p w14:paraId="56BDC666" w14:textId="77777777" w:rsidR="008074D3" w:rsidRPr="00411DBC" w:rsidRDefault="008074D3" w:rsidP="008074D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4" w:type="dxa"/>
            <w:tcBorders>
              <w:bottom w:val="single" w:sz="4" w:space="0" w:color="auto"/>
            </w:tcBorders>
          </w:tcPr>
          <w:p w14:paraId="497126FF" w14:textId="00BC15D6" w:rsidR="008074D3" w:rsidRPr="00411DBC" w:rsidRDefault="008074D3" w:rsidP="008074D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8074D3" w:rsidRPr="00411DBC" w14:paraId="16281A31" w14:textId="77777777" w:rsidTr="004B7EF9">
        <w:trPr>
          <w:trHeight w:val="408"/>
        </w:trPr>
        <w:tc>
          <w:tcPr>
            <w:tcW w:w="289" w:type="dxa"/>
            <w:vAlign w:val="center"/>
          </w:tcPr>
          <w:p w14:paraId="7091680A" w14:textId="77777777" w:rsidR="008074D3" w:rsidRPr="00411DBC" w:rsidRDefault="008074D3" w:rsidP="008074D3">
            <w:pPr>
              <w:ind w:hanging="245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767" w:type="dxa"/>
            <w:vAlign w:val="center"/>
          </w:tcPr>
          <w:p w14:paraId="15514344" w14:textId="33CE7FC7" w:rsidR="008074D3" w:rsidRPr="00411DBC" w:rsidRDefault="00C821CB" w:rsidP="008074D3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337" w:type="dxa"/>
            <w:tcBorders>
              <w:top w:val="single" w:sz="4" w:space="0" w:color="auto"/>
              <w:bottom w:val="single" w:sz="4" w:space="0" w:color="auto"/>
            </w:tcBorders>
          </w:tcPr>
          <w:p w14:paraId="698E5673" w14:textId="66BAA78F" w:rsidR="008074D3" w:rsidRPr="00411DBC" w:rsidRDefault="008074D3" w:rsidP="008074D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 xml:space="preserve"> 1,099 </w:t>
            </w:r>
          </w:p>
        </w:tc>
        <w:tc>
          <w:tcPr>
            <w:tcW w:w="240" w:type="dxa"/>
            <w:vAlign w:val="center"/>
          </w:tcPr>
          <w:p w14:paraId="14977650" w14:textId="77777777" w:rsidR="008074D3" w:rsidRPr="00411DBC" w:rsidRDefault="008074D3" w:rsidP="008074D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0" w:type="dxa"/>
            <w:tcBorders>
              <w:top w:val="single" w:sz="4" w:space="0" w:color="auto"/>
              <w:bottom w:val="single" w:sz="4" w:space="0" w:color="auto"/>
            </w:tcBorders>
          </w:tcPr>
          <w:p w14:paraId="11A28A32" w14:textId="135D3AA5" w:rsidR="008074D3" w:rsidRPr="00411DBC" w:rsidRDefault="008074D3" w:rsidP="008074D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40" w:type="dxa"/>
            <w:vAlign w:val="center"/>
          </w:tcPr>
          <w:p w14:paraId="239C5D4F" w14:textId="77777777" w:rsidR="008074D3" w:rsidRPr="00411DBC" w:rsidRDefault="008074D3" w:rsidP="008074D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tcBorders>
              <w:top w:val="single" w:sz="4" w:space="0" w:color="auto"/>
              <w:bottom w:val="single" w:sz="4" w:space="0" w:color="auto"/>
            </w:tcBorders>
          </w:tcPr>
          <w:p w14:paraId="40B45B91" w14:textId="1A1AFC98" w:rsidR="008074D3" w:rsidRPr="00411DBC" w:rsidRDefault="008074D3" w:rsidP="008074D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40" w:type="dxa"/>
            <w:vAlign w:val="center"/>
          </w:tcPr>
          <w:p w14:paraId="6229A889" w14:textId="77777777" w:rsidR="008074D3" w:rsidRPr="00411DBC" w:rsidRDefault="008074D3" w:rsidP="008074D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single" w:sz="4" w:space="0" w:color="auto"/>
              <w:bottom w:val="single" w:sz="4" w:space="0" w:color="auto"/>
            </w:tcBorders>
          </w:tcPr>
          <w:p w14:paraId="733367F5" w14:textId="4A9E6D43" w:rsidR="008074D3" w:rsidRPr="00411DBC" w:rsidRDefault="008074D3" w:rsidP="008074D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6E0864" w:rsidRPr="00411DBC" w14:paraId="2ED5161C" w14:textId="77777777" w:rsidTr="004B7EF9">
        <w:trPr>
          <w:trHeight w:val="408"/>
        </w:trPr>
        <w:tc>
          <w:tcPr>
            <w:tcW w:w="289" w:type="dxa"/>
            <w:vAlign w:val="center"/>
          </w:tcPr>
          <w:p w14:paraId="63EC117F" w14:textId="77777777" w:rsidR="006E0864" w:rsidRPr="00411DBC" w:rsidRDefault="006E0864" w:rsidP="006E0864">
            <w:pPr>
              <w:ind w:hanging="245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767" w:type="dxa"/>
            <w:vAlign w:val="center"/>
          </w:tcPr>
          <w:p w14:paraId="7268333D" w14:textId="77777777" w:rsidR="006E0864" w:rsidRPr="00411DBC" w:rsidRDefault="006E0864" w:rsidP="006E0864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37" w:type="dxa"/>
            <w:tcBorders>
              <w:top w:val="single" w:sz="4" w:space="0" w:color="auto"/>
            </w:tcBorders>
          </w:tcPr>
          <w:p w14:paraId="22829FE7" w14:textId="77777777" w:rsidR="006E0864" w:rsidRPr="00411DBC" w:rsidRDefault="006E0864" w:rsidP="006E086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0" w:type="dxa"/>
            <w:vAlign w:val="center"/>
          </w:tcPr>
          <w:p w14:paraId="083D1466" w14:textId="77777777" w:rsidR="006E0864" w:rsidRPr="00411DBC" w:rsidRDefault="006E0864" w:rsidP="006E086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0" w:type="dxa"/>
            <w:tcBorders>
              <w:top w:val="single" w:sz="4" w:space="0" w:color="auto"/>
            </w:tcBorders>
          </w:tcPr>
          <w:p w14:paraId="2A44385D" w14:textId="77777777" w:rsidR="006E0864" w:rsidRPr="00411DBC" w:rsidRDefault="006E0864" w:rsidP="006E086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0" w:type="dxa"/>
            <w:vAlign w:val="center"/>
          </w:tcPr>
          <w:p w14:paraId="1633212D" w14:textId="77777777" w:rsidR="006E0864" w:rsidRPr="00411DBC" w:rsidRDefault="006E0864" w:rsidP="006E086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tcBorders>
              <w:top w:val="single" w:sz="4" w:space="0" w:color="auto"/>
            </w:tcBorders>
          </w:tcPr>
          <w:p w14:paraId="428C8993" w14:textId="77777777" w:rsidR="006E0864" w:rsidRPr="00411DBC" w:rsidRDefault="006E0864" w:rsidP="006E086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0" w:type="dxa"/>
            <w:vAlign w:val="center"/>
          </w:tcPr>
          <w:p w14:paraId="24869828" w14:textId="77777777" w:rsidR="006E0864" w:rsidRPr="00411DBC" w:rsidRDefault="006E0864" w:rsidP="006E086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single" w:sz="4" w:space="0" w:color="auto"/>
            </w:tcBorders>
          </w:tcPr>
          <w:p w14:paraId="5A880282" w14:textId="77777777" w:rsidR="006E0864" w:rsidRPr="00411DBC" w:rsidRDefault="006E0864" w:rsidP="006E086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6E0864" w:rsidRPr="00411DBC" w14:paraId="19CE9221" w14:textId="77777777" w:rsidTr="004B7EF9">
        <w:trPr>
          <w:trHeight w:val="408"/>
        </w:trPr>
        <w:tc>
          <w:tcPr>
            <w:tcW w:w="289" w:type="dxa"/>
            <w:vAlign w:val="center"/>
          </w:tcPr>
          <w:p w14:paraId="6C78411C" w14:textId="77777777" w:rsidR="006E0864" w:rsidRPr="00411DBC" w:rsidRDefault="006E0864" w:rsidP="006E0864">
            <w:pPr>
              <w:ind w:hanging="245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767" w:type="dxa"/>
            <w:vAlign w:val="center"/>
          </w:tcPr>
          <w:p w14:paraId="5C66AF28" w14:textId="7B948003" w:rsidR="006E0864" w:rsidRPr="00411DBC" w:rsidRDefault="00CC09C2" w:rsidP="006E0864">
            <w:pPr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บริษัท พาวเวอร์ เอ็ม เอ็นจิเนียริ่ง จำกัด</w:t>
            </w:r>
          </w:p>
        </w:tc>
        <w:tc>
          <w:tcPr>
            <w:tcW w:w="1337" w:type="dxa"/>
          </w:tcPr>
          <w:p w14:paraId="6A5A7628" w14:textId="77777777" w:rsidR="006E0864" w:rsidRPr="00411DBC" w:rsidRDefault="006E0864" w:rsidP="006E086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0" w:type="dxa"/>
            <w:vAlign w:val="center"/>
          </w:tcPr>
          <w:p w14:paraId="2B73DA90" w14:textId="77777777" w:rsidR="006E0864" w:rsidRPr="00411DBC" w:rsidRDefault="006E0864" w:rsidP="006E086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0" w:type="dxa"/>
          </w:tcPr>
          <w:p w14:paraId="16948DB9" w14:textId="77777777" w:rsidR="006E0864" w:rsidRPr="00411DBC" w:rsidRDefault="006E0864" w:rsidP="006E086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0" w:type="dxa"/>
            <w:vAlign w:val="center"/>
          </w:tcPr>
          <w:p w14:paraId="5C0DA9A7" w14:textId="77777777" w:rsidR="006E0864" w:rsidRPr="00411DBC" w:rsidRDefault="006E0864" w:rsidP="006E086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</w:tcPr>
          <w:p w14:paraId="13325565" w14:textId="77777777" w:rsidR="006E0864" w:rsidRPr="00411DBC" w:rsidRDefault="006E0864" w:rsidP="006E086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0" w:type="dxa"/>
            <w:vAlign w:val="center"/>
          </w:tcPr>
          <w:p w14:paraId="0D02C27C" w14:textId="77777777" w:rsidR="006E0864" w:rsidRPr="00411DBC" w:rsidRDefault="006E0864" w:rsidP="006E086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4" w:type="dxa"/>
          </w:tcPr>
          <w:p w14:paraId="3DEBCAC4" w14:textId="77777777" w:rsidR="006E0864" w:rsidRPr="00411DBC" w:rsidRDefault="006E0864" w:rsidP="006E086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8074D3" w:rsidRPr="00411DBC" w14:paraId="012EAFD8" w14:textId="77777777" w:rsidTr="004B7EF9">
        <w:trPr>
          <w:trHeight w:val="408"/>
        </w:trPr>
        <w:tc>
          <w:tcPr>
            <w:tcW w:w="289" w:type="dxa"/>
            <w:vAlign w:val="center"/>
          </w:tcPr>
          <w:p w14:paraId="616E71DF" w14:textId="77777777" w:rsidR="008074D3" w:rsidRPr="00411DBC" w:rsidRDefault="008074D3" w:rsidP="008074D3">
            <w:pPr>
              <w:ind w:hanging="245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767" w:type="dxa"/>
            <w:vAlign w:val="center"/>
          </w:tcPr>
          <w:p w14:paraId="6513573E" w14:textId="28DF67C7" w:rsidR="008074D3" w:rsidRPr="00411DBC" w:rsidRDefault="008074D3" w:rsidP="008074D3">
            <w:pPr>
              <w:pStyle w:val="ListParagraph"/>
              <w:numPr>
                <w:ilvl w:val="0"/>
                <w:numId w:val="27"/>
              </w:numPr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เงินกู้ยืมระยะ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สั้น</w:t>
            </w:r>
          </w:p>
        </w:tc>
        <w:tc>
          <w:tcPr>
            <w:tcW w:w="1337" w:type="dxa"/>
            <w:tcBorders>
              <w:bottom w:val="single" w:sz="4" w:space="0" w:color="auto"/>
            </w:tcBorders>
          </w:tcPr>
          <w:p w14:paraId="3206E08F" w14:textId="015AA954" w:rsidR="008074D3" w:rsidRPr="00411DBC" w:rsidRDefault="008074D3" w:rsidP="008074D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8,160</w:t>
            </w:r>
          </w:p>
        </w:tc>
        <w:tc>
          <w:tcPr>
            <w:tcW w:w="240" w:type="dxa"/>
            <w:vAlign w:val="center"/>
          </w:tcPr>
          <w:p w14:paraId="4CE18B2A" w14:textId="77777777" w:rsidR="008074D3" w:rsidRPr="00411DBC" w:rsidRDefault="008074D3" w:rsidP="008074D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0" w:type="dxa"/>
            <w:tcBorders>
              <w:bottom w:val="single" w:sz="4" w:space="0" w:color="auto"/>
            </w:tcBorders>
          </w:tcPr>
          <w:p w14:paraId="03A4B376" w14:textId="4F2EF742" w:rsidR="008074D3" w:rsidRPr="00411DBC" w:rsidRDefault="008074D3" w:rsidP="008074D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40" w:type="dxa"/>
            <w:vAlign w:val="center"/>
          </w:tcPr>
          <w:p w14:paraId="60856A3E" w14:textId="77777777" w:rsidR="008074D3" w:rsidRPr="00411DBC" w:rsidRDefault="008074D3" w:rsidP="008074D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tcBorders>
              <w:bottom w:val="single" w:sz="4" w:space="0" w:color="auto"/>
            </w:tcBorders>
          </w:tcPr>
          <w:p w14:paraId="7949A516" w14:textId="64C27289" w:rsidR="008074D3" w:rsidRPr="00411DBC" w:rsidRDefault="008074D3" w:rsidP="008074D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40" w:type="dxa"/>
            <w:vAlign w:val="center"/>
          </w:tcPr>
          <w:p w14:paraId="194F31A9" w14:textId="77777777" w:rsidR="008074D3" w:rsidRPr="00411DBC" w:rsidRDefault="008074D3" w:rsidP="008074D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4" w:type="dxa"/>
            <w:tcBorders>
              <w:bottom w:val="single" w:sz="4" w:space="0" w:color="auto"/>
            </w:tcBorders>
          </w:tcPr>
          <w:p w14:paraId="0E30CCD5" w14:textId="76E34129" w:rsidR="008074D3" w:rsidRPr="00411DBC" w:rsidRDefault="008074D3" w:rsidP="008074D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8074D3" w:rsidRPr="00411DBC" w14:paraId="627A5183" w14:textId="77777777" w:rsidTr="004B7EF9">
        <w:trPr>
          <w:trHeight w:val="408"/>
        </w:trPr>
        <w:tc>
          <w:tcPr>
            <w:tcW w:w="289" w:type="dxa"/>
            <w:vAlign w:val="center"/>
          </w:tcPr>
          <w:p w14:paraId="355ED0DE" w14:textId="77777777" w:rsidR="008074D3" w:rsidRPr="00411DBC" w:rsidRDefault="008074D3" w:rsidP="008074D3">
            <w:pPr>
              <w:ind w:hanging="245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767" w:type="dxa"/>
            <w:vAlign w:val="center"/>
          </w:tcPr>
          <w:p w14:paraId="117F9EAE" w14:textId="370729D5" w:rsidR="008074D3" w:rsidRPr="00411DBC" w:rsidRDefault="00C821CB" w:rsidP="008074D3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337" w:type="dxa"/>
            <w:tcBorders>
              <w:top w:val="single" w:sz="4" w:space="0" w:color="auto"/>
              <w:bottom w:val="single" w:sz="4" w:space="0" w:color="auto"/>
            </w:tcBorders>
          </w:tcPr>
          <w:p w14:paraId="67F73E5E" w14:textId="17424023" w:rsidR="008074D3" w:rsidRPr="00411DBC" w:rsidRDefault="008074D3" w:rsidP="008074D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8,160</w:t>
            </w:r>
          </w:p>
        </w:tc>
        <w:tc>
          <w:tcPr>
            <w:tcW w:w="240" w:type="dxa"/>
            <w:vAlign w:val="center"/>
          </w:tcPr>
          <w:p w14:paraId="13208F17" w14:textId="77777777" w:rsidR="008074D3" w:rsidRPr="00411DBC" w:rsidRDefault="008074D3" w:rsidP="008074D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0" w:type="dxa"/>
            <w:tcBorders>
              <w:top w:val="single" w:sz="4" w:space="0" w:color="auto"/>
              <w:bottom w:val="single" w:sz="4" w:space="0" w:color="auto"/>
            </w:tcBorders>
          </w:tcPr>
          <w:p w14:paraId="631E3142" w14:textId="57D08999" w:rsidR="008074D3" w:rsidRPr="00411DBC" w:rsidRDefault="008074D3" w:rsidP="008074D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40" w:type="dxa"/>
            <w:vAlign w:val="center"/>
          </w:tcPr>
          <w:p w14:paraId="18548AE5" w14:textId="77777777" w:rsidR="008074D3" w:rsidRPr="00411DBC" w:rsidRDefault="008074D3" w:rsidP="008074D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tcBorders>
              <w:top w:val="single" w:sz="4" w:space="0" w:color="auto"/>
              <w:bottom w:val="single" w:sz="4" w:space="0" w:color="auto"/>
            </w:tcBorders>
          </w:tcPr>
          <w:p w14:paraId="7E612577" w14:textId="2782232D" w:rsidR="008074D3" w:rsidRPr="00411DBC" w:rsidRDefault="008074D3" w:rsidP="008074D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40" w:type="dxa"/>
            <w:vAlign w:val="center"/>
          </w:tcPr>
          <w:p w14:paraId="6FE741DC" w14:textId="77777777" w:rsidR="008074D3" w:rsidRPr="00411DBC" w:rsidRDefault="008074D3" w:rsidP="008074D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single" w:sz="4" w:space="0" w:color="auto"/>
              <w:bottom w:val="single" w:sz="4" w:space="0" w:color="auto"/>
            </w:tcBorders>
          </w:tcPr>
          <w:p w14:paraId="15D68A0A" w14:textId="0747C1CD" w:rsidR="008074D3" w:rsidRPr="00411DBC" w:rsidRDefault="008074D3" w:rsidP="008074D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6E0864" w:rsidRPr="00411DBC" w14:paraId="1E36DAF7" w14:textId="77777777" w:rsidTr="004B7EF9">
        <w:trPr>
          <w:trHeight w:val="408"/>
        </w:trPr>
        <w:tc>
          <w:tcPr>
            <w:tcW w:w="289" w:type="dxa"/>
            <w:vAlign w:val="center"/>
          </w:tcPr>
          <w:p w14:paraId="1299172E" w14:textId="77777777" w:rsidR="006E0864" w:rsidRPr="00411DBC" w:rsidRDefault="006E0864" w:rsidP="006E0864">
            <w:pPr>
              <w:ind w:hanging="245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767" w:type="dxa"/>
            <w:vAlign w:val="center"/>
          </w:tcPr>
          <w:p w14:paraId="161AF4EA" w14:textId="77777777" w:rsidR="006E0864" w:rsidRPr="00411DBC" w:rsidRDefault="006E0864" w:rsidP="006E0864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37" w:type="dxa"/>
            <w:tcBorders>
              <w:top w:val="single" w:sz="4" w:space="0" w:color="auto"/>
            </w:tcBorders>
          </w:tcPr>
          <w:p w14:paraId="23326723" w14:textId="77777777" w:rsidR="006E0864" w:rsidRPr="00411DBC" w:rsidRDefault="006E0864" w:rsidP="006E086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0" w:type="dxa"/>
            <w:vAlign w:val="center"/>
          </w:tcPr>
          <w:p w14:paraId="5FAB710C" w14:textId="77777777" w:rsidR="006E0864" w:rsidRPr="00411DBC" w:rsidRDefault="006E0864" w:rsidP="006E086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0" w:type="dxa"/>
            <w:tcBorders>
              <w:top w:val="single" w:sz="4" w:space="0" w:color="auto"/>
            </w:tcBorders>
          </w:tcPr>
          <w:p w14:paraId="4F1CB033" w14:textId="77777777" w:rsidR="006E0864" w:rsidRPr="00411DBC" w:rsidRDefault="006E0864" w:rsidP="006E086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0" w:type="dxa"/>
            <w:vAlign w:val="center"/>
          </w:tcPr>
          <w:p w14:paraId="1AA08260" w14:textId="77777777" w:rsidR="006E0864" w:rsidRPr="00411DBC" w:rsidRDefault="006E0864" w:rsidP="006E086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tcBorders>
              <w:top w:val="single" w:sz="4" w:space="0" w:color="auto"/>
            </w:tcBorders>
          </w:tcPr>
          <w:p w14:paraId="1AB65B4B" w14:textId="77777777" w:rsidR="006E0864" w:rsidRPr="00411DBC" w:rsidRDefault="006E0864" w:rsidP="006E086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0" w:type="dxa"/>
            <w:vAlign w:val="center"/>
          </w:tcPr>
          <w:p w14:paraId="60D90B7C" w14:textId="77777777" w:rsidR="006E0864" w:rsidRPr="00411DBC" w:rsidRDefault="006E0864" w:rsidP="006E086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single" w:sz="4" w:space="0" w:color="auto"/>
            </w:tcBorders>
          </w:tcPr>
          <w:p w14:paraId="019A7994" w14:textId="77777777" w:rsidR="006E0864" w:rsidRPr="00411DBC" w:rsidRDefault="006E0864" w:rsidP="006E086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6E0864" w:rsidRPr="00411DBC" w14:paraId="2AAB8A3B" w14:textId="77777777" w:rsidTr="004B7EF9">
        <w:trPr>
          <w:trHeight w:val="408"/>
        </w:trPr>
        <w:tc>
          <w:tcPr>
            <w:tcW w:w="289" w:type="dxa"/>
            <w:vAlign w:val="center"/>
          </w:tcPr>
          <w:p w14:paraId="311CDF29" w14:textId="77777777" w:rsidR="006E0864" w:rsidRPr="00411DBC" w:rsidRDefault="006E0864" w:rsidP="006E0864">
            <w:pPr>
              <w:ind w:hanging="245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767" w:type="dxa"/>
            <w:vAlign w:val="center"/>
          </w:tcPr>
          <w:p w14:paraId="3BA9EF60" w14:textId="7A1BE5FE" w:rsidR="006E0864" w:rsidRPr="00411DBC" w:rsidRDefault="00CC09C2" w:rsidP="006E0864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บริษัท แปดกร เอ็นจิเนีบริ่ง จำกัด</w:t>
            </w:r>
          </w:p>
        </w:tc>
        <w:tc>
          <w:tcPr>
            <w:tcW w:w="1337" w:type="dxa"/>
          </w:tcPr>
          <w:p w14:paraId="01511AA8" w14:textId="77777777" w:rsidR="006E0864" w:rsidRPr="00411DBC" w:rsidRDefault="006E0864" w:rsidP="006E086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0" w:type="dxa"/>
            <w:vAlign w:val="center"/>
          </w:tcPr>
          <w:p w14:paraId="1F785E46" w14:textId="77777777" w:rsidR="006E0864" w:rsidRPr="00411DBC" w:rsidRDefault="006E0864" w:rsidP="006E086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0" w:type="dxa"/>
          </w:tcPr>
          <w:p w14:paraId="67C56298" w14:textId="77777777" w:rsidR="006E0864" w:rsidRPr="00411DBC" w:rsidRDefault="006E0864" w:rsidP="006E086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0" w:type="dxa"/>
            <w:vAlign w:val="center"/>
          </w:tcPr>
          <w:p w14:paraId="1A644B48" w14:textId="77777777" w:rsidR="006E0864" w:rsidRPr="00411DBC" w:rsidRDefault="006E0864" w:rsidP="006E086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</w:tcPr>
          <w:p w14:paraId="14A8D416" w14:textId="77777777" w:rsidR="006E0864" w:rsidRPr="00411DBC" w:rsidRDefault="006E0864" w:rsidP="006E086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0" w:type="dxa"/>
            <w:vAlign w:val="center"/>
          </w:tcPr>
          <w:p w14:paraId="2BDD1C0C" w14:textId="77777777" w:rsidR="006E0864" w:rsidRPr="00411DBC" w:rsidRDefault="006E0864" w:rsidP="006E086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4" w:type="dxa"/>
          </w:tcPr>
          <w:p w14:paraId="5C89B9D8" w14:textId="77777777" w:rsidR="006E0864" w:rsidRPr="00411DBC" w:rsidRDefault="006E0864" w:rsidP="006E086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8074D3" w:rsidRPr="00411DBC" w14:paraId="43D1F13F" w14:textId="77777777" w:rsidTr="004B7EF9">
        <w:trPr>
          <w:trHeight w:val="408"/>
        </w:trPr>
        <w:tc>
          <w:tcPr>
            <w:tcW w:w="289" w:type="dxa"/>
            <w:vAlign w:val="center"/>
          </w:tcPr>
          <w:p w14:paraId="436FCAD8" w14:textId="77777777" w:rsidR="008074D3" w:rsidRPr="00411DBC" w:rsidRDefault="008074D3" w:rsidP="008074D3">
            <w:pPr>
              <w:ind w:hanging="245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767" w:type="dxa"/>
            <w:vAlign w:val="center"/>
          </w:tcPr>
          <w:p w14:paraId="32C5A938" w14:textId="1B06F03E" w:rsidR="008074D3" w:rsidRPr="00411DBC" w:rsidRDefault="008074D3" w:rsidP="008074D3">
            <w:pPr>
              <w:pStyle w:val="ListParagraph"/>
              <w:numPr>
                <w:ilvl w:val="0"/>
                <w:numId w:val="27"/>
              </w:numPr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เงินกู้ยืมระยะ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สั้น</w:t>
            </w:r>
          </w:p>
        </w:tc>
        <w:tc>
          <w:tcPr>
            <w:tcW w:w="1337" w:type="dxa"/>
            <w:tcBorders>
              <w:bottom w:val="single" w:sz="4" w:space="0" w:color="auto"/>
            </w:tcBorders>
          </w:tcPr>
          <w:p w14:paraId="63F9A0A2" w14:textId="1C0FF7EE" w:rsidR="008074D3" w:rsidRPr="00411DBC" w:rsidRDefault="008074D3" w:rsidP="008074D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5</w:t>
            </w:r>
            <w:r w:rsidRPr="00411DBC">
              <w:rPr>
                <w:rFonts w:ascii="Angsana New" w:hAnsi="Angsana New"/>
                <w:sz w:val="28"/>
                <w:szCs w:val="28"/>
              </w:rPr>
              <w:t>,</w:t>
            </w:r>
            <w:r w:rsidRPr="00411DBC">
              <w:rPr>
                <w:rFonts w:ascii="Angsana New" w:hAnsi="Angsana New"/>
                <w:sz w:val="28"/>
                <w:szCs w:val="28"/>
                <w:cs/>
              </w:rPr>
              <w:t>600</w:t>
            </w:r>
          </w:p>
        </w:tc>
        <w:tc>
          <w:tcPr>
            <w:tcW w:w="240" w:type="dxa"/>
            <w:vAlign w:val="center"/>
          </w:tcPr>
          <w:p w14:paraId="7A945824" w14:textId="77777777" w:rsidR="008074D3" w:rsidRPr="00411DBC" w:rsidRDefault="008074D3" w:rsidP="008074D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0" w:type="dxa"/>
            <w:tcBorders>
              <w:bottom w:val="single" w:sz="4" w:space="0" w:color="auto"/>
            </w:tcBorders>
          </w:tcPr>
          <w:p w14:paraId="28064F7F" w14:textId="0C08CDCF" w:rsidR="008074D3" w:rsidRPr="00411DBC" w:rsidRDefault="008074D3" w:rsidP="008074D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40" w:type="dxa"/>
            <w:vAlign w:val="center"/>
          </w:tcPr>
          <w:p w14:paraId="15247CB4" w14:textId="77777777" w:rsidR="008074D3" w:rsidRPr="00411DBC" w:rsidRDefault="008074D3" w:rsidP="008074D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tcBorders>
              <w:bottom w:val="single" w:sz="4" w:space="0" w:color="auto"/>
            </w:tcBorders>
          </w:tcPr>
          <w:p w14:paraId="33D0B665" w14:textId="73264933" w:rsidR="008074D3" w:rsidRPr="00411DBC" w:rsidRDefault="008074D3" w:rsidP="008074D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40" w:type="dxa"/>
            <w:vAlign w:val="center"/>
          </w:tcPr>
          <w:p w14:paraId="68F21296" w14:textId="77777777" w:rsidR="008074D3" w:rsidRPr="00411DBC" w:rsidRDefault="008074D3" w:rsidP="008074D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4" w:type="dxa"/>
            <w:tcBorders>
              <w:bottom w:val="single" w:sz="4" w:space="0" w:color="auto"/>
            </w:tcBorders>
          </w:tcPr>
          <w:p w14:paraId="29BFF2CA" w14:textId="48601ED5" w:rsidR="008074D3" w:rsidRPr="00411DBC" w:rsidRDefault="008074D3" w:rsidP="008074D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8074D3" w:rsidRPr="00411DBC" w14:paraId="06FE5833" w14:textId="77777777" w:rsidTr="004B7EF9">
        <w:trPr>
          <w:trHeight w:val="408"/>
        </w:trPr>
        <w:tc>
          <w:tcPr>
            <w:tcW w:w="289" w:type="dxa"/>
            <w:vAlign w:val="center"/>
          </w:tcPr>
          <w:p w14:paraId="4CDC4A7F" w14:textId="77777777" w:rsidR="008074D3" w:rsidRPr="00411DBC" w:rsidRDefault="008074D3" w:rsidP="008074D3">
            <w:pPr>
              <w:ind w:hanging="245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767" w:type="dxa"/>
            <w:vAlign w:val="center"/>
          </w:tcPr>
          <w:p w14:paraId="3A22BB36" w14:textId="0A718AAE" w:rsidR="008074D3" w:rsidRPr="00411DBC" w:rsidRDefault="00C821CB" w:rsidP="008074D3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337" w:type="dxa"/>
            <w:tcBorders>
              <w:top w:val="single" w:sz="4" w:space="0" w:color="auto"/>
              <w:bottom w:val="single" w:sz="4" w:space="0" w:color="auto"/>
            </w:tcBorders>
          </w:tcPr>
          <w:p w14:paraId="6174CE9F" w14:textId="69ACB585" w:rsidR="008074D3" w:rsidRPr="00411DBC" w:rsidRDefault="008074D3" w:rsidP="008074D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5</w:t>
            </w:r>
            <w:r w:rsidRPr="00411DBC">
              <w:rPr>
                <w:rFonts w:ascii="Angsana New" w:hAnsi="Angsana New"/>
                <w:sz w:val="28"/>
                <w:szCs w:val="28"/>
              </w:rPr>
              <w:t>,</w:t>
            </w:r>
            <w:r w:rsidRPr="00411DBC">
              <w:rPr>
                <w:rFonts w:ascii="Angsana New" w:hAnsi="Angsana New"/>
                <w:sz w:val="28"/>
                <w:szCs w:val="28"/>
                <w:cs/>
              </w:rPr>
              <w:t>600</w:t>
            </w:r>
          </w:p>
        </w:tc>
        <w:tc>
          <w:tcPr>
            <w:tcW w:w="240" w:type="dxa"/>
            <w:vAlign w:val="center"/>
          </w:tcPr>
          <w:p w14:paraId="592798F4" w14:textId="77777777" w:rsidR="008074D3" w:rsidRPr="00411DBC" w:rsidRDefault="008074D3" w:rsidP="008074D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0" w:type="dxa"/>
            <w:tcBorders>
              <w:top w:val="single" w:sz="4" w:space="0" w:color="auto"/>
              <w:bottom w:val="single" w:sz="4" w:space="0" w:color="auto"/>
            </w:tcBorders>
          </w:tcPr>
          <w:p w14:paraId="5F23B7C2" w14:textId="48CC32CC" w:rsidR="008074D3" w:rsidRPr="00411DBC" w:rsidRDefault="008074D3" w:rsidP="008074D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40" w:type="dxa"/>
            <w:vAlign w:val="center"/>
          </w:tcPr>
          <w:p w14:paraId="784D75A0" w14:textId="77777777" w:rsidR="008074D3" w:rsidRPr="00411DBC" w:rsidRDefault="008074D3" w:rsidP="008074D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tcBorders>
              <w:top w:val="single" w:sz="4" w:space="0" w:color="auto"/>
              <w:bottom w:val="single" w:sz="4" w:space="0" w:color="auto"/>
            </w:tcBorders>
          </w:tcPr>
          <w:p w14:paraId="4EA66765" w14:textId="1ED324C9" w:rsidR="008074D3" w:rsidRPr="00411DBC" w:rsidRDefault="008074D3" w:rsidP="008074D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40" w:type="dxa"/>
            <w:vAlign w:val="center"/>
          </w:tcPr>
          <w:p w14:paraId="60D979A9" w14:textId="77777777" w:rsidR="008074D3" w:rsidRPr="00411DBC" w:rsidRDefault="008074D3" w:rsidP="008074D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single" w:sz="4" w:space="0" w:color="auto"/>
              <w:bottom w:val="single" w:sz="4" w:space="0" w:color="auto"/>
            </w:tcBorders>
          </w:tcPr>
          <w:p w14:paraId="121D3EC9" w14:textId="2A8BA6F3" w:rsidR="008074D3" w:rsidRPr="00411DBC" w:rsidRDefault="008074D3" w:rsidP="008074D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6E0864" w:rsidRPr="00411DBC" w14:paraId="5C12A62B" w14:textId="77777777" w:rsidTr="004B7EF9">
        <w:trPr>
          <w:trHeight w:val="408"/>
        </w:trPr>
        <w:tc>
          <w:tcPr>
            <w:tcW w:w="289" w:type="dxa"/>
            <w:vAlign w:val="center"/>
          </w:tcPr>
          <w:p w14:paraId="6090BFE6" w14:textId="77777777" w:rsidR="006E0864" w:rsidRPr="00411DBC" w:rsidRDefault="006E0864" w:rsidP="006E0864">
            <w:pPr>
              <w:ind w:hanging="245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767" w:type="dxa"/>
            <w:vAlign w:val="center"/>
          </w:tcPr>
          <w:p w14:paraId="2C1ED571" w14:textId="77777777" w:rsidR="006E0864" w:rsidRPr="00411DBC" w:rsidRDefault="006E0864" w:rsidP="006E0864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37" w:type="dxa"/>
            <w:tcBorders>
              <w:top w:val="single" w:sz="4" w:space="0" w:color="auto"/>
            </w:tcBorders>
          </w:tcPr>
          <w:p w14:paraId="35EF0ACC" w14:textId="77777777" w:rsidR="006E0864" w:rsidRPr="00411DBC" w:rsidRDefault="006E0864" w:rsidP="006E086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0" w:type="dxa"/>
            <w:vAlign w:val="center"/>
          </w:tcPr>
          <w:p w14:paraId="2E7DF72C" w14:textId="77777777" w:rsidR="006E0864" w:rsidRPr="00411DBC" w:rsidRDefault="006E0864" w:rsidP="006E086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0" w:type="dxa"/>
            <w:tcBorders>
              <w:top w:val="single" w:sz="4" w:space="0" w:color="auto"/>
            </w:tcBorders>
          </w:tcPr>
          <w:p w14:paraId="31801C44" w14:textId="77777777" w:rsidR="006E0864" w:rsidRPr="00411DBC" w:rsidRDefault="006E0864" w:rsidP="006E086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0" w:type="dxa"/>
            <w:vAlign w:val="center"/>
          </w:tcPr>
          <w:p w14:paraId="1AC928E8" w14:textId="77777777" w:rsidR="006E0864" w:rsidRPr="00411DBC" w:rsidRDefault="006E0864" w:rsidP="006E086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tcBorders>
              <w:top w:val="single" w:sz="4" w:space="0" w:color="auto"/>
            </w:tcBorders>
          </w:tcPr>
          <w:p w14:paraId="32331BB5" w14:textId="77777777" w:rsidR="006E0864" w:rsidRPr="00411DBC" w:rsidRDefault="006E0864" w:rsidP="006E086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0" w:type="dxa"/>
            <w:vAlign w:val="center"/>
          </w:tcPr>
          <w:p w14:paraId="6DBAB6E8" w14:textId="77777777" w:rsidR="006E0864" w:rsidRPr="00411DBC" w:rsidRDefault="006E0864" w:rsidP="006E086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single" w:sz="4" w:space="0" w:color="auto"/>
            </w:tcBorders>
          </w:tcPr>
          <w:p w14:paraId="2F07DF6A" w14:textId="77777777" w:rsidR="006E0864" w:rsidRPr="00411DBC" w:rsidRDefault="006E0864" w:rsidP="006E086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6E0864" w:rsidRPr="00411DBC" w14:paraId="1A1AAEB3" w14:textId="77777777" w:rsidTr="004B7EF9">
        <w:trPr>
          <w:trHeight w:val="408"/>
        </w:trPr>
        <w:tc>
          <w:tcPr>
            <w:tcW w:w="289" w:type="dxa"/>
            <w:vAlign w:val="center"/>
          </w:tcPr>
          <w:p w14:paraId="53A0ED88" w14:textId="77777777" w:rsidR="006E0864" w:rsidRPr="00411DBC" w:rsidRDefault="006E0864" w:rsidP="006E0864">
            <w:pPr>
              <w:ind w:hanging="245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767" w:type="dxa"/>
            <w:vAlign w:val="center"/>
          </w:tcPr>
          <w:p w14:paraId="5FC552AC" w14:textId="6BF17B37" w:rsidR="006E0864" w:rsidRPr="00411DBC" w:rsidRDefault="00CC09C2" w:rsidP="006E0864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บริษัท เอนเนอร์จี อินเวชั่น พาวเวอร์ จำกัด</w:t>
            </w:r>
          </w:p>
        </w:tc>
        <w:tc>
          <w:tcPr>
            <w:tcW w:w="1337" w:type="dxa"/>
            <w:tcBorders>
              <w:bottom w:val="single" w:sz="4" w:space="0" w:color="auto"/>
            </w:tcBorders>
          </w:tcPr>
          <w:p w14:paraId="30016947" w14:textId="77777777" w:rsidR="006E0864" w:rsidRPr="00411DBC" w:rsidRDefault="006E0864" w:rsidP="006E086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0" w:type="dxa"/>
            <w:vAlign w:val="center"/>
          </w:tcPr>
          <w:p w14:paraId="413085A3" w14:textId="77777777" w:rsidR="006E0864" w:rsidRPr="00411DBC" w:rsidRDefault="006E0864" w:rsidP="006E086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0" w:type="dxa"/>
            <w:tcBorders>
              <w:bottom w:val="single" w:sz="4" w:space="0" w:color="auto"/>
            </w:tcBorders>
          </w:tcPr>
          <w:p w14:paraId="7D838492" w14:textId="77777777" w:rsidR="006E0864" w:rsidRPr="00411DBC" w:rsidRDefault="006E0864" w:rsidP="006E086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0" w:type="dxa"/>
            <w:vAlign w:val="center"/>
          </w:tcPr>
          <w:p w14:paraId="3981C462" w14:textId="77777777" w:rsidR="006E0864" w:rsidRPr="00411DBC" w:rsidRDefault="006E0864" w:rsidP="006E086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tcBorders>
              <w:bottom w:val="single" w:sz="4" w:space="0" w:color="auto"/>
            </w:tcBorders>
          </w:tcPr>
          <w:p w14:paraId="4257BA72" w14:textId="77777777" w:rsidR="006E0864" w:rsidRPr="00411DBC" w:rsidRDefault="006E0864" w:rsidP="006E086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0" w:type="dxa"/>
            <w:vAlign w:val="center"/>
          </w:tcPr>
          <w:p w14:paraId="3A986EE5" w14:textId="77777777" w:rsidR="006E0864" w:rsidRPr="00411DBC" w:rsidRDefault="006E0864" w:rsidP="006E086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4" w:type="dxa"/>
            <w:tcBorders>
              <w:bottom w:val="single" w:sz="4" w:space="0" w:color="auto"/>
            </w:tcBorders>
          </w:tcPr>
          <w:p w14:paraId="04E32BF9" w14:textId="77777777" w:rsidR="006E0864" w:rsidRPr="00411DBC" w:rsidRDefault="006E0864" w:rsidP="006E086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6E0864" w:rsidRPr="00411DBC" w14:paraId="096347D6" w14:textId="77777777" w:rsidTr="004B7EF9">
        <w:trPr>
          <w:trHeight w:val="408"/>
        </w:trPr>
        <w:tc>
          <w:tcPr>
            <w:tcW w:w="289" w:type="dxa"/>
            <w:vAlign w:val="center"/>
          </w:tcPr>
          <w:p w14:paraId="73D50329" w14:textId="77777777" w:rsidR="006E0864" w:rsidRPr="00411DBC" w:rsidRDefault="006E0864" w:rsidP="006E0864">
            <w:pPr>
              <w:ind w:hanging="245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767" w:type="dxa"/>
            <w:vAlign w:val="center"/>
          </w:tcPr>
          <w:p w14:paraId="4DE72013" w14:textId="22273E2D" w:rsidR="006E0864" w:rsidRPr="00411DBC" w:rsidRDefault="006E0864" w:rsidP="006E0864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-กรรมการ</w:t>
            </w:r>
          </w:p>
        </w:tc>
        <w:tc>
          <w:tcPr>
            <w:tcW w:w="1337" w:type="dxa"/>
            <w:tcBorders>
              <w:top w:val="single" w:sz="4" w:space="0" w:color="auto"/>
              <w:bottom w:val="single" w:sz="4" w:space="0" w:color="auto"/>
            </w:tcBorders>
          </w:tcPr>
          <w:p w14:paraId="36C64D33" w14:textId="7FF6512C" w:rsidR="006E0864" w:rsidRPr="00411DBC" w:rsidRDefault="00C15835" w:rsidP="006E086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9</w:t>
            </w:r>
          </w:p>
        </w:tc>
        <w:tc>
          <w:tcPr>
            <w:tcW w:w="240" w:type="dxa"/>
            <w:vAlign w:val="center"/>
          </w:tcPr>
          <w:p w14:paraId="708C5E43" w14:textId="77777777" w:rsidR="006E0864" w:rsidRPr="00411DBC" w:rsidRDefault="006E0864" w:rsidP="006E086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0" w:type="dxa"/>
            <w:tcBorders>
              <w:top w:val="single" w:sz="4" w:space="0" w:color="auto"/>
              <w:bottom w:val="single" w:sz="4" w:space="0" w:color="auto"/>
            </w:tcBorders>
          </w:tcPr>
          <w:p w14:paraId="54092E25" w14:textId="4A907C63" w:rsidR="006E0864" w:rsidRPr="00411DBC" w:rsidRDefault="008074D3" w:rsidP="006E086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40" w:type="dxa"/>
            <w:vAlign w:val="center"/>
          </w:tcPr>
          <w:p w14:paraId="7F3C1A61" w14:textId="77777777" w:rsidR="006E0864" w:rsidRPr="00411DBC" w:rsidRDefault="006E0864" w:rsidP="006E086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tcBorders>
              <w:top w:val="single" w:sz="4" w:space="0" w:color="auto"/>
              <w:bottom w:val="single" w:sz="4" w:space="0" w:color="auto"/>
            </w:tcBorders>
          </w:tcPr>
          <w:p w14:paraId="3FCCEC61" w14:textId="2400C014" w:rsidR="006E0864" w:rsidRPr="00411DBC" w:rsidRDefault="008074D3" w:rsidP="006E086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40" w:type="dxa"/>
            <w:vAlign w:val="center"/>
          </w:tcPr>
          <w:p w14:paraId="339529DE" w14:textId="77777777" w:rsidR="006E0864" w:rsidRPr="00411DBC" w:rsidRDefault="006E0864" w:rsidP="006E086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single" w:sz="4" w:space="0" w:color="auto"/>
              <w:bottom w:val="single" w:sz="4" w:space="0" w:color="auto"/>
            </w:tcBorders>
          </w:tcPr>
          <w:p w14:paraId="7C740150" w14:textId="4BD57823" w:rsidR="006E0864" w:rsidRPr="00411DBC" w:rsidRDefault="008074D3" w:rsidP="006E086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6E0864" w:rsidRPr="00411DBC" w14:paraId="1F869B6A" w14:textId="77777777" w:rsidTr="004B7EF9">
        <w:trPr>
          <w:trHeight w:val="408"/>
        </w:trPr>
        <w:tc>
          <w:tcPr>
            <w:tcW w:w="289" w:type="dxa"/>
            <w:vAlign w:val="center"/>
          </w:tcPr>
          <w:p w14:paraId="42C2A781" w14:textId="77777777" w:rsidR="006E0864" w:rsidRPr="00411DBC" w:rsidRDefault="006E0864" w:rsidP="006E0864">
            <w:pPr>
              <w:ind w:hanging="245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767" w:type="dxa"/>
            <w:vAlign w:val="center"/>
          </w:tcPr>
          <w:p w14:paraId="40A0E072" w14:textId="77777777" w:rsidR="006E0864" w:rsidRPr="00411DBC" w:rsidRDefault="006E0864" w:rsidP="006E0864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37" w:type="dxa"/>
            <w:tcBorders>
              <w:top w:val="single" w:sz="4" w:space="0" w:color="auto"/>
            </w:tcBorders>
          </w:tcPr>
          <w:p w14:paraId="76CF546C" w14:textId="77777777" w:rsidR="006E0864" w:rsidRPr="00411DBC" w:rsidRDefault="006E0864" w:rsidP="006E086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0" w:type="dxa"/>
            <w:vAlign w:val="center"/>
          </w:tcPr>
          <w:p w14:paraId="0AE6995D" w14:textId="77777777" w:rsidR="006E0864" w:rsidRPr="00411DBC" w:rsidRDefault="006E0864" w:rsidP="006E086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0" w:type="dxa"/>
            <w:tcBorders>
              <w:top w:val="single" w:sz="4" w:space="0" w:color="auto"/>
            </w:tcBorders>
          </w:tcPr>
          <w:p w14:paraId="4B964E70" w14:textId="77777777" w:rsidR="006E0864" w:rsidRPr="00411DBC" w:rsidRDefault="006E0864" w:rsidP="006E086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0" w:type="dxa"/>
            <w:vAlign w:val="center"/>
          </w:tcPr>
          <w:p w14:paraId="604C0DBB" w14:textId="77777777" w:rsidR="006E0864" w:rsidRPr="00411DBC" w:rsidRDefault="006E0864" w:rsidP="006E086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tcBorders>
              <w:top w:val="single" w:sz="4" w:space="0" w:color="auto"/>
            </w:tcBorders>
          </w:tcPr>
          <w:p w14:paraId="60B7A01D" w14:textId="77777777" w:rsidR="006E0864" w:rsidRPr="00411DBC" w:rsidRDefault="006E0864" w:rsidP="006E086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0" w:type="dxa"/>
            <w:vAlign w:val="center"/>
          </w:tcPr>
          <w:p w14:paraId="7F8668ED" w14:textId="77777777" w:rsidR="006E0864" w:rsidRPr="00411DBC" w:rsidRDefault="006E0864" w:rsidP="006E086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single" w:sz="4" w:space="0" w:color="auto"/>
            </w:tcBorders>
          </w:tcPr>
          <w:p w14:paraId="6274379E" w14:textId="77777777" w:rsidR="006E0864" w:rsidRPr="00411DBC" w:rsidRDefault="006E0864" w:rsidP="006E086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6E0864" w:rsidRPr="00411DBC" w14:paraId="0071E7E7" w14:textId="77777777" w:rsidTr="006E0864">
        <w:trPr>
          <w:trHeight w:val="408"/>
        </w:trPr>
        <w:tc>
          <w:tcPr>
            <w:tcW w:w="289" w:type="dxa"/>
            <w:vAlign w:val="center"/>
          </w:tcPr>
          <w:p w14:paraId="7C7A9BD6" w14:textId="77777777" w:rsidR="006E0864" w:rsidRPr="00411DBC" w:rsidRDefault="006E0864" w:rsidP="006E0864">
            <w:pPr>
              <w:ind w:hanging="245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767" w:type="dxa"/>
            <w:vAlign w:val="center"/>
          </w:tcPr>
          <w:p w14:paraId="06B95735" w14:textId="2A89B338" w:rsidR="006E0864" w:rsidRPr="00411DBC" w:rsidRDefault="00CC09C2" w:rsidP="006E0864">
            <w:pPr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411DBC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บริษัท เดอะ เมกะวัตต์ จำกัด</w:t>
            </w:r>
          </w:p>
        </w:tc>
        <w:tc>
          <w:tcPr>
            <w:tcW w:w="1337" w:type="dxa"/>
          </w:tcPr>
          <w:p w14:paraId="0F53467A" w14:textId="77777777" w:rsidR="006E0864" w:rsidRPr="00411DBC" w:rsidRDefault="006E0864" w:rsidP="006E086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0" w:type="dxa"/>
            <w:vAlign w:val="center"/>
          </w:tcPr>
          <w:p w14:paraId="08C36EF8" w14:textId="77777777" w:rsidR="006E0864" w:rsidRPr="00411DBC" w:rsidRDefault="006E0864" w:rsidP="006E086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0" w:type="dxa"/>
          </w:tcPr>
          <w:p w14:paraId="4C84DFDB" w14:textId="77777777" w:rsidR="006E0864" w:rsidRPr="00411DBC" w:rsidRDefault="006E0864" w:rsidP="006E086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0" w:type="dxa"/>
            <w:vAlign w:val="center"/>
          </w:tcPr>
          <w:p w14:paraId="208CC481" w14:textId="77777777" w:rsidR="006E0864" w:rsidRPr="00411DBC" w:rsidRDefault="006E0864" w:rsidP="006E086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</w:tcPr>
          <w:p w14:paraId="535B4A93" w14:textId="77777777" w:rsidR="006E0864" w:rsidRPr="00411DBC" w:rsidRDefault="006E0864" w:rsidP="006E086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0" w:type="dxa"/>
            <w:vAlign w:val="center"/>
          </w:tcPr>
          <w:p w14:paraId="7048CEB4" w14:textId="77777777" w:rsidR="006E0864" w:rsidRPr="00411DBC" w:rsidRDefault="006E0864" w:rsidP="006E086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4" w:type="dxa"/>
          </w:tcPr>
          <w:p w14:paraId="342EBF69" w14:textId="77777777" w:rsidR="006E0864" w:rsidRPr="00411DBC" w:rsidRDefault="006E0864" w:rsidP="006E086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6E0864" w:rsidRPr="00411DBC" w14:paraId="7D338F0E" w14:textId="77777777" w:rsidTr="006E0864">
        <w:trPr>
          <w:trHeight w:val="408"/>
        </w:trPr>
        <w:tc>
          <w:tcPr>
            <w:tcW w:w="289" w:type="dxa"/>
            <w:vAlign w:val="center"/>
          </w:tcPr>
          <w:p w14:paraId="5FC6AE3A" w14:textId="77777777" w:rsidR="006E0864" w:rsidRPr="00411DBC" w:rsidRDefault="006E0864" w:rsidP="006E0864">
            <w:pPr>
              <w:ind w:hanging="245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767" w:type="dxa"/>
            <w:vAlign w:val="center"/>
          </w:tcPr>
          <w:p w14:paraId="6416CB3F" w14:textId="66AE49C4" w:rsidR="006E0864" w:rsidRPr="00411DBC" w:rsidRDefault="004B7EF9" w:rsidP="006E0864">
            <w:pPr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กรรมการ</w:t>
            </w:r>
          </w:p>
        </w:tc>
        <w:tc>
          <w:tcPr>
            <w:tcW w:w="1337" w:type="dxa"/>
          </w:tcPr>
          <w:p w14:paraId="59802A78" w14:textId="77777777" w:rsidR="006E0864" w:rsidRPr="00411DBC" w:rsidRDefault="006E0864" w:rsidP="006E086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0" w:type="dxa"/>
            <w:vAlign w:val="center"/>
          </w:tcPr>
          <w:p w14:paraId="24EA1DBB" w14:textId="77777777" w:rsidR="006E0864" w:rsidRPr="00411DBC" w:rsidRDefault="006E0864" w:rsidP="006E086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0" w:type="dxa"/>
          </w:tcPr>
          <w:p w14:paraId="44834422" w14:textId="77777777" w:rsidR="006E0864" w:rsidRPr="00411DBC" w:rsidRDefault="006E0864" w:rsidP="006E086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0" w:type="dxa"/>
            <w:vAlign w:val="center"/>
          </w:tcPr>
          <w:p w14:paraId="7AD9A4D7" w14:textId="77777777" w:rsidR="006E0864" w:rsidRPr="00411DBC" w:rsidRDefault="006E0864" w:rsidP="006E086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</w:tcPr>
          <w:p w14:paraId="0A95B9CE" w14:textId="77777777" w:rsidR="006E0864" w:rsidRPr="00411DBC" w:rsidRDefault="006E0864" w:rsidP="006E086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0" w:type="dxa"/>
            <w:vAlign w:val="center"/>
          </w:tcPr>
          <w:p w14:paraId="2D05C451" w14:textId="77777777" w:rsidR="006E0864" w:rsidRPr="00411DBC" w:rsidRDefault="006E0864" w:rsidP="006E086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4" w:type="dxa"/>
          </w:tcPr>
          <w:p w14:paraId="51491EE8" w14:textId="77777777" w:rsidR="006E0864" w:rsidRPr="00411DBC" w:rsidRDefault="006E0864" w:rsidP="006E086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8074D3" w:rsidRPr="00411DBC" w14:paraId="7D7EAC17" w14:textId="77777777" w:rsidTr="004B7EF9">
        <w:trPr>
          <w:trHeight w:val="408"/>
        </w:trPr>
        <w:tc>
          <w:tcPr>
            <w:tcW w:w="289" w:type="dxa"/>
            <w:vAlign w:val="center"/>
          </w:tcPr>
          <w:p w14:paraId="13DEAB73" w14:textId="77777777" w:rsidR="008074D3" w:rsidRPr="00411DBC" w:rsidRDefault="008074D3" w:rsidP="008074D3">
            <w:pPr>
              <w:ind w:hanging="245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767" w:type="dxa"/>
            <w:vAlign w:val="center"/>
          </w:tcPr>
          <w:p w14:paraId="60642927" w14:textId="5055393C" w:rsidR="008074D3" w:rsidRPr="00411DBC" w:rsidRDefault="008074D3" w:rsidP="008074D3">
            <w:pPr>
              <w:pStyle w:val="ListParagraph"/>
              <w:numPr>
                <w:ilvl w:val="0"/>
                <w:numId w:val="27"/>
              </w:numPr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เงินกู้ยืมระยะสั้น</w:t>
            </w:r>
          </w:p>
        </w:tc>
        <w:tc>
          <w:tcPr>
            <w:tcW w:w="1337" w:type="dxa"/>
          </w:tcPr>
          <w:p w14:paraId="7D8B96DB" w14:textId="77B34AE2" w:rsidR="008074D3" w:rsidRPr="00411DBC" w:rsidRDefault="008074D3" w:rsidP="008074D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 xml:space="preserve">8,710 </w:t>
            </w:r>
          </w:p>
        </w:tc>
        <w:tc>
          <w:tcPr>
            <w:tcW w:w="240" w:type="dxa"/>
            <w:vAlign w:val="center"/>
          </w:tcPr>
          <w:p w14:paraId="6F2739A8" w14:textId="77777777" w:rsidR="008074D3" w:rsidRPr="00411DBC" w:rsidRDefault="008074D3" w:rsidP="008074D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0" w:type="dxa"/>
          </w:tcPr>
          <w:p w14:paraId="4EDBC3AA" w14:textId="037303E8" w:rsidR="008074D3" w:rsidRPr="00411DBC" w:rsidRDefault="008074D3" w:rsidP="008074D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40" w:type="dxa"/>
            <w:vAlign w:val="center"/>
          </w:tcPr>
          <w:p w14:paraId="5FEE1E4F" w14:textId="77777777" w:rsidR="008074D3" w:rsidRPr="00411DBC" w:rsidRDefault="008074D3" w:rsidP="008074D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</w:tcPr>
          <w:p w14:paraId="4D0D9676" w14:textId="7B67AD1D" w:rsidR="008074D3" w:rsidRPr="00411DBC" w:rsidRDefault="008074D3" w:rsidP="008074D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40" w:type="dxa"/>
            <w:vAlign w:val="center"/>
          </w:tcPr>
          <w:p w14:paraId="1D521DF0" w14:textId="77777777" w:rsidR="008074D3" w:rsidRPr="00411DBC" w:rsidRDefault="008074D3" w:rsidP="008074D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4" w:type="dxa"/>
          </w:tcPr>
          <w:p w14:paraId="72533755" w14:textId="0213D62D" w:rsidR="008074D3" w:rsidRPr="00411DBC" w:rsidRDefault="008074D3" w:rsidP="008074D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8074D3" w:rsidRPr="00411DBC" w14:paraId="27527BF0" w14:textId="77777777" w:rsidTr="004B7EF9">
        <w:trPr>
          <w:trHeight w:val="408"/>
        </w:trPr>
        <w:tc>
          <w:tcPr>
            <w:tcW w:w="289" w:type="dxa"/>
            <w:vAlign w:val="center"/>
          </w:tcPr>
          <w:p w14:paraId="750178A9" w14:textId="77777777" w:rsidR="008074D3" w:rsidRPr="00411DBC" w:rsidRDefault="008074D3" w:rsidP="008074D3">
            <w:pPr>
              <w:ind w:hanging="245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767" w:type="dxa"/>
            <w:vAlign w:val="center"/>
          </w:tcPr>
          <w:p w14:paraId="547EE5E7" w14:textId="06D52711" w:rsidR="008074D3" w:rsidRPr="00411DBC" w:rsidRDefault="008074D3" w:rsidP="008074D3">
            <w:pPr>
              <w:pStyle w:val="ListParagraph"/>
              <w:numPr>
                <w:ilvl w:val="0"/>
                <w:numId w:val="27"/>
              </w:numPr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ดอกเบี้ยค้างจ่าย</w:t>
            </w:r>
          </w:p>
        </w:tc>
        <w:tc>
          <w:tcPr>
            <w:tcW w:w="1337" w:type="dxa"/>
            <w:tcBorders>
              <w:bottom w:val="single" w:sz="4" w:space="0" w:color="auto"/>
            </w:tcBorders>
          </w:tcPr>
          <w:p w14:paraId="2346A829" w14:textId="745EE63B" w:rsidR="008074D3" w:rsidRPr="00411DBC" w:rsidRDefault="008074D3" w:rsidP="008074D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51</w:t>
            </w:r>
          </w:p>
        </w:tc>
        <w:tc>
          <w:tcPr>
            <w:tcW w:w="240" w:type="dxa"/>
            <w:vAlign w:val="center"/>
          </w:tcPr>
          <w:p w14:paraId="68ADED2E" w14:textId="77777777" w:rsidR="008074D3" w:rsidRPr="00411DBC" w:rsidRDefault="008074D3" w:rsidP="008074D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0" w:type="dxa"/>
            <w:tcBorders>
              <w:bottom w:val="single" w:sz="4" w:space="0" w:color="auto"/>
            </w:tcBorders>
          </w:tcPr>
          <w:p w14:paraId="7370F811" w14:textId="6E698EE8" w:rsidR="008074D3" w:rsidRPr="00411DBC" w:rsidRDefault="008074D3" w:rsidP="008074D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40" w:type="dxa"/>
            <w:vAlign w:val="center"/>
          </w:tcPr>
          <w:p w14:paraId="4FE995C4" w14:textId="77777777" w:rsidR="008074D3" w:rsidRPr="00411DBC" w:rsidRDefault="008074D3" w:rsidP="008074D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tcBorders>
              <w:bottom w:val="single" w:sz="4" w:space="0" w:color="auto"/>
            </w:tcBorders>
          </w:tcPr>
          <w:p w14:paraId="4F236821" w14:textId="53693B2D" w:rsidR="008074D3" w:rsidRPr="00411DBC" w:rsidRDefault="008074D3" w:rsidP="008074D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40" w:type="dxa"/>
            <w:vAlign w:val="center"/>
          </w:tcPr>
          <w:p w14:paraId="1C5E915B" w14:textId="77777777" w:rsidR="008074D3" w:rsidRPr="00411DBC" w:rsidRDefault="008074D3" w:rsidP="008074D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4" w:type="dxa"/>
            <w:tcBorders>
              <w:bottom w:val="single" w:sz="4" w:space="0" w:color="auto"/>
            </w:tcBorders>
          </w:tcPr>
          <w:p w14:paraId="72FB21F4" w14:textId="4E0C312C" w:rsidR="008074D3" w:rsidRPr="00411DBC" w:rsidRDefault="008074D3" w:rsidP="008074D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8074D3" w:rsidRPr="00411DBC" w14:paraId="3207CE85" w14:textId="77777777" w:rsidTr="004B7EF9">
        <w:trPr>
          <w:trHeight w:val="408"/>
        </w:trPr>
        <w:tc>
          <w:tcPr>
            <w:tcW w:w="289" w:type="dxa"/>
            <w:vAlign w:val="center"/>
          </w:tcPr>
          <w:p w14:paraId="59BA6F5C" w14:textId="77777777" w:rsidR="008074D3" w:rsidRPr="00411DBC" w:rsidRDefault="008074D3" w:rsidP="008074D3">
            <w:pPr>
              <w:ind w:hanging="245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767" w:type="dxa"/>
            <w:vAlign w:val="center"/>
          </w:tcPr>
          <w:p w14:paraId="604F0386" w14:textId="6F1B905F" w:rsidR="008074D3" w:rsidRPr="00411DBC" w:rsidRDefault="00C821CB" w:rsidP="008074D3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337" w:type="dxa"/>
            <w:tcBorders>
              <w:top w:val="single" w:sz="4" w:space="0" w:color="auto"/>
              <w:bottom w:val="single" w:sz="4" w:space="0" w:color="auto"/>
            </w:tcBorders>
          </w:tcPr>
          <w:p w14:paraId="5247031F" w14:textId="7A4E663B" w:rsidR="008074D3" w:rsidRPr="00411DBC" w:rsidRDefault="008074D3" w:rsidP="008074D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8,761</w:t>
            </w:r>
          </w:p>
        </w:tc>
        <w:tc>
          <w:tcPr>
            <w:tcW w:w="240" w:type="dxa"/>
            <w:vAlign w:val="center"/>
          </w:tcPr>
          <w:p w14:paraId="094F9521" w14:textId="77777777" w:rsidR="008074D3" w:rsidRPr="00411DBC" w:rsidRDefault="008074D3" w:rsidP="008074D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0" w:type="dxa"/>
            <w:tcBorders>
              <w:top w:val="single" w:sz="4" w:space="0" w:color="auto"/>
              <w:bottom w:val="single" w:sz="4" w:space="0" w:color="auto"/>
            </w:tcBorders>
          </w:tcPr>
          <w:p w14:paraId="4D18D6CC" w14:textId="629C39E3" w:rsidR="008074D3" w:rsidRPr="00411DBC" w:rsidRDefault="008074D3" w:rsidP="008074D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40" w:type="dxa"/>
            <w:vAlign w:val="center"/>
          </w:tcPr>
          <w:p w14:paraId="4CF538B5" w14:textId="77777777" w:rsidR="008074D3" w:rsidRPr="00411DBC" w:rsidRDefault="008074D3" w:rsidP="008074D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tcBorders>
              <w:top w:val="single" w:sz="4" w:space="0" w:color="auto"/>
              <w:bottom w:val="single" w:sz="4" w:space="0" w:color="auto"/>
            </w:tcBorders>
          </w:tcPr>
          <w:p w14:paraId="768D6778" w14:textId="0710211E" w:rsidR="008074D3" w:rsidRPr="00411DBC" w:rsidRDefault="008074D3" w:rsidP="008074D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40" w:type="dxa"/>
            <w:vAlign w:val="center"/>
          </w:tcPr>
          <w:p w14:paraId="29C76021" w14:textId="77777777" w:rsidR="008074D3" w:rsidRPr="00411DBC" w:rsidRDefault="008074D3" w:rsidP="008074D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single" w:sz="4" w:space="0" w:color="auto"/>
              <w:bottom w:val="single" w:sz="4" w:space="0" w:color="auto"/>
            </w:tcBorders>
          </w:tcPr>
          <w:p w14:paraId="60BF9D70" w14:textId="44C74100" w:rsidR="008074D3" w:rsidRPr="00411DBC" w:rsidRDefault="008074D3" w:rsidP="008074D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8074D3" w:rsidRPr="00411DBC" w14:paraId="08251C58" w14:textId="77777777" w:rsidTr="008074D3">
        <w:trPr>
          <w:trHeight w:val="408"/>
        </w:trPr>
        <w:tc>
          <w:tcPr>
            <w:tcW w:w="289" w:type="dxa"/>
            <w:vAlign w:val="center"/>
          </w:tcPr>
          <w:p w14:paraId="7D63CE9E" w14:textId="77777777" w:rsidR="008074D3" w:rsidRPr="00411DBC" w:rsidRDefault="008074D3" w:rsidP="008074D3">
            <w:pPr>
              <w:ind w:hanging="245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767" w:type="dxa"/>
            <w:vAlign w:val="center"/>
          </w:tcPr>
          <w:p w14:paraId="78FA8CBD" w14:textId="50BB4AF4" w:rsidR="008074D3" w:rsidRPr="00411DBC" w:rsidRDefault="008074D3" w:rsidP="008074D3">
            <w:pPr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รวมเงินกู้ยืมระยะสั้นและดอกเบี้ยค้างจ่ายจากกิจการที่เกี่ยวข้องกัน</w:t>
            </w:r>
          </w:p>
        </w:tc>
        <w:tc>
          <w:tcPr>
            <w:tcW w:w="1337" w:type="dxa"/>
            <w:tcBorders>
              <w:top w:val="single" w:sz="4" w:space="0" w:color="auto"/>
              <w:bottom w:val="double" w:sz="4" w:space="0" w:color="auto"/>
            </w:tcBorders>
          </w:tcPr>
          <w:p w14:paraId="3EF62CEA" w14:textId="1BE08995" w:rsidR="008074D3" w:rsidRPr="00411DBC" w:rsidRDefault="008074D3" w:rsidP="008074D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br/>
              <w:t>232,39</w:t>
            </w:r>
            <w:r w:rsidR="00C15835" w:rsidRPr="00411DBC">
              <w:rPr>
                <w:rFonts w:ascii="Angsana New" w:hAnsi="Angsana New"/>
                <w:sz w:val="28"/>
                <w:szCs w:val="28"/>
              </w:rPr>
              <w:t>1</w:t>
            </w:r>
          </w:p>
        </w:tc>
        <w:tc>
          <w:tcPr>
            <w:tcW w:w="240" w:type="dxa"/>
            <w:vAlign w:val="center"/>
          </w:tcPr>
          <w:p w14:paraId="0525E966" w14:textId="77777777" w:rsidR="008074D3" w:rsidRPr="00411DBC" w:rsidRDefault="008074D3" w:rsidP="008074D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A77A01C" w14:textId="1E65B0FA" w:rsidR="008074D3" w:rsidRPr="00411DBC" w:rsidRDefault="008074D3" w:rsidP="008074D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40" w:type="dxa"/>
            <w:vAlign w:val="bottom"/>
          </w:tcPr>
          <w:p w14:paraId="7A461288" w14:textId="77777777" w:rsidR="008074D3" w:rsidRPr="00411DBC" w:rsidRDefault="008074D3" w:rsidP="008074D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D41ECBB" w14:textId="10D3215E" w:rsidR="008074D3" w:rsidRPr="00411DBC" w:rsidRDefault="008074D3" w:rsidP="008074D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40" w:type="dxa"/>
            <w:vAlign w:val="bottom"/>
          </w:tcPr>
          <w:p w14:paraId="1523AF8E" w14:textId="77777777" w:rsidR="008074D3" w:rsidRPr="00411DBC" w:rsidRDefault="008074D3" w:rsidP="008074D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512AA8A" w14:textId="2B156994" w:rsidR="008074D3" w:rsidRPr="00411DBC" w:rsidRDefault="008074D3" w:rsidP="008074D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</w:tbl>
    <w:p w14:paraId="010E1D9A" w14:textId="77777777" w:rsidR="006E0864" w:rsidRDefault="006E0864" w:rsidP="003B1F04">
      <w:pPr>
        <w:rPr>
          <w:rFonts w:ascii="Angsana New" w:hAnsi="Angsana New"/>
          <w:sz w:val="28"/>
          <w:szCs w:val="28"/>
        </w:rPr>
      </w:pPr>
    </w:p>
    <w:p w14:paraId="2127A502" w14:textId="77777777" w:rsidR="009E45D0" w:rsidRDefault="009E45D0" w:rsidP="003B1F04">
      <w:pPr>
        <w:rPr>
          <w:rFonts w:ascii="Angsana New" w:hAnsi="Angsana New"/>
          <w:sz w:val="28"/>
          <w:szCs w:val="28"/>
        </w:rPr>
      </w:pPr>
    </w:p>
    <w:p w14:paraId="384C1763" w14:textId="77777777" w:rsidR="009E45D0" w:rsidRDefault="009E45D0" w:rsidP="003B1F04">
      <w:pPr>
        <w:rPr>
          <w:rFonts w:ascii="Angsana New" w:hAnsi="Angsana New"/>
          <w:sz w:val="28"/>
          <w:szCs w:val="28"/>
        </w:rPr>
      </w:pPr>
    </w:p>
    <w:p w14:paraId="341EBD25" w14:textId="77777777" w:rsidR="009E45D0" w:rsidRDefault="009E45D0" w:rsidP="003B1F04">
      <w:pPr>
        <w:rPr>
          <w:rFonts w:ascii="Angsana New" w:hAnsi="Angsana New"/>
          <w:sz w:val="28"/>
          <w:szCs w:val="28"/>
        </w:rPr>
      </w:pPr>
    </w:p>
    <w:p w14:paraId="00896913" w14:textId="77777777" w:rsidR="009E45D0" w:rsidRDefault="009E45D0" w:rsidP="003B1F04">
      <w:pPr>
        <w:rPr>
          <w:rFonts w:ascii="Angsana New" w:hAnsi="Angsana New"/>
          <w:sz w:val="28"/>
          <w:szCs w:val="28"/>
        </w:rPr>
      </w:pPr>
    </w:p>
    <w:p w14:paraId="7B39B443" w14:textId="77777777" w:rsidR="009E45D0" w:rsidRDefault="009E45D0" w:rsidP="003B1F04">
      <w:pPr>
        <w:rPr>
          <w:rFonts w:ascii="Angsana New" w:hAnsi="Angsana New"/>
          <w:sz w:val="28"/>
          <w:szCs w:val="28"/>
        </w:rPr>
      </w:pPr>
    </w:p>
    <w:p w14:paraId="635D0EFF" w14:textId="77777777" w:rsidR="009E45D0" w:rsidRPr="00411DBC" w:rsidRDefault="009E45D0" w:rsidP="003B1F04">
      <w:pPr>
        <w:rPr>
          <w:rFonts w:ascii="Angsana New" w:hAnsi="Angsana New"/>
          <w:sz w:val="28"/>
          <w:szCs w:val="28"/>
        </w:rPr>
      </w:pPr>
    </w:p>
    <w:bookmarkEnd w:id="4"/>
    <w:p w14:paraId="02AA170F" w14:textId="5B4C8113" w:rsidR="004F4426" w:rsidRPr="00411DBC" w:rsidRDefault="004F4426" w:rsidP="00EA4CCF">
      <w:pPr>
        <w:pStyle w:val="ListParagraph"/>
        <w:numPr>
          <w:ilvl w:val="0"/>
          <w:numId w:val="18"/>
        </w:numPr>
        <w:spacing w:before="240" w:after="120"/>
        <w:rPr>
          <w:rFonts w:ascii="Angsana New" w:hAnsi="Angsana New"/>
          <w:b/>
          <w:bCs/>
          <w:sz w:val="28"/>
          <w:szCs w:val="28"/>
        </w:rPr>
      </w:pPr>
      <w:r w:rsidRPr="00411DBC">
        <w:rPr>
          <w:rFonts w:ascii="Angsana New" w:hAnsi="Angsana New" w:hint="cs"/>
          <w:b/>
          <w:bCs/>
          <w:sz w:val="28"/>
          <w:szCs w:val="28"/>
          <w:cs/>
        </w:rPr>
        <w:t>เงินสดและรายการเทียบเท่าเงินส</w:t>
      </w:r>
      <w:r w:rsidR="008C4734" w:rsidRPr="00411DBC">
        <w:rPr>
          <w:rFonts w:ascii="Angsana New" w:hAnsi="Angsana New" w:hint="cs"/>
          <w:b/>
          <w:bCs/>
          <w:sz w:val="28"/>
          <w:szCs w:val="28"/>
          <w:cs/>
        </w:rPr>
        <w:t>ด</w:t>
      </w:r>
    </w:p>
    <w:p w14:paraId="39D385FA" w14:textId="41E3EC88" w:rsidR="0051597E" w:rsidRPr="00411DBC" w:rsidRDefault="0051597E" w:rsidP="0051597E">
      <w:pPr>
        <w:pStyle w:val="ListParagraph"/>
        <w:ind w:left="357"/>
        <w:rPr>
          <w:rFonts w:ascii="Angsana New" w:hAnsi="Angsana New"/>
          <w:sz w:val="28"/>
          <w:szCs w:val="28"/>
        </w:rPr>
      </w:pPr>
      <w:r w:rsidRPr="00411DBC">
        <w:rPr>
          <w:rFonts w:ascii="Angsana New" w:hAnsi="Angsana New" w:hint="cs"/>
          <w:sz w:val="28"/>
          <w:szCs w:val="28"/>
          <w:cs/>
        </w:rPr>
        <w:t xml:space="preserve">ณ วันที่ </w:t>
      </w:r>
      <w:r w:rsidR="002C66BE" w:rsidRPr="00411DBC">
        <w:rPr>
          <w:rFonts w:ascii="Angsana New" w:hAnsi="Angsana New"/>
          <w:sz w:val="28"/>
          <w:szCs w:val="28"/>
        </w:rPr>
        <w:t xml:space="preserve">30 </w:t>
      </w:r>
      <w:r w:rsidR="002C66BE" w:rsidRPr="00411DBC">
        <w:rPr>
          <w:rFonts w:ascii="Angsana New" w:hAnsi="Angsana New" w:hint="cs"/>
          <w:sz w:val="28"/>
          <w:szCs w:val="28"/>
          <w:cs/>
        </w:rPr>
        <w:t xml:space="preserve">มิถุนายน </w:t>
      </w:r>
      <w:r w:rsidRPr="00411DBC">
        <w:rPr>
          <w:rFonts w:ascii="Angsana New" w:hAnsi="Angsana New"/>
          <w:sz w:val="28"/>
          <w:szCs w:val="28"/>
        </w:rPr>
        <w:t xml:space="preserve">2566 </w:t>
      </w:r>
      <w:r w:rsidRPr="00411DBC">
        <w:rPr>
          <w:rFonts w:ascii="Angsana New" w:hAnsi="Angsana New" w:hint="cs"/>
          <w:sz w:val="28"/>
          <w:szCs w:val="28"/>
          <w:cs/>
        </w:rPr>
        <w:t xml:space="preserve">และ </w:t>
      </w:r>
      <w:r w:rsidRPr="00411DBC">
        <w:rPr>
          <w:rFonts w:ascii="Angsana New" w:hAnsi="Angsana New"/>
          <w:sz w:val="28"/>
          <w:szCs w:val="28"/>
        </w:rPr>
        <w:t xml:space="preserve">31 </w:t>
      </w:r>
      <w:r w:rsidRPr="00411DBC">
        <w:rPr>
          <w:rFonts w:ascii="Angsana New" w:hAnsi="Angsana New" w:hint="cs"/>
          <w:sz w:val="28"/>
          <w:szCs w:val="28"/>
          <w:cs/>
        </w:rPr>
        <w:t xml:space="preserve">ธันวาคม </w:t>
      </w:r>
      <w:r w:rsidRPr="00411DBC">
        <w:rPr>
          <w:rFonts w:ascii="Angsana New" w:hAnsi="Angsana New"/>
          <w:sz w:val="28"/>
          <w:szCs w:val="28"/>
        </w:rPr>
        <w:t xml:space="preserve">2565 </w:t>
      </w:r>
      <w:r w:rsidRPr="00411DBC">
        <w:rPr>
          <w:rFonts w:ascii="Angsana New" w:hAnsi="Angsana New" w:hint="cs"/>
          <w:sz w:val="28"/>
          <w:szCs w:val="28"/>
          <w:cs/>
        </w:rPr>
        <w:t xml:space="preserve">เงินสดและรายการเทียบเท่าเงินสดประกอบด้วย </w:t>
      </w:r>
      <w:r w:rsidRPr="00411DBC">
        <w:rPr>
          <w:rFonts w:ascii="Angsana New" w:hAnsi="Angsana New"/>
          <w:sz w:val="28"/>
          <w:szCs w:val="28"/>
        </w:rPr>
        <w:t>:</w:t>
      </w:r>
    </w:p>
    <w:tbl>
      <w:tblPr>
        <w:tblStyle w:val="TableGrid"/>
        <w:tblW w:w="10106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8"/>
        <w:gridCol w:w="3757"/>
        <w:gridCol w:w="1334"/>
        <w:gridCol w:w="239"/>
        <w:gridCol w:w="1336"/>
        <w:gridCol w:w="239"/>
        <w:gridCol w:w="1334"/>
        <w:gridCol w:w="239"/>
        <w:gridCol w:w="1340"/>
      </w:tblGrid>
      <w:tr w:rsidR="00BD6E5C" w:rsidRPr="00411DBC" w14:paraId="26654129" w14:textId="77777777" w:rsidTr="00D60508">
        <w:trPr>
          <w:trHeight w:val="435"/>
        </w:trPr>
        <w:tc>
          <w:tcPr>
            <w:tcW w:w="288" w:type="dxa"/>
            <w:vAlign w:val="center"/>
          </w:tcPr>
          <w:p w14:paraId="781050B6" w14:textId="77777777" w:rsidR="00BD6E5C" w:rsidRPr="00411DBC" w:rsidRDefault="00BD6E5C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757" w:type="dxa"/>
            <w:vAlign w:val="center"/>
          </w:tcPr>
          <w:p w14:paraId="24F53C2C" w14:textId="77777777" w:rsidR="00BD6E5C" w:rsidRPr="00411DBC" w:rsidRDefault="00BD6E5C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061" w:type="dxa"/>
            <w:gridSpan w:val="7"/>
            <w:tcBorders>
              <w:bottom w:val="single" w:sz="4" w:space="0" w:color="auto"/>
            </w:tcBorders>
            <w:vAlign w:val="center"/>
          </w:tcPr>
          <w:p w14:paraId="6F1226BE" w14:textId="77777777" w:rsidR="00BD6E5C" w:rsidRPr="00411DBC" w:rsidRDefault="00BD6E5C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(</w:t>
            </w:r>
            <w:r w:rsidRPr="00411DBC">
              <w:rPr>
                <w:rFonts w:ascii="Angsana New" w:hAnsi="Angsana New"/>
                <w:sz w:val="28"/>
                <w:szCs w:val="28"/>
                <w:cs/>
              </w:rPr>
              <w:t>หน่วย: พันบาท)</w:t>
            </w:r>
          </w:p>
        </w:tc>
      </w:tr>
      <w:tr w:rsidR="00BD6E5C" w:rsidRPr="00411DBC" w14:paraId="0DF3D637" w14:textId="77777777" w:rsidTr="00CF7F72">
        <w:trPr>
          <w:trHeight w:val="449"/>
        </w:trPr>
        <w:tc>
          <w:tcPr>
            <w:tcW w:w="288" w:type="dxa"/>
            <w:vAlign w:val="center"/>
          </w:tcPr>
          <w:p w14:paraId="1581785F" w14:textId="77777777" w:rsidR="00BD6E5C" w:rsidRPr="00411DBC" w:rsidRDefault="00BD6E5C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757" w:type="dxa"/>
            <w:vAlign w:val="center"/>
          </w:tcPr>
          <w:p w14:paraId="22F38A03" w14:textId="77777777" w:rsidR="00BD6E5C" w:rsidRPr="00411DBC" w:rsidRDefault="00BD6E5C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909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026316" w14:textId="77777777" w:rsidR="00BD6E5C" w:rsidRPr="00411DBC" w:rsidRDefault="00BD6E5C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39" w:type="dxa"/>
            <w:vAlign w:val="center"/>
          </w:tcPr>
          <w:p w14:paraId="1AA04692" w14:textId="77777777" w:rsidR="00BD6E5C" w:rsidRPr="00411DBC" w:rsidRDefault="00BD6E5C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91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C00105" w14:textId="77777777" w:rsidR="00BD6E5C" w:rsidRPr="00411DBC" w:rsidRDefault="00BD6E5C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2C66BE" w:rsidRPr="00411DBC" w14:paraId="66BB6228" w14:textId="77777777" w:rsidTr="00CF7F72">
        <w:trPr>
          <w:trHeight w:val="435"/>
        </w:trPr>
        <w:tc>
          <w:tcPr>
            <w:tcW w:w="288" w:type="dxa"/>
            <w:vAlign w:val="center"/>
          </w:tcPr>
          <w:p w14:paraId="5E6DB4B3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757" w:type="dxa"/>
            <w:vAlign w:val="center"/>
          </w:tcPr>
          <w:p w14:paraId="31BA2420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4" w:type="dxa"/>
            <w:vMerge w:val="restart"/>
            <w:tcBorders>
              <w:top w:val="single" w:sz="4" w:space="0" w:color="auto"/>
            </w:tcBorders>
            <w:vAlign w:val="center"/>
          </w:tcPr>
          <w:p w14:paraId="55EFB6F3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  <w:p w14:paraId="684A72E6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 xml:space="preserve">30 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มิถุนายน</w:t>
            </w:r>
          </w:p>
          <w:p w14:paraId="4D08A515" w14:textId="0B26CD9B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239" w:type="dxa"/>
            <w:vMerge w:val="restart"/>
            <w:tcBorders>
              <w:top w:val="single" w:sz="4" w:space="0" w:color="auto"/>
            </w:tcBorders>
            <w:vAlign w:val="center"/>
          </w:tcPr>
          <w:p w14:paraId="5FB1FF14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6" w:type="dxa"/>
            <w:vMerge w:val="restart"/>
            <w:tcBorders>
              <w:top w:val="single" w:sz="4" w:space="0" w:color="auto"/>
            </w:tcBorders>
            <w:vAlign w:val="center"/>
          </w:tcPr>
          <w:p w14:paraId="25C8C39C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  <w:p w14:paraId="2204EDD9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31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 xml:space="preserve"> ธันวาคม</w:t>
            </w:r>
          </w:p>
          <w:p w14:paraId="4A93840C" w14:textId="32255DD2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2565</w:t>
            </w:r>
          </w:p>
        </w:tc>
        <w:tc>
          <w:tcPr>
            <w:tcW w:w="239" w:type="dxa"/>
            <w:vMerge w:val="restart"/>
            <w:vAlign w:val="center"/>
          </w:tcPr>
          <w:p w14:paraId="183D9BC6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4" w:type="dxa"/>
            <w:vMerge w:val="restart"/>
            <w:tcBorders>
              <w:top w:val="single" w:sz="4" w:space="0" w:color="auto"/>
            </w:tcBorders>
            <w:vAlign w:val="center"/>
          </w:tcPr>
          <w:p w14:paraId="6708CAA4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  <w:p w14:paraId="5752DC01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 xml:space="preserve">30 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มิถุนายน</w:t>
            </w:r>
          </w:p>
          <w:p w14:paraId="0E8DC57D" w14:textId="20CEF7D2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239" w:type="dxa"/>
            <w:vMerge w:val="restart"/>
            <w:tcBorders>
              <w:top w:val="single" w:sz="4" w:space="0" w:color="auto"/>
            </w:tcBorders>
            <w:vAlign w:val="center"/>
          </w:tcPr>
          <w:p w14:paraId="6FDDF59E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0" w:type="dxa"/>
            <w:vMerge w:val="restart"/>
            <w:tcBorders>
              <w:top w:val="single" w:sz="4" w:space="0" w:color="auto"/>
            </w:tcBorders>
            <w:vAlign w:val="center"/>
          </w:tcPr>
          <w:p w14:paraId="601C82C1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  <w:p w14:paraId="40D1080B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31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 xml:space="preserve"> ธันวาคม</w:t>
            </w:r>
          </w:p>
          <w:p w14:paraId="3124AADB" w14:textId="2E2E7759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2565</w:t>
            </w:r>
          </w:p>
        </w:tc>
      </w:tr>
      <w:tr w:rsidR="00CF7F72" w:rsidRPr="00411DBC" w14:paraId="40678ED8" w14:textId="77777777" w:rsidTr="00CF7F72">
        <w:trPr>
          <w:trHeight w:val="435"/>
        </w:trPr>
        <w:tc>
          <w:tcPr>
            <w:tcW w:w="288" w:type="dxa"/>
            <w:vAlign w:val="center"/>
          </w:tcPr>
          <w:p w14:paraId="3DB18720" w14:textId="77777777" w:rsidR="00CF7F72" w:rsidRPr="00411DBC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757" w:type="dxa"/>
            <w:vAlign w:val="center"/>
          </w:tcPr>
          <w:p w14:paraId="5E99B45C" w14:textId="77777777" w:rsidR="00CF7F72" w:rsidRPr="00411DBC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4" w:type="dxa"/>
            <w:vMerge/>
            <w:vAlign w:val="center"/>
          </w:tcPr>
          <w:p w14:paraId="49A9102D" w14:textId="77777777" w:rsidR="00CF7F72" w:rsidRPr="00411DBC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39" w:type="dxa"/>
            <w:vMerge/>
            <w:vAlign w:val="center"/>
          </w:tcPr>
          <w:p w14:paraId="75DE779E" w14:textId="77777777" w:rsidR="00CF7F72" w:rsidRPr="00411DBC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6" w:type="dxa"/>
            <w:vMerge/>
            <w:vAlign w:val="center"/>
          </w:tcPr>
          <w:p w14:paraId="729FF077" w14:textId="77777777" w:rsidR="00CF7F72" w:rsidRPr="00411DBC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39" w:type="dxa"/>
            <w:vMerge/>
            <w:vAlign w:val="center"/>
          </w:tcPr>
          <w:p w14:paraId="7CD90009" w14:textId="77777777" w:rsidR="00CF7F72" w:rsidRPr="00411DBC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4" w:type="dxa"/>
            <w:vMerge/>
            <w:vAlign w:val="center"/>
          </w:tcPr>
          <w:p w14:paraId="2BE34E62" w14:textId="77777777" w:rsidR="00CF7F72" w:rsidRPr="00411DBC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39" w:type="dxa"/>
            <w:vMerge/>
            <w:vAlign w:val="center"/>
          </w:tcPr>
          <w:p w14:paraId="4A42DBD8" w14:textId="77777777" w:rsidR="00CF7F72" w:rsidRPr="00411DBC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0" w:type="dxa"/>
            <w:vMerge/>
            <w:vAlign w:val="center"/>
          </w:tcPr>
          <w:p w14:paraId="01F8C9EF" w14:textId="77777777" w:rsidR="00CF7F72" w:rsidRPr="00411DBC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CF7F72" w:rsidRPr="00411DBC" w14:paraId="2B6600E2" w14:textId="77777777" w:rsidTr="00CF7F72">
        <w:trPr>
          <w:trHeight w:val="435"/>
        </w:trPr>
        <w:tc>
          <w:tcPr>
            <w:tcW w:w="288" w:type="dxa"/>
            <w:vAlign w:val="center"/>
          </w:tcPr>
          <w:p w14:paraId="5FDFD713" w14:textId="77777777" w:rsidR="00CF7F72" w:rsidRPr="00411DBC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757" w:type="dxa"/>
            <w:vAlign w:val="center"/>
          </w:tcPr>
          <w:p w14:paraId="294AE63F" w14:textId="77777777" w:rsidR="00CF7F72" w:rsidRPr="00411DBC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4" w:type="dxa"/>
            <w:vMerge/>
            <w:tcBorders>
              <w:bottom w:val="single" w:sz="4" w:space="0" w:color="auto"/>
            </w:tcBorders>
            <w:vAlign w:val="center"/>
          </w:tcPr>
          <w:p w14:paraId="396FB968" w14:textId="77777777" w:rsidR="00CF7F72" w:rsidRPr="00411DBC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39" w:type="dxa"/>
            <w:vMerge/>
            <w:vAlign w:val="center"/>
          </w:tcPr>
          <w:p w14:paraId="0E289F4E" w14:textId="77777777" w:rsidR="00CF7F72" w:rsidRPr="00411DBC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6" w:type="dxa"/>
            <w:vMerge/>
            <w:tcBorders>
              <w:bottom w:val="single" w:sz="4" w:space="0" w:color="auto"/>
            </w:tcBorders>
            <w:vAlign w:val="center"/>
          </w:tcPr>
          <w:p w14:paraId="4774229E" w14:textId="77777777" w:rsidR="00CF7F72" w:rsidRPr="00411DBC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39" w:type="dxa"/>
            <w:vMerge/>
            <w:vAlign w:val="center"/>
          </w:tcPr>
          <w:p w14:paraId="4D60D27A" w14:textId="77777777" w:rsidR="00CF7F72" w:rsidRPr="00411DBC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4" w:type="dxa"/>
            <w:vMerge/>
            <w:tcBorders>
              <w:bottom w:val="single" w:sz="4" w:space="0" w:color="auto"/>
            </w:tcBorders>
            <w:vAlign w:val="center"/>
          </w:tcPr>
          <w:p w14:paraId="16776C50" w14:textId="77777777" w:rsidR="00CF7F72" w:rsidRPr="00411DBC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39" w:type="dxa"/>
            <w:vMerge/>
            <w:vAlign w:val="center"/>
          </w:tcPr>
          <w:p w14:paraId="7E82F24E" w14:textId="77777777" w:rsidR="00CF7F72" w:rsidRPr="00411DBC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0" w:type="dxa"/>
            <w:vMerge/>
            <w:tcBorders>
              <w:bottom w:val="single" w:sz="4" w:space="0" w:color="auto"/>
            </w:tcBorders>
            <w:vAlign w:val="center"/>
          </w:tcPr>
          <w:p w14:paraId="009691DA" w14:textId="77777777" w:rsidR="00CF7F72" w:rsidRPr="00411DBC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CF7F72" w:rsidRPr="00411DBC" w14:paraId="2BA93C62" w14:textId="77777777" w:rsidTr="00CF7F72">
        <w:trPr>
          <w:trHeight w:val="410"/>
        </w:trPr>
        <w:tc>
          <w:tcPr>
            <w:tcW w:w="288" w:type="dxa"/>
            <w:vAlign w:val="center"/>
          </w:tcPr>
          <w:p w14:paraId="611DCF8B" w14:textId="77777777" w:rsidR="00CF7F72" w:rsidRPr="00411DBC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757" w:type="dxa"/>
            <w:vAlign w:val="center"/>
          </w:tcPr>
          <w:p w14:paraId="4FAFF33E" w14:textId="0EF3268B" w:rsidR="00CF7F72" w:rsidRPr="00411DBC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เงินสดในมือ</w:t>
            </w:r>
          </w:p>
        </w:tc>
        <w:tc>
          <w:tcPr>
            <w:tcW w:w="1334" w:type="dxa"/>
            <w:vAlign w:val="center"/>
          </w:tcPr>
          <w:p w14:paraId="2C137302" w14:textId="58976C4F" w:rsidR="00CF7F72" w:rsidRPr="00411DBC" w:rsidRDefault="006F6BB3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6,906</w:t>
            </w:r>
          </w:p>
        </w:tc>
        <w:tc>
          <w:tcPr>
            <w:tcW w:w="239" w:type="dxa"/>
            <w:vAlign w:val="center"/>
          </w:tcPr>
          <w:p w14:paraId="012FD345" w14:textId="77777777" w:rsidR="00CF7F72" w:rsidRPr="00411DBC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6" w:type="dxa"/>
            <w:vAlign w:val="center"/>
          </w:tcPr>
          <w:p w14:paraId="22C8B2BE" w14:textId="45F13A63" w:rsidR="00CF7F72" w:rsidRPr="00411DBC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111</w:t>
            </w:r>
          </w:p>
        </w:tc>
        <w:tc>
          <w:tcPr>
            <w:tcW w:w="239" w:type="dxa"/>
            <w:vAlign w:val="center"/>
          </w:tcPr>
          <w:p w14:paraId="087DF11B" w14:textId="77777777" w:rsidR="00CF7F72" w:rsidRPr="00411DBC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4" w:type="dxa"/>
            <w:vAlign w:val="center"/>
          </w:tcPr>
          <w:p w14:paraId="62973BC3" w14:textId="2335EE62" w:rsidR="00CF7F72" w:rsidRPr="00411DBC" w:rsidRDefault="00266649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80</w:t>
            </w:r>
          </w:p>
        </w:tc>
        <w:tc>
          <w:tcPr>
            <w:tcW w:w="239" w:type="dxa"/>
            <w:vAlign w:val="center"/>
          </w:tcPr>
          <w:p w14:paraId="5EDC8AB5" w14:textId="77777777" w:rsidR="00CF7F72" w:rsidRPr="00411DBC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0" w:type="dxa"/>
            <w:vAlign w:val="center"/>
          </w:tcPr>
          <w:p w14:paraId="4DC22243" w14:textId="69FD059A" w:rsidR="00CF7F72" w:rsidRPr="00411DBC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80</w:t>
            </w:r>
          </w:p>
        </w:tc>
      </w:tr>
      <w:tr w:rsidR="00CF7F72" w:rsidRPr="00411DBC" w14:paraId="05163B36" w14:textId="77777777" w:rsidTr="00CF7F72">
        <w:trPr>
          <w:trHeight w:val="410"/>
        </w:trPr>
        <w:tc>
          <w:tcPr>
            <w:tcW w:w="288" w:type="dxa"/>
            <w:vAlign w:val="center"/>
          </w:tcPr>
          <w:p w14:paraId="167E3F7D" w14:textId="77777777" w:rsidR="00CF7F72" w:rsidRPr="00411DBC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757" w:type="dxa"/>
            <w:vAlign w:val="center"/>
          </w:tcPr>
          <w:p w14:paraId="0456679E" w14:textId="1535C9BE" w:rsidR="00CF7F72" w:rsidRPr="00411DBC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เงินฝากธนาคาร</w:t>
            </w:r>
          </w:p>
        </w:tc>
        <w:tc>
          <w:tcPr>
            <w:tcW w:w="1334" w:type="dxa"/>
            <w:vAlign w:val="center"/>
          </w:tcPr>
          <w:p w14:paraId="01D1DDA3" w14:textId="3E6D4290" w:rsidR="00CF7F72" w:rsidRPr="00411DBC" w:rsidRDefault="006F6BB3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627,571</w:t>
            </w:r>
          </w:p>
        </w:tc>
        <w:tc>
          <w:tcPr>
            <w:tcW w:w="239" w:type="dxa"/>
            <w:vAlign w:val="center"/>
          </w:tcPr>
          <w:p w14:paraId="6B306365" w14:textId="77777777" w:rsidR="00CF7F72" w:rsidRPr="00411DBC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6" w:type="dxa"/>
            <w:vAlign w:val="center"/>
          </w:tcPr>
          <w:p w14:paraId="3A6207D7" w14:textId="57F13311" w:rsidR="00CF7F72" w:rsidRPr="00411DBC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6,430</w:t>
            </w:r>
          </w:p>
        </w:tc>
        <w:tc>
          <w:tcPr>
            <w:tcW w:w="239" w:type="dxa"/>
            <w:vAlign w:val="center"/>
          </w:tcPr>
          <w:p w14:paraId="5DD38E1B" w14:textId="77777777" w:rsidR="00CF7F72" w:rsidRPr="00411DBC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4" w:type="dxa"/>
            <w:vAlign w:val="center"/>
          </w:tcPr>
          <w:p w14:paraId="17FF9B32" w14:textId="1A592508" w:rsidR="00CF7F72" w:rsidRPr="00411DBC" w:rsidRDefault="00266649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623,396</w:t>
            </w:r>
          </w:p>
        </w:tc>
        <w:tc>
          <w:tcPr>
            <w:tcW w:w="239" w:type="dxa"/>
            <w:vAlign w:val="center"/>
          </w:tcPr>
          <w:p w14:paraId="43F18A88" w14:textId="77777777" w:rsidR="00CF7F72" w:rsidRPr="00411DBC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0" w:type="dxa"/>
            <w:vAlign w:val="center"/>
          </w:tcPr>
          <w:p w14:paraId="245C542E" w14:textId="10B67D88" w:rsidR="00CF7F72" w:rsidRPr="00411DBC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2,075</w:t>
            </w:r>
          </w:p>
        </w:tc>
      </w:tr>
      <w:tr w:rsidR="00CF7F72" w:rsidRPr="00411DBC" w14:paraId="39F47384" w14:textId="77777777" w:rsidTr="00CF7F72">
        <w:trPr>
          <w:trHeight w:val="410"/>
        </w:trPr>
        <w:tc>
          <w:tcPr>
            <w:tcW w:w="288" w:type="dxa"/>
            <w:vAlign w:val="center"/>
          </w:tcPr>
          <w:p w14:paraId="40EA3992" w14:textId="77777777" w:rsidR="00CF7F72" w:rsidRPr="00411DBC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757" w:type="dxa"/>
            <w:vAlign w:val="center"/>
          </w:tcPr>
          <w:p w14:paraId="74AF5D4B" w14:textId="6C8A49E2" w:rsidR="00CF7F72" w:rsidRPr="00411DBC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รวม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เงินสดและรายการเทียบเท่าเงินสด</w:t>
            </w:r>
          </w:p>
        </w:tc>
        <w:tc>
          <w:tcPr>
            <w:tcW w:w="1334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069AFC7D" w14:textId="5BC1E54D" w:rsidR="00CF7F72" w:rsidRPr="00411DBC" w:rsidRDefault="006F6BB3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634,477</w:t>
            </w:r>
          </w:p>
        </w:tc>
        <w:tc>
          <w:tcPr>
            <w:tcW w:w="239" w:type="dxa"/>
            <w:vAlign w:val="center"/>
          </w:tcPr>
          <w:p w14:paraId="02D4ECCE" w14:textId="77777777" w:rsidR="00CF7F72" w:rsidRPr="00411DBC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6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3D8D4073" w14:textId="684F7BE7" w:rsidR="00CF7F72" w:rsidRPr="00411DBC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6,541</w:t>
            </w:r>
          </w:p>
        </w:tc>
        <w:tc>
          <w:tcPr>
            <w:tcW w:w="239" w:type="dxa"/>
            <w:vAlign w:val="center"/>
          </w:tcPr>
          <w:p w14:paraId="6EEE5CA9" w14:textId="77777777" w:rsidR="00CF7F72" w:rsidRPr="00411DBC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4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4965AAEB" w14:textId="3C460093" w:rsidR="00CF7F72" w:rsidRPr="00411DBC" w:rsidRDefault="00266649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623,476</w:t>
            </w:r>
          </w:p>
        </w:tc>
        <w:tc>
          <w:tcPr>
            <w:tcW w:w="239" w:type="dxa"/>
            <w:vAlign w:val="center"/>
          </w:tcPr>
          <w:p w14:paraId="5C5AC605" w14:textId="77777777" w:rsidR="00CF7F72" w:rsidRPr="00411DBC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216BA70D" w14:textId="7EA77725" w:rsidR="00CF7F72" w:rsidRPr="00411DBC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2,155</w:t>
            </w:r>
          </w:p>
        </w:tc>
      </w:tr>
    </w:tbl>
    <w:p w14:paraId="0C491406" w14:textId="77777777" w:rsidR="00B028B0" w:rsidRPr="00411DBC" w:rsidRDefault="00B028B0" w:rsidP="0051597E">
      <w:pPr>
        <w:spacing w:before="240" w:after="240"/>
        <w:rPr>
          <w:rFonts w:ascii="Angsana New" w:hAnsi="Angsana New"/>
          <w:b/>
          <w:bCs/>
          <w:sz w:val="28"/>
          <w:szCs w:val="28"/>
        </w:rPr>
      </w:pPr>
    </w:p>
    <w:p w14:paraId="3B20DE3A" w14:textId="0217A23A" w:rsidR="009A2543" w:rsidRPr="00411DBC" w:rsidRDefault="00F42487" w:rsidP="00EA4CCF">
      <w:pPr>
        <w:pStyle w:val="ListParagraph"/>
        <w:numPr>
          <w:ilvl w:val="0"/>
          <w:numId w:val="18"/>
        </w:numPr>
        <w:spacing w:before="240" w:after="240"/>
        <w:rPr>
          <w:rFonts w:ascii="Angsana New" w:hAnsi="Angsana New"/>
          <w:b/>
          <w:bCs/>
          <w:sz w:val="28"/>
          <w:szCs w:val="28"/>
        </w:rPr>
      </w:pPr>
      <w:r w:rsidRPr="00411DBC">
        <w:rPr>
          <w:rFonts w:ascii="Angsana New" w:hAnsi="Angsana New"/>
          <w:b/>
          <w:bCs/>
          <w:sz w:val="28"/>
          <w:szCs w:val="28"/>
          <w:cs/>
        </w:rPr>
        <w:t>ลูกหนี้การค้า</w:t>
      </w:r>
      <w:r w:rsidR="009A2543" w:rsidRPr="00411DBC">
        <w:rPr>
          <w:rFonts w:ascii="Angsana New" w:hAnsi="Angsana New"/>
          <w:b/>
          <w:bCs/>
          <w:sz w:val="28"/>
          <w:szCs w:val="28"/>
          <w:cs/>
        </w:rPr>
        <w:t>และ</w:t>
      </w:r>
      <w:bookmarkStart w:id="5" w:name="_Hlk72143021"/>
      <w:r w:rsidR="00C1485B" w:rsidRPr="00411DBC">
        <w:rPr>
          <w:rFonts w:ascii="Angsana New" w:hAnsi="Angsana New"/>
          <w:b/>
          <w:bCs/>
          <w:sz w:val="28"/>
          <w:szCs w:val="28"/>
          <w:cs/>
        </w:rPr>
        <w:t>ลูกหนี้หมุนเวียนอื่น</w:t>
      </w:r>
      <w:bookmarkEnd w:id="5"/>
      <w:r w:rsidR="00BC3F97" w:rsidRPr="00411DBC">
        <w:rPr>
          <w:rFonts w:ascii="Angsana New" w:hAnsi="Angsana New" w:hint="cs"/>
          <w:b/>
          <w:bCs/>
          <w:sz w:val="28"/>
          <w:szCs w:val="28"/>
          <w:cs/>
        </w:rPr>
        <w:t xml:space="preserve"> </w:t>
      </w:r>
      <w:r w:rsidR="005A5ABD" w:rsidRPr="00411DBC">
        <w:rPr>
          <w:rFonts w:ascii="Angsana New" w:hAnsi="Angsana New"/>
          <w:b/>
          <w:bCs/>
          <w:sz w:val="28"/>
          <w:szCs w:val="28"/>
          <w:cs/>
        </w:rPr>
        <w:t>–</w:t>
      </w:r>
      <w:r w:rsidR="00BC3F97" w:rsidRPr="00411DBC">
        <w:rPr>
          <w:rFonts w:ascii="Angsana New" w:hAnsi="Angsana New" w:hint="cs"/>
          <w:b/>
          <w:bCs/>
          <w:sz w:val="28"/>
          <w:szCs w:val="28"/>
          <w:cs/>
        </w:rPr>
        <w:t xml:space="preserve"> สุทธ</w:t>
      </w:r>
      <w:r w:rsidR="008C360C" w:rsidRPr="00411DBC">
        <w:rPr>
          <w:rFonts w:ascii="Angsana New" w:hAnsi="Angsana New" w:hint="cs"/>
          <w:b/>
          <w:bCs/>
          <w:sz w:val="28"/>
          <w:szCs w:val="28"/>
          <w:cs/>
        </w:rPr>
        <w:t>ิ</w:t>
      </w:r>
    </w:p>
    <w:p w14:paraId="1D86EE07" w14:textId="3CD28395" w:rsidR="0097274D" w:rsidRPr="00411DBC" w:rsidRDefault="00634917" w:rsidP="005A5ABD">
      <w:pPr>
        <w:pStyle w:val="ListParagraph"/>
        <w:spacing w:before="240" w:after="240"/>
        <w:ind w:left="851" w:hanging="426"/>
        <w:rPr>
          <w:rFonts w:ascii="Angsana New" w:hAnsi="Angsana New"/>
          <w:sz w:val="28"/>
          <w:szCs w:val="28"/>
        </w:rPr>
      </w:pPr>
      <w:bookmarkStart w:id="6" w:name="_Hlk72142980"/>
      <w:r w:rsidRPr="00411DBC">
        <w:rPr>
          <w:rFonts w:ascii="Angsana New" w:hAnsi="Angsana New" w:hint="cs"/>
          <w:sz w:val="28"/>
          <w:szCs w:val="28"/>
          <w:cs/>
        </w:rPr>
        <w:t xml:space="preserve">ณ วันที่ </w:t>
      </w:r>
      <w:r w:rsidR="002C66BE" w:rsidRPr="00411DBC">
        <w:rPr>
          <w:rFonts w:ascii="Angsana New" w:hAnsi="Angsana New"/>
          <w:sz w:val="28"/>
          <w:szCs w:val="28"/>
        </w:rPr>
        <w:t xml:space="preserve">30 </w:t>
      </w:r>
      <w:r w:rsidR="002C66BE" w:rsidRPr="00411DBC">
        <w:rPr>
          <w:rFonts w:ascii="Angsana New" w:hAnsi="Angsana New" w:hint="cs"/>
          <w:sz w:val="28"/>
          <w:szCs w:val="28"/>
          <w:cs/>
        </w:rPr>
        <w:t xml:space="preserve">มิถุนายน </w:t>
      </w:r>
      <w:r w:rsidR="008922E3" w:rsidRPr="00411DBC">
        <w:rPr>
          <w:rFonts w:ascii="Angsana New" w:hAnsi="Angsana New"/>
          <w:sz w:val="28"/>
          <w:szCs w:val="28"/>
        </w:rPr>
        <w:t>256</w:t>
      </w:r>
      <w:r w:rsidR="008F11E6" w:rsidRPr="00411DBC">
        <w:rPr>
          <w:rFonts w:ascii="Angsana New" w:hAnsi="Angsana New"/>
          <w:sz w:val="28"/>
          <w:szCs w:val="28"/>
        </w:rPr>
        <w:t>6</w:t>
      </w:r>
      <w:r w:rsidRPr="00411DBC">
        <w:rPr>
          <w:rFonts w:ascii="Angsana New" w:hAnsi="Angsana New" w:hint="cs"/>
          <w:sz w:val="28"/>
          <w:szCs w:val="28"/>
          <w:cs/>
        </w:rPr>
        <w:t xml:space="preserve"> และวันที่ </w:t>
      </w:r>
      <w:r w:rsidR="0011463E" w:rsidRPr="00411DBC">
        <w:rPr>
          <w:rFonts w:ascii="Angsana New" w:hAnsi="Angsana New"/>
          <w:sz w:val="28"/>
          <w:szCs w:val="28"/>
        </w:rPr>
        <w:t xml:space="preserve">31 </w:t>
      </w:r>
      <w:r w:rsidR="0011463E" w:rsidRPr="00411DBC">
        <w:rPr>
          <w:rFonts w:ascii="Angsana New" w:hAnsi="Angsana New" w:hint="cs"/>
          <w:sz w:val="28"/>
          <w:szCs w:val="28"/>
          <w:cs/>
        </w:rPr>
        <w:t xml:space="preserve">ธันวาคม </w:t>
      </w:r>
      <w:r w:rsidR="0011463E" w:rsidRPr="00411DBC">
        <w:rPr>
          <w:rFonts w:ascii="Angsana New" w:hAnsi="Angsana New"/>
          <w:sz w:val="28"/>
          <w:szCs w:val="28"/>
        </w:rPr>
        <w:t>256</w:t>
      </w:r>
      <w:r w:rsidR="008F11E6" w:rsidRPr="00411DBC">
        <w:rPr>
          <w:rFonts w:ascii="Angsana New" w:hAnsi="Angsana New"/>
          <w:sz w:val="28"/>
          <w:szCs w:val="28"/>
        </w:rPr>
        <w:t>5</w:t>
      </w:r>
      <w:r w:rsidRPr="00411DBC">
        <w:rPr>
          <w:rFonts w:ascii="Angsana New" w:hAnsi="Angsana New" w:hint="cs"/>
          <w:sz w:val="28"/>
          <w:szCs w:val="28"/>
          <w:cs/>
        </w:rPr>
        <w:t xml:space="preserve"> </w:t>
      </w:r>
      <w:r w:rsidRPr="00411DBC">
        <w:rPr>
          <w:rFonts w:ascii="Angsana New" w:hAnsi="Angsana New"/>
          <w:sz w:val="28"/>
          <w:szCs w:val="28"/>
          <w:cs/>
        </w:rPr>
        <w:t>ลูกหนี้การค้าและลูกหนี้หมุนเวียนอื่น</w:t>
      </w:r>
      <w:r w:rsidRPr="00411DBC">
        <w:rPr>
          <w:rFonts w:ascii="Angsana New" w:hAnsi="Angsana New" w:hint="cs"/>
          <w:sz w:val="28"/>
          <w:szCs w:val="28"/>
          <w:cs/>
        </w:rPr>
        <w:t xml:space="preserve"> ประกอบด้วย </w:t>
      </w:r>
      <w:r w:rsidRPr="00411DBC">
        <w:rPr>
          <w:rFonts w:ascii="Angsana New" w:hAnsi="Angsana New"/>
          <w:sz w:val="28"/>
          <w:szCs w:val="28"/>
        </w:rPr>
        <w:t>:</w:t>
      </w:r>
    </w:p>
    <w:tbl>
      <w:tblPr>
        <w:tblStyle w:val="TableGrid"/>
        <w:tblW w:w="9973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5"/>
        <w:gridCol w:w="3707"/>
        <w:gridCol w:w="1316"/>
        <w:gridCol w:w="236"/>
        <w:gridCol w:w="1319"/>
        <w:gridCol w:w="236"/>
        <w:gridCol w:w="1316"/>
        <w:gridCol w:w="236"/>
        <w:gridCol w:w="1322"/>
      </w:tblGrid>
      <w:tr w:rsidR="008922E3" w:rsidRPr="00411DBC" w14:paraId="71AAB145" w14:textId="77777777" w:rsidTr="000622CF">
        <w:trPr>
          <w:trHeight w:val="428"/>
        </w:trPr>
        <w:tc>
          <w:tcPr>
            <w:tcW w:w="285" w:type="dxa"/>
            <w:vAlign w:val="center"/>
          </w:tcPr>
          <w:p w14:paraId="182D6A16" w14:textId="77777777" w:rsidR="008922E3" w:rsidRPr="00411DBC" w:rsidRDefault="008922E3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707" w:type="dxa"/>
            <w:vAlign w:val="center"/>
          </w:tcPr>
          <w:p w14:paraId="214B927B" w14:textId="77777777" w:rsidR="008922E3" w:rsidRPr="00411DBC" w:rsidRDefault="008922E3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81" w:type="dxa"/>
            <w:gridSpan w:val="7"/>
            <w:tcBorders>
              <w:bottom w:val="single" w:sz="4" w:space="0" w:color="auto"/>
            </w:tcBorders>
            <w:vAlign w:val="center"/>
          </w:tcPr>
          <w:p w14:paraId="6B3F2CE8" w14:textId="77777777" w:rsidR="008922E3" w:rsidRPr="00411DBC" w:rsidRDefault="008922E3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(</w:t>
            </w:r>
            <w:r w:rsidRPr="00411DBC">
              <w:rPr>
                <w:rFonts w:ascii="Angsana New" w:hAnsi="Angsana New"/>
                <w:sz w:val="28"/>
                <w:szCs w:val="28"/>
                <w:cs/>
              </w:rPr>
              <w:t>หน่วย: พันบาท)</w:t>
            </w:r>
          </w:p>
        </w:tc>
      </w:tr>
      <w:tr w:rsidR="008922E3" w:rsidRPr="00411DBC" w14:paraId="3F7D0C5F" w14:textId="77777777" w:rsidTr="000622CF">
        <w:trPr>
          <w:trHeight w:val="442"/>
        </w:trPr>
        <w:tc>
          <w:tcPr>
            <w:tcW w:w="285" w:type="dxa"/>
            <w:vAlign w:val="center"/>
          </w:tcPr>
          <w:p w14:paraId="3C5FA0F9" w14:textId="77777777" w:rsidR="008922E3" w:rsidRPr="00411DBC" w:rsidRDefault="008922E3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707" w:type="dxa"/>
            <w:vAlign w:val="center"/>
          </w:tcPr>
          <w:p w14:paraId="3BAF4281" w14:textId="77777777" w:rsidR="008922E3" w:rsidRPr="00411DBC" w:rsidRDefault="008922E3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7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9724BB" w14:textId="77777777" w:rsidR="008922E3" w:rsidRPr="00411DBC" w:rsidRDefault="008922E3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36" w:type="dxa"/>
            <w:vAlign w:val="center"/>
          </w:tcPr>
          <w:p w14:paraId="3A68F9EB" w14:textId="77777777" w:rsidR="008922E3" w:rsidRPr="00411DBC" w:rsidRDefault="008922E3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7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4879FF" w14:textId="77777777" w:rsidR="008922E3" w:rsidRPr="00411DBC" w:rsidRDefault="008922E3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2C66BE" w:rsidRPr="00411DBC" w14:paraId="2320369F" w14:textId="77777777" w:rsidTr="008F11E6">
        <w:trPr>
          <w:trHeight w:val="428"/>
        </w:trPr>
        <w:tc>
          <w:tcPr>
            <w:tcW w:w="285" w:type="dxa"/>
            <w:vAlign w:val="center"/>
          </w:tcPr>
          <w:p w14:paraId="3B505F18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707" w:type="dxa"/>
            <w:vAlign w:val="center"/>
          </w:tcPr>
          <w:p w14:paraId="155CF99B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6" w:type="dxa"/>
            <w:vMerge w:val="restart"/>
            <w:tcBorders>
              <w:top w:val="single" w:sz="4" w:space="0" w:color="auto"/>
            </w:tcBorders>
            <w:vAlign w:val="center"/>
          </w:tcPr>
          <w:p w14:paraId="6B88DDDF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  <w:p w14:paraId="7CB4A96C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 xml:space="preserve">30 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มิถุนายน</w:t>
            </w:r>
          </w:p>
          <w:p w14:paraId="2AE079A4" w14:textId="39D4865A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236" w:type="dxa"/>
            <w:vMerge w:val="restart"/>
            <w:tcBorders>
              <w:top w:val="single" w:sz="4" w:space="0" w:color="auto"/>
            </w:tcBorders>
            <w:vAlign w:val="center"/>
          </w:tcPr>
          <w:p w14:paraId="00A74340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9" w:type="dxa"/>
            <w:vMerge w:val="restart"/>
            <w:tcBorders>
              <w:top w:val="single" w:sz="4" w:space="0" w:color="auto"/>
            </w:tcBorders>
            <w:vAlign w:val="center"/>
          </w:tcPr>
          <w:p w14:paraId="2330E53D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  <w:p w14:paraId="25D7258F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31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 xml:space="preserve"> ธันวาคม</w:t>
            </w:r>
          </w:p>
          <w:p w14:paraId="2BCBAA58" w14:textId="49C8B4F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2565</w:t>
            </w:r>
          </w:p>
        </w:tc>
        <w:tc>
          <w:tcPr>
            <w:tcW w:w="236" w:type="dxa"/>
            <w:vMerge w:val="restart"/>
            <w:vAlign w:val="center"/>
          </w:tcPr>
          <w:p w14:paraId="3F52BF5F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6" w:type="dxa"/>
            <w:vMerge w:val="restart"/>
            <w:tcBorders>
              <w:top w:val="single" w:sz="4" w:space="0" w:color="auto"/>
            </w:tcBorders>
            <w:vAlign w:val="center"/>
          </w:tcPr>
          <w:p w14:paraId="4D89AD0D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  <w:p w14:paraId="35C0AD35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 xml:space="preserve">30 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มิถุนายน</w:t>
            </w:r>
          </w:p>
          <w:p w14:paraId="648476D7" w14:textId="3BC189CB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236" w:type="dxa"/>
            <w:vMerge w:val="restart"/>
            <w:tcBorders>
              <w:top w:val="single" w:sz="4" w:space="0" w:color="auto"/>
            </w:tcBorders>
            <w:vAlign w:val="center"/>
          </w:tcPr>
          <w:p w14:paraId="48CFF7A9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22" w:type="dxa"/>
            <w:vMerge w:val="restart"/>
            <w:tcBorders>
              <w:top w:val="single" w:sz="4" w:space="0" w:color="auto"/>
            </w:tcBorders>
            <w:vAlign w:val="center"/>
          </w:tcPr>
          <w:p w14:paraId="6A60EC18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  <w:p w14:paraId="234E38E6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31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 xml:space="preserve"> ธันวาคม</w:t>
            </w:r>
          </w:p>
          <w:p w14:paraId="6D5CFB43" w14:textId="0AE9A3C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2565</w:t>
            </w:r>
          </w:p>
        </w:tc>
      </w:tr>
      <w:tr w:rsidR="008922E3" w:rsidRPr="00411DBC" w14:paraId="70C7E703" w14:textId="77777777" w:rsidTr="008F11E6">
        <w:trPr>
          <w:trHeight w:val="428"/>
        </w:trPr>
        <w:tc>
          <w:tcPr>
            <w:tcW w:w="285" w:type="dxa"/>
            <w:vAlign w:val="center"/>
          </w:tcPr>
          <w:p w14:paraId="25DC4037" w14:textId="77777777" w:rsidR="008922E3" w:rsidRPr="00411DBC" w:rsidRDefault="008922E3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707" w:type="dxa"/>
            <w:vAlign w:val="center"/>
          </w:tcPr>
          <w:p w14:paraId="0D983847" w14:textId="77777777" w:rsidR="008922E3" w:rsidRPr="00411DBC" w:rsidRDefault="008922E3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6" w:type="dxa"/>
            <w:vMerge/>
            <w:vAlign w:val="center"/>
          </w:tcPr>
          <w:p w14:paraId="23B3BB69" w14:textId="77777777" w:rsidR="008922E3" w:rsidRPr="00411DBC" w:rsidRDefault="008922E3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36" w:type="dxa"/>
            <w:vMerge/>
            <w:vAlign w:val="center"/>
          </w:tcPr>
          <w:p w14:paraId="412966CA" w14:textId="77777777" w:rsidR="008922E3" w:rsidRPr="00411DBC" w:rsidRDefault="008922E3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9" w:type="dxa"/>
            <w:vMerge/>
            <w:vAlign w:val="center"/>
          </w:tcPr>
          <w:p w14:paraId="6C591D56" w14:textId="77777777" w:rsidR="008922E3" w:rsidRPr="00411DBC" w:rsidRDefault="008922E3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36" w:type="dxa"/>
            <w:vMerge/>
            <w:vAlign w:val="center"/>
          </w:tcPr>
          <w:p w14:paraId="31C750CC" w14:textId="77777777" w:rsidR="008922E3" w:rsidRPr="00411DBC" w:rsidRDefault="008922E3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6" w:type="dxa"/>
            <w:vMerge/>
            <w:vAlign w:val="center"/>
          </w:tcPr>
          <w:p w14:paraId="467372F5" w14:textId="77777777" w:rsidR="008922E3" w:rsidRPr="00411DBC" w:rsidRDefault="008922E3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36" w:type="dxa"/>
            <w:vMerge/>
            <w:vAlign w:val="center"/>
          </w:tcPr>
          <w:p w14:paraId="560DFA78" w14:textId="77777777" w:rsidR="008922E3" w:rsidRPr="00411DBC" w:rsidRDefault="008922E3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22" w:type="dxa"/>
            <w:vMerge/>
            <w:vAlign w:val="center"/>
          </w:tcPr>
          <w:p w14:paraId="714EA2C9" w14:textId="77777777" w:rsidR="008922E3" w:rsidRPr="00411DBC" w:rsidRDefault="008922E3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8922E3" w:rsidRPr="00411DBC" w14:paraId="0BB10786" w14:textId="77777777" w:rsidTr="008F11E6">
        <w:trPr>
          <w:trHeight w:val="428"/>
        </w:trPr>
        <w:tc>
          <w:tcPr>
            <w:tcW w:w="285" w:type="dxa"/>
            <w:vAlign w:val="center"/>
          </w:tcPr>
          <w:p w14:paraId="3FF650CE" w14:textId="77777777" w:rsidR="008922E3" w:rsidRPr="00411DBC" w:rsidRDefault="008922E3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707" w:type="dxa"/>
            <w:vAlign w:val="center"/>
          </w:tcPr>
          <w:p w14:paraId="6786CC45" w14:textId="77777777" w:rsidR="008922E3" w:rsidRPr="00411DBC" w:rsidRDefault="008922E3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6" w:type="dxa"/>
            <w:vMerge/>
            <w:tcBorders>
              <w:bottom w:val="single" w:sz="4" w:space="0" w:color="auto"/>
            </w:tcBorders>
            <w:vAlign w:val="center"/>
          </w:tcPr>
          <w:p w14:paraId="39576050" w14:textId="77777777" w:rsidR="008922E3" w:rsidRPr="00411DBC" w:rsidRDefault="008922E3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36" w:type="dxa"/>
            <w:vMerge/>
            <w:vAlign w:val="center"/>
          </w:tcPr>
          <w:p w14:paraId="6816B075" w14:textId="77777777" w:rsidR="008922E3" w:rsidRPr="00411DBC" w:rsidRDefault="008922E3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9" w:type="dxa"/>
            <w:vMerge/>
            <w:tcBorders>
              <w:bottom w:val="single" w:sz="4" w:space="0" w:color="auto"/>
            </w:tcBorders>
            <w:vAlign w:val="center"/>
          </w:tcPr>
          <w:p w14:paraId="497C58B6" w14:textId="77777777" w:rsidR="008922E3" w:rsidRPr="00411DBC" w:rsidRDefault="008922E3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36" w:type="dxa"/>
            <w:vMerge/>
            <w:vAlign w:val="center"/>
          </w:tcPr>
          <w:p w14:paraId="426420A6" w14:textId="77777777" w:rsidR="008922E3" w:rsidRPr="00411DBC" w:rsidRDefault="008922E3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6" w:type="dxa"/>
            <w:vMerge/>
            <w:tcBorders>
              <w:bottom w:val="single" w:sz="4" w:space="0" w:color="auto"/>
            </w:tcBorders>
            <w:vAlign w:val="center"/>
          </w:tcPr>
          <w:p w14:paraId="164554AD" w14:textId="77777777" w:rsidR="008922E3" w:rsidRPr="00411DBC" w:rsidRDefault="008922E3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36" w:type="dxa"/>
            <w:vMerge/>
            <w:vAlign w:val="center"/>
          </w:tcPr>
          <w:p w14:paraId="7CCE388D" w14:textId="77777777" w:rsidR="008922E3" w:rsidRPr="00411DBC" w:rsidRDefault="008922E3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22" w:type="dxa"/>
            <w:vMerge/>
            <w:tcBorders>
              <w:bottom w:val="single" w:sz="4" w:space="0" w:color="auto"/>
            </w:tcBorders>
            <w:vAlign w:val="center"/>
          </w:tcPr>
          <w:p w14:paraId="0E5C72E9" w14:textId="77777777" w:rsidR="008922E3" w:rsidRPr="00411DBC" w:rsidRDefault="008922E3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B028B0" w:rsidRPr="00411DBC" w14:paraId="0BAA1A84" w14:textId="77777777" w:rsidTr="00C717E9">
        <w:trPr>
          <w:trHeight w:val="403"/>
        </w:trPr>
        <w:tc>
          <w:tcPr>
            <w:tcW w:w="3992" w:type="dxa"/>
            <w:gridSpan w:val="2"/>
            <w:vAlign w:val="center"/>
          </w:tcPr>
          <w:p w14:paraId="5BD09208" w14:textId="7111AC3D" w:rsidR="00B028B0" w:rsidRPr="00411DBC" w:rsidRDefault="00B028B0" w:rsidP="00B028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 xml:space="preserve">(6.1) </w:t>
            </w:r>
            <w:r w:rsidRPr="00411DBC">
              <w:rPr>
                <w:rFonts w:ascii="Angsana New" w:hAnsi="Angsana New"/>
                <w:sz w:val="28"/>
                <w:szCs w:val="28"/>
                <w:cs/>
              </w:rPr>
              <w:t>ลูกหนี้การค้า</w:t>
            </w:r>
            <w:r w:rsidRPr="00411DBC">
              <w:rPr>
                <w:rFonts w:ascii="Angsana New" w:hAnsi="Angsana New"/>
                <w:sz w:val="28"/>
                <w:szCs w:val="28"/>
              </w:rPr>
              <w:t xml:space="preserve"> -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สุทธิ</w:t>
            </w:r>
          </w:p>
        </w:tc>
        <w:tc>
          <w:tcPr>
            <w:tcW w:w="1316" w:type="dxa"/>
            <w:vAlign w:val="bottom"/>
          </w:tcPr>
          <w:p w14:paraId="6B7F3550" w14:textId="0879E5B5" w:rsidR="00B028B0" w:rsidRPr="00411DBC" w:rsidRDefault="00B028B0" w:rsidP="00B028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>86,458</w:t>
            </w:r>
          </w:p>
        </w:tc>
        <w:tc>
          <w:tcPr>
            <w:tcW w:w="236" w:type="dxa"/>
            <w:vAlign w:val="center"/>
          </w:tcPr>
          <w:p w14:paraId="0A2D3A4C" w14:textId="77777777" w:rsidR="00B028B0" w:rsidRPr="00411DBC" w:rsidRDefault="00B028B0" w:rsidP="00B028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9" w:type="dxa"/>
            <w:vAlign w:val="center"/>
          </w:tcPr>
          <w:p w14:paraId="04222F62" w14:textId="378D4C02" w:rsidR="00B028B0" w:rsidRPr="00411DBC" w:rsidRDefault="00B028B0" w:rsidP="00B028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97,954</w:t>
            </w:r>
          </w:p>
        </w:tc>
        <w:tc>
          <w:tcPr>
            <w:tcW w:w="236" w:type="dxa"/>
            <w:vAlign w:val="center"/>
          </w:tcPr>
          <w:p w14:paraId="2E8077CD" w14:textId="77777777" w:rsidR="00B028B0" w:rsidRPr="00411DBC" w:rsidRDefault="00B028B0" w:rsidP="00B028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6" w:type="dxa"/>
            <w:vAlign w:val="center"/>
          </w:tcPr>
          <w:p w14:paraId="1180CBF7" w14:textId="2104B1F0" w:rsidR="00B028B0" w:rsidRPr="00411DBC" w:rsidRDefault="00B028B0" w:rsidP="00B028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6,250</w:t>
            </w:r>
          </w:p>
        </w:tc>
        <w:tc>
          <w:tcPr>
            <w:tcW w:w="236" w:type="dxa"/>
            <w:vAlign w:val="center"/>
          </w:tcPr>
          <w:p w14:paraId="151D8A11" w14:textId="77777777" w:rsidR="00B028B0" w:rsidRPr="00411DBC" w:rsidRDefault="00B028B0" w:rsidP="00B028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22" w:type="dxa"/>
            <w:vAlign w:val="center"/>
          </w:tcPr>
          <w:p w14:paraId="29465EA8" w14:textId="0A85AFD0" w:rsidR="00B028B0" w:rsidRPr="00411DBC" w:rsidRDefault="00B028B0" w:rsidP="00B028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7,009</w:t>
            </w:r>
          </w:p>
        </w:tc>
      </w:tr>
      <w:tr w:rsidR="00B028B0" w:rsidRPr="00411DBC" w14:paraId="35AC4128" w14:textId="77777777" w:rsidTr="00C717E9">
        <w:trPr>
          <w:trHeight w:val="403"/>
        </w:trPr>
        <w:tc>
          <w:tcPr>
            <w:tcW w:w="3992" w:type="dxa"/>
            <w:gridSpan w:val="2"/>
            <w:vAlign w:val="center"/>
          </w:tcPr>
          <w:p w14:paraId="6D9013C0" w14:textId="716F1AE1" w:rsidR="00B028B0" w:rsidRPr="00411DBC" w:rsidRDefault="00B028B0" w:rsidP="00B028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 xml:space="preserve">(6.2) </w:t>
            </w:r>
            <w:r w:rsidRPr="00411DBC">
              <w:rPr>
                <w:rFonts w:ascii="Angsana New" w:hAnsi="Angsana New"/>
                <w:sz w:val="28"/>
                <w:szCs w:val="28"/>
                <w:cs/>
              </w:rPr>
              <w:t>ลูกหนี้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หมุนเวียน</w:t>
            </w:r>
            <w:r w:rsidRPr="00411DBC">
              <w:rPr>
                <w:rFonts w:ascii="Angsana New" w:hAnsi="Angsana New"/>
                <w:sz w:val="28"/>
                <w:szCs w:val="28"/>
                <w:cs/>
              </w:rPr>
              <w:t>อื่น</w:t>
            </w:r>
          </w:p>
        </w:tc>
        <w:tc>
          <w:tcPr>
            <w:tcW w:w="1316" w:type="dxa"/>
            <w:vAlign w:val="bottom"/>
          </w:tcPr>
          <w:p w14:paraId="4B529247" w14:textId="6323976A" w:rsidR="00B028B0" w:rsidRPr="00411DBC" w:rsidRDefault="00B028B0" w:rsidP="00B028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>335,780</w:t>
            </w:r>
          </w:p>
        </w:tc>
        <w:tc>
          <w:tcPr>
            <w:tcW w:w="236" w:type="dxa"/>
            <w:vAlign w:val="center"/>
          </w:tcPr>
          <w:p w14:paraId="39C28C6E" w14:textId="77777777" w:rsidR="00B028B0" w:rsidRPr="00411DBC" w:rsidRDefault="00B028B0" w:rsidP="00B028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9" w:type="dxa"/>
            <w:vAlign w:val="center"/>
          </w:tcPr>
          <w:p w14:paraId="77921B3E" w14:textId="614F4A59" w:rsidR="00B028B0" w:rsidRPr="00411DBC" w:rsidRDefault="00B028B0" w:rsidP="00B028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108,947</w:t>
            </w:r>
          </w:p>
        </w:tc>
        <w:tc>
          <w:tcPr>
            <w:tcW w:w="236" w:type="dxa"/>
            <w:vAlign w:val="center"/>
          </w:tcPr>
          <w:p w14:paraId="3B2C1E12" w14:textId="77777777" w:rsidR="00B028B0" w:rsidRPr="00411DBC" w:rsidRDefault="00B028B0" w:rsidP="00B028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6" w:type="dxa"/>
            <w:vAlign w:val="center"/>
          </w:tcPr>
          <w:p w14:paraId="268A7ED1" w14:textId="021640F6" w:rsidR="00B028B0" w:rsidRPr="00411DBC" w:rsidRDefault="00B028B0" w:rsidP="00B028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319,21</w:t>
            </w:r>
            <w:r w:rsidR="00BE3613" w:rsidRPr="00411DBC">
              <w:rPr>
                <w:rFonts w:ascii="Angsana New" w:hAnsi="Angsana New"/>
                <w:sz w:val="28"/>
                <w:szCs w:val="28"/>
              </w:rPr>
              <w:t>5</w:t>
            </w:r>
          </w:p>
        </w:tc>
        <w:tc>
          <w:tcPr>
            <w:tcW w:w="236" w:type="dxa"/>
            <w:vAlign w:val="center"/>
          </w:tcPr>
          <w:p w14:paraId="2A2FEF72" w14:textId="77777777" w:rsidR="00B028B0" w:rsidRPr="00411DBC" w:rsidRDefault="00B028B0" w:rsidP="00B028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22" w:type="dxa"/>
            <w:vAlign w:val="center"/>
          </w:tcPr>
          <w:p w14:paraId="0C01A1E3" w14:textId="041F2858" w:rsidR="00B028B0" w:rsidRPr="00411DBC" w:rsidRDefault="00B028B0" w:rsidP="00B028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82,541</w:t>
            </w:r>
          </w:p>
        </w:tc>
      </w:tr>
      <w:tr w:rsidR="00B028B0" w:rsidRPr="00411DBC" w14:paraId="131BF680" w14:textId="77777777" w:rsidTr="00C717E9">
        <w:trPr>
          <w:trHeight w:val="403"/>
        </w:trPr>
        <w:tc>
          <w:tcPr>
            <w:tcW w:w="3992" w:type="dxa"/>
            <w:gridSpan w:val="2"/>
            <w:vAlign w:val="center"/>
          </w:tcPr>
          <w:p w14:paraId="08C47747" w14:textId="75E9388D" w:rsidR="00B028B0" w:rsidRPr="00411DBC" w:rsidRDefault="00B028B0" w:rsidP="00B028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รวม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 xml:space="preserve">ลูกหนี้การค้าและลูกหนี้หมุนเวียนอื่น </w:t>
            </w: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 xml:space="preserve"> สุทธิ</w:t>
            </w:r>
          </w:p>
        </w:tc>
        <w:tc>
          <w:tcPr>
            <w:tcW w:w="131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4209D5B" w14:textId="006031AE" w:rsidR="00B028B0" w:rsidRPr="00411DBC" w:rsidRDefault="00B028B0" w:rsidP="00B028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>422,238</w:t>
            </w:r>
          </w:p>
        </w:tc>
        <w:tc>
          <w:tcPr>
            <w:tcW w:w="236" w:type="dxa"/>
            <w:vAlign w:val="center"/>
          </w:tcPr>
          <w:p w14:paraId="22419F9A" w14:textId="77777777" w:rsidR="00B028B0" w:rsidRPr="00411DBC" w:rsidRDefault="00B028B0" w:rsidP="00B028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9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4A948E04" w14:textId="28A11155" w:rsidR="00B028B0" w:rsidRPr="00411DBC" w:rsidRDefault="00B028B0" w:rsidP="00B028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206,901</w:t>
            </w:r>
          </w:p>
        </w:tc>
        <w:tc>
          <w:tcPr>
            <w:tcW w:w="236" w:type="dxa"/>
            <w:vAlign w:val="center"/>
          </w:tcPr>
          <w:p w14:paraId="40191CB3" w14:textId="77777777" w:rsidR="00B028B0" w:rsidRPr="00411DBC" w:rsidRDefault="00B028B0" w:rsidP="00B028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6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1E6ED26D" w14:textId="267DB4B5" w:rsidR="00B028B0" w:rsidRPr="00411DBC" w:rsidRDefault="00B028B0" w:rsidP="00B028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325,46</w:t>
            </w:r>
            <w:r w:rsidR="00BE3613" w:rsidRPr="00411DBC">
              <w:rPr>
                <w:rFonts w:ascii="Angsana New" w:hAnsi="Angsana New"/>
                <w:sz w:val="28"/>
                <w:szCs w:val="28"/>
              </w:rPr>
              <w:t>5</w:t>
            </w:r>
          </w:p>
        </w:tc>
        <w:tc>
          <w:tcPr>
            <w:tcW w:w="236" w:type="dxa"/>
            <w:vAlign w:val="center"/>
          </w:tcPr>
          <w:p w14:paraId="1C8B5972" w14:textId="77777777" w:rsidR="00B028B0" w:rsidRPr="00411DBC" w:rsidRDefault="00B028B0" w:rsidP="00B028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22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28F32695" w14:textId="60AE80A7" w:rsidR="00B028B0" w:rsidRPr="00411DBC" w:rsidRDefault="00B028B0" w:rsidP="00B028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89,550</w:t>
            </w:r>
          </w:p>
        </w:tc>
      </w:tr>
    </w:tbl>
    <w:p w14:paraId="56672587" w14:textId="77777777" w:rsidR="003B1F04" w:rsidRPr="00411DBC" w:rsidRDefault="003B1F04" w:rsidP="001246DB">
      <w:pPr>
        <w:spacing w:before="240" w:after="240"/>
        <w:rPr>
          <w:rFonts w:ascii="Angsana New" w:hAnsi="Angsana New"/>
          <w:sz w:val="28"/>
          <w:szCs w:val="28"/>
        </w:rPr>
      </w:pPr>
    </w:p>
    <w:p w14:paraId="5B8788BA" w14:textId="77777777" w:rsidR="00C821CB" w:rsidRPr="00411DBC" w:rsidRDefault="00C821CB" w:rsidP="001246DB">
      <w:pPr>
        <w:spacing w:before="240" w:after="240"/>
        <w:rPr>
          <w:rFonts w:ascii="Angsana New" w:hAnsi="Angsana New"/>
          <w:sz w:val="28"/>
          <w:szCs w:val="28"/>
        </w:rPr>
      </w:pPr>
    </w:p>
    <w:p w14:paraId="6D9EF7BB" w14:textId="77777777" w:rsidR="00C821CB" w:rsidRPr="00411DBC" w:rsidRDefault="00C821CB" w:rsidP="001246DB">
      <w:pPr>
        <w:spacing w:before="240" w:after="240"/>
        <w:rPr>
          <w:rFonts w:ascii="Angsana New" w:hAnsi="Angsana New"/>
          <w:sz w:val="28"/>
          <w:szCs w:val="28"/>
        </w:rPr>
      </w:pPr>
    </w:p>
    <w:p w14:paraId="447E8AB0" w14:textId="77777777" w:rsidR="00C821CB" w:rsidRPr="00411DBC" w:rsidRDefault="00C821CB" w:rsidP="001246DB">
      <w:pPr>
        <w:spacing w:before="240" w:after="240"/>
        <w:rPr>
          <w:rFonts w:ascii="Angsana New" w:hAnsi="Angsana New"/>
          <w:sz w:val="28"/>
          <w:szCs w:val="28"/>
        </w:rPr>
      </w:pPr>
    </w:p>
    <w:p w14:paraId="76AEF559" w14:textId="77777777" w:rsidR="00C821CB" w:rsidRPr="00411DBC" w:rsidRDefault="00C821CB" w:rsidP="001246DB">
      <w:pPr>
        <w:spacing w:before="240" w:after="240"/>
        <w:rPr>
          <w:rFonts w:ascii="Angsana New" w:hAnsi="Angsana New"/>
          <w:sz w:val="28"/>
          <w:szCs w:val="28"/>
        </w:rPr>
      </w:pPr>
    </w:p>
    <w:p w14:paraId="07A4897B" w14:textId="77777777" w:rsidR="00F6714F" w:rsidRPr="00411DBC" w:rsidRDefault="00F6714F" w:rsidP="001246DB">
      <w:pPr>
        <w:spacing w:before="240" w:after="240"/>
        <w:rPr>
          <w:rFonts w:ascii="Angsana New" w:hAnsi="Angsana New"/>
          <w:sz w:val="28"/>
          <w:szCs w:val="28"/>
        </w:rPr>
      </w:pPr>
    </w:p>
    <w:p w14:paraId="1BC374EC" w14:textId="1F002394" w:rsidR="003B1F04" w:rsidRPr="00411DBC" w:rsidRDefault="007F7119">
      <w:pPr>
        <w:pStyle w:val="ListParagraph"/>
        <w:numPr>
          <w:ilvl w:val="1"/>
          <w:numId w:val="36"/>
        </w:numPr>
        <w:spacing w:before="240" w:after="240"/>
        <w:rPr>
          <w:rFonts w:ascii="Angsana New" w:hAnsi="Angsana New"/>
          <w:sz w:val="28"/>
          <w:szCs w:val="28"/>
        </w:rPr>
      </w:pPr>
      <w:r w:rsidRPr="00411DBC">
        <w:rPr>
          <w:rFonts w:ascii="Angsana New" w:hAnsi="Angsana New"/>
          <w:b/>
          <w:bCs/>
          <w:sz w:val="28"/>
          <w:szCs w:val="28"/>
          <w:cs/>
        </w:rPr>
        <w:t>ลูกหนี้การค้า</w:t>
      </w:r>
      <w:r w:rsidRPr="00411DBC">
        <w:rPr>
          <w:rFonts w:ascii="Angsana New" w:hAnsi="Angsana New"/>
          <w:b/>
          <w:bCs/>
          <w:sz w:val="28"/>
          <w:szCs w:val="28"/>
        </w:rPr>
        <w:t xml:space="preserve"> – </w:t>
      </w:r>
      <w:r w:rsidRPr="00411DBC">
        <w:rPr>
          <w:rFonts w:ascii="Angsana New" w:hAnsi="Angsana New" w:hint="cs"/>
          <w:b/>
          <w:bCs/>
          <w:sz w:val="28"/>
          <w:szCs w:val="28"/>
          <w:cs/>
        </w:rPr>
        <w:t>สุทธิ</w:t>
      </w:r>
    </w:p>
    <w:tbl>
      <w:tblPr>
        <w:tblStyle w:val="TableGrid"/>
        <w:tblW w:w="10075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8"/>
        <w:gridCol w:w="3745"/>
        <w:gridCol w:w="1330"/>
        <w:gridCol w:w="239"/>
        <w:gridCol w:w="1331"/>
        <w:gridCol w:w="239"/>
        <w:gridCol w:w="1330"/>
        <w:gridCol w:w="239"/>
        <w:gridCol w:w="1334"/>
      </w:tblGrid>
      <w:tr w:rsidR="007F7119" w:rsidRPr="00411DBC" w14:paraId="5EB6383C" w14:textId="77777777" w:rsidTr="002129E3">
        <w:trPr>
          <w:trHeight w:val="422"/>
        </w:trPr>
        <w:tc>
          <w:tcPr>
            <w:tcW w:w="288" w:type="dxa"/>
            <w:vAlign w:val="center"/>
          </w:tcPr>
          <w:p w14:paraId="68E2B066" w14:textId="77777777" w:rsidR="007F7119" w:rsidRPr="00411DBC" w:rsidRDefault="007F7119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745" w:type="dxa"/>
            <w:vAlign w:val="center"/>
          </w:tcPr>
          <w:p w14:paraId="5B962F4A" w14:textId="77777777" w:rsidR="007F7119" w:rsidRPr="00411DBC" w:rsidRDefault="007F7119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042" w:type="dxa"/>
            <w:gridSpan w:val="7"/>
            <w:tcBorders>
              <w:bottom w:val="single" w:sz="4" w:space="0" w:color="auto"/>
            </w:tcBorders>
            <w:vAlign w:val="center"/>
          </w:tcPr>
          <w:p w14:paraId="2BA11BDA" w14:textId="77777777" w:rsidR="007F7119" w:rsidRPr="00411DBC" w:rsidRDefault="007F7119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(</w:t>
            </w:r>
            <w:r w:rsidRPr="00411DBC">
              <w:rPr>
                <w:rFonts w:ascii="Angsana New" w:hAnsi="Angsana New"/>
                <w:sz w:val="28"/>
                <w:szCs w:val="28"/>
                <w:cs/>
              </w:rPr>
              <w:t>หน่วย: พันบาท)</w:t>
            </w:r>
          </w:p>
        </w:tc>
      </w:tr>
      <w:tr w:rsidR="007F7119" w:rsidRPr="00411DBC" w14:paraId="058313D3" w14:textId="77777777" w:rsidTr="002129E3">
        <w:trPr>
          <w:trHeight w:val="435"/>
        </w:trPr>
        <w:tc>
          <w:tcPr>
            <w:tcW w:w="288" w:type="dxa"/>
            <w:vAlign w:val="center"/>
          </w:tcPr>
          <w:p w14:paraId="0F983EED" w14:textId="77777777" w:rsidR="007F7119" w:rsidRPr="00411DBC" w:rsidRDefault="007F7119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745" w:type="dxa"/>
            <w:vAlign w:val="center"/>
          </w:tcPr>
          <w:p w14:paraId="5EB2B781" w14:textId="77777777" w:rsidR="007F7119" w:rsidRPr="00411DBC" w:rsidRDefault="007F7119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90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36AC8E" w14:textId="77777777" w:rsidR="007F7119" w:rsidRPr="00411DBC" w:rsidRDefault="007F7119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39" w:type="dxa"/>
            <w:vAlign w:val="center"/>
          </w:tcPr>
          <w:p w14:paraId="11866B27" w14:textId="77777777" w:rsidR="007F7119" w:rsidRPr="00411DBC" w:rsidRDefault="007F7119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90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C9670B" w14:textId="77777777" w:rsidR="007F7119" w:rsidRPr="00411DBC" w:rsidRDefault="007F7119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2C66BE" w:rsidRPr="00411DBC" w14:paraId="57BD85EB" w14:textId="77777777" w:rsidTr="002129E3">
        <w:trPr>
          <w:trHeight w:val="422"/>
        </w:trPr>
        <w:tc>
          <w:tcPr>
            <w:tcW w:w="288" w:type="dxa"/>
            <w:vAlign w:val="center"/>
          </w:tcPr>
          <w:p w14:paraId="109C3ED3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745" w:type="dxa"/>
            <w:vAlign w:val="center"/>
          </w:tcPr>
          <w:p w14:paraId="5522EED5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0" w:type="dxa"/>
            <w:vMerge w:val="restart"/>
            <w:tcBorders>
              <w:top w:val="single" w:sz="4" w:space="0" w:color="auto"/>
            </w:tcBorders>
            <w:vAlign w:val="center"/>
          </w:tcPr>
          <w:p w14:paraId="7CC5658A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  <w:p w14:paraId="3BD55A3E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 xml:space="preserve">30 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มิถุนายน</w:t>
            </w:r>
          </w:p>
          <w:p w14:paraId="3831347A" w14:textId="02F3C0CA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239" w:type="dxa"/>
            <w:vMerge w:val="restart"/>
            <w:tcBorders>
              <w:top w:val="single" w:sz="4" w:space="0" w:color="auto"/>
            </w:tcBorders>
            <w:vAlign w:val="center"/>
          </w:tcPr>
          <w:p w14:paraId="52B6F0A7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1" w:type="dxa"/>
            <w:vMerge w:val="restart"/>
            <w:tcBorders>
              <w:top w:val="single" w:sz="4" w:space="0" w:color="auto"/>
            </w:tcBorders>
            <w:vAlign w:val="center"/>
          </w:tcPr>
          <w:p w14:paraId="5DB66462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  <w:p w14:paraId="3935F006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31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 xml:space="preserve"> ธันวาคม</w:t>
            </w:r>
          </w:p>
          <w:p w14:paraId="4F3B29AF" w14:textId="6545E9A6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2565</w:t>
            </w:r>
          </w:p>
        </w:tc>
        <w:tc>
          <w:tcPr>
            <w:tcW w:w="239" w:type="dxa"/>
            <w:vMerge w:val="restart"/>
            <w:vAlign w:val="center"/>
          </w:tcPr>
          <w:p w14:paraId="2BBAF172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0" w:type="dxa"/>
            <w:vMerge w:val="restart"/>
            <w:tcBorders>
              <w:top w:val="single" w:sz="4" w:space="0" w:color="auto"/>
            </w:tcBorders>
            <w:vAlign w:val="center"/>
          </w:tcPr>
          <w:p w14:paraId="0B4B8919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  <w:p w14:paraId="6BD73276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 xml:space="preserve">30 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มิถุนายน</w:t>
            </w:r>
          </w:p>
          <w:p w14:paraId="3DCD7835" w14:textId="39B7C36A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239" w:type="dxa"/>
            <w:vMerge w:val="restart"/>
            <w:tcBorders>
              <w:top w:val="single" w:sz="4" w:space="0" w:color="auto"/>
            </w:tcBorders>
            <w:vAlign w:val="center"/>
          </w:tcPr>
          <w:p w14:paraId="0E896246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4" w:type="dxa"/>
            <w:vMerge w:val="restart"/>
            <w:tcBorders>
              <w:top w:val="single" w:sz="4" w:space="0" w:color="auto"/>
            </w:tcBorders>
            <w:vAlign w:val="center"/>
          </w:tcPr>
          <w:p w14:paraId="33667B59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  <w:p w14:paraId="7D96D221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31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 xml:space="preserve"> ธันวาคม</w:t>
            </w:r>
          </w:p>
          <w:p w14:paraId="478BC2D0" w14:textId="1E084329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2565</w:t>
            </w:r>
          </w:p>
        </w:tc>
      </w:tr>
      <w:tr w:rsidR="007F7119" w:rsidRPr="00411DBC" w14:paraId="51E6909E" w14:textId="77777777" w:rsidTr="002129E3">
        <w:trPr>
          <w:trHeight w:val="422"/>
        </w:trPr>
        <w:tc>
          <w:tcPr>
            <w:tcW w:w="288" w:type="dxa"/>
            <w:vAlign w:val="center"/>
          </w:tcPr>
          <w:p w14:paraId="1CC778D7" w14:textId="77777777" w:rsidR="007F7119" w:rsidRPr="00411DBC" w:rsidRDefault="007F7119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745" w:type="dxa"/>
            <w:vAlign w:val="center"/>
          </w:tcPr>
          <w:p w14:paraId="2B739C3C" w14:textId="77777777" w:rsidR="007F7119" w:rsidRPr="00411DBC" w:rsidRDefault="007F7119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0" w:type="dxa"/>
            <w:vMerge/>
            <w:vAlign w:val="center"/>
          </w:tcPr>
          <w:p w14:paraId="0D3D7242" w14:textId="77777777" w:rsidR="007F7119" w:rsidRPr="00411DBC" w:rsidRDefault="007F7119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39" w:type="dxa"/>
            <w:vMerge/>
            <w:vAlign w:val="center"/>
          </w:tcPr>
          <w:p w14:paraId="0954F3E5" w14:textId="77777777" w:rsidR="007F7119" w:rsidRPr="00411DBC" w:rsidRDefault="007F7119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1" w:type="dxa"/>
            <w:vMerge/>
            <w:vAlign w:val="center"/>
          </w:tcPr>
          <w:p w14:paraId="1B1D4839" w14:textId="77777777" w:rsidR="007F7119" w:rsidRPr="00411DBC" w:rsidRDefault="007F7119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39" w:type="dxa"/>
            <w:vMerge/>
            <w:vAlign w:val="center"/>
          </w:tcPr>
          <w:p w14:paraId="4D6876BE" w14:textId="77777777" w:rsidR="007F7119" w:rsidRPr="00411DBC" w:rsidRDefault="007F7119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0" w:type="dxa"/>
            <w:vMerge/>
            <w:vAlign w:val="center"/>
          </w:tcPr>
          <w:p w14:paraId="3BA02E2A" w14:textId="77777777" w:rsidR="007F7119" w:rsidRPr="00411DBC" w:rsidRDefault="007F7119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39" w:type="dxa"/>
            <w:vMerge/>
            <w:vAlign w:val="center"/>
          </w:tcPr>
          <w:p w14:paraId="0B17E49E" w14:textId="77777777" w:rsidR="007F7119" w:rsidRPr="00411DBC" w:rsidRDefault="007F7119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4" w:type="dxa"/>
            <w:vMerge/>
            <w:vAlign w:val="center"/>
          </w:tcPr>
          <w:p w14:paraId="2EAA2F55" w14:textId="77777777" w:rsidR="007F7119" w:rsidRPr="00411DBC" w:rsidRDefault="007F7119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7F7119" w:rsidRPr="00411DBC" w14:paraId="6F07ED9D" w14:textId="77777777" w:rsidTr="002129E3">
        <w:trPr>
          <w:trHeight w:val="422"/>
        </w:trPr>
        <w:tc>
          <w:tcPr>
            <w:tcW w:w="288" w:type="dxa"/>
            <w:vAlign w:val="center"/>
          </w:tcPr>
          <w:p w14:paraId="1546D4D8" w14:textId="77777777" w:rsidR="007F7119" w:rsidRPr="00411DBC" w:rsidRDefault="007F7119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745" w:type="dxa"/>
            <w:vAlign w:val="center"/>
          </w:tcPr>
          <w:p w14:paraId="596014F8" w14:textId="77777777" w:rsidR="007F7119" w:rsidRPr="00411DBC" w:rsidRDefault="007F7119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0" w:type="dxa"/>
            <w:vMerge/>
            <w:tcBorders>
              <w:bottom w:val="single" w:sz="4" w:space="0" w:color="auto"/>
            </w:tcBorders>
            <w:vAlign w:val="center"/>
          </w:tcPr>
          <w:p w14:paraId="56115844" w14:textId="77777777" w:rsidR="007F7119" w:rsidRPr="00411DBC" w:rsidRDefault="007F7119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39" w:type="dxa"/>
            <w:vMerge/>
            <w:vAlign w:val="center"/>
          </w:tcPr>
          <w:p w14:paraId="7274114D" w14:textId="77777777" w:rsidR="007F7119" w:rsidRPr="00411DBC" w:rsidRDefault="007F7119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1" w:type="dxa"/>
            <w:vMerge/>
            <w:tcBorders>
              <w:bottom w:val="single" w:sz="4" w:space="0" w:color="auto"/>
            </w:tcBorders>
            <w:vAlign w:val="center"/>
          </w:tcPr>
          <w:p w14:paraId="69C8A6B0" w14:textId="77777777" w:rsidR="007F7119" w:rsidRPr="00411DBC" w:rsidRDefault="007F7119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39" w:type="dxa"/>
            <w:vMerge/>
            <w:vAlign w:val="center"/>
          </w:tcPr>
          <w:p w14:paraId="51AFA78C" w14:textId="77777777" w:rsidR="007F7119" w:rsidRPr="00411DBC" w:rsidRDefault="007F7119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0" w:type="dxa"/>
            <w:vMerge/>
            <w:tcBorders>
              <w:bottom w:val="single" w:sz="4" w:space="0" w:color="auto"/>
            </w:tcBorders>
            <w:vAlign w:val="center"/>
          </w:tcPr>
          <w:p w14:paraId="5ABB7821" w14:textId="77777777" w:rsidR="007F7119" w:rsidRPr="00411DBC" w:rsidRDefault="007F7119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39" w:type="dxa"/>
            <w:vMerge/>
            <w:vAlign w:val="center"/>
          </w:tcPr>
          <w:p w14:paraId="64FC74C2" w14:textId="77777777" w:rsidR="007F7119" w:rsidRPr="00411DBC" w:rsidRDefault="007F7119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4" w:type="dxa"/>
            <w:vMerge/>
            <w:tcBorders>
              <w:bottom w:val="single" w:sz="4" w:space="0" w:color="auto"/>
            </w:tcBorders>
            <w:vAlign w:val="center"/>
          </w:tcPr>
          <w:p w14:paraId="44183076" w14:textId="77777777" w:rsidR="007F7119" w:rsidRPr="00411DBC" w:rsidRDefault="007F7119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00416A" w:rsidRPr="00411DBC" w14:paraId="0042609F" w14:textId="77777777" w:rsidTr="00F32D78">
        <w:trPr>
          <w:trHeight w:val="397"/>
        </w:trPr>
        <w:tc>
          <w:tcPr>
            <w:tcW w:w="4033" w:type="dxa"/>
            <w:gridSpan w:val="2"/>
            <w:vAlign w:val="center"/>
          </w:tcPr>
          <w:p w14:paraId="1E339C92" w14:textId="42DD1363" w:rsidR="0000416A" w:rsidRPr="00411DBC" w:rsidRDefault="0000416A" w:rsidP="000041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ลูกหนี้การค้า</w:t>
            </w:r>
          </w:p>
        </w:tc>
        <w:tc>
          <w:tcPr>
            <w:tcW w:w="1330" w:type="dxa"/>
            <w:vAlign w:val="bottom"/>
          </w:tcPr>
          <w:p w14:paraId="3D0A3C52" w14:textId="3ADF3ECA" w:rsidR="0000416A" w:rsidRPr="00411DBC" w:rsidRDefault="0000416A" w:rsidP="000041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>90,400</w:t>
            </w:r>
          </w:p>
        </w:tc>
        <w:tc>
          <w:tcPr>
            <w:tcW w:w="239" w:type="dxa"/>
            <w:vAlign w:val="center"/>
          </w:tcPr>
          <w:p w14:paraId="4CB8E0DE" w14:textId="77777777" w:rsidR="0000416A" w:rsidRPr="00411DBC" w:rsidRDefault="0000416A" w:rsidP="000041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1" w:type="dxa"/>
            <w:vAlign w:val="center"/>
          </w:tcPr>
          <w:p w14:paraId="6B977EA3" w14:textId="5068A816" w:rsidR="0000416A" w:rsidRPr="00411DBC" w:rsidRDefault="0000416A" w:rsidP="000041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107,094</w:t>
            </w:r>
          </w:p>
        </w:tc>
        <w:tc>
          <w:tcPr>
            <w:tcW w:w="239" w:type="dxa"/>
            <w:vAlign w:val="center"/>
          </w:tcPr>
          <w:p w14:paraId="2DE212D3" w14:textId="77777777" w:rsidR="0000416A" w:rsidRPr="00411DBC" w:rsidRDefault="0000416A" w:rsidP="000041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0" w:type="dxa"/>
            <w:vAlign w:val="center"/>
          </w:tcPr>
          <w:p w14:paraId="54F8F9CC" w14:textId="63472928" w:rsidR="0000416A" w:rsidRPr="00411DBC" w:rsidRDefault="0000416A" w:rsidP="000041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7,271</w:t>
            </w:r>
          </w:p>
        </w:tc>
        <w:tc>
          <w:tcPr>
            <w:tcW w:w="239" w:type="dxa"/>
            <w:vAlign w:val="center"/>
          </w:tcPr>
          <w:p w14:paraId="6E93FC72" w14:textId="77777777" w:rsidR="0000416A" w:rsidRPr="00411DBC" w:rsidRDefault="0000416A" w:rsidP="000041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4" w:type="dxa"/>
            <w:vAlign w:val="center"/>
          </w:tcPr>
          <w:p w14:paraId="3E488C7D" w14:textId="7D365C7B" w:rsidR="0000416A" w:rsidRPr="00411DBC" w:rsidRDefault="0000416A" w:rsidP="000041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9,327</w:t>
            </w:r>
          </w:p>
        </w:tc>
      </w:tr>
      <w:tr w:rsidR="0000416A" w:rsidRPr="00411DBC" w14:paraId="39D6CDBB" w14:textId="77777777" w:rsidTr="00F32D78">
        <w:trPr>
          <w:trHeight w:val="397"/>
        </w:trPr>
        <w:tc>
          <w:tcPr>
            <w:tcW w:w="4033" w:type="dxa"/>
            <w:gridSpan w:val="2"/>
            <w:vAlign w:val="center"/>
          </w:tcPr>
          <w:p w14:paraId="0D8152A3" w14:textId="546BC5B2" w:rsidR="0000416A" w:rsidRPr="00411DBC" w:rsidRDefault="0000416A" w:rsidP="000041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u w:val="single"/>
                <w:cs/>
              </w:rPr>
              <w:t>หัก</w:t>
            </w:r>
            <w:r w:rsidRPr="00411DBC">
              <w:rPr>
                <w:rFonts w:ascii="Angsana New" w:hAnsi="Angsana New"/>
                <w:sz w:val="28"/>
                <w:szCs w:val="28"/>
              </w:rPr>
              <w:t xml:space="preserve"> :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 xml:space="preserve"> ค่าเผื่อผลขาดทุนทางด้านเครดิต</w:t>
            </w:r>
          </w:p>
        </w:tc>
        <w:tc>
          <w:tcPr>
            <w:tcW w:w="1330" w:type="dxa"/>
            <w:vAlign w:val="bottom"/>
          </w:tcPr>
          <w:p w14:paraId="354BE466" w14:textId="2178944A" w:rsidR="0000416A" w:rsidRPr="00411DBC" w:rsidRDefault="0000416A" w:rsidP="000041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>(3,942)</w:t>
            </w:r>
          </w:p>
        </w:tc>
        <w:tc>
          <w:tcPr>
            <w:tcW w:w="239" w:type="dxa"/>
            <w:vAlign w:val="center"/>
          </w:tcPr>
          <w:p w14:paraId="3B85F334" w14:textId="77777777" w:rsidR="0000416A" w:rsidRPr="00411DBC" w:rsidRDefault="0000416A" w:rsidP="000041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1" w:type="dxa"/>
            <w:vAlign w:val="center"/>
          </w:tcPr>
          <w:p w14:paraId="1CCFEF41" w14:textId="13321C43" w:rsidR="0000416A" w:rsidRPr="00411DBC" w:rsidRDefault="0000416A" w:rsidP="000041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(9,140)</w:t>
            </w:r>
          </w:p>
        </w:tc>
        <w:tc>
          <w:tcPr>
            <w:tcW w:w="239" w:type="dxa"/>
            <w:vAlign w:val="center"/>
          </w:tcPr>
          <w:p w14:paraId="701A5086" w14:textId="77777777" w:rsidR="0000416A" w:rsidRPr="00411DBC" w:rsidRDefault="0000416A" w:rsidP="000041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0" w:type="dxa"/>
            <w:vAlign w:val="center"/>
          </w:tcPr>
          <w:p w14:paraId="3C90228F" w14:textId="18318489" w:rsidR="0000416A" w:rsidRPr="00411DBC" w:rsidRDefault="0000416A" w:rsidP="000041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(1,020)</w:t>
            </w:r>
          </w:p>
        </w:tc>
        <w:tc>
          <w:tcPr>
            <w:tcW w:w="239" w:type="dxa"/>
            <w:vAlign w:val="center"/>
          </w:tcPr>
          <w:p w14:paraId="008AA7C9" w14:textId="77777777" w:rsidR="0000416A" w:rsidRPr="00411DBC" w:rsidRDefault="0000416A" w:rsidP="000041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4" w:type="dxa"/>
            <w:vAlign w:val="center"/>
          </w:tcPr>
          <w:p w14:paraId="625389B5" w14:textId="36AD3B05" w:rsidR="0000416A" w:rsidRPr="00411DBC" w:rsidRDefault="0000416A" w:rsidP="000041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(2,318)</w:t>
            </w:r>
          </w:p>
        </w:tc>
      </w:tr>
      <w:tr w:rsidR="0000416A" w:rsidRPr="00411DBC" w14:paraId="1F2BADDD" w14:textId="77777777" w:rsidTr="00F32D78">
        <w:trPr>
          <w:trHeight w:val="397"/>
        </w:trPr>
        <w:tc>
          <w:tcPr>
            <w:tcW w:w="4033" w:type="dxa"/>
            <w:gridSpan w:val="2"/>
            <w:vAlign w:val="center"/>
          </w:tcPr>
          <w:p w14:paraId="009F503C" w14:textId="1184D00D" w:rsidR="0000416A" w:rsidRPr="00411DBC" w:rsidRDefault="0000416A" w:rsidP="000041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ลูกหนี้การค้า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Pr="00411DBC">
              <w:rPr>
                <w:rFonts w:ascii="Angsana New" w:hAnsi="Angsana New"/>
                <w:sz w:val="28"/>
                <w:szCs w:val="28"/>
                <w:cs/>
              </w:rPr>
              <w:t>–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 xml:space="preserve"> สุทธิ</w:t>
            </w:r>
          </w:p>
        </w:tc>
        <w:tc>
          <w:tcPr>
            <w:tcW w:w="133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AD5C457" w14:textId="37E6E057" w:rsidR="0000416A" w:rsidRPr="00411DBC" w:rsidRDefault="0000416A" w:rsidP="000041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>86,458</w:t>
            </w:r>
          </w:p>
        </w:tc>
        <w:tc>
          <w:tcPr>
            <w:tcW w:w="239" w:type="dxa"/>
            <w:vAlign w:val="center"/>
          </w:tcPr>
          <w:p w14:paraId="75DA46CC" w14:textId="77777777" w:rsidR="0000416A" w:rsidRPr="00411DBC" w:rsidRDefault="0000416A" w:rsidP="000041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51DAFBF7" w14:textId="48557F07" w:rsidR="0000416A" w:rsidRPr="00411DBC" w:rsidRDefault="0000416A" w:rsidP="000041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97,954</w:t>
            </w:r>
          </w:p>
        </w:tc>
        <w:tc>
          <w:tcPr>
            <w:tcW w:w="239" w:type="dxa"/>
            <w:vAlign w:val="center"/>
          </w:tcPr>
          <w:p w14:paraId="5901164F" w14:textId="77777777" w:rsidR="0000416A" w:rsidRPr="00411DBC" w:rsidRDefault="0000416A" w:rsidP="000041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19C1BDE7" w14:textId="304037AB" w:rsidR="0000416A" w:rsidRPr="00411DBC" w:rsidRDefault="0000416A" w:rsidP="000041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6,250</w:t>
            </w:r>
          </w:p>
        </w:tc>
        <w:tc>
          <w:tcPr>
            <w:tcW w:w="239" w:type="dxa"/>
            <w:vAlign w:val="center"/>
          </w:tcPr>
          <w:p w14:paraId="389EFB4B" w14:textId="77777777" w:rsidR="0000416A" w:rsidRPr="00411DBC" w:rsidRDefault="0000416A" w:rsidP="000041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4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461B44D0" w14:textId="4C98389B" w:rsidR="0000416A" w:rsidRPr="00411DBC" w:rsidRDefault="0000416A" w:rsidP="000041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7,009</w:t>
            </w:r>
          </w:p>
        </w:tc>
      </w:tr>
    </w:tbl>
    <w:p w14:paraId="486036B5" w14:textId="77777777" w:rsidR="00B028B0" w:rsidRPr="00411DBC" w:rsidRDefault="00B028B0" w:rsidP="007F7119">
      <w:pPr>
        <w:spacing w:before="240" w:after="240"/>
        <w:rPr>
          <w:rFonts w:ascii="Angsana New" w:hAnsi="Angsana New"/>
          <w:sz w:val="28"/>
          <w:szCs w:val="28"/>
        </w:rPr>
      </w:pPr>
    </w:p>
    <w:tbl>
      <w:tblPr>
        <w:tblStyle w:val="TableGrid"/>
        <w:tblW w:w="10019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0"/>
        <w:gridCol w:w="279"/>
        <w:gridCol w:w="3639"/>
        <w:gridCol w:w="1292"/>
        <w:gridCol w:w="233"/>
        <w:gridCol w:w="1293"/>
        <w:gridCol w:w="233"/>
        <w:gridCol w:w="1292"/>
        <w:gridCol w:w="233"/>
        <w:gridCol w:w="1295"/>
      </w:tblGrid>
      <w:tr w:rsidR="007F7119" w:rsidRPr="00411DBC" w14:paraId="4B5679CC" w14:textId="77777777" w:rsidTr="005473B5">
        <w:trPr>
          <w:trHeight w:val="379"/>
        </w:trPr>
        <w:tc>
          <w:tcPr>
            <w:tcW w:w="230" w:type="dxa"/>
          </w:tcPr>
          <w:p w14:paraId="2C058D59" w14:textId="77777777" w:rsidR="007F7119" w:rsidRPr="00411DBC" w:rsidRDefault="007F7119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9" w:type="dxa"/>
          </w:tcPr>
          <w:p w14:paraId="4112091E" w14:textId="7B27416B" w:rsidR="007F7119" w:rsidRPr="00411DBC" w:rsidRDefault="007F7119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639" w:type="dxa"/>
            <w:vAlign w:val="center"/>
          </w:tcPr>
          <w:p w14:paraId="6BF4A2E8" w14:textId="77777777" w:rsidR="007F7119" w:rsidRPr="00411DBC" w:rsidRDefault="007F7119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871" w:type="dxa"/>
            <w:gridSpan w:val="7"/>
            <w:vAlign w:val="center"/>
          </w:tcPr>
          <w:p w14:paraId="231A8469" w14:textId="4AD259C3" w:rsidR="007F7119" w:rsidRPr="00411DBC" w:rsidRDefault="007F7119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(</w:t>
            </w:r>
            <w:r w:rsidRPr="00411DBC">
              <w:rPr>
                <w:rFonts w:ascii="Angsana New" w:hAnsi="Angsana New"/>
                <w:sz w:val="28"/>
                <w:szCs w:val="28"/>
                <w:cs/>
              </w:rPr>
              <w:t>หน่วย: พันบาท)</w:t>
            </w:r>
          </w:p>
        </w:tc>
      </w:tr>
      <w:tr w:rsidR="007F7119" w:rsidRPr="00411DBC" w14:paraId="7DCD207D" w14:textId="77777777" w:rsidTr="001C5402">
        <w:trPr>
          <w:trHeight w:val="379"/>
        </w:trPr>
        <w:tc>
          <w:tcPr>
            <w:tcW w:w="230" w:type="dxa"/>
          </w:tcPr>
          <w:p w14:paraId="324B58BF" w14:textId="77777777" w:rsidR="007F7119" w:rsidRPr="00411DBC" w:rsidRDefault="007F7119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9" w:type="dxa"/>
          </w:tcPr>
          <w:p w14:paraId="4F8B7627" w14:textId="6C0C6353" w:rsidR="007F7119" w:rsidRPr="00411DBC" w:rsidRDefault="007F7119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639" w:type="dxa"/>
            <w:vAlign w:val="center"/>
          </w:tcPr>
          <w:p w14:paraId="3440975A" w14:textId="77777777" w:rsidR="007F7119" w:rsidRPr="00411DBC" w:rsidRDefault="007F7119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18" w:type="dxa"/>
            <w:gridSpan w:val="3"/>
            <w:tcBorders>
              <w:top w:val="single" w:sz="4" w:space="0" w:color="auto"/>
            </w:tcBorders>
            <w:vAlign w:val="center"/>
          </w:tcPr>
          <w:p w14:paraId="2CFB21BA" w14:textId="77777777" w:rsidR="007F7119" w:rsidRPr="00411DBC" w:rsidRDefault="007F7119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33" w:type="dxa"/>
            <w:tcBorders>
              <w:top w:val="single" w:sz="4" w:space="0" w:color="auto"/>
            </w:tcBorders>
            <w:vAlign w:val="center"/>
          </w:tcPr>
          <w:p w14:paraId="3949A1BB" w14:textId="77777777" w:rsidR="007F7119" w:rsidRPr="00411DBC" w:rsidRDefault="007F7119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20" w:type="dxa"/>
            <w:gridSpan w:val="3"/>
            <w:tcBorders>
              <w:top w:val="single" w:sz="4" w:space="0" w:color="auto"/>
            </w:tcBorders>
            <w:vAlign w:val="center"/>
          </w:tcPr>
          <w:p w14:paraId="58CE4F82" w14:textId="77777777" w:rsidR="007F7119" w:rsidRPr="00411DBC" w:rsidRDefault="007F7119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2C66BE" w:rsidRPr="00411DBC" w14:paraId="70DF14CF" w14:textId="77777777" w:rsidTr="001C5402">
        <w:trPr>
          <w:trHeight w:val="379"/>
        </w:trPr>
        <w:tc>
          <w:tcPr>
            <w:tcW w:w="230" w:type="dxa"/>
          </w:tcPr>
          <w:p w14:paraId="629939A4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9" w:type="dxa"/>
          </w:tcPr>
          <w:p w14:paraId="41645BB0" w14:textId="0F9858F4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639" w:type="dxa"/>
            <w:vAlign w:val="center"/>
          </w:tcPr>
          <w:p w14:paraId="421E4794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2" w:type="dxa"/>
            <w:vMerge w:val="restart"/>
            <w:tcBorders>
              <w:top w:val="single" w:sz="4" w:space="0" w:color="auto"/>
            </w:tcBorders>
            <w:vAlign w:val="center"/>
          </w:tcPr>
          <w:p w14:paraId="5D564F67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  <w:p w14:paraId="533106D2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 xml:space="preserve">30 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มิถุนายน</w:t>
            </w:r>
          </w:p>
          <w:p w14:paraId="1EACCE09" w14:textId="1ADF8F6B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233" w:type="dxa"/>
            <w:vMerge w:val="restart"/>
            <w:tcBorders>
              <w:top w:val="single" w:sz="4" w:space="0" w:color="auto"/>
            </w:tcBorders>
            <w:vAlign w:val="center"/>
          </w:tcPr>
          <w:p w14:paraId="6668FDDE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3" w:type="dxa"/>
            <w:vMerge w:val="restart"/>
            <w:tcBorders>
              <w:top w:val="single" w:sz="4" w:space="0" w:color="auto"/>
            </w:tcBorders>
            <w:vAlign w:val="center"/>
          </w:tcPr>
          <w:p w14:paraId="0EA3E57C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  <w:p w14:paraId="40A76D9C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31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 xml:space="preserve"> ธันวาคม</w:t>
            </w:r>
          </w:p>
          <w:p w14:paraId="64E01C3E" w14:textId="7224CFE9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2565</w:t>
            </w:r>
          </w:p>
        </w:tc>
        <w:tc>
          <w:tcPr>
            <w:tcW w:w="233" w:type="dxa"/>
            <w:vMerge w:val="restart"/>
            <w:vAlign w:val="center"/>
          </w:tcPr>
          <w:p w14:paraId="04A85443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2" w:type="dxa"/>
            <w:vMerge w:val="restart"/>
            <w:tcBorders>
              <w:top w:val="single" w:sz="4" w:space="0" w:color="auto"/>
            </w:tcBorders>
            <w:vAlign w:val="center"/>
          </w:tcPr>
          <w:p w14:paraId="556F7B20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  <w:p w14:paraId="30D36B2B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 xml:space="preserve">30 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มิถุนายน</w:t>
            </w:r>
          </w:p>
          <w:p w14:paraId="48B54ABB" w14:textId="39C323B8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233" w:type="dxa"/>
            <w:vMerge w:val="restart"/>
            <w:tcBorders>
              <w:top w:val="single" w:sz="4" w:space="0" w:color="auto"/>
            </w:tcBorders>
            <w:vAlign w:val="center"/>
          </w:tcPr>
          <w:p w14:paraId="6E00D135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5" w:type="dxa"/>
            <w:vMerge w:val="restart"/>
            <w:tcBorders>
              <w:top w:val="single" w:sz="4" w:space="0" w:color="auto"/>
            </w:tcBorders>
            <w:vAlign w:val="center"/>
          </w:tcPr>
          <w:p w14:paraId="7DB2C75C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  <w:p w14:paraId="4E970DA8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31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 xml:space="preserve"> ธันวาคม</w:t>
            </w:r>
          </w:p>
          <w:p w14:paraId="3066BFF6" w14:textId="13F3BBFA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2565</w:t>
            </w:r>
          </w:p>
        </w:tc>
      </w:tr>
      <w:tr w:rsidR="007F7119" w:rsidRPr="00411DBC" w14:paraId="53321F60" w14:textId="77777777" w:rsidTr="001C5402">
        <w:trPr>
          <w:trHeight w:val="379"/>
        </w:trPr>
        <w:tc>
          <w:tcPr>
            <w:tcW w:w="230" w:type="dxa"/>
          </w:tcPr>
          <w:p w14:paraId="1AD5400A" w14:textId="77777777" w:rsidR="007F7119" w:rsidRPr="00411DBC" w:rsidRDefault="007F7119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9" w:type="dxa"/>
          </w:tcPr>
          <w:p w14:paraId="392E3E3D" w14:textId="2B4540D7" w:rsidR="007F7119" w:rsidRPr="00411DBC" w:rsidRDefault="007F7119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639" w:type="dxa"/>
            <w:vAlign w:val="center"/>
          </w:tcPr>
          <w:p w14:paraId="3E167982" w14:textId="77777777" w:rsidR="007F7119" w:rsidRPr="00411DBC" w:rsidRDefault="007F7119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2" w:type="dxa"/>
            <w:vMerge/>
            <w:vAlign w:val="center"/>
          </w:tcPr>
          <w:p w14:paraId="7F4057C6" w14:textId="77777777" w:rsidR="007F7119" w:rsidRPr="00411DBC" w:rsidRDefault="007F7119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33" w:type="dxa"/>
            <w:vMerge/>
            <w:vAlign w:val="center"/>
          </w:tcPr>
          <w:p w14:paraId="6274482E" w14:textId="77777777" w:rsidR="007F7119" w:rsidRPr="00411DBC" w:rsidRDefault="007F7119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3" w:type="dxa"/>
            <w:vMerge/>
            <w:vAlign w:val="center"/>
          </w:tcPr>
          <w:p w14:paraId="2201F34A" w14:textId="77777777" w:rsidR="007F7119" w:rsidRPr="00411DBC" w:rsidRDefault="007F7119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33" w:type="dxa"/>
            <w:vMerge/>
            <w:vAlign w:val="center"/>
          </w:tcPr>
          <w:p w14:paraId="3FDF2AE9" w14:textId="77777777" w:rsidR="007F7119" w:rsidRPr="00411DBC" w:rsidRDefault="007F7119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2" w:type="dxa"/>
            <w:vMerge/>
            <w:vAlign w:val="center"/>
          </w:tcPr>
          <w:p w14:paraId="6F7DFBFE" w14:textId="77777777" w:rsidR="007F7119" w:rsidRPr="00411DBC" w:rsidRDefault="007F7119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33" w:type="dxa"/>
            <w:vMerge/>
            <w:vAlign w:val="center"/>
          </w:tcPr>
          <w:p w14:paraId="4F3926D3" w14:textId="77777777" w:rsidR="007F7119" w:rsidRPr="00411DBC" w:rsidRDefault="007F7119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5" w:type="dxa"/>
            <w:vMerge/>
            <w:vAlign w:val="center"/>
          </w:tcPr>
          <w:p w14:paraId="5E9347B0" w14:textId="77777777" w:rsidR="007F7119" w:rsidRPr="00411DBC" w:rsidRDefault="007F7119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7F7119" w:rsidRPr="00411DBC" w14:paraId="5DBD41D0" w14:textId="77777777" w:rsidTr="001C5402">
        <w:trPr>
          <w:trHeight w:val="379"/>
        </w:trPr>
        <w:tc>
          <w:tcPr>
            <w:tcW w:w="230" w:type="dxa"/>
          </w:tcPr>
          <w:p w14:paraId="4EA2B203" w14:textId="77777777" w:rsidR="007F7119" w:rsidRPr="00411DBC" w:rsidRDefault="007F7119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9" w:type="dxa"/>
          </w:tcPr>
          <w:p w14:paraId="44EA8A0E" w14:textId="02068180" w:rsidR="007F7119" w:rsidRPr="00411DBC" w:rsidRDefault="007F7119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639" w:type="dxa"/>
            <w:vAlign w:val="center"/>
          </w:tcPr>
          <w:p w14:paraId="74BF0F4D" w14:textId="77777777" w:rsidR="007F7119" w:rsidRPr="00411DBC" w:rsidRDefault="007F7119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2" w:type="dxa"/>
            <w:vMerge/>
            <w:tcBorders>
              <w:bottom w:val="single" w:sz="4" w:space="0" w:color="auto"/>
            </w:tcBorders>
            <w:vAlign w:val="center"/>
          </w:tcPr>
          <w:p w14:paraId="60BB0378" w14:textId="77777777" w:rsidR="007F7119" w:rsidRPr="00411DBC" w:rsidRDefault="007F7119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33" w:type="dxa"/>
            <w:vMerge/>
            <w:vAlign w:val="center"/>
          </w:tcPr>
          <w:p w14:paraId="0180EE3C" w14:textId="77777777" w:rsidR="007F7119" w:rsidRPr="00411DBC" w:rsidRDefault="007F7119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3" w:type="dxa"/>
            <w:vMerge/>
            <w:tcBorders>
              <w:bottom w:val="single" w:sz="4" w:space="0" w:color="auto"/>
            </w:tcBorders>
            <w:vAlign w:val="center"/>
          </w:tcPr>
          <w:p w14:paraId="4A402CE4" w14:textId="77777777" w:rsidR="007F7119" w:rsidRPr="00411DBC" w:rsidRDefault="007F7119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33" w:type="dxa"/>
            <w:vMerge/>
            <w:vAlign w:val="center"/>
          </w:tcPr>
          <w:p w14:paraId="1B071068" w14:textId="77777777" w:rsidR="007F7119" w:rsidRPr="00411DBC" w:rsidRDefault="007F7119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2" w:type="dxa"/>
            <w:vMerge/>
            <w:tcBorders>
              <w:bottom w:val="single" w:sz="4" w:space="0" w:color="auto"/>
            </w:tcBorders>
            <w:vAlign w:val="center"/>
          </w:tcPr>
          <w:p w14:paraId="790D2218" w14:textId="77777777" w:rsidR="007F7119" w:rsidRPr="00411DBC" w:rsidRDefault="007F7119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33" w:type="dxa"/>
            <w:vMerge/>
            <w:vAlign w:val="center"/>
          </w:tcPr>
          <w:p w14:paraId="07E1FB64" w14:textId="77777777" w:rsidR="007F7119" w:rsidRPr="00411DBC" w:rsidRDefault="007F7119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5" w:type="dxa"/>
            <w:vMerge/>
            <w:tcBorders>
              <w:bottom w:val="single" w:sz="4" w:space="0" w:color="auto"/>
            </w:tcBorders>
            <w:vAlign w:val="center"/>
          </w:tcPr>
          <w:p w14:paraId="0375EACC" w14:textId="77777777" w:rsidR="007F7119" w:rsidRPr="00411DBC" w:rsidRDefault="007F7119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7F7119" w:rsidRPr="00411DBC" w14:paraId="36E0D850" w14:textId="77777777" w:rsidTr="001C5402">
        <w:trPr>
          <w:trHeight w:val="379"/>
        </w:trPr>
        <w:tc>
          <w:tcPr>
            <w:tcW w:w="10019" w:type="dxa"/>
            <w:gridSpan w:val="10"/>
            <w:vAlign w:val="center"/>
          </w:tcPr>
          <w:p w14:paraId="4FB03B54" w14:textId="344A40DB" w:rsidR="007F7119" w:rsidRPr="00411DBC" w:rsidRDefault="007F7119" w:rsidP="007F71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ยอดคงเหลือของลูกหนี้การค้า แยกตามอายุหนี้ที่ค้างชำระ ดังนี้:-</w:t>
            </w:r>
          </w:p>
        </w:tc>
      </w:tr>
      <w:tr w:rsidR="0000416A" w:rsidRPr="00411DBC" w14:paraId="6425063F" w14:textId="77777777" w:rsidTr="00B028B0">
        <w:trPr>
          <w:trHeight w:val="379"/>
        </w:trPr>
        <w:tc>
          <w:tcPr>
            <w:tcW w:w="230" w:type="dxa"/>
          </w:tcPr>
          <w:p w14:paraId="5E084065" w14:textId="77777777" w:rsidR="0000416A" w:rsidRPr="00411DBC" w:rsidRDefault="0000416A" w:rsidP="000041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918" w:type="dxa"/>
            <w:gridSpan w:val="2"/>
            <w:vAlign w:val="center"/>
          </w:tcPr>
          <w:p w14:paraId="5F543899" w14:textId="4FA20365" w:rsidR="0000416A" w:rsidRPr="00411DBC" w:rsidRDefault="0000416A" w:rsidP="000041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ยังไม่ถึงกำหนดชำระ :</w:t>
            </w:r>
          </w:p>
        </w:tc>
        <w:tc>
          <w:tcPr>
            <w:tcW w:w="1292" w:type="dxa"/>
            <w:vAlign w:val="bottom"/>
          </w:tcPr>
          <w:p w14:paraId="3D0C3D65" w14:textId="3D071F4E" w:rsidR="0000416A" w:rsidRPr="00411DBC" w:rsidRDefault="0000416A" w:rsidP="000041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>84,583</w:t>
            </w:r>
          </w:p>
        </w:tc>
        <w:tc>
          <w:tcPr>
            <w:tcW w:w="233" w:type="dxa"/>
            <w:vAlign w:val="bottom"/>
          </w:tcPr>
          <w:p w14:paraId="199C102E" w14:textId="77777777" w:rsidR="0000416A" w:rsidRPr="00411DBC" w:rsidRDefault="0000416A" w:rsidP="000041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3" w:type="dxa"/>
            <w:vAlign w:val="bottom"/>
          </w:tcPr>
          <w:p w14:paraId="132568F0" w14:textId="50F2EBD7" w:rsidR="0000416A" w:rsidRPr="00411DBC" w:rsidRDefault="0000416A" w:rsidP="000041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91,565</w:t>
            </w:r>
          </w:p>
        </w:tc>
        <w:tc>
          <w:tcPr>
            <w:tcW w:w="233" w:type="dxa"/>
            <w:vAlign w:val="bottom"/>
          </w:tcPr>
          <w:p w14:paraId="1D3789D2" w14:textId="77777777" w:rsidR="0000416A" w:rsidRPr="00411DBC" w:rsidRDefault="0000416A" w:rsidP="000041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2" w:type="dxa"/>
            <w:vAlign w:val="bottom"/>
          </w:tcPr>
          <w:p w14:paraId="76AEED77" w14:textId="37C783F3" w:rsidR="0000416A" w:rsidRPr="00411DBC" w:rsidRDefault="0000416A" w:rsidP="000041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4,642</w:t>
            </w:r>
          </w:p>
        </w:tc>
        <w:tc>
          <w:tcPr>
            <w:tcW w:w="233" w:type="dxa"/>
            <w:vAlign w:val="bottom"/>
          </w:tcPr>
          <w:p w14:paraId="2FD8E691" w14:textId="77777777" w:rsidR="0000416A" w:rsidRPr="00411DBC" w:rsidRDefault="0000416A" w:rsidP="000041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5" w:type="dxa"/>
            <w:vAlign w:val="bottom"/>
          </w:tcPr>
          <w:p w14:paraId="2F1217BA" w14:textId="7FF97A13" w:rsidR="0000416A" w:rsidRPr="00411DBC" w:rsidRDefault="0000416A" w:rsidP="000041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5,450</w:t>
            </w:r>
          </w:p>
        </w:tc>
      </w:tr>
      <w:tr w:rsidR="0000416A" w:rsidRPr="00411DBC" w14:paraId="2FB8A0C6" w14:textId="77777777" w:rsidTr="00B028B0">
        <w:trPr>
          <w:trHeight w:val="379"/>
        </w:trPr>
        <w:tc>
          <w:tcPr>
            <w:tcW w:w="230" w:type="dxa"/>
          </w:tcPr>
          <w:p w14:paraId="4AA41A17" w14:textId="77777777" w:rsidR="0000416A" w:rsidRPr="00411DBC" w:rsidRDefault="0000416A" w:rsidP="000041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918" w:type="dxa"/>
            <w:gridSpan w:val="2"/>
          </w:tcPr>
          <w:p w14:paraId="345DEAFB" w14:textId="40794D79" w:rsidR="0000416A" w:rsidRPr="00411DBC" w:rsidRDefault="0000416A" w:rsidP="000041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เกินกำหนดชำระ :</w:t>
            </w:r>
          </w:p>
        </w:tc>
        <w:tc>
          <w:tcPr>
            <w:tcW w:w="1292" w:type="dxa"/>
            <w:vAlign w:val="bottom"/>
          </w:tcPr>
          <w:p w14:paraId="120C7355" w14:textId="5AEA5065" w:rsidR="0000416A" w:rsidRPr="00411DBC" w:rsidRDefault="0000416A" w:rsidP="000041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3" w:type="dxa"/>
            <w:vAlign w:val="bottom"/>
          </w:tcPr>
          <w:p w14:paraId="02B136AF" w14:textId="77777777" w:rsidR="0000416A" w:rsidRPr="00411DBC" w:rsidRDefault="0000416A" w:rsidP="000041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3" w:type="dxa"/>
            <w:vAlign w:val="bottom"/>
          </w:tcPr>
          <w:p w14:paraId="638B90E4" w14:textId="6D8F24BF" w:rsidR="0000416A" w:rsidRPr="00411DBC" w:rsidRDefault="0000416A" w:rsidP="000041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3" w:type="dxa"/>
            <w:vAlign w:val="bottom"/>
          </w:tcPr>
          <w:p w14:paraId="7C42794E" w14:textId="77777777" w:rsidR="0000416A" w:rsidRPr="00411DBC" w:rsidRDefault="0000416A" w:rsidP="000041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2" w:type="dxa"/>
            <w:vAlign w:val="bottom"/>
          </w:tcPr>
          <w:p w14:paraId="1D34AD8F" w14:textId="77777777" w:rsidR="0000416A" w:rsidRPr="00411DBC" w:rsidRDefault="0000416A" w:rsidP="000041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3" w:type="dxa"/>
            <w:vAlign w:val="bottom"/>
          </w:tcPr>
          <w:p w14:paraId="08F3031F" w14:textId="77777777" w:rsidR="0000416A" w:rsidRPr="00411DBC" w:rsidRDefault="0000416A" w:rsidP="000041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5" w:type="dxa"/>
            <w:vAlign w:val="bottom"/>
          </w:tcPr>
          <w:p w14:paraId="6DCB6A44" w14:textId="57922BEE" w:rsidR="0000416A" w:rsidRPr="00411DBC" w:rsidRDefault="0000416A" w:rsidP="000041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BA2289" w:rsidRPr="00411DBC" w14:paraId="635D4D22" w14:textId="77777777" w:rsidTr="00454028">
        <w:trPr>
          <w:trHeight w:val="379"/>
        </w:trPr>
        <w:tc>
          <w:tcPr>
            <w:tcW w:w="230" w:type="dxa"/>
          </w:tcPr>
          <w:p w14:paraId="04D94440" w14:textId="77777777" w:rsidR="00BA2289" w:rsidRPr="00411DBC" w:rsidRDefault="00BA2289" w:rsidP="00BA22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79" w:type="dxa"/>
          </w:tcPr>
          <w:p w14:paraId="58FC9F53" w14:textId="1489C863" w:rsidR="00BA2289" w:rsidRPr="00411DBC" w:rsidRDefault="00BA2289" w:rsidP="00BA22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639" w:type="dxa"/>
            <w:vAlign w:val="center"/>
          </w:tcPr>
          <w:p w14:paraId="6E79135C" w14:textId="686B50FD" w:rsidR="00BA2289" w:rsidRPr="00411DBC" w:rsidRDefault="00BA2289" w:rsidP="00BA2289">
            <w:pPr>
              <w:pStyle w:val="ListParagraph"/>
              <w:numPr>
                <w:ilvl w:val="0"/>
                <w:numId w:val="27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 xml:space="preserve">ไม่เกิน </w:t>
            </w:r>
            <w:r w:rsidRPr="00411DBC">
              <w:rPr>
                <w:rFonts w:ascii="Angsana New" w:hAnsi="Angsana New"/>
                <w:sz w:val="28"/>
                <w:szCs w:val="28"/>
              </w:rPr>
              <w:t xml:space="preserve">3 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เดือน</w:t>
            </w:r>
          </w:p>
        </w:tc>
        <w:tc>
          <w:tcPr>
            <w:tcW w:w="1292" w:type="dxa"/>
            <w:vAlign w:val="bottom"/>
          </w:tcPr>
          <w:p w14:paraId="35E892F4" w14:textId="4DF56847" w:rsidR="00BA2289" w:rsidRPr="00411DBC" w:rsidRDefault="00BA2289" w:rsidP="00BA22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>1,535</w:t>
            </w:r>
          </w:p>
        </w:tc>
        <w:tc>
          <w:tcPr>
            <w:tcW w:w="233" w:type="dxa"/>
            <w:vAlign w:val="bottom"/>
          </w:tcPr>
          <w:p w14:paraId="365A6F16" w14:textId="77777777" w:rsidR="00BA2289" w:rsidRPr="00411DBC" w:rsidRDefault="00BA2289" w:rsidP="00BA22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3" w:type="dxa"/>
            <w:vAlign w:val="bottom"/>
          </w:tcPr>
          <w:p w14:paraId="46646DAB" w14:textId="49020C02" w:rsidR="00BA2289" w:rsidRPr="00411DBC" w:rsidRDefault="00BA2289" w:rsidP="00BA22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1,919</w:t>
            </w:r>
          </w:p>
        </w:tc>
        <w:tc>
          <w:tcPr>
            <w:tcW w:w="233" w:type="dxa"/>
            <w:vAlign w:val="bottom"/>
          </w:tcPr>
          <w:p w14:paraId="15D00853" w14:textId="77777777" w:rsidR="00BA2289" w:rsidRPr="00411DBC" w:rsidRDefault="00BA2289" w:rsidP="00BA22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2" w:type="dxa"/>
            <w:vAlign w:val="bottom"/>
          </w:tcPr>
          <w:p w14:paraId="68DC0B67" w14:textId="06550074" w:rsidR="00BA2289" w:rsidRPr="00411DBC" w:rsidRDefault="00BA2289" w:rsidP="00BA22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1,535</w:t>
            </w:r>
          </w:p>
        </w:tc>
        <w:tc>
          <w:tcPr>
            <w:tcW w:w="233" w:type="dxa"/>
            <w:vAlign w:val="bottom"/>
          </w:tcPr>
          <w:p w14:paraId="5CAE518C" w14:textId="77777777" w:rsidR="00BA2289" w:rsidRPr="00411DBC" w:rsidRDefault="00BA2289" w:rsidP="00BA22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5" w:type="dxa"/>
            <w:vAlign w:val="bottom"/>
          </w:tcPr>
          <w:p w14:paraId="267B4D9D" w14:textId="7C1F3902" w:rsidR="00BA2289" w:rsidRPr="00411DBC" w:rsidRDefault="00BA2289" w:rsidP="00BA22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1,480</w:t>
            </w:r>
          </w:p>
        </w:tc>
      </w:tr>
      <w:tr w:rsidR="00BA2289" w:rsidRPr="00411DBC" w14:paraId="254D2D21" w14:textId="77777777" w:rsidTr="00454028">
        <w:trPr>
          <w:trHeight w:val="379"/>
        </w:trPr>
        <w:tc>
          <w:tcPr>
            <w:tcW w:w="230" w:type="dxa"/>
          </w:tcPr>
          <w:p w14:paraId="35359E27" w14:textId="77777777" w:rsidR="00BA2289" w:rsidRPr="00411DBC" w:rsidRDefault="00BA2289" w:rsidP="00BA22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79" w:type="dxa"/>
          </w:tcPr>
          <w:p w14:paraId="0D650E09" w14:textId="1E1C0D44" w:rsidR="00BA2289" w:rsidRPr="00411DBC" w:rsidRDefault="00BA2289" w:rsidP="00BA22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639" w:type="dxa"/>
            <w:vAlign w:val="center"/>
          </w:tcPr>
          <w:p w14:paraId="78D82C55" w14:textId="700B8E4F" w:rsidR="00BA2289" w:rsidRPr="00411DBC" w:rsidRDefault="00BA2289" w:rsidP="00BA2289">
            <w:pPr>
              <w:pStyle w:val="ListParagraph"/>
              <w:numPr>
                <w:ilvl w:val="0"/>
                <w:numId w:val="27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 xml:space="preserve">มากกว่า </w:t>
            </w:r>
            <w:r w:rsidRPr="00411DBC">
              <w:rPr>
                <w:rFonts w:ascii="Angsana New" w:hAnsi="Angsana New"/>
                <w:sz w:val="28"/>
                <w:szCs w:val="28"/>
              </w:rPr>
              <w:t xml:space="preserve">3 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 xml:space="preserve">เดือน ถึง </w:t>
            </w:r>
            <w:r w:rsidRPr="00411DBC">
              <w:rPr>
                <w:rFonts w:ascii="Angsana New" w:hAnsi="Angsana New"/>
                <w:sz w:val="28"/>
                <w:szCs w:val="28"/>
              </w:rPr>
              <w:t xml:space="preserve">6 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เดือน</w:t>
            </w:r>
          </w:p>
        </w:tc>
        <w:tc>
          <w:tcPr>
            <w:tcW w:w="1292" w:type="dxa"/>
            <w:vAlign w:val="bottom"/>
          </w:tcPr>
          <w:p w14:paraId="1829BA82" w14:textId="69AF7529" w:rsidR="00BA2289" w:rsidRPr="00411DBC" w:rsidRDefault="00BA2289" w:rsidP="00BA22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>268</w:t>
            </w:r>
          </w:p>
        </w:tc>
        <w:tc>
          <w:tcPr>
            <w:tcW w:w="233" w:type="dxa"/>
            <w:vAlign w:val="bottom"/>
          </w:tcPr>
          <w:p w14:paraId="13E4C9FF" w14:textId="77777777" w:rsidR="00BA2289" w:rsidRPr="00411DBC" w:rsidRDefault="00BA2289" w:rsidP="00BA22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3" w:type="dxa"/>
            <w:vAlign w:val="bottom"/>
          </w:tcPr>
          <w:p w14:paraId="4B25FB07" w14:textId="2E1F8C5B" w:rsidR="00BA2289" w:rsidRPr="00411DBC" w:rsidRDefault="00BA2289" w:rsidP="00BA22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82</w:t>
            </w:r>
          </w:p>
        </w:tc>
        <w:tc>
          <w:tcPr>
            <w:tcW w:w="233" w:type="dxa"/>
            <w:vAlign w:val="bottom"/>
          </w:tcPr>
          <w:p w14:paraId="0B1C08A6" w14:textId="77777777" w:rsidR="00BA2289" w:rsidRPr="00411DBC" w:rsidRDefault="00BA2289" w:rsidP="00BA22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2" w:type="dxa"/>
            <w:vAlign w:val="bottom"/>
          </w:tcPr>
          <w:p w14:paraId="4D847842" w14:textId="0B58474B" w:rsidR="00BA2289" w:rsidRPr="00411DBC" w:rsidRDefault="00BA2289" w:rsidP="00BA22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3" w:type="dxa"/>
            <w:vAlign w:val="bottom"/>
          </w:tcPr>
          <w:p w14:paraId="6E065F67" w14:textId="77777777" w:rsidR="00BA2289" w:rsidRPr="00411DBC" w:rsidRDefault="00BA2289" w:rsidP="00BA22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5" w:type="dxa"/>
            <w:vAlign w:val="bottom"/>
          </w:tcPr>
          <w:p w14:paraId="0586F40C" w14:textId="40EA0D20" w:rsidR="00BA2289" w:rsidRPr="00411DBC" w:rsidRDefault="00BA2289" w:rsidP="00BA22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BA2289" w:rsidRPr="00411DBC" w14:paraId="68A07F47" w14:textId="77777777" w:rsidTr="00454028">
        <w:trPr>
          <w:trHeight w:val="379"/>
        </w:trPr>
        <w:tc>
          <w:tcPr>
            <w:tcW w:w="230" w:type="dxa"/>
          </w:tcPr>
          <w:p w14:paraId="76DD4C91" w14:textId="1D9D8E98" w:rsidR="00BA2289" w:rsidRPr="00411DBC" w:rsidRDefault="00BA2289" w:rsidP="00BA22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79" w:type="dxa"/>
          </w:tcPr>
          <w:p w14:paraId="1CC90A61" w14:textId="65011DB3" w:rsidR="00BA2289" w:rsidRPr="00411DBC" w:rsidRDefault="00BA2289" w:rsidP="00BA22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639" w:type="dxa"/>
            <w:vAlign w:val="center"/>
          </w:tcPr>
          <w:p w14:paraId="679FF856" w14:textId="160FA999" w:rsidR="00BA2289" w:rsidRPr="00411DBC" w:rsidRDefault="00BA2289" w:rsidP="00BA2289">
            <w:pPr>
              <w:pStyle w:val="ListParagraph"/>
              <w:numPr>
                <w:ilvl w:val="0"/>
                <w:numId w:val="27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 xml:space="preserve">มากกว่า </w:t>
            </w:r>
            <w:r w:rsidRPr="00411DBC">
              <w:rPr>
                <w:rFonts w:ascii="Angsana New" w:hAnsi="Angsana New"/>
                <w:sz w:val="28"/>
                <w:szCs w:val="28"/>
              </w:rPr>
              <w:t xml:space="preserve">6 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 xml:space="preserve">เดือน ถึง </w:t>
            </w:r>
            <w:r w:rsidRPr="00411DBC">
              <w:rPr>
                <w:rFonts w:ascii="Angsana New" w:hAnsi="Angsana New"/>
                <w:sz w:val="28"/>
                <w:szCs w:val="28"/>
              </w:rPr>
              <w:t xml:space="preserve">12 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เดือน</w:t>
            </w:r>
          </w:p>
        </w:tc>
        <w:tc>
          <w:tcPr>
            <w:tcW w:w="1292" w:type="dxa"/>
            <w:vAlign w:val="bottom"/>
          </w:tcPr>
          <w:p w14:paraId="7F06F7EB" w14:textId="15ACF585" w:rsidR="00BA2289" w:rsidRPr="00411DBC" w:rsidRDefault="00BA2289" w:rsidP="00BA22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>37</w:t>
            </w:r>
          </w:p>
        </w:tc>
        <w:tc>
          <w:tcPr>
            <w:tcW w:w="233" w:type="dxa"/>
            <w:vAlign w:val="bottom"/>
          </w:tcPr>
          <w:p w14:paraId="4961FC2A" w14:textId="77777777" w:rsidR="00BA2289" w:rsidRPr="00411DBC" w:rsidRDefault="00BA2289" w:rsidP="00BA22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3" w:type="dxa"/>
            <w:vAlign w:val="bottom"/>
          </w:tcPr>
          <w:p w14:paraId="4F13B298" w14:textId="3634ECFC" w:rsidR="00BA2289" w:rsidRPr="00411DBC" w:rsidRDefault="00BA2289" w:rsidP="00BA22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78</w:t>
            </w:r>
          </w:p>
        </w:tc>
        <w:tc>
          <w:tcPr>
            <w:tcW w:w="233" w:type="dxa"/>
            <w:vAlign w:val="bottom"/>
          </w:tcPr>
          <w:p w14:paraId="41B75B2B" w14:textId="77777777" w:rsidR="00BA2289" w:rsidRPr="00411DBC" w:rsidRDefault="00BA2289" w:rsidP="00BA22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2" w:type="dxa"/>
            <w:vAlign w:val="bottom"/>
          </w:tcPr>
          <w:p w14:paraId="32315451" w14:textId="68B519D7" w:rsidR="00BA2289" w:rsidRPr="00411DBC" w:rsidRDefault="00BA2289" w:rsidP="00BA22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37</w:t>
            </w:r>
          </w:p>
        </w:tc>
        <w:tc>
          <w:tcPr>
            <w:tcW w:w="233" w:type="dxa"/>
            <w:vAlign w:val="bottom"/>
          </w:tcPr>
          <w:p w14:paraId="297C7D25" w14:textId="77777777" w:rsidR="00BA2289" w:rsidRPr="00411DBC" w:rsidRDefault="00BA2289" w:rsidP="00BA22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5" w:type="dxa"/>
            <w:vAlign w:val="bottom"/>
          </w:tcPr>
          <w:p w14:paraId="27D9C67D" w14:textId="371C6D00" w:rsidR="00BA2289" w:rsidRPr="00411DBC" w:rsidRDefault="00BA2289" w:rsidP="00BA22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77</w:t>
            </w:r>
          </w:p>
        </w:tc>
      </w:tr>
      <w:tr w:rsidR="00BA2289" w:rsidRPr="00411DBC" w14:paraId="36DFEB0F" w14:textId="77777777" w:rsidTr="00454028">
        <w:trPr>
          <w:trHeight w:val="379"/>
        </w:trPr>
        <w:tc>
          <w:tcPr>
            <w:tcW w:w="230" w:type="dxa"/>
          </w:tcPr>
          <w:p w14:paraId="06421321" w14:textId="77777777" w:rsidR="00BA2289" w:rsidRPr="00411DBC" w:rsidRDefault="00BA2289" w:rsidP="00BA22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79" w:type="dxa"/>
          </w:tcPr>
          <w:p w14:paraId="703FA6C6" w14:textId="22CF5023" w:rsidR="00BA2289" w:rsidRPr="00411DBC" w:rsidRDefault="00BA2289" w:rsidP="00BA22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639" w:type="dxa"/>
            <w:vAlign w:val="center"/>
          </w:tcPr>
          <w:p w14:paraId="54EDEDEB" w14:textId="3C8F413F" w:rsidR="00BA2289" w:rsidRPr="00411DBC" w:rsidRDefault="00BA2289" w:rsidP="00BA2289">
            <w:pPr>
              <w:pStyle w:val="ListParagraph"/>
              <w:numPr>
                <w:ilvl w:val="0"/>
                <w:numId w:val="27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 xml:space="preserve">มากกว่า </w:t>
            </w:r>
            <w:r w:rsidRPr="00411DBC">
              <w:rPr>
                <w:rFonts w:ascii="Angsana New" w:hAnsi="Angsana New"/>
                <w:sz w:val="28"/>
                <w:szCs w:val="28"/>
              </w:rPr>
              <w:t xml:space="preserve">12 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เดือน</w:t>
            </w:r>
          </w:p>
        </w:tc>
        <w:tc>
          <w:tcPr>
            <w:tcW w:w="1292" w:type="dxa"/>
            <w:tcBorders>
              <w:bottom w:val="single" w:sz="4" w:space="0" w:color="auto"/>
            </w:tcBorders>
            <w:vAlign w:val="bottom"/>
          </w:tcPr>
          <w:p w14:paraId="46CD311A" w14:textId="4DFDDE67" w:rsidR="00BA2289" w:rsidRPr="00411DBC" w:rsidRDefault="00BA2289" w:rsidP="00BA22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>3,978</w:t>
            </w:r>
          </w:p>
        </w:tc>
        <w:tc>
          <w:tcPr>
            <w:tcW w:w="233" w:type="dxa"/>
            <w:vAlign w:val="bottom"/>
          </w:tcPr>
          <w:p w14:paraId="48E19F64" w14:textId="77777777" w:rsidR="00BA2289" w:rsidRPr="00411DBC" w:rsidRDefault="00BA2289" w:rsidP="00BA22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3" w:type="dxa"/>
            <w:tcBorders>
              <w:bottom w:val="single" w:sz="4" w:space="0" w:color="auto"/>
            </w:tcBorders>
            <w:vAlign w:val="bottom"/>
          </w:tcPr>
          <w:p w14:paraId="12AC9D37" w14:textId="7C6A5E54" w:rsidR="00BA2289" w:rsidRPr="00411DBC" w:rsidRDefault="00BA2289" w:rsidP="00BA22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13,450</w:t>
            </w:r>
          </w:p>
        </w:tc>
        <w:tc>
          <w:tcPr>
            <w:tcW w:w="233" w:type="dxa"/>
            <w:vAlign w:val="bottom"/>
          </w:tcPr>
          <w:p w14:paraId="03181150" w14:textId="77777777" w:rsidR="00BA2289" w:rsidRPr="00411DBC" w:rsidRDefault="00BA2289" w:rsidP="00BA22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2" w:type="dxa"/>
            <w:tcBorders>
              <w:bottom w:val="single" w:sz="4" w:space="0" w:color="auto"/>
            </w:tcBorders>
            <w:vAlign w:val="bottom"/>
          </w:tcPr>
          <w:p w14:paraId="4D5CE4BB" w14:textId="1C09730A" w:rsidR="00BA2289" w:rsidRPr="00411DBC" w:rsidRDefault="00BA2289" w:rsidP="00BA22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1,057</w:t>
            </w:r>
          </w:p>
        </w:tc>
        <w:tc>
          <w:tcPr>
            <w:tcW w:w="233" w:type="dxa"/>
            <w:vAlign w:val="bottom"/>
          </w:tcPr>
          <w:p w14:paraId="7FBFBC63" w14:textId="77777777" w:rsidR="00BA2289" w:rsidRPr="00411DBC" w:rsidRDefault="00BA2289" w:rsidP="00BA22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5" w:type="dxa"/>
            <w:tcBorders>
              <w:bottom w:val="single" w:sz="4" w:space="0" w:color="auto"/>
            </w:tcBorders>
            <w:vAlign w:val="bottom"/>
          </w:tcPr>
          <w:p w14:paraId="79AB2CBB" w14:textId="6E143635" w:rsidR="00BA2289" w:rsidRPr="00411DBC" w:rsidRDefault="00BA2289" w:rsidP="00BA22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2,320</w:t>
            </w:r>
          </w:p>
        </w:tc>
      </w:tr>
      <w:tr w:rsidR="0000416A" w:rsidRPr="00411DBC" w14:paraId="47FCDEEB" w14:textId="77777777" w:rsidTr="00B028B0">
        <w:trPr>
          <w:trHeight w:val="379"/>
        </w:trPr>
        <w:tc>
          <w:tcPr>
            <w:tcW w:w="230" w:type="dxa"/>
          </w:tcPr>
          <w:p w14:paraId="6CFEEDA2" w14:textId="77777777" w:rsidR="0000416A" w:rsidRPr="00411DBC" w:rsidRDefault="0000416A" w:rsidP="000041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3918" w:type="dxa"/>
            <w:gridSpan w:val="2"/>
          </w:tcPr>
          <w:p w14:paraId="4749724B" w14:textId="68D8199E" w:rsidR="0000416A" w:rsidRPr="00411DBC" w:rsidRDefault="0000416A" w:rsidP="000041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292" w:type="dxa"/>
            <w:tcBorders>
              <w:top w:val="single" w:sz="4" w:space="0" w:color="auto"/>
            </w:tcBorders>
            <w:vAlign w:val="bottom"/>
          </w:tcPr>
          <w:p w14:paraId="67B28AE6" w14:textId="6F673BAD" w:rsidR="0000416A" w:rsidRPr="00411DBC" w:rsidRDefault="0000416A" w:rsidP="000041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>90,400</w:t>
            </w:r>
          </w:p>
        </w:tc>
        <w:tc>
          <w:tcPr>
            <w:tcW w:w="233" w:type="dxa"/>
            <w:vAlign w:val="bottom"/>
          </w:tcPr>
          <w:p w14:paraId="478789B9" w14:textId="77777777" w:rsidR="0000416A" w:rsidRPr="00411DBC" w:rsidRDefault="0000416A" w:rsidP="000041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3" w:type="dxa"/>
            <w:tcBorders>
              <w:top w:val="single" w:sz="4" w:space="0" w:color="auto"/>
            </w:tcBorders>
            <w:vAlign w:val="bottom"/>
          </w:tcPr>
          <w:p w14:paraId="35BB54D3" w14:textId="1367D441" w:rsidR="0000416A" w:rsidRPr="00411DBC" w:rsidRDefault="0000416A" w:rsidP="000041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107,094</w:t>
            </w:r>
          </w:p>
        </w:tc>
        <w:tc>
          <w:tcPr>
            <w:tcW w:w="233" w:type="dxa"/>
            <w:vAlign w:val="bottom"/>
          </w:tcPr>
          <w:p w14:paraId="6EB1FB97" w14:textId="77777777" w:rsidR="0000416A" w:rsidRPr="00411DBC" w:rsidRDefault="0000416A" w:rsidP="000041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2" w:type="dxa"/>
            <w:tcBorders>
              <w:top w:val="single" w:sz="4" w:space="0" w:color="auto"/>
            </w:tcBorders>
            <w:vAlign w:val="bottom"/>
          </w:tcPr>
          <w:p w14:paraId="3D0DC0FF" w14:textId="70E29A83" w:rsidR="0000416A" w:rsidRPr="00411DBC" w:rsidRDefault="0000416A" w:rsidP="000041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7,271</w:t>
            </w:r>
          </w:p>
        </w:tc>
        <w:tc>
          <w:tcPr>
            <w:tcW w:w="233" w:type="dxa"/>
            <w:vAlign w:val="bottom"/>
          </w:tcPr>
          <w:p w14:paraId="53B1DB44" w14:textId="77777777" w:rsidR="0000416A" w:rsidRPr="00411DBC" w:rsidRDefault="0000416A" w:rsidP="000041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5" w:type="dxa"/>
            <w:tcBorders>
              <w:top w:val="single" w:sz="4" w:space="0" w:color="auto"/>
            </w:tcBorders>
            <w:vAlign w:val="bottom"/>
          </w:tcPr>
          <w:p w14:paraId="6935975E" w14:textId="28FF388F" w:rsidR="0000416A" w:rsidRPr="00411DBC" w:rsidRDefault="0000416A" w:rsidP="000041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9,327</w:t>
            </w:r>
          </w:p>
        </w:tc>
      </w:tr>
      <w:tr w:rsidR="0000416A" w:rsidRPr="00411DBC" w14:paraId="6ABCAF8C" w14:textId="77777777" w:rsidTr="00B028B0">
        <w:trPr>
          <w:trHeight w:val="379"/>
        </w:trPr>
        <w:tc>
          <w:tcPr>
            <w:tcW w:w="230" w:type="dxa"/>
          </w:tcPr>
          <w:p w14:paraId="1BB7F13F" w14:textId="77777777" w:rsidR="0000416A" w:rsidRPr="00411DBC" w:rsidRDefault="0000416A" w:rsidP="000041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918" w:type="dxa"/>
            <w:gridSpan w:val="2"/>
            <w:vAlign w:val="center"/>
          </w:tcPr>
          <w:p w14:paraId="7619BD6F" w14:textId="4DD5886E" w:rsidR="0000416A" w:rsidRPr="00411DBC" w:rsidRDefault="0000416A" w:rsidP="000041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u w:val="single"/>
                <w:cs/>
              </w:rPr>
              <w:t>หัก</w:t>
            </w:r>
            <w:r w:rsidRPr="00411DBC">
              <w:rPr>
                <w:rFonts w:ascii="Angsana New" w:hAnsi="Angsana New"/>
                <w:sz w:val="28"/>
                <w:szCs w:val="28"/>
              </w:rPr>
              <w:t xml:space="preserve"> :</w:t>
            </w:r>
            <w:r w:rsidRPr="00411DBC">
              <w:rPr>
                <w:rFonts w:ascii="Angsana New" w:hAnsi="Angsana New"/>
                <w:sz w:val="28"/>
                <w:szCs w:val="28"/>
                <w:cs/>
              </w:rPr>
              <w:t xml:space="preserve"> ค่าเผื่อผลขาดทุนทางด้านเครดิต</w:t>
            </w:r>
          </w:p>
        </w:tc>
        <w:tc>
          <w:tcPr>
            <w:tcW w:w="1292" w:type="dxa"/>
            <w:tcBorders>
              <w:bottom w:val="single" w:sz="4" w:space="0" w:color="auto"/>
            </w:tcBorders>
            <w:vAlign w:val="bottom"/>
          </w:tcPr>
          <w:p w14:paraId="5485307A" w14:textId="666940C6" w:rsidR="0000416A" w:rsidRPr="00411DBC" w:rsidRDefault="0000416A" w:rsidP="000041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>(3,942)</w:t>
            </w:r>
          </w:p>
        </w:tc>
        <w:tc>
          <w:tcPr>
            <w:tcW w:w="233" w:type="dxa"/>
            <w:vAlign w:val="bottom"/>
          </w:tcPr>
          <w:p w14:paraId="14A19A8E" w14:textId="2F27F1AC" w:rsidR="0000416A" w:rsidRPr="00411DBC" w:rsidRDefault="0000416A" w:rsidP="000041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3" w:type="dxa"/>
            <w:tcBorders>
              <w:bottom w:val="single" w:sz="4" w:space="0" w:color="auto"/>
            </w:tcBorders>
            <w:vAlign w:val="bottom"/>
          </w:tcPr>
          <w:p w14:paraId="16B2F216" w14:textId="573A82B3" w:rsidR="0000416A" w:rsidRPr="00411DBC" w:rsidRDefault="0000416A" w:rsidP="000041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(9,140)</w:t>
            </w:r>
          </w:p>
        </w:tc>
        <w:tc>
          <w:tcPr>
            <w:tcW w:w="233" w:type="dxa"/>
            <w:vAlign w:val="bottom"/>
          </w:tcPr>
          <w:p w14:paraId="69FDE7D1" w14:textId="77777777" w:rsidR="0000416A" w:rsidRPr="00411DBC" w:rsidRDefault="0000416A" w:rsidP="000041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2" w:type="dxa"/>
            <w:tcBorders>
              <w:bottom w:val="single" w:sz="4" w:space="0" w:color="auto"/>
            </w:tcBorders>
            <w:vAlign w:val="bottom"/>
          </w:tcPr>
          <w:p w14:paraId="4CB3351C" w14:textId="550D9FF9" w:rsidR="0000416A" w:rsidRPr="00411DBC" w:rsidRDefault="0000416A" w:rsidP="000041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(1,020)</w:t>
            </w:r>
          </w:p>
        </w:tc>
        <w:tc>
          <w:tcPr>
            <w:tcW w:w="233" w:type="dxa"/>
            <w:vAlign w:val="bottom"/>
          </w:tcPr>
          <w:p w14:paraId="12095A80" w14:textId="77777777" w:rsidR="0000416A" w:rsidRPr="00411DBC" w:rsidRDefault="0000416A" w:rsidP="000041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5" w:type="dxa"/>
            <w:tcBorders>
              <w:bottom w:val="single" w:sz="4" w:space="0" w:color="auto"/>
            </w:tcBorders>
            <w:vAlign w:val="bottom"/>
          </w:tcPr>
          <w:p w14:paraId="0BE1A67D" w14:textId="6E82A0FB" w:rsidR="0000416A" w:rsidRPr="00411DBC" w:rsidRDefault="0000416A" w:rsidP="000041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(2,318)</w:t>
            </w:r>
          </w:p>
        </w:tc>
      </w:tr>
      <w:tr w:rsidR="0000416A" w:rsidRPr="00411DBC" w14:paraId="78BE69CA" w14:textId="77777777" w:rsidTr="00B028B0">
        <w:trPr>
          <w:trHeight w:val="379"/>
        </w:trPr>
        <w:tc>
          <w:tcPr>
            <w:tcW w:w="230" w:type="dxa"/>
          </w:tcPr>
          <w:p w14:paraId="1E6085B9" w14:textId="77777777" w:rsidR="0000416A" w:rsidRPr="00411DBC" w:rsidRDefault="0000416A" w:rsidP="000041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918" w:type="dxa"/>
            <w:gridSpan w:val="2"/>
          </w:tcPr>
          <w:p w14:paraId="2ADFD191" w14:textId="0CAC3C2D" w:rsidR="0000416A" w:rsidRPr="00411DBC" w:rsidRDefault="0000416A" w:rsidP="000041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ลูกหนี้การค้า – สุทธิ</w:t>
            </w:r>
          </w:p>
        </w:tc>
        <w:tc>
          <w:tcPr>
            <w:tcW w:w="129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7777FF0" w14:textId="2A1ABBC0" w:rsidR="0000416A" w:rsidRPr="00411DBC" w:rsidRDefault="0000416A" w:rsidP="000041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>86,458</w:t>
            </w:r>
          </w:p>
        </w:tc>
        <w:tc>
          <w:tcPr>
            <w:tcW w:w="233" w:type="dxa"/>
            <w:vAlign w:val="bottom"/>
          </w:tcPr>
          <w:p w14:paraId="6E741957" w14:textId="77777777" w:rsidR="0000416A" w:rsidRPr="00411DBC" w:rsidRDefault="0000416A" w:rsidP="000041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6FD01CF" w14:textId="095A20B4" w:rsidR="0000416A" w:rsidRPr="00411DBC" w:rsidRDefault="0000416A" w:rsidP="000041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97,954</w:t>
            </w:r>
          </w:p>
        </w:tc>
        <w:tc>
          <w:tcPr>
            <w:tcW w:w="233" w:type="dxa"/>
            <w:vAlign w:val="bottom"/>
          </w:tcPr>
          <w:p w14:paraId="633B4EEB" w14:textId="77777777" w:rsidR="0000416A" w:rsidRPr="00411DBC" w:rsidRDefault="0000416A" w:rsidP="000041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54F7CC9" w14:textId="54EBF4A1" w:rsidR="0000416A" w:rsidRPr="00411DBC" w:rsidRDefault="0000416A" w:rsidP="000041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6,250</w:t>
            </w:r>
          </w:p>
        </w:tc>
        <w:tc>
          <w:tcPr>
            <w:tcW w:w="233" w:type="dxa"/>
            <w:vAlign w:val="bottom"/>
          </w:tcPr>
          <w:p w14:paraId="05732F0C" w14:textId="77777777" w:rsidR="0000416A" w:rsidRPr="00411DBC" w:rsidRDefault="0000416A" w:rsidP="000041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EE094EF" w14:textId="1096DD84" w:rsidR="0000416A" w:rsidRPr="00411DBC" w:rsidRDefault="0000416A" w:rsidP="000041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7,009</w:t>
            </w:r>
          </w:p>
        </w:tc>
      </w:tr>
      <w:bookmarkEnd w:id="6"/>
    </w:tbl>
    <w:p w14:paraId="7E323D11" w14:textId="77777777" w:rsidR="00C821CB" w:rsidRPr="00411DBC" w:rsidRDefault="00C821CB" w:rsidP="001C5402">
      <w:pPr>
        <w:pStyle w:val="ListParagraph"/>
        <w:spacing w:before="240" w:after="240"/>
        <w:ind w:left="426" w:hanging="426"/>
        <w:rPr>
          <w:rFonts w:ascii="Angsana New" w:hAnsi="Angsana New"/>
          <w:b/>
          <w:bCs/>
          <w:sz w:val="28"/>
          <w:szCs w:val="28"/>
        </w:rPr>
      </w:pPr>
    </w:p>
    <w:p w14:paraId="6DDEBDBD" w14:textId="77777777" w:rsidR="00C821CB" w:rsidRPr="00411DBC" w:rsidRDefault="00C821CB" w:rsidP="001C5402">
      <w:pPr>
        <w:pStyle w:val="ListParagraph"/>
        <w:spacing w:before="240" w:after="240"/>
        <w:ind w:left="426" w:hanging="426"/>
        <w:rPr>
          <w:rFonts w:ascii="Angsana New" w:hAnsi="Angsana New"/>
          <w:b/>
          <w:bCs/>
          <w:sz w:val="28"/>
          <w:szCs w:val="28"/>
        </w:rPr>
      </w:pPr>
    </w:p>
    <w:p w14:paraId="52554FCA" w14:textId="77777777" w:rsidR="00C821CB" w:rsidRPr="00411DBC" w:rsidRDefault="00C821CB" w:rsidP="001C5402">
      <w:pPr>
        <w:pStyle w:val="ListParagraph"/>
        <w:spacing w:before="240" w:after="240"/>
        <w:ind w:left="426" w:hanging="426"/>
        <w:rPr>
          <w:rFonts w:ascii="Angsana New" w:hAnsi="Angsana New"/>
          <w:b/>
          <w:bCs/>
          <w:sz w:val="28"/>
          <w:szCs w:val="28"/>
        </w:rPr>
      </w:pPr>
    </w:p>
    <w:p w14:paraId="72DB388A" w14:textId="77777777" w:rsidR="00C821CB" w:rsidRPr="00411DBC" w:rsidRDefault="00C821CB" w:rsidP="001C5402">
      <w:pPr>
        <w:pStyle w:val="ListParagraph"/>
        <w:spacing w:before="240" w:after="240"/>
        <w:ind w:left="426" w:hanging="426"/>
        <w:rPr>
          <w:rFonts w:ascii="Angsana New" w:hAnsi="Angsana New"/>
          <w:b/>
          <w:bCs/>
          <w:sz w:val="28"/>
          <w:szCs w:val="28"/>
        </w:rPr>
      </w:pPr>
    </w:p>
    <w:p w14:paraId="41B86469" w14:textId="77777777" w:rsidR="00C821CB" w:rsidRPr="00411DBC" w:rsidRDefault="00C821CB" w:rsidP="001C5402">
      <w:pPr>
        <w:pStyle w:val="ListParagraph"/>
        <w:spacing w:before="240" w:after="240"/>
        <w:ind w:left="426" w:hanging="426"/>
        <w:rPr>
          <w:rFonts w:ascii="Angsana New" w:hAnsi="Angsana New"/>
          <w:b/>
          <w:bCs/>
          <w:sz w:val="28"/>
          <w:szCs w:val="28"/>
        </w:rPr>
      </w:pPr>
    </w:p>
    <w:p w14:paraId="328F21DA" w14:textId="5F14F2ED" w:rsidR="0097274D" w:rsidRPr="00411DBC" w:rsidRDefault="00B87588" w:rsidP="001C5402">
      <w:pPr>
        <w:pStyle w:val="ListParagraph"/>
        <w:spacing w:before="240" w:after="240"/>
        <w:ind w:left="426" w:hanging="426"/>
        <w:rPr>
          <w:rFonts w:ascii="Angsana New" w:hAnsi="Angsana New"/>
          <w:b/>
          <w:bCs/>
          <w:sz w:val="28"/>
          <w:szCs w:val="28"/>
          <w:cs/>
        </w:rPr>
      </w:pPr>
      <w:r w:rsidRPr="00411DBC">
        <w:rPr>
          <w:rFonts w:ascii="Angsana New" w:hAnsi="Angsana New"/>
          <w:b/>
          <w:bCs/>
          <w:sz w:val="28"/>
          <w:szCs w:val="28"/>
        </w:rPr>
        <w:t>6</w:t>
      </w:r>
      <w:r w:rsidR="0097274D" w:rsidRPr="00411DBC">
        <w:rPr>
          <w:rFonts w:ascii="Angsana New" w:hAnsi="Angsana New"/>
          <w:b/>
          <w:bCs/>
          <w:sz w:val="28"/>
          <w:szCs w:val="28"/>
        </w:rPr>
        <w:t>.2</w:t>
      </w:r>
      <w:r w:rsidR="0097274D" w:rsidRPr="00411DBC">
        <w:rPr>
          <w:rFonts w:ascii="Angsana New" w:hAnsi="Angsana New"/>
          <w:b/>
          <w:bCs/>
          <w:sz w:val="28"/>
          <w:szCs w:val="28"/>
        </w:rPr>
        <w:tab/>
      </w:r>
      <w:r w:rsidR="0097274D" w:rsidRPr="00411DBC">
        <w:rPr>
          <w:rFonts w:ascii="Angsana New" w:hAnsi="Angsana New"/>
          <w:b/>
          <w:bCs/>
          <w:sz w:val="28"/>
          <w:szCs w:val="28"/>
          <w:cs/>
        </w:rPr>
        <w:t>ลูกหนี้หมุนเวียนอื่น</w:t>
      </w:r>
      <w:r w:rsidR="00105E99" w:rsidRPr="00411DBC">
        <w:rPr>
          <w:rFonts w:ascii="Angsana New" w:hAnsi="Angsana New"/>
          <w:b/>
          <w:bCs/>
          <w:sz w:val="28"/>
          <w:szCs w:val="28"/>
        </w:rPr>
        <w:t xml:space="preserve"> - </w:t>
      </w:r>
      <w:r w:rsidR="00105E99" w:rsidRPr="00411DBC">
        <w:rPr>
          <w:rFonts w:ascii="Angsana New" w:hAnsi="Angsana New" w:hint="cs"/>
          <w:b/>
          <w:bCs/>
          <w:sz w:val="28"/>
          <w:szCs w:val="28"/>
          <w:cs/>
        </w:rPr>
        <w:t>สุทธิ</w:t>
      </w:r>
    </w:p>
    <w:tbl>
      <w:tblPr>
        <w:tblStyle w:val="TableGrid"/>
        <w:tblW w:w="10075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8"/>
        <w:gridCol w:w="3745"/>
        <w:gridCol w:w="1330"/>
        <w:gridCol w:w="239"/>
        <w:gridCol w:w="1331"/>
        <w:gridCol w:w="239"/>
        <w:gridCol w:w="1330"/>
        <w:gridCol w:w="239"/>
        <w:gridCol w:w="1334"/>
      </w:tblGrid>
      <w:tr w:rsidR="00E278AD" w:rsidRPr="00411DBC" w14:paraId="1C5C4697" w14:textId="77777777" w:rsidTr="002129E3">
        <w:trPr>
          <w:trHeight w:val="422"/>
        </w:trPr>
        <w:tc>
          <w:tcPr>
            <w:tcW w:w="288" w:type="dxa"/>
            <w:vAlign w:val="center"/>
          </w:tcPr>
          <w:p w14:paraId="40ED6977" w14:textId="77777777" w:rsidR="00E278AD" w:rsidRPr="00411DBC" w:rsidRDefault="00E278AD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745" w:type="dxa"/>
            <w:vAlign w:val="center"/>
          </w:tcPr>
          <w:p w14:paraId="6EF3C562" w14:textId="77777777" w:rsidR="00E278AD" w:rsidRPr="00411DBC" w:rsidRDefault="00E278AD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042" w:type="dxa"/>
            <w:gridSpan w:val="7"/>
            <w:tcBorders>
              <w:bottom w:val="single" w:sz="4" w:space="0" w:color="auto"/>
            </w:tcBorders>
            <w:vAlign w:val="center"/>
          </w:tcPr>
          <w:p w14:paraId="18E82190" w14:textId="77777777" w:rsidR="00E278AD" w:rsidRPr="00411DBC" w:rsidRDefault="00E278AD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(</w:t>
            </w:r>
            <w:r w:rsidRPr="00411DBC">
              <w:rPr>
                <w:rFonts w:ascii="Angsana New" w:hAnsi="Angsana New"/>
                <w:sz w:val="28"/>
                <w:szCs w:val="28"/>
                <w:cs/>
              </w:rPr>
              <w:t>หน่วย: พันบาท)</w:t>
            </w:r>
          </w:p>
        </w:tc>
      </w:tr>
      <w:tr w:rsidR="00E278AD" w:rsidRPr="00411DBC" w14:paraId="27A0C3A0" w14:textId="77777777" w:rsidTr="002129E3">
        <w:trPr>
          <w:trHeight w:val="435"/>
        </w:trPr>
        <w:tc>
          <w:tcPr>
            <w:tcW w:w="288" w:type="dxa"/>
            <w:vAlign w:val="center"/>
          </w:tcPr>
          <w:p w14:paraId="1B0CC7F4" w14:textId="77777777" w:rsidR="00E278AD" w:rsidRPr="00411DBC" w:rsidRDefault="00E278AD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745" w:type="dxa"/>
            <w:vAlign w:val="center"/>
          </w:tcPr>
          <w:p w14:paraId="545F9EDA" w14:textId="77777777" w:rsidR="00E278AD" w:rsidRPr="00411DBC" w:rsidRDefault="00E278AD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90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5DE869" w14:textId="77777777" w:rsidR="00E278AD" w:rsidRPr="00411DBC" w:rsidRDefault="00E278AD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39" w:type="dxa"/>
            <w:vAlign w:val="center"/>
          </w:tcPr>
          <w:p w14:paraId="74A9EE77" w14:textId="77777777" w:rsidR="00E278AD" w:rsidRPr="00411DBC" w:rsidRDefault="00E278AD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90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2E41D8" w14:textId="77777777" w:rsidR="00E278AD" w:rsidRPr="00411DBC" w:rsidRDefault="00E278AD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2C66BE" w:rsidRPr="00411DBC" w14:paraId="47F307FE" w14:textId="77777777" w:rsidTr="002129E3">
        <w:trPr>
          <w:trHeight w:val="422"/>
        </w:trPr>
        <w:tc>
          <w:tcPr>
            <w:tcW w:w="288" w:type="dxa"/>
            <w:vAlign w:val="center"/>
          </w:tcPr>
          <w:p w14:paraId="5D7DA7E4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745" w:type="dxa"/>
            <w:vAlign w:val="center"/>
          </w:tcPr>
          <w:p w14:paraId="389EBCB5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0" w:type="dxa"/>
            <w:vMerge w:val="restart"/>
            <w:tcBorders>
              <w:top w:val="single" w:sz="4" w:space="0" w:color="auto"/>
            </w:tcBorders>
            <w:vAlign w:val="center"/>
          </w:tcPr>
          <w:p w14:paraId="60317CBC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  <w:p w14:paraId="658B1B0D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 xml:space="preserve">30 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มิถุนายน</w:t>
            </w:r>
          </w:p>
          <w:p w14:paraId="3CBA2E4A" w14:textId="2499AB00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239" w:type="dxa"/>
            <w:vMerge w:val="restart"/>
            <w:tcBorders>
              <w:top w:val="single" w:sz="4" w:space="0" w:color="auto"/>
            </w:tcBorders>
            <w:vAlign w:val="center"/>
          </w:tcPr>
          <w:p w14:paraId="4D8EB21C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1" w:type="dxa"/>
            <w:vMerge w:val="restart"/>
            <w:tcBorders>
              <w:top w:val="single" w:sz="4" w:space="0" w:color="auto"/>
            </w:tcBorders>
            <w:vAlign w:val="center"/>
          </w:tcPr>
          <w:p w14:paraId="1762366A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  <w:p w14:paraId="2DCE4F2F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31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 xml:space="preserve"> ธันวาคม</w:t>
            </w:r>
          </w:p>
          <w:p w14:paraId="7653C538" w14:textId="5EC08D46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2565</w:t>
            </w:r>
          </w:p>
        </w:tc>
        <w:tc>
          <w:tcPr>
            <w:tcW w:w="239" w:type="dxa"/>
            <w:vMerge w:val="restart"/>
            <w:vAlign w:val="center"/>
          </w:tcPr>
          <w:p w14:paraId="06C1E883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0" w:type="dxa"/>
            <w:vMerge w:val="restart"/>
            <w:tcBorders>
              <w:top w:val="single" w:sz="4" w:space="0" w:color="auto"/>
            </w:tcBorders>
            <w:vAlign w:val="center"/>
          </w:tcPr>
          <w:p w14:paraId="29BAD921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  <w:p w14:paraId="00288662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 xml:space="preserve">30 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มิถุนายน</w:t>
            </w:r>
          </w:p>
          <w:p w14:paraId="5801A41C" w14:textId="2DB8045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239" w:type="dxa"/>
            <w:vMerge w:val="restart"/>
            <w:tcBorders>
              <w:top w:val="single" w:sz="4" w:space="0" w:color="auto"/>
            </w:tcBorders>
            <w:vAlign w:val="center"/>
          </w:tcPr>
          <w:p w14:paraId="52019AB1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4" w:type="dxa"/>
            <w:vMerge w:val="restart"/>
            <w:tcBorders>
              <w:top w:val="single" w:sz="4" w:space="0" w:color="auto"/>
            </w:tcBorders>
            <w:vAlign w:val="center"/>
          </w:tcPr>
          <w:p w14:paraId="071F768E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  <w:p w14:paraId="5D13D5B0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31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 xml:space="preserve"> ธันวาคม</w:t>
            </w:r>
          </w:p>
          <w:p w14:paraId="22984DF2" w14:textId="5CF9B24D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2565</w:t>
            </w:r>
          </w:p>
        </w:tc>
      </w:tr>
      <w:tr w:rsidR="00E278AD" w:rsidRPr="00411DBC" w14:paraId="7DD1DA99" w14:textId="77777777" w:rsidTr="002129E3">
        <w:trPr>
          <w:trHeight w:val="422"/>
        </w:trPr>
        <w:tc>
          <w:tcPr>
            <w:tcW w:w="288" w:type="dxa"/>
            <w:vAlign w:val="center"/>
          </w:tcPr>
          <w:p w14:paraId="51867543" w14:textId="77777777" w:rsidR="00E278AD" w:rsidRPr="00411DBC" w:rsidRDefault="00E278AD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745" w:type="dxa"/>
            <w:vAlign w:val="center"/>
          </w:tcPr>
          <w:p w14:paraId="2E4D6AF3" w14:textId="77777777" w:rsidR="00E278AD" w:rsidRPr="00411DBC" w:rsidRDefault="00E278AD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0" w:type="dxa"/>
            <w:vMerge/>
            <w:vAlign w:val="center"/>
          </w:tcPr>
          <w:p w14:paraId="6B0CBD6C" w14:textId="77777777" w:rsidR="00E278AD" w:rsidRPr="00411DBC" w:rsidRDefault="00E278AD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39" w:type="dxa"/>
            <w:vMerge/>
            <w:vAlign w:val="center"/>
          </w:tcPr>
          <w:p w14:paraId="62CBCD92" w14:textId="77777777" w:rsidR="00E278AD" w:rsidRPr="00411DBC" w:rsidRDefault="00E278AD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1" w:type="dxa"/>
            <w:vMerge/>
            <w:vAlign w:val="center"/>
          </w:tcPr>
          <w:p w14:paraId="3F9A4543" w14:textId="77777777" w:rsidR="00E278AD" w:rsidRPr="00411DBC" w:rsidRDefault="00E278AD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39" w:type="dxa"/>
            <w:vMerge/>
            <w:vAlign w:val="center"/>
          </w:tcPr>
          <w:p w14:paraId="1C5FF269" w14:textId="77777777" w:rsidR="00E278AD" w:rsidRPr="00411DBC" w:rsidRDefault="00E278AD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0" w:type="dxa"/>
            <w:vMerge/>
            <w:vAlign w:val="center"/>
          </w:tcPr>
          <w:p w14:paraId="27E35C2B" w14:textId="77777777" w:rsidR="00E278AD" w:rsidRPr="00411DBC" w:rsidRDefault="00E278AD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39" w:type="dxa"/>
            <w:vMerge/>
            <w:vAlign w:val="center"/>
          </w:tcPr>
          <w:p w14:paraId="5853B609" w14:textId="77777777" w:rsidR="00E278AD" w:rsidRPr="00411DBC" w:rsidRDefault="00E278AD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4" w:type="dxa"/>
            <w:vMerge/>
            <w:vAlign w:val="center"/>
          </w:tcPr>
          <w:p w14:paraId="1E7B5E00" w14:textId="77777777" w:rsidR="00E278AD" w:rsidRPr="00411DBC" w:rsidRDefault="00E278AD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E278AD" w:rsidRPr="00411DBC" w14:paraId="38F03D43" w14:textId="77777777" w:rsidTr="002129E3">
        <w:trPr>
          <w:trHeight w:val="422"/>
        </w:trPr>
        <w:tc>
          <w:tcPr>
            <w:tcW w:w="288" w:type="dxa"/>
            <w:vAlign w:val="center"/>
          </w:tcPr>
          <w:p w14:paraId="76BC0D0D" w14:textId="77777777" w:rsidR="00E278AD" w:rsidRPr="00411DBC" w:rsidRDefault="00E278AD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745" w:type="dxa"/>
            <w:vAlign w:val="center"/>
          </w:tcPr>
          <w:p w14:paraId="274D9419" w14:textId="77777777" w:rsidR="00E278AD" w:rsidRPr="00411DBC" w:rsidRDefault="00E278AD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0" w:type="dxa"/>
            <w:vMerge/>
            <w:tcBorders>
              <w:bottom w:val="single" w:sz="4" w:space="0" w:color="auto"/>
            </w:tcBorders>
            <w:vAlign w:val="center"/>
          </w:tcPr>
          <w:p w14:paraId="66375DF8" w14:textId="77777777" w:rsidR="00E278AD" w:rsidRPr="00411DBC" w:rsidRDefault="00E278AD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39" w:type="dxa"/>
            <w:vMerge/>
            <w:vAlign w:val="center"/>
          </w:tcPr>
          <w:p w14:paraId="751CD998" w14:textId="77777777" w:rsidR="00E278AD" w:rsidRPr="00411DBC" w:rsidRDefault="00E278AD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1" w:type="dxa"/>
            <w:vMerge/>
            <w:tcBorders>
              <w:bottom w:val="single" w:sz="4" w:space="0" w:color="auto"/>
            </w:tcBorders>
            <w:vAlign w:val="center"/>
          </w:tcPr>
          <w:p w14:paraId="6ED488A3" w14:textId="77777777" w:rsidR="00E278AD" w:rsidRPr="00411DBC" w:rsidRDefault="00E278AD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39" w:type="dxa"/>
            <w:vMerge/>
            <w:vAlign w:val="center"/>
          </w:tcPr>
          <w:p w14:paraId="6A8ACF1F" w14:textId="77777777" w:rsidR="00E278AD" w:rsidRPr="00411DBC" w:rsidRDefault="00E278AD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0" w:type="dxa"/>
            <w:vMerge/>
            <w:tcBorders>
              <w:bottom w:val="single" w:sz="4" w:space="0" w:color="auto"/>
            </w:tcBorders>
            <w:vAlign w:val="center"/>
          </w:tcPr>
          <w:p w14:paraId="6A38C67B" w14:textId="77777777" w:rsidR="00E278AD" w:rsidRPr="00411DBC" w:rsidRDefault="00E278AD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39" w:type="dxa"/>
            <w:vMerge/>
            <w:vAlign w:val="center"/>
          </w:tcPr>
          <w:p w14:paraId="1F233DF1" w14:textId="77777777" w:rsidR="00E278AD" w:rsidRPr="00411DBC" w:rsidRDefault="00E278AD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4" w:type="dxa"/>
            <w:vMerge/>
            <w:tcBorders>
              <w:bottom w:val="single" w:sz="4" w:space="0" w:color="auto"/>
            </w:tcBorders>
            <w:vAlign w:val="center"/>
          </w:tcPr>
          <w:p w14:paraId="260C178D" w14:textId="77777777" w:rsidR="00E278AD" w:rsidRPr="00411DBC" w:rsidRDefault="00E278AD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AA3DA3" w:rsidRPr="00411DBC" w14:paraId="5EA03C57" w14:textId="77777777" w:rsidTr="00F31867">
        <w:trPr>
          <w:trHeight w:val="397"/>
        </w:trPr>
        <w:tc>
          <w:tcPr>
            <w:tcW w:w="4033" w:type="dxa"/>
            <w:gridSpan w:val="2"/>
            <w:vAlign w:val="center"/>
          </w:tcPr>
          <w:p w14:paraId="736B004A" w14:textId="17FD7E99" w:rsidR="00AA3DA3" w:rsidRPr="00411DBC" w:rsidRDefault="00AA3DA3" w:rsidP="00AA3D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ค่าใช้จ่ายจ่ายล่วงหน้า</w:t>
            </w:r>
          </w:p>
        </w:tc>
        <w:tc>
          <w:tcPr>
            <w:tcW w:w="1330" w:type="dxa"/>
            <w:vAlign w:val="center"/>
          </w:tcPr>
          <w:p w14:paraId="6AF705A0" w14:textId="4D21CFFE" w:rsidR="00AA3DA3" w:rsidRPr="00411DBC" w:rsidRDefault="0000416A" w:rsidP="00AA3D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6,539</w:t>
            </w:r>
          </w:p>
        </w:tc>
        <w:tc>
          <w:tcPr>
            <w:tcW w:w="239" w:type="dxa"/>
            <w:vAlign w:val="center"/>
          </w:tcPr>
          <w:p w14:paraId="219FB6F3" w14:textId="77777777" w:rsidR="00AA3DA3" w:rsidRPr="00411DBC" w:rsidRDefault="00AA3DA3" w:rsidP="00AA3D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1" w:type="dxa"/>
            <w:vAlign w:val="center"/>
          </w:tcPr>
          <w:p w14:paraId="073A4A71" w14:textId="6E6BA13C" w:rsidR="00AA3DA3" w:rsidRPr="00411DBC" w:rsidRDefault="00AA3DA3" w:rsidP="00AA3D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4,194</w:t>
            </w:r>
          </w:p>
        </w:tc>
        <w:tc>
          <w:tcPr>
            <w:tcW w:w="239" w:type="dxa"/>
            <w:vAlign w:val="center"/>
          </w:tcPr>
          <w:p w14:paraId="6246936F" w14:textId="77777777" w:rsidR="00AA3DA3" w:rsidRPr="00411DBC" w:rsidRDefault="00AA3DA3" w:rsidP="00AA3D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0" w:type="dxa"/>
            <w:vAlign w:val="center"/>
          </w:tcPr>
          <w:p w14:paraId="489306FB" w14:textId="1BEEE701" w:rsidR="00AA3DA3" w:rsidRPr="00411DBC" w:rsidRDefault="00BD2581" w:rsidP="00AA3D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4,065</w:t>
            </w:r>
          </w:p>
        </w:tc>
        <w:tc>
          <w:tcPr>
            <w:tcW w:w="239" w:type="dxa"/>
            <w:vAlign w:val="center"/>
          </w:tcPr>
          <w:p w14:paraId="4B7F961D" w14:textId="77777777" w:rsidR="00AA3DA3" w:rsidRPr="00411DBC" w:rsidRDefault="00AA3DA3" w:rsidP="00AA3D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4" w:type="dxa"/>
            <w:vAlign w:val="center"/>
          </w:tcPr>
          <w:p w14:paraId="78AEA296" w14:textId="469B5E1C" w:rsidR="00AA3DA3" w:rsidRPr="00411DBC" w:rsidRDefault="00AA3DA3" w:rsidP="00AA3D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2,855</w:t>
            </w:r>
          </w:p>
        </w:tc>
      </w:tr>
      <w:tr w:rsidR="00AA3DA3" w:rsidRPr="00411DBC" w14:paraId="0A8694AE" w14:textId="77777777" w:rsidTr="00F31867">
        <w:trPr>
          <w:trHeight w:val="397"/>
        </w:trPr>
        <w:tc>
          <w:tcPr>
            <w:tcW w:w="4033" w:type="dxa"/>
            <w:gridSpan w:val="2"/>
            <w:vAlign w:val="center"/>
          </w:tcPr>
          <w:p w14:paraId="4437CC84" w14:textId="2617DA83" w:rsidR="00AA3DA3" w:rsidRPr="00411DBC" w:rsidRDefault="00AA3DA3" w:rsidP="00AA3D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เงินทดรองจ่าย</w:t>
            </w:r>
          </w:p>
        </w:tc>
        <w:tc>
          <w:tcPr>
            <w:tcW w:w="1330" w:type="dxa"/>
            <w:vAlign w:val="center"/>
          </w:tcPr>
          <w:p w14:paraId="2BADC7E9" w14:textId="74C82571" w:rsidR="00AA3DA3" w:rsidRPr="00411DBC" w:rsidRDefault="0000416A" w:rsidP="00AA3D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960</w:t>
            </w:r>
          </w:p>
        </w:tc>
        <w:tc>
          <w:tcPr>
            <w:tcW w:w="239" w:type="dxa"/>
            <w:vAlign w:val="center"/>
          </w:tcPr>
          <w:p w14:paraId="44DAF4F5" w14:textId="77777777" w:rsidR="00AA3DA3" w:rsidRPr="00411DBC" w:rsidRDefault="00AA3DA3" w:rsidP="00AA3D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1" w:type="dxa"/>
            <w:vAlign w:val="center"/>
          </w:tcPr>
          <w:p w14:paraId="1EF44781" w14:textId="7BFFED79" w:rsidR="00AA3DA3" w:rsidRPr="00411DBC" w:rsidRDefault="00AA3DA3" w:rsidP="00AA3D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551</w:t>
            </w:r>
          </w:p>
        </w:tc>
        <w:tc>
          <w:tcPr>
            <w:tcW w:w="239" w:type="dxa"/>
            <w:vAlign w:val="center"/>
          </w:tcPr>
          <w:p w14:paraId="1C67D3F1" w14:textId="77777777" w:rsidR="00AA3DA3" w:rsidRPr="00411DBC" w:rsidRDefault="00AA3DA3" w:rsidP="00AA3D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0" w:type="dxa"/>
            <w:vAlign w:val="center"/>
          </w:tcPr>
          <w:p w14:paraId="563A813E" w14:textId="629A5505" w:rsidR="00AA3DA3" w:rsidRPr="00411DBC" w:rsidRDefault="00BD2581" w:rsidP="00AA3D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960</w:t>
            </w:r>
          </w:p>
        </w:tc>
        <w:tc>
          <w:tcPr>
            <w:tcW w:w="239" w:type="dxa"/>
            <w:vAlign w:val="center"/>
          </w:tcPr>
          <w:p w14:paraId="1D7D064F" w14:textId="77777777" w:rsidR="00AA3DA3" w:rsidRPr="00411DBC" w:rsidRDefault="00AA3DA3" w:rsidP="00AA3D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4" w:type="dxa"/>
            <w:vAlign w:val="center"/>
          </w:tcPr>
          <w:p w14:paraId="6067D5EB" w14:textId="3C9203F9" w:rsidR="00AA3DA3" w:rsidRPr="00411DBC" w:rsidRDefault="00AA3DA3" w:rsidP="00AA3D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551</w:t>
            </w:r>
          </w:p>
        </w:tc>
      </w:tr>
      <w:tr w:rsidR="0000416A" w:rsidRPr="00411DBC" w14:paraId="27B9C84A" w14:textId="77777777" w:rsidTr="003F55CD">
        <w:trPr>
          <w:trHeight w:val="397"/>
        </w:trPr>
        <w:tc>
          <w:tcPr>
            <w:tcW w:w="4033" w:type="dxa"/>
            <w:gridSpan w:val="2"/>
          </w:tcPr>
          <w:p w14:paraId="31A330ED" w14:textId="431A4857" w:rsidR="0000416A" w:rsidRPr="00411DBC" w:rsidRDefault="0000416A" w:rsidP="000041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รายได้ค้างรับ</w:t>
            </w:r>
          </w:p>
        </w:tc>
        <w:tc>
          <w:tcPr>
            <w:tcW w:w="1330" w:type="dxa"/>
            <w:vAlign w:val="bottom"/>
          </w:tcPr>
          <w:p w14:paraId="5C98BC1A" w14:textId="1254576F" w:rsidR="0000416A" w:rsidRPr="00411DBC" w:rsidRDefault="0000416A" w:rsidP="000041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>502</w:t>
            </w:r>
          </w:p>
        </w:tc>
        <w:tc>
          <w:tcPr>
            <w:tcW w:w="239" w:type="dxa"/>
            <w:vAlign w:val="center"/>
          </w:tcPr>
          <w:p w14:paraId="6A7520A3" w14:textId="77777777" w:rsidR="0000416A" w:rsidRPr="00411DBC" w:rsidRDefault="0000416A" w:rsidP="000041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1" w:type="dxa"/>
            <w:vAlign w:val="center"/>
          </w:tcPr>
          <w:p w14:paraId="2A71FC56" w14:textId="332D9EAD" w:rsidR="0000416A" w:rsidRPr="00411DBC" w:rsidRDefault="0000416A" w:rsidP="000041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435</w:t>
            </w:r>
          </w:p>
        </w:tc>
        <w:tc>
          <w:tcPr>
            <w:tcW w:w="239" w:type="dxa"/>
            <w:vAlign w:val="center"/>
          </w:tcPr>
          <w:p w14:paraId="71EA3107" w14:textId="77777777" w:rsidR="0000416A" w:rsidRPr="00411DBC" w:rsidRDefault="0000416A" w:rsidP="000041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0" w:type="dxa"/>
            <w:vAlign w:val="center"/>
          </w:tcPr>
          <w:p w14:paraId="4067C5D1" w14:textId="384CB7E0" w:rsidR="0000416A" w:rsidRPr="00411DBC" w:rsidRDefault="0000416A" w:rsidP="000041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49</w:t>
            </w:r>
            <w:r w:rsidR="00BE3613" w:rsidRPr="00411DBC">
              <w:rPr>
                <w:rFonts w:ascii="Angsana New" w:hAnsi="Angsana New"/>
                <w:sz w:val="28"/>
                <w:szCs w:val="28"/>
              </w:rPr>
              <w:t>2</w:t>
            </w:r>
          </w:p>
        </w:tc>
        <w:tc>
          <w:tcPr>
            <w:tcW w:w="239" w:type="dxa"/>
            <w:vAlign w:val="center"/>
          </w:tcPr>
          <w:p w14:paraId="681CA888" w14:textId="77777777" w:rsidR="0000416A" w:rsidRPr="00411DBC" w:rsidRDefault="0000416A" w:rsidP="000041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4" w:type="dxa"/>
            <w:vAlign w:val="center"/>
          </w:tcPr>
          <w:p w14:paraId="2E7A5FCB" w14:textId="04242C69" w:rsidR="0000416A" w:rsidRPr="00411DBC" w:rsidRDefault="0000416A" w:rsidP="000041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429</w:t>
            </w:r>
          </w:p>
        </w:tc>
      </w:tr>
      <w:tr w:rsidR="0000416A" w:rsidRPr="00411DBC" w14:paraId="48712404" w14:textId="77777777" w:rsidTr="003F55CD">
        <w:trPr>
          <w:trHeight w:val="397"/>
        </w:trPr>
        <w:tc>
          <w:tcPr>
            <w:tcW w:w="4033" w:type="dxa"/>
            <w:gridSpan w:val="2"/>
            <w:vAlign w:val="center"/>
          </w:tcPr>
          <w:p w14:paraId="1D4574AF" w14:textId="1C671AD4" w:rsidR="0000416A" w:rsidRPr="00411DBC" w:rsidRDefault="0000416A" w:rsidP="000041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ลูกหนี้อื่นๆ</w:t>
            </w:r>
          </w:p>
        </w:tc>
        <w:tc>
          <w:tcPr>
            <w:tcW w:w="1330" w:type="dxa"/>
            <w:vAlign w:val="bottom"/>
          </w:tcPr>
          <w:p w14:paraId="0C9A2117" w14:textId="7F656206" w:rsidR="0000416A" w:rsidRPr="00411DBC" w:rsidRDefault="0000416A" w:rsidP="000041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>331,708</w:t>
            </w:r>
          </w:p>
        </w:tc>
        <w:tc>
          <w:tcPr>
            <w:tcW w:w="239" w:type="dxa"/>
            <w:vAlign w:val="center"/>
          </w:tcPr>
          <w:p w14:paraId="0FF415B9" w14:textId="77777777" w:rsidR="0000416A" w:rsidRPr="00411DBC" w:rsidRDefault="0000416A" w:rsidP="000041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1" w:type="dxa"/>
            <w:vAlign w:val="center"/>
          </w:tcPr>
          <w:p w14:paraId="21F20DAF" w14:textId="1A694F06" w:rsidR="0000416A" w:rsidRPr="00411DBC" w:rsidRDefault="0000416A" w:rsidP="000041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106,089</w:t>
            </w:r>
          </w:p>
        </w:tc>
        <w:tc>
          <w:tcPr>
            <w:tcW w:w="239" w:type="dxa"/>
            <w:vAlign w:val="center"/>
          </w:tcPr>
          <w:p w14:paraId="5E03C43F" w14:textId="77777777" w:rsidR="0000416A" w:rsidRPr="00411DBC" w:rsidRDefault="0000416A" w:rsidP="000041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0" w:type="dxa"/>
            <w:vAlign w:val="center"/>
          </w:tcPr>
          <w:p w14:paraId="518C7E47" w14:textId="58E9B738" w:rsidR="0000416A" w:rsidRPr="00411DBC" w:rsidRDefault="0000416A" w:rsidP="000041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315,527</w:t>
            </w:r>
          </w:p>
        </w:tc>
        <w:tc>
          <w:tcPr>
            <w:tcW w:w="239" w:type="dxa"/>
            <w:vAlign w:val="center"/>
          </w:tcPr>
          <w:p w14:paraId="15D53805" w14:textId="77777777" w:rsidR="0000416A" w:rsidRPr="00411DBC" w:rsidRDefault="0000416A" w:rsidP="000041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4" w:type="dxa"/>
            <w:vAlign w:val="center"/>
          </w:tcPr>
          <w:p w14:paraId="2FD2E392" w14:textId="7409991F" w:rsidR="0000416A" w:rsidRPr="00411DBC" w:rsidRDefault="0000416A" w:rsidP="000041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80,535</w:t>
            </w:r>
          </w:p>
        </w:tc>
      </w:tr>
      <w:tr w:rsidR="00AA3DA3" w:rsidRPr="00411DBC" w14:paraId="0508B9F7" w14:textId="77777777" w:rsidTr="00F31867">
        <w:trPr>
          <w:trHeight w:val="397"/>
        </w:trPr>
        <w:tc>
          <w:tcPr>
            <w:tcW w:w="4033" w:type="dxa"/>
            <w:gridSpan w:val="2"/>
            <w:vAlign w:val="center"/>
          </w:tcPr>
          <w:p w14:paraId="0CDA1233" w14:textId="5943AC16" w:rsidR="00AA3DA3" w:rsidRPr="00411DBC" w:rsidRDefault="00AA3DA3" w:rsidP="00AA3D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ลูกหนี้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คดีความ</w:t>
            </w:r>
          </w:p>
        </w:tc>
        <w:tc>
          <w:tcPr>
            <w:tcW w:w="1330" w:type="dxa"/>
            <w:tcBorders>
              <w:bottom w:val="single" w:sz="4" w:space="0" w:color="auto"/>
            </w:tcBorders>
            <w:vAlign w:val="center"/>
          </w:tcPr>
          <w:p w14:paraId="24F8F0B1" w14:textId="6032AC2A" w:rsidR="00AA3DA3" w:rsidRPr="00411DBC" w:rsidRDefault="0000416A" w:rsidP="00AA3D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2,555</w:t>
            </w:r>
          </w:p>
        </w:tc>
        <w:tc>
          <w:tcPr>
            <w:tcW w:w="239" w:type="dxa"/>
            <w:vAlign w:val="center"/>
          </w:tcPr>
          <w:p w14:paraId="7D36842F" w14:textId="77777777" w:rsidR="00AA3DA3" w:rsidRPr="00411DBC" w:rsidRDefault="00AA3DA3" w:rsidP="00AA3D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1" w:type="dxa"/>
            <w:tcBorders>
              <w:bottom w:val="single" w:sz="4" w:space="0" w:color="auto"/>
            </w:tcBorders>
            <w:vAlign w:val="center"/>
          </w:tcPr>
          <w:p w14:paraId="2F7A0B61" w14:textId="1CDCF3B4" w:rsidR="00AA3DA3" w:rsidRPr="00411DBC" w:rsidRDefault="00AA3DA3" w:rsidP="00AA3D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2,565</w:t>
            </w:r>
          </w:p>
        </w:tc>
        <w:tc>
          <w:tcPr>
            <w:tcW w:w="239" w:type="dxa"/>
            <w:vAlign w:val="center"/>
          </w:tcPr>
          <w:p w14:paraId="781353B0" w14:textId="77777777" w:rsidR="00AA3DA3" w:rsidRPr="00411DBC" w:rsidRDefault="00AA3DA3" w:rsidP="00AA3D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0" w:type="dxa"/>
            <w:tcBorders>
              <w:bottom w:val="single" w:sz="4" w:space="0" w:color="auto"/>
            </w:tcBorders>
            <w:vAlign w:val="center"/>
          </w:tcPr>
          <w:p w14:paraId="187E83C5" w14:textId="4C3082BB" w:rsidR="00AA3DA3" w:rsidRPr="00411DBC" w:rsidRDefault="00BD2581" w:rsidP="00AA3D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2,555</w:t>
            </w:r>
          </w:p>
        </w:tc>
        <w:tc>
          <w:tcPr>
            <w:tcW w:w="239" w:type="dxa"/>
            <w:vAlign w:val="center"/>
          </w:tcPr>
          <w:p w14:paraId="4891E7B8" w14:textId="77777777" w:rsidR="00AA3DA3" w:rsidRPr="00411DBC" w:rsidRDefault="00AA3DA3" w:rsidP="00AA3D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4" w:type="dxa"/>
            <w:tcBorders>
              <w:bottom w:val="single" w:sz="4" w:space="0" w:color="auto"/>
            </w:tcBorders>
            <w:vAlign w:val="center"/>
          </w:tcPr>
          <w:p w14:paraId="20735ECE" w14:textId="688C2D14" w:rsidR="00AA3DA3" w:rsidRPr="00411DBC" w:rsidRDefault="00AA3DA3" w:rsidP="00AA3D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2,565</w:t>
            </w:r>
          </w:p>
        </w:tc>
      </w:tr>
      <w:tr w:rsidR="0000416A" w:rsidRPr="00411DBC" w14:paraId="1B9462A2" w14:textId="77777777" w:rsidTr="00C415A0">
        <w:trPr>
          <w:trHeight w:val="397"/>
        </w:trPr>
        <w:tc>
          <w:tcPr>
            <w:tcW w:w="4033" w:type="dxa"/>
            <w:gridSpan w:val="2"/>
            <w:vAlign w:val="center"/>
          </w:tcPr>
          <w:p w14:paraId="3AD2E3E4" w14:textId="2C74AE5A" w:rsidR="0000416A" w:rsidRPr="00411DBC" w:rsidRDefault="0000416A" w:rsidP="000041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330" w:type="dxa"/>
            <w:tcBorders>
              <w:top w:val="single" w:sz="4" w:space="0" w:color="auto"/>
            </w:tcBorders>
            <w:vAlign w:val="bottom"/>
          </w:tcPr>
          <w:p w14:paraId="477D6D48" w14:textId="04B47A73" w:rsidR="0000416A" w:rsidRPr="00411DBC" w:rsidRDefault="0000416A" w:rsidP="000041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>342,264</w:t>
            </w:r>
          </w:p>
        </w:tc>
        <w:tc>
          <w:tcPr>
            <w:tcW w:w="239" w:type="dxa"/>
            <w:vAlign w:val="center"/>
          </w:tcPr>
          <w:p w14:paraId="31D639A0" w14:textId="77777777" w:rsidR="0000416A" w:rsidRPr="00411DBC" w:rsidRDefault="0000416A" w:rsidP="000041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1" w:type="dxa"/>
            <w:tcBorders>
              <w:top w:val="single" w:sz="4" w:space="0" w:color="auto"/>
            </w:tcBorders>
            <w:vAlign w:val="center"/>
          </w:tcPr>
          <w:p w14:paraId="026D7A22" w14:textId="770CEE92" w:rsidR="0000416A" w:rsidRPr="00411DBC" w:rsidRDefault="0000416A" w:rsidP="000041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113,834</w:t>
            </w:r>
          </w:p>
        </w:tc>
        <w:tc>
          <w:tcPr>
            <w:tcW w:w="239" w:type="dxa"/>
            <w:vAlign w:val="center"/>
          </w:tcPr>
          <w:p w14:paraId="3CF31702" w14:textId="77777777" w:rsidR="0000416A" w:rsidRPr="00411DBC" w:rsidRDefault="0000416A" w:rsidP="000041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0" w:type="dxa"/>
            <w:tcBorders>
              <w:top w:val="single" w:sz="4" w:space="0" w:color="auto"/>
            </w:tcBorders>
            <w:vAlign w:val="center"/>
          </w:tcPr>
          <w:p w14:paraId="54C68B75" w14:textId="155B8E6E" w:rsidR="0000416A" w:rsidRPr="00411DBC" w:rsidRDefault="0000416A" w:rsidP="000041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323,</w:t>
            </w:r>
            <w:r w:rsidR="00BE3613" w:rsidRPr="00411DBC">
              <w:rPr>
                <w:rFonts w:ascii="Angsana New" w:hAnsi="Angsana New"/>
                <w:sz w:val="28"/>
                <w:szCs w:val="28"/>
              </w:rPr>
              <w:t>600</w:t>
            </w:r>
          </w:p>
        </w:tc>
        <w:tc>
          <w:tcPr>
            <w:tcW w:w="239" w:type="dxa"/>
            <w:vAlign w:val="center"/>
          </w:tcPr>
          <w:p w14:paraId="5FE0EF47" w14:textId="77777777" w:rsidR="0000416A" w:rsidRPr="00411DBC" w:rsidRDefault="0000416A" w:rsidP="000041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4" w:type="dxa"/>
            <w:tcBorders>
              <w:top w:val="single" w:sz="4" w:space="0" w:color="auto"/>
            </w:tcBorders>
            <w:vAlign w:val="center"/>
          </w:tcPr>
          <w:p w14:paraId="53486696" w14:textId="71F79478" w:rsidR="0000416A" w:rsidRPr="00411DBC" w:rsidRDefault="0000416A" w:rsidP="000041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86,935</w:t>
            </w:r>
          </w:p>
        </w:tc>
      </w:tr>
      <w:tr w:rsidR="0000416A" w:rsidRPr="00411DBC" w14:paraId="72C9492C" w14:textId="77777777" w:rsidTr="00C415A0">
        <w:trPr>
          <w:trHeight w:val="397"/>
        </w:trPr>
        <w:tc>
          <w:tcPr>
            <w:tcW w:w="4033" w:type="dxa"/>
            <w:gridSpan w:val="2"/>
          </w:tcPr>
          <w:p w14:paraId="1E06DF3E" w14:textId="573F630E" w:rsidR="0000416A" w:rsidRPr="00411DBC" w:rsidRDefault="0000416A" w:rsidP="000041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u w:val="single"/>
                <w:cs/>
              </w:rPr>
              <w:t>หัก</w:t>
            </w:r>
            <w:r w:rsidRPr="00411DBC">
              <w:rPr>
                <w:rFonts w:ascii="Angsana New" w:hAnsi="Angsana New"/>
                <w:sz w:val="28"/>
                <w:szCs w:val="28"/>
              </w:rPr>
              <w:t xml:space="preserve"> :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 xml:space="preserve"> ค่าเผื่อผลขาดทุนทางด้านเครดิต</w:t>
            </w:r>
          </w:p>
        </w:tc>
        <w:tc>
          <w:tcPr>
            <w:tcW w:w="1330" w:type="dxa"/>
            <w:vAlign w:val="bottom"/>
          </w:tcPr>
          <w:p w14:paraId="08AF013A" w14:textId="1ACA3AD0" w:rsidR="0000416A" w:rsidRPr="00411DBC" w:rsidRDefault="0000416A" w:rsidP="000041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>(4,433)</w:t>
            </w:r>
          </w:p>
        </w:tc>
        <w:tc>
          <w:tcPr>
            <w:tcW w:w="239" w:type="dxa"/>
            <w:vAlign w:val="center"/>
          </w:tcPr>
          <w:p w14:paraId="3CCECE49" w14:textId="77777777" w:rsidR="0000416A" w:rsidRPr="00411DBC" w:rsidRDefault="0000416A" w:rsidP="000041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1" w:type="dxa"/>
            <w:vAlign w:val="center"/>
          </w:tcPr>
          <w:p w14:paraId="64CC938B" w14:textId="19184DF7" w:rsidR="0000416A" w:rsidRPr="00411DBC" w:rsidRDefault="0000416A" w:rsidP="000041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(4,887)</w:t>
            </w:r>
          </w:p>
        </w:tc>
        <w:tc>
          <w:tcPr>
            <w:tcW w:w="239" w:type="dxa"/>
            <w:vAlign w:val="center"/>
          </w:tcPr>
          <w:p w14:paraId="17453136" w14:textId="77777777" w:rsidR="0000416A" w:rsidRPr="00411DBC" w:rsidRDefault="0000416A" w:rsidP="000041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0" w:type="dxa"/>
            <w:vAlign w:val="center"/>
          </w:tcPr>
          <w:p w14:paraId="547DA5CE" w14:textId="36BC6735" w:rsidR="0000416A" w:rsidRPr="00411DBC" w:rsidRDefault="0000416A" w:rsidP="000041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(4,384)</w:t>
            </w:r>
          </w:p>
        </w:tc>
        <w:tc>
          <w:tcPr>
            <w:tcW w:w="239" w:type="dxa"/>
            <w:vAlign w:val="center"/>
          </w:tcPr>
          <w:p w14:paraId="734EAAB9" w14:textId="77777777" w:rsidR="0000416A" w:rsidRPr="00411DBC" w:rsidRDefault="0000416A" w:rsidP="000041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4" w:type="dxa"/>
            <w:vAlign w:val="center"/>
          </w:tcPr>
          <w:p w14:paraId="2BF861B6" w14:textId="39B85BEF" w:rsidR="0000416A" w:rsidRPr="00411DBC" w:rsidRDefault="0000416A" w:rsidP="000041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(4,394)</w:t>
            </w:r>
          </w:p>
        </w:tc>
      </w:tr>
      <w:tr w:rsidR="0000416A" w:rsidRPr="00411DBC" w14:paraId="2B5993BC" w14:textId="77777777" w:rsidTr="00C415A0">
        <w:trPr>
          <w:trHeight w:val="397"/>
        </w:trPr>
        <w:tc>
          <w:tcPr>
            <w:tcW w:w="4033" w:type="dxa"/>
            <w:gridSpan w:val="2"/>
            <w:vAlign w:val="center"/>
          </w:tcPr>
          <w:p w14:paraId="680297CC" w14:textId="1AE7346B" w:rsidR="0000416A" w:rsidRPr="00411DBC" w:rsidRDefault="0000416A" w:rsidP="000041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รวม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 xml:space="preserve">ลูกหนี้หมุนเวียนอื่น </w:t>
            </w: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 xml:space="preserve"> สุทธิ</w:t>
            </w:r>
          </w:p>
        </w:tc>
        <w:tc>
          <w:tcPr>
            <w:tcW w:w="133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6865CFA" w14:textId="19A63351" w:rsidR="0000416A" w:rsidRPr="00411DBC" w:rsidRDefault="0000416A" w:rsidP="000041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>337,831</w:t>
            </w:r>
          </w:p>
        </w:tc>
        <w:tc>
          <w:tcPr>
            <w:tcW w:w="239" w:type="dxa"/>
            <w:vAlign w:val="center"/>
          </w:tcPr>
          <w:p w14:paraId="2BA9C3EE" w14:textId="77777777" w:rsidR="0000416A" w:rsidRPr="00411DBC" w:rsidRDefault="0000416A" w:rsidP="000041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2ACE4486" w14:textId="0C0B39A4" w:rsidR="0000416A" w:rsidRPr="00411DBC" w:rsidRDefault="0000416A" w:rsidP="000041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108,947</w:t>
            </w:r>
          </w:p>
        </w:tc>
        <w:tc>
          <w:tcPr>
            <w:tcW w:w="239" w:type="dxa"/>
            <w:vAlign w:val="center"/>
          </w:tcPr>
          <w:p w14:paraId="462791F6" w14:textId="77777777" w:rsidR="0000416A" w:rsidRPr="00411DBC" w:rsidRDefault="0000416A" w:rsidP="000041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77175691" w14:textId="1AE56EC8" w:rsidR="0000416A" w:rsidRPr="00411DBC" w:rsidRDefault="0000416A" w:rsidP="000041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319,21</w:t>
            </w:r>
            <w:r w:rsidR="00BE3613" w:rsidRPr="00411DBC">
              <w:rPr>
                <w:rFonts w:ascii="Angsana New" w:hAnsi="Angsana New"/>
                <w:sz w:val="28"/>
                <w:szCs w:val="28"/>
              </w:rPr>
              <w:t>5</w:t>
            </w:r>
          </w:p>
        </w:tc>
        <w:tc>
          <w:tcPr>
            <w:tcW w:w="239" w:type="dxa"/>
            <w:vAlign w:val="center"/>
          </w:tcPr>
          <w:p w14:paraId="5560EE76" w14:textId="77777777" w:rsidR="0000416A" w:rsidRPr="00411DBC" w:rsidRDefault="0000416A" w:rsidP="000041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4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02A91364" w14:textId="07CA9740" w:rsidR="0000416A" w:rsidRPr="00411DBC" w:rsidRDefault="0000416A" w:rsidP="000041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82,541</w:t>
            </w:r>
          </w:p>
        </w:tc>
      </w:tr>
    </w:tbl>
    <w:p w14:paraId="0B20327D" w14:textId="77777777" w:rsidR="00B028B0" w:rsidRPr="00411DBC" w:rsidRDefault="00B028B0" w:rsidP="003B1F04">
      <w:pPr>
        <w:spacing w:before="120"/>
        <w:ind w:right="-23"/>
        <w:jc w:val="thaiDistribute"/>
        <w:rPr>
          <w:rFonts w:ascii="Angsana New" w:hAnsi="Angsana New"/>
          <w:sz w:val="28"/>
          <w:szCs w:val="28"/>
        </w:rPr>
      </w:pPr>
    </w:p>
    <w:p w14:paraId="1E049466" w14:textId="1BE3BEEC" w:rsidR="00254AA9" w:rsidRPr="00411DBC" w:rsidRDefault="00DB550B" w:rsidP="003B1F04">
      <w:pPr>
        <w:spacing w:before="120"/>
        <w:ind w:right="-23"/>
        <w:jc w:val="thaiDistribute"/>
        <w:rPr>
          <w:rFonts w:ascii="Angsana New" w:hAnsi="Angsana New"/>
          <w:sz w:val="28"/>
          <w:szCs w:val="28"/>
        </w:rPr>
      </w:pPr>
      <w:r w:rsidRPr="00411DBC">
        <w:rPr>
          <w:rFonts w:ascii="Angsana New" w:hAnsi="Angsana New" w:hint="cs"/>
          <w:sz w:val="28"/>
          <w:szCs w:val="28"/>
          <w:cs/>
        </w:rPr>
        <w:t>การเปลี่ยนแปลง</w:t>
      </w:r>
      <w:r w:rsidR="00B76E95" w:rsidRPr="00411DBC">
        <w:rPr>
          <w:rFonts w:ascii="Angsana New" w:hAnsi="Angsana New" w:hint="cs"/>
          <w:sz w:val="28"/>
          <w:szCs w:val="28"/>
          <w:cs/>
        </w:rPr>
        <w:t>ค่าเผื่อผลขาดทุนทางด้านเครดิต</w:t>
      </w:r>
      <w:r w:rsidR="00EF461B" w:rsidRPr="00411DBC">
        <w:rPr>
          <w:rFonts w:ascii="Angsana New" w:hAnsi="Angsana New" w:hint="cs"/>
          <w:sz w:val="28"/>
          <w:szCs w:val="28"/>
          <w:cs/>
        </w:rPr>
        <w:t xml:space="preserve"> ณ </w:t>
      </w:r>
      <w:r w:rsidR="001478B4" w:rsidRPr="00411DBC">
        <w:rPr>
          <w:rFonts w:ascii="Angsana New" w:hAnsi="Angsana New" w:hint="cs"/>
          <w:sz w:val="28"/>
          <w:szCs w:val="28"/>
          <w:cs/>
        </w:rPr>
        <w:t xml:space="preserve">วันที่ </w:t>
      </w:r>
      <w:r w:rsidR="00847565" w:rsidRPr="00411DBC">
        <w:rPr>
          <w:rFonts w:ascii="Angsana New" w:hAnsi="Angsana New"/>
          <w:sz w:val="28"/>
          <w:szCs w:val="28"/>
        </w:rPr>
        <w:t>3</w:t>
      </w:r>
      <w:r w:rsidR="002C66BE" w:rsidRPr="00411DBC">
        <w:rPr>
          <w:rFonts w:ascii="Angsana New" w:hAnsi="Angsana New"/>
          <w:sz w:val="28"/>
          <w:szCs w:val="28"/>
        </w:rPr>
        <w:t xml:space="preserve">0 </w:t>
      </w:r>
      <w:r w:rsidR="00AA3DA3" w:rsidRPr="00411DBC">
        <w:rPr>
          <w:rFonts w:ascii="Angsana New" w:hAnsi="Angsana New" w:hint="cs"/>
          <w:sz w:val="28"/>
          <w:szCs w:val="28"/>
          <w:cs/>
        </w:rPr>
        <w:t>ม</w:t>
      </w:r>
      <w:r w:rsidR="002C66BE" w:rsidRPr="00411DBC">
        <w:rPr>
          <w:rFonts w:ascii="Angsana New" w:hAnsi="Angsana New" w:hint="cs"/>
          <w:sz w:val="28"/>
          <w:szCs w:val="28"/>
          <w:cs/>
        </w:rPr>
        <w:t>ิถุนายน</w:t>
      </w:r>
      <w:r w:rsidR="001478B4" w:rsidRPr="00411DBC">
        <w:rPr>
          <w:rFonts w:ascii="Angsana New" w:hAnsi="Angsana New" w:hint="cs"/>
          <w:sz w:val="28"/>
          <w:szCs w:val="28"/>
          <w:cs/>
        </w:rPr>
        <w:t xml:space="preserve"> </w:t>
      </w:r>
      <w:r w:rsidR="001478B4" w:rsidRPr="00411DBC">
        <w:rPr>
          <w:rFonts w:ascii="Angsana New" w:hAnsi="Angsana New"/>
          <w:sz w:val="28"/>
          <w:szCs w:val="28"/>
        </w:rPr>
        <w:t>256</w:t>
      </w:r>
      <w:r w:rsidR="00AA3DA3" w:rsidRPr="00411DBC">
        <w:rPr>
          <w:rFonts w:ascii="Angsana New" w:hAnsi="Angsana New"/>
          <w:sz w:val="28"/>
          <w:szCs w:val="28"/>
        </w:rPr>
        <w:t>6</w:t>
      </w:r>
      <w:r w:rsidR="001478B4" w:rsidRPr="00411DBC">
        <w:rPr>
          <w:rFonts w:ascii="Angsana New" w:hAnsi="Angsana New"/>
          <w:sz w:val="28"/>
          <w:szCs w:val="28"/>
        </w:rPr>
        <w:t xml:space="preserve"> </w:t>
      </w:r>
      <w:r w:rsidR="00847565" w:rsidRPr="00411DBC">
        <w:rPr>
          <w:rFonts w:ascii="Angsana New" w:hAnsi="Angsana New" w:hint="cs"/>
          <w:sz w:val="28"/>
          <w:szCs w:val="28"/>
          <w:cs/>
        </w:rPr>
        <w:t>และ</w:t>
      </w:r>
      <w:r w:rsidR="00AA3DA3" w:rsidRPr="00411DBC">
        <w:rPr>
          <w:rFonts w:ascii="Angsana New" w:hAnsi="Angsana New"/>
          <w:sz w:val="28"/>
          <w:szCs w:val="28"/>
        </w:rPr>
        <w:t xml:space="preserve"> 31</w:t>
      </w:r>
      <w:r w:rsidR="00AA3DA3" w:rsidRPr="00411DBC">
        <w:rPr>
          <w:rFonts w:ascii="Angsana New" w:hAnsi="Angsana New" w:hint="cs"/>
          <w:sz w:val="28"/>
          <w:szCs w:val="28"/>
          <w:cs/>
        </w:rPr>
        <w:t xml:space="preserve"> ธันวาคม</w:t>
      </w:r>
      <w:r w:rsidR="00847565" w:rsidRPr="00411DBC">
        <w:rPr>
          <w:rFonts w:ascii="Angsana New" w:hAnsi="Angsana New" w:hint="cs"/>
          <w:sz w:val="28"/>
          <w:szCs w:val="28"/>
          <w:cs/>
        </w:rPr>
        <w:t xml:space="preserve"> </w:t>
      </w:r>
      <w:r w:rsidR="001478B4" w:rsidRPr="00411DBC">
        <w:rPr>
          <w:rFonts w:ascii="Angsana New" w:hAnsi="Angsana New"/>
          <w:sz w:val="28"/>
          <w:szCs w:val="28"/>
        </w:rPr>
        <w:t>256</w:t>
      </w:r>
      <w:r w:rsidR="0027181A" w:rsidRPr="00411DBC">
        <w:rPr>
          <w:rFonts w:ascii="Angsana New" w:hAnsi="Angsana New"/>
          <w:sz w:val="28"/>
          <w:szCs w:val="28"/>
        </w:rPr>
        <w:t>5</w:t>
      </w:r>
      <w:r w:rsidR="001478B4" w:rsidRPr="00411DBC">
        <w:rPr>
          <w:rFonts w:ascii="Angsana New" w:hAnsi="Angsana New"/>
          <w:sz w:val="28"/>
          <w:szCs w:val="28"/>
        </w:rPr>
        <w:t xml:space="preserve"> </w:t>
      </w:r>
      <w:r w:rsidR="001478B4" w:rsidRPr="00411DBC">
        <w:rPr>
          <w:rFonts w:ascii="Angsana New" w:hAnsi="Angsana New" w:hint="cs"/>
          <w:sz w:val="28"/>
          <w:szCs w:val="28"/>
          <w:cs/>
        </w:rPr>
        <w:t>มีดังนี้</w:t>
      </w:r>
    </w:p>
    <w:tbl>
      <w:tblPr>
        <w:tblStyle w:val="TableGrid"/>
        <w:tblW w:w="10160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3"/>
        <w:gridCol w:w="6"/>
        <w:gridCol w:w="276"/>
        <w:gridCol w:w="3691"/>
        <w:gridCol w:w="1310"/>
        <w:gridCol w:w="236"/>
        <w:gridCol w:w="1311"/>
        <w:gridCol w:w="236"/>
        <w:gridCol w:w="1310"/>
        <w:gridCol w:w="236"/>
        <w:gridCol w:w="1315"/>
      </w:tblGrid>
      <w:tr w:rsidR="00E278AD" w:rsidRPr="00411DBC" w14:paraId="2C86D7EF" w14:textId="77777777" w:rsidTr="00AA3DA3">
        <w:trPr>
          <w:trHeight w:val="393"/>
        </w:trPr>
        <w:tc>
          <w:tcPr>
            <w:tcW w:w="233" w:type="dxa"/>
          </w:tcPr>
          <w:p w14:paraId="3A0F3285" w14:textId="77777777" w:rsidR="00E278AD" w:rsidRPr="00411DBC" w:rsidRDefault="00E278AD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2" w:type="dxa"/>
            <w:gridSpan w:val="2"/>
          </w:tcPr>
          <w:p w14:paraId="7411ECD5" w14:textId="77777777" w:rsidR="00E278AD" w:rsidRPr="00411DBC" w:rsidRDefault="00E278AD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691" w:type="dxa"/>
            <w:vAlign w:val="center"/>
          </w:tcPr>
          <w:p w14:paraId="6EB7A362" w14:textId="77777777" w:rsidR="00E278AD" w:rsidRPr="00411DBC" w:rsidRDefault="00E278AD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54" w:type="dxa"/>
            <w:gridSpan w:val="7"/>
            <w:vAlign w:val="center"/>
          </w:tcPr>
          <w:p w14:paraId="1603D81F" w14:textId="77777777" w:rsidR="00E278AD" w:rsidRPr="00411DBC" w:rsidRDefault="00E278AD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(</w:t>
            </w:r>
            <w:r w:rsidRPr="00411DBC">
              <w:rPr>
                <w:rFonts w:ascii="Angsana New" w:hAnsi="Angsana New"/>
                <w:sz w:val="28"/>
                <w:szCs w:val="28"/>
                <w:cs/>
              </w:rPr>
              <w:t>หน่วย: พันบาท)</w:t>
            </w:r>
          </w:p>
        </w:tc>
      </w:tr>
      <w:tr w:rsidR="00FC2553" w:rsidRPr="00411DBC" w14:paraId="64CA7887" w14:textId="77777777" w:rsidTr="00AA3DA3">
        <w:trPr>
          <w:trHeight w:val="393"/>
        </w:trPr>
        <w:tc>
          <w:tcPr>
            <w:tcW w:w="233" w:type="dxa"/>
          </w:tcPr>
          <w:p w14:paraId="4C16A7EB" w14:textId="77777777" w:rsidR="00E278AD" w:rsidRPr="00411DBC" w:rsidRDefault="00E278AD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2" w:type="dxa"/>
            <w:gridSpan w:val="2"/>
          </w:tcPr>
          <w:p w14:paraId="1C34AFC6" w14:textId="77777777" w:rsidR="00E278AD" w:rsidRPr="00411DBC" w:rsidRDefault="00E278AD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691" w:type="dxa"/>
            <w:vAlign w:val="center"/>
          </w:tcPr>
          <w:p w14:paraId="2C480AC2" w14:textId="77777777" w:rsidR="00E278AD" w:rsidRPr="00411DBC" w:rsidRDefault="00E278AD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57" w:type="dxa"/>
            <w:gridSpan w:val="3"/>
            <w:tcBorders>
              <w:top w:val="single" w:sz="4" w:space="0" w:color="auto"/>
            </w:tcBorders>
            <w:vAlign w:val="center"/>
          </w:tcPr>
          <w:p w14:paraId="62D1876C" w14:textId="77777777" w:rsidR="00E278AD" w:rsidRPr="00411DBC" w:rsidRDefault="00E278AD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36" w:type="dxa"/>
            <w:tcBorders>
              <w:top w:val="single" w:sz="4" w:space="0" w:color="auto"/>
            </w:tcBorders>
            <w:vAlign w:val="center"/>
          </w:tcPr>
          <w:p w14:paraId="1B451700" w14:textId="77777777" w:rsidR="00E278AD" w:rsidRPr="00411DBC" w:rsidRDefault="00E278AD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61" w:type="dxa"/>
            <w:gridSpan w:val="3"/>
            <w:tcBorders>
              <w:top w:val="single" w:sz="4" w:space="0" w:color="auto"/>
            </w:tcBorders>
            <w:vAlign w:val="center"/>
          </w:tcPr>
          <w:p w14:paraId="44900988" w14:textId="77777777" w:rsidR="00E278AD" w:rsidRPr="00411DBC" w:rsidRDefault="00E278AD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2C66BE" w:rsidRPr="00411DBC" w14:paraId="662A5083" w14:textId="77777777" w:rsidTr="00AA3DA3">
        <w:trPr>
          <w:trHeight w:val="393"/>
        </w:trPr>
        <w:tc>
          <w:tcPr>
            <w:tcW w:w="233" w:type="dxa"/>
          </w:tcPr>
          <w:p w14:paraId="467EAFE1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2" w:type="dxa"/>
            <w:gridSpan w:val="2"/>
          </w:tcPr>
          <w:p w14:paraId="052E269B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691" w:type="dxa"/>
            <w:vAlign w:val="center"/>
          </w:tcPr>
          <w:p w14:paraId="568BAFF2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0" w:type="dxa"/>
            <w:vMerge w:val="restart"/>
            <w:tcBorders>
              <w:top w:val="single" w:sz="4" w:space="0" w:color="auto"/>
            </w:tcBorders>
            <w:vAlign w:val="center"/>
          </w:tcPr>
          <w:p w14:paraId="5DF76FFB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  <w:p w14:paraId="788FC96C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 xml:space="preserve">30 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มิถุนายน</w:t>
            </w:r>
          </w:p>
          <w:p w14:paraId="47E9B420" w14:textId="3F2F1AE3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236" w:type="dxa"/>
            <w:vMerge w:val="restart"/>
            <w:tcBorders>
              <w:top w:val="single" w:sz="4" w:space="0" w:color="auto"/>
            </w:tcBorders>
            <w:vAlign w:val="center"/>
          </w:tcPr>
          <w:p w14:paraId="6BB007F7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1" w:type="dxa"/>
            <w:vMerge w:val="restart"/>
            <w:tcBorders>
              <w:top w:val="single" w:sz="4" w:space="0" w:color="auto"/>
            </w:tcBorders>
            <w:vAlign w:val="center"/>
          </w:tcPr>
          <w:p w14:paraId="37661BD6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  <w:p w14:paraId="6346C06C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31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 xml:space="preserve"> ธันวาคม</w:t>
            </w:r>
          </w:p>
          <w:p w14:paraId="5B2E6E7D" w14:textId="2C50EDB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2565</w:t>
            </w:r>
          </w:p>
        </w:tc>
        <w:tc>
          <w:tcPr>
            <w:tcW w:w="236" w:type="dxa"/>
            <w:vMerge w:val="restart"/>
            <w:vAlign w:val="center"/>
          </w:tcPr>
          <w:p w14:paraId="1F5190A5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0" w:type="dxa"/>
            <w:vMerge w:val="restart"/>
            <w:tcBorders>
              <w:top w:val="single" w:sz="4" w:space="0" w:color="auto"/>
            </w:tcBorders>
            <w:vAlign w:val="center"/>
          </w:tcPr>
          <w:p w14:paraId="4E62B853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  <w:p w14:paraId="3C463420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 xml:space="preserve">30 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มิถุนายน</w:t>
            </w:r>
          </w:p>
          <w:p w14:paraId="1726DE9D" w14:textId="6C4A7FA5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236" w:type="dxa"/>
            <w:vMerge w:val="restart"/>
            <w:tcBorders>
              <w:top w:val="single" w:sz="4" w:space="0" w:color="auto"/>
            </w:tcBorders>
            <w:vAlign w:val="center"/>
          </w:tcPr>
          <w:p w14:paraId="4936EA40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5" w:type="dxa"/>
            <w:vMerge w:val="restart"/>
            <w:tcBorders>
              <w:top w:val="single" w:sz="4" w:space="0" w:color="auto"/>
            </w:tcBorders>
            <w:vAlign w:val="center"/>
          </w:tcPr>
          <w:p w14:paraId="589826B4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  <w:p w14:paraId="6011B83B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31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 xml:space="preserve"> ธันวาคม</w:t>
            </w:r>
          </w:p>
          <w:p w14:paraId="5AC58273" w14:textId="22D5A9DE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2565</w:t>
            </w:r>
          </w:p>
        </w:tc>
      </w:tr>
      <w:tr w:rsidR="00E278AD" w:rsidRPr="00411DBC" w14:paraId="4954360B" w14:textId="77777777" w:rsidTr="00AA3DA3">
        <w:trPr>
          <w:trHeight w:val="393"/>
        </w:trPr>
        <w:tc>
          <w:tcPr>
            <w:tcW w:w="233" w:type="dxa"/>
          </w:tcPr>
          <w:p w14:paraId="005FB086" w14:textId="77777777" w:rsidR="00E278AD" w:rsidRPr="00411DBC" w:rsidRDefault="00E278AD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2" w:type="dxa"/>
            <w:gridSpan w:val="2"/>
          </w:tcPr>
          <w:p w14:paraId="7203AC9D" w14:textId="77777777" w:rsidR="00E278AD" w:rsidRPr="00411DBC" w:rsidRDefault="00E278AD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691" w:type="dxa"/>
            <w:vAlign w:val="center"/>
          </w:tcPr>
          <w:p w14:paraId="1201FC20" w14:textId="77777777" w:rsidR="00E278AD" w:rsidRPr="00411DBC" w:rsidRDefault="00E278AD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0" w:type="dxa"/>
            <w:vMerge/>
            <w:vAlign w:val="center"/>
          </w:tcPr>
          <w:p w14:paraId="71320780" w14:textId="77777777" w:rsidR="00E278AD" w:rsidRPr="00411DBC" w:rsidRDefault="00E278AD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36" w:type="dxa"/>
            <w:vMerge/>
            <w:vAlign w:val="center"/>
          </w:tcPr>
          <w:p w14:paraId="2756BC54" w14:textId="77777777" w:rsidR="00E278AD" w:rsidRPr="00411DBC" w:rsidRDefault="00E278AD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1" w:type="dxa"/>
            <w:vMerge/>
            <w:vAlign w:val="center"/>
          </w:tcPr>
          <w:p w14:paraId="45839BB0" w14:textId="77777777" w:rsidR="00E278AD" w:rsidRPr="00411DBC" w:rsidRDefault="00E278AD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36" w:type="dxa"/>
            <w:vMerge/>
            <w:vAlign w:val="center"/>
          </w:tcPr>
          <w:p w14:paraId="64F8791D" w14:textId="77777777" w:rsidR="00E278AD" w:rsidRPr="00411DBC" w:rsidRDefault="00E278AD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0" w:type="dxa"/>
            <w:vMerge/>
            <w:vAlign w:val="center"/>
          </w:tcPr>
          <w:p w14:paraId="2B4B46FF" w14:textId="77777777" w:rsidR="00E278AD" w:rsidRPr="00411DBC" w:rsidRDefault="00E278AD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36" w:type="dxa"/>
            <w:vMerge/>
            <w:vAlign w:val="center"/>
          </w:tcPr>
          <w:p w14:paraId="01EF68FA" w14:textId="77777777" w:rsidR="00E278AD" w:rsidRPr="00411DBC" w:rsidRDefault="00E278AD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5" w:type="dxa"/>
            <w:vMerge/>
            <w:vAlign w:val="center"/>
          </w:tcPr>
          <w:p w14:paraId="589AE51C" w14:textId="77777777" w:rsidR="00E278AD" w:rsidRPr="00411DBC" w:rsidRDefault="00E278AD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E278AD" w:rsidRPr="00411DBC" w14:paraId="0377C7BD" w14:textId="77777777" w:rsidTr="00AA3DA3">
        <w:trPr>
          <w:trHeight w:val="393"/>
        </w:trPr>
        <w:tc>
          <w:tcPr>
            <w:tcW w:w="233" w:type="dxa"/>
          </w:tcPr>
          <w:p w14:paraId="3EAA30CB" w14:textId="77777777" w:rsidR="00E278AD" w:rsidRPr="00411DBC" w:rsidRDefault="00E278AD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2" w:type="dxa"/>
            <w:gridSpan w:val="2"/>
          </w:tcPr>
          <w:p w14:paraId="221EABB2" w14:textId="77777777" w:rsidR="00E278AD" w:rsidRPr="00411DBC" w:rsidRDefault="00E278AD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691" w:type="dxa"/>
            <w:vAlign w:val="center"/>
          </w:tcPr>
          <w:p w14:paraId="0DAD9E3D" w14:textId="77777777" w:rsidR="00E278AD" w:rsidRPr="00411DBC" w:rsidRDefault="00E278AD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0" w:type="dxa"/>
            <w:vMerge/>
            <w:tcBorders>
              <w:bottom w:val="single" w:sz="4" w:space="0" w:color="auto"/>
            </w:tcBorders>
            <w:vAlign w:val="center"/>
          </w:tcPr>
          <w:p w14:paraId="589C4414" w14:textId="77777777" w:rsidR="00E278AD" w:rsidRPr="00411DBC" w:rsidRDefault="00E278AD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36" w:type="dxa"/>
            <w:vMerge/>
            <w:vAlign w:val="center"/>
          </w:tcPr>
          <w:p w14:paraId="7DEC9CC3" w14:textId="77777777" w:rsidR="00E278AD" w:rsidRPr="00411DBC" w:rsidRDefault="00E278AD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1" w:type="dxa"/>
            <w:vMerge/>
            <w:tcBorders>
              <w:bottom w:val="single" w:sz="4" w:space="0" w:color="auto"/>
            </w:tcBorders>
            <w:vAlign w:val="center"/>
          </w:tcPr>
          <w:p w14:paraId="7946DB73" w14:textId="77777777" w:rsidR="00E278AD" w:rsidRPr="00411DBC" w:rsidRDefault="00E278AD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36" w:type="dxa"/>
            <w:vMerge/>
            <w:vAlign w:val="center"/>
          </w:tcPr>
          <w:p w14:paraId="2E5DB94C" w14:textId="77777777" w:rsidR="00E278AD" w:rsidRPr="00411DBC" w:rsidRDefault="00E278AD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0" w:type="dxa"/>
            <w:vMerge/>
            <w:tcBorders>
              <w:bottom w:val="single" w:sz="4" w:space="0" w:color="auto"/>
            </w:tcBorders>
            <w:vAlign w:val="center"/>
          </w:tcPr>
          <w:p w14:paraId="5C9A6F73" w14:textId="77777777" w:rsidR="00E278AD" w:rsidRPr="00411DBC" w:rsidRDefault="00E278AD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36" w:type="dxa"/>
            <w:vMerge/>
            <w:vAlign w:val="center"/>
          </w:tcPr>
          <w:p w14:paraId="2BB27CA0" w14:textId="77777777" w:rsidR="00E278AD" w:rsidRPr="00411DBC" w:rsidRDefault="00E278AD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5" w:type="dxa"/>
            <w:vMerge/>
            <w:tcBorders>
              <w:bottom w:val="single" w:sz="4" w:space="0" w:color="auto"/>
            </w:tcBorders>
            <w:vAlign w:val="center"/>
          </w:tcPr>
          <w:p w14:paraId="7963C489" w14:textId="77777777" w:rsidR="00E278AD" w:rsidRPr="00411DBC" w:rsidRDefault="00E278AD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E278AD" w:rsidRPr="00411DBC" w14:paraId="3193E937" w14:textId="77777777" w:rsidTr="00B106B7">
        <w:trPr>
          <w:trHeight w:val="393"/>
        </w:trPr>
        <w:tc>
          <w:tcPr>
            <w:tcW w:w="10160" w:type="dxa"/>
            <w:gridSpan w:val="11"/>
            <w:vAlign w:val="center"/>
          </w:tcPr>
          <w:p w14:paraId="25365CD4" w14:textId="210ED58D" w:rsidR="00E278AD" w:rsidRPr="00411DBC" w:rsidRDefault="00E278AD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ยอดยกมา</w:t>
            </w:r>
          </w:p>
        </w:tc>
      </w:tr>
      <w:tr w:rsidR="00F37122" w:rsidRPr="00411DBC" w14:paraId="76A843A4" w14:textId="77777777" w:rsidTr="00320D48">
        <w:trPr>
          <w:trHeight w:val="393"/>
        </w:trPr>
        <w:tc>
          <w:tcPr>
            <w:tcW w:w="233" w:type="dxa"/>
          </w:tcPr>
          <w:p w14:paraId="12669F4D" w14:textId="77777777" w:rsidR="00F37122" w:rsidRPr="00411DBC" w:rsidRDefault="00F37122" w:rsidP="00F371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973" w:type="dxa"/>
            <w:gridSpan w:val="3"/>
            <w:vAlign w:val="center"/>
          </w:tcPr>
          <w:p w14:paraId="05FA08EB" w14:textId="19A140CB" w:rsidR="00F37122" w:rsidRPr="00411DBC" w:rsidRDefault="00F37122" w:rsidP="00F371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ลูกหนี้การค้า</w:t>
            </w:r>
          </w:p>
        </w:tc>
        <w:tc>
          <w:tcPr>
            <w:tcW w:w="1310" w:type="dxa"/>
            <w:vAlign w:val="center"/>
          </w:tcPr>
          <w:p w14:paraId="6434DED5" w14:textId="4953D2D4" w:rsidR="00F37122" w:rsidRPr="00411DBC" w:rsidRDefault="00F37122" w:rsidP="00F371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9,140</w:t>
            </w:r>
          </w:p>
        </w:tc>
        <w:tc>
          <w:tcPr>
            <w:tcW w:w="236" w:type="dxa"/>
            <w:vAlign w:val="center"/>
          </w:tcPr>
          <w:p w14:paraId="5B558BCF" w14:textId="77777777" w:rsidR="00F37122" w:rsidRPr="00411DBC" w:rsidRDefault="00F37122" w:rsidP="00F371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1" w:type="dxa"/>
          </w:tcPr>
          <w:p w14:paraId="7BE17CC1" w14:textId="1D33D575" w:rsidR="00F37122" w:rsidRPr="00411DBC" w:rsidRDefault="00F37122" w:rsidP="00F371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8</w:t>
            </w:r>
            <w:r w:rsidRPr="00411DBC">
              <w:rPr>
                <w:rFonts w:ascii="Angsana New" w:hAnsi="Angsana New"/>
                <w:sz w:val="28"/>
                <w:szCs w:val="28"/>
              </w:rPr>
              <w:t>,464</w:t>
            </w:r>
          </w:p>
        </w:tc>
        <w:tc>
          <w:tcPr>
            <w:tcW w:w="236" w:type="dxa"/>
            <w:vAlign w:val="center"/>
          </w:tcPr>
          <w:p w14:paraId="147C0249" w14:textId="77777777" w:rsidR="00F37122" w:rsidRPr="00411DBC" w:rsidRDefault="00F37122" w:rsidP="00F371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0" w:type="dxa"/>
            <w:vAlign w:val="center"/>
          </w:tcPr>
          <w:p w14:paraId="74705BE5" w14:textId="36AA9001" w:rsidR="00F37122" w:rsidRPr="00411DBC" w:rsidRDefault="00F37122" w:rsidP="00F371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2,318</w:t>
            </w:r>
          </w:p>
        </w:tc>
        <w:tc>
          <w:tcPr>
            <w:tcW w:w="236" w:type="dxa"/>
            <w:vAlign w:val="center"/>
          </w:tcPr>
          <w:p w14:paraId="158254EF" w14:textId="77777777" w:rsidR="00F37122" w:rsidRPr="00411DBC" w:rsidRDefault="00F37122" w:rsidP="00F371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5" w:type="dxa"/>
            <w:vAlign w:val="center"/>
          </w:tcPr>
          <w:p w14:paraId="4401084D" w14:textId="419178F0" w:rsidR="00F37122" w:rsidRPr="00411DBC" w:rsidRDefault="00F37122" w:rsidP="00F371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2,370</w:t>
            </w:r>
          </w:p>
        </w:tc>
      </w:tr>
      <w:tr w:rsidR="00F37122" w:rsidRPr="00411DBC" w14:paraId="2B07162F" w14:textId="77777777" w:rsidTr="00320D48">
        <w:trPr>
          <w:trHeight w:val="393"/>
        </w:trPr>
        <w:tc>
          <w:tcPr>
            <w:tcW w:w="233" w:type="dxa"/>
          </w:tcPr>
          <w:p w14:paraId="3037EA55" w14:textId="77777777" w:rsidR="00F37122" w:rsidRPr="00411DBC" w:rsidRDefault="00F37122" w:rsidP="00F371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973" w:type="dxa"/>
            <w:gridSpan w:val="3"/>
          </w:tcPr>
          <w:p w14:paraId="6C258D2D" w14:textId="4A77BA9D" w:rsidR="00F37122" w:rsidRPr="00411DBC" w:rsidRDefault="00F37122" w:rsidP="00F371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ลูกหนี้หมุนเวียนอื่น</w:t>
            </w:r>
          </w:p>
        </w:tc>
        <w:tc>
          <w:tcPr>
            <w:tcW w:w="1310" w:type="dxa"/>
            <w:tcBorders>
              <w:bottom w:val="single" w:sz="4" w:space="0" w:color="auto"/>
            </w:tcBorders>
            <w:vAlign w:val="center"/>
          </w:tcPr>
          <w:p w14:paraId="77A5F06E" w14:textId="2FCBF8E4" w:rsidR="00F37122" w:rsidRPr="00411DBC" w:rsidRDefault="00F37122" w:rsidP="00F371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4,887</w:t>
            </w:r>
          </w:p>
        </w:tc>
        <w:tc>
          <w:tcPr>
            <w:tcW w:w="236" w:type="dxa"/>
            <w:vAlign w:val="center"/>
          </w:tcPr>
          <w:p w14:paraId="34059A2E" w14:textId="77777777" w:rsidR="00F37122" w:rsidRPr="00411DBC" w:rsidRDefault="00F37122" w:rsidP="00F371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1" w:type="dxa"/>
            <w:tcBorders>
              <w:bottom w:val="single" w:sz="4" w:space="0" w:color="auto"/>
            </w:tcBorders>
          </w:tcPr>
          <w:p w14:paraId="55F8B80B" w14:textId="11A91AEA" w:rsidR="00F37122" w:rsidRPr="00411DBC" w:rsidRDefault="00F37122" w:rsidP="00F371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6,857</w:t>
            </w:r>
          </w:p>
        </w:tc>
        <w:tc>
          <w:tcPr>
            <w:tcW w:w="236" w:type="dxa"/>
            <w:vAlign w:val="center"/>
          </w:tcPr>
          <w:p w14:paraId="41B955F6" w14:textId="77777777" w:rsidR="00F37122" w:rsidRPr="00411DBC" w:rsidRDefault="00F37122" w:rsidP="00F371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0" w:type="dxa"/>
            <w:tcBorders>
              <w:bottom w:val="single" w:sz="4" w:space="0" w:color="auto"/>
            </w:tcBorders>
            <w:vAlign w:val="center"/>
          </w:tcPr>
          <w:p w14:paraId="7E23A1A5" w14:textId="48634BB5" w:rsidR="00F37122" w:rsidRPr="00411DBC" w:rsidRDefault="00F37122" w:rsidP="00F371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4,394</w:t>
            </w:r>
          </w:p>
        </w:tc>
        <w:tc>
          <w:tcPr>
            <w:tcW w:w="236" w:type="dxa"/>
            <w:vAlign w:val="center"/>
          </w:tcPr>
          <w:p w14:paraId="37FD2AA2" w14:textId="77777777" w:rsidR="00F37122" w:rsidRPr="00411DBC" w:rsidRDefault="00F37122" w:rsidP="00F371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5" w:type="dxa"/>
            <w:tcBorders>
              <w:bottom w:val="single" w:sz="4" w:space="0" w:color="auto"/>
            </w:tcBorders>
            <w:vAlign w:val="center"/>
          </w:tcPr>
          <w:p w14:paraId="06594DB7" w14:textId="231DA909" w:rsidR="00F37122" w:rsidRPr="00411DBC" w:rsidRDefault="00F37122" w:rsidP="00F371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4,775</w:t>
            </w:r>
          </w:p>
        </w:tc>
      </w:tr>
      <w:tr w:rsidR="00F37122" w:rsidRPr="00411DBC" w14:paraId="57DB406A" w14:textId="77777777" w:rsidTr="000F4A4D">
        <w:trPr>
          <w:trHeight w:val="393"/>
        </w:trPr>
        <w:tc>
          <w:tcPr>
            <w:tcW w:w="233" w:type="dxa"/>
          </w:tcPr>
          <w:p w14:paraId="01217804" w14:textId="77777777" w:rsidR="00F37122" w:rsidRPr="00411DBC" w:rsidRDefault="00F37122" w:rsidP="00F371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973" w:type="dxa"/>
            <w:gridSpan w:val="3"/>
          </w:tcPr>
          <w:p w14:paraId="7C05EE5E" w14:textId="350CA4D4" w:rsidR="00F37122" w:rsidRPr="00411DBC" w:rsidRDefault="00F37122" w:rsidP="00F371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  <w:r w:rsidRPr="00411DBC">
              <w:rPr>
                <w:rFonts w:ascii="Angsana New" w:hAnsi="Angsana New"/>
                <w:sz w:val="28"/>
                <w:szCs w:val="28"/>
                <w:cs/>
              </w:rPr>
              <w:t>ยอดยกมา</w:t>
            </w:r>
          </w:p>
        </w:tc>
        <w:tc>
          <w:tcPr>
            <w:tcW w:w="13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967FD8" w14:textId="3F180F8E" w:rsidR="00F37122" w:rsidRPr="00411DBC" w:rsidRDefault="00F37122" w:rsidP="00F371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14,027</w:t>
            </w:r>
          </w:p>
        </w:tc>
        <w:tc>
          <w:tcPr>
            <w:tcW w:w="236" w:type="dxa"/>
            <w:vAlign w:val="center"/>
          </w:tcPr>
          <w:p w14:paraId="4AB32B81" w14:textId="77777777" w:rsidR="00F37122" w:rsidRPr="00411DBC" w:rsidRDefault="00F37122" w:rsidP="00F371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98C9E1" w14:textId="3126C696" w:rsidR="00F37122" w:rsidRPr="00411DBC" w:rsidRDefault="00F37122" w:rsidP="00F371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15,321</w:t>
            </w:r>
          </w:p>
        </w:tc>
        <w:tc>
          <w:tcPr>
            <w:tcW w:w="236" w:type="dxa"/>
            <w:vAlign w:val="center"/>
          </w:tcPr>
          <w:p w14:paraId="3E85AAA9" w14:textId="77777777" w:rsidR="00F37122" w:rsidRPr="00411DBC" w:rsidRDefault="00F37122" w:rsidP="00F371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F0DAC8" w14:textId="245C3453" w:rsidR="00F37122" w:rsidRPr="00411DBC" w:rsidRDefault="00F37122" w:rsidP="00F371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6,712</w:t>
            </w:r>
          </w:p>
        </w:tc>
        <w:tc>
          <w:tcPr>
            <w:tcW w:w="236" w:type="dxa"/>
            <w:vAlign w:val="center"/>
          </w:tcPr>
          <w:p w14:paraId="3B05E5C6" w14:textId="77777777" w:rsidR="00F37122" w:rsidRPr="00411DBC" w:rsidRDefault="00F37122" w:rsidP="00F371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4CC2D4" w14:textId="18D4A79D" w:rsidR="00F37122" w:rsidRPr="00411DBC" w:rsidRDefault="00F37122" w:rsidP="00F371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7,145</w:t>
            </w:r>
          </w:p>
        </w:tc>
      </w:tr>
      <w:tr w:rsidR="00AA3DA3" w:rsidRPr="00411DBC" w14:paraId="1DAC789F" w14:textId="77777777" w:rsidTr="00AA3DA3">
        <w:trPr>
          <w:trHeight w:val="393"/>
        </w:trPr>
        <w:tc>
          <w:tcPr>
            <w:tcW w:w="4206" w:type="dxa"/>
            <w:gridSpan w:val="4"/>
            <w:vAlign w:val="center"/>
          </w:tcPr>
          <w:p w14:paraId="036BE498" w14:textId="650497CF" w:rsidR="00AA3DA3" w:rsidRPr="00411DBC" w:rsidRDefault="00AA3DA3" w:rsidP="00AA3D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เพิ่มขึ้น (ลดลง)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 xml:space="preserve"> ระหว่างงวด</w:t>
            </w:r>
          </w:p>
        </w:tc>
        <w:tc>
          <w:tcPr>
            <w:tcW w:w="1310" w:type="dxa"/>
            <w:tcBorders>
              <w:top w:val="single" w:sz="4" w:space="0" w:color="auto"/>
            </w:tcBorders>
            <w:vAlign w:val="center"/>
          </w:tcPr>
          <w:p w14:paraId="5D2D4840" w14:textId="77777777" w:rsidR="00AA3DA3" w:rsidRPr="00411DBC" w:rsidRDefault="00AA3DA3" w:rsidP="00AA3D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vAlign w:val="center"/>
          </w:tcPr>
          <w:p w14:paraId="2D399F76" w14:textId="77777777" w:rsidR="00AA3DA3" w:rsidRPr="00411DBC" w:rsidRDefault="00AA3DA3" w:rsidP="00AA3D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1" w:type="dxa"/>
            <w:tcBorders>
              <w:top w:val="single" w:sz="4" w:space="0" w:color="auto"/>
            </w:tcBorders>
          </w:tcPr>
          <w:p w14:paraId="16A72E0A" w14:textId="68BA3F8E" w:rsidR="00AA3DA3" w:rsidRPr="00411DBC" w:rsidRDefault="00AA3DA3" w:rsidP="00AA3D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vAlign w:val="center"/>
          </w:tcPr>
          <w:p w14:paraId="269DE3A4" w14:textId="77777777" w:rsidR="00AA3DA3" w:rsidRPr="00411DBC" w:rsidRDefault="00AA3DA3" w:rsidP="00AA3D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0" w:type="dxa"/>
            <w:tcBorders>
              <w:top w:val="single" w:sz="4" w:space="0" w:color="auto"/>
            </w:tcBorders>
            <w:vAlign w:val="center"/>
          </w:tcPr>
          <w:p w14:paraId="1232D24A" w14:textId="77777777" w:rsidR="00AA3DA3" w:rsidRPr="00411DBC" w:rsidRDefault="00AA3DA3" w:rsidP="00AA3D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vAlign w:val="center"/>
          </w:tcPr>
          <w:p w14:paraId="42BA0DD7" w14:textId="77777777" w:rsidR="00AA3DA3" w:rsidRPr="00411DBC" w:rsidRDefault="00AA3DA3" w:rsidP="00AA3D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single" w:sz="4" w:space="0" w:color="auto"/>
            </w:tcBorders>
            <w:vAlign w:val="center"/>
          </w:tcPr>
          <w:p w14:paraId="76B1CA58" w14:textId="6AFF8C67" w:rsidR="00AA3DA3" w:rsidRPr="00411DBC" w:rsidRDefault="00AA3DA3" w:rsidP="00AA3D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BA2289" w:rsidRPr="00411DBC" w14:paraId="0EFA7617" w14:textId="77777777" w:rsidTr="000F4A4D">
        <w:trPr>
          <w:trHeight w:val="393"/>
        </w:trPr>
        <w:tc>
          <w:tcPr>
            <w:tcW w:w="239" w:type="dxa"/>
            <w:gridSpan w:val="2"/>
            <w:vAlign w:val="center"/>
          </w:tcPr>
          <w:p w14:paraId="07AF166D" w14:textId="1A472FDC" w:rsidR="00BA2289" w:rsidRPr="00411DBC" w:rsidRDefault="00BA2289" w:rsidP="00BA22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967" w:type="dxa"/>
            <w:gridSpan w:val="2"/>
            <w:vAlign w:val="center"/>
          </w:tcPr>
          <w:p w14:paraId="7E93708E" w14:textId="0FA5A937" w:rsidR="00BA2289" w:rsidRPr="00411DBC" w:rsidRDefault="00BA2289" w:rsidP="00BA22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ลูกหนี้การค้า</w:t>
            </w:r>
          </w:p>
        </w:tc>
        <w:tc>
          <w:tcPr>
            <w:tcW w:w="1310" w:type="dxa"/>
            <w:vAlign w:val="center"/>
          </w:tcPr>
          <w:p w14:paraId="7951F96F" w14:textId="6D00361A" w:rsidR="00BA2289" w:rsidRPr="00411DBC" w:rsidRDefault="00BA2289" w:rsidP="00BA22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(3,942)</w:t>
            </w:r>
          </w:p>
        </w:tc>
        <w:tc>
          <w:tcPr>
            <w:tcW w:w="236" w:type="dxa"/>
            <w:vAlign w:val="center"/>
          </w:tcPr>
          <w:p w14:paraId="58DB0F49" w14:textId="77777777" w:rsidR="00BA2289" w:rsidRPr="00411DBC" w:rsidRDefault="00BA2289" w:rsidP="00BA22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1" w:type="dxa"/>
            <w:vAlign w:val="center"/>
          </w:tcPr>
          <w:p w14:paraId="66E63603" w14:textId="26CA2B45" w:rsidR="00BA2289" w:rsidRPr="00411DBC" w:rsidRDefault="00BA2289" w:rsidP="00BA22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676</w:t>
            </w:r>
          </w:p>
        </w:tc>
        <w:tc>
          <w:tcPr>
            <w:tcW w:w="236" w:type="dxa"/>
            <w:vAlign w:val="center"/>
          </w:tcPr>
          <w:p w14:paraId="28B310C5" w14:textId="77777777" w:rsidR="00BA2289" w:rsidRPr="00411DBC" w:rsidRDefault="00BA2289" w:rsidP="00BA22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0" w:type="dxa"/>
            <w:vAlign w:val="center"/>
          </w:tcPr>
          <w:p w14:paraId="78971CD2" w14:textId="00DAC75D" w:rsidR="00BA2289" w:rsidRPr="00411DBC" w:rsidRDefault="00BA2289" w:rsidP="00BA22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(1,020)</w:t>
            </w:r>
          </w:p>
        </w:tc>
        <w:tc>
          <w:tcPr>
            <w:tcW w:w="236" w:type="dxa"/>
            <w:vAlign w:val="center"/>
          </w:tcPr>
          <w:p w14:paraId="58399A86" w14:textId="77777777" w:rsidR="00BA2289" w:rsidRPr="00411DBC" w:rsidRDefault="00BA2289" w:rsidP="00BA22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5" w:type="dxa"/>
            <w:vAlign w:val="center"/>
          </w:tcPr>
          <w:p w14:paraId="34E9F8CC" w14:textId="738B91B1" w:rsidR="00BA2289" w:rsidRPr="00411DBC" w:rsidRDefault="00BA2289" w:rsidP="00BA22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(52)</w:t>
            </w:r>
          </w:p>
        </w:tc>
      </w:tr>
      <w:tr w:rsidR="00BA2289" w:rsidRPr="00411DBC" w14:paraId="7A5EF906" w14:textId="77777777" w:rsidTr="000F4A4D">
        <w:trPr>
          <w:trHeight w:val="393"/>
        </w:trPr>
        <w:tc>
          <w:tcPr>
            <w:tcW w:w="239" w:type="dxa"/>
            <w:gridSpan w:val="2"/>
          </w:tcPr>
          <w:p w14:paraId="5936B489" w14:textId="77777777" w:rsidR="00BA2289" w:rsidRPr="00411DBC" w:rsidRDefault="00BA2289" w:rsidP="00BA22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967" w:type="dxa"/>
            <w:gridSpan w:val="2"/>
          </w:tcPr>
          <w:p w14:paraId="2DE5AF05" w14:textId="6159569B" w:rsidR="00BA2289" w:rsidRPr="00411DBC" w:rsidRDefault="00BA2289" w:rsidP="00BA22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ลูกหนี้หมุนเวียนอื่น</w:t>
            </w:r>
          </w:p>
        </w:tc>
        <w:tc>
          <w:tcPr>
            <w:tcW w:w="1310" w:type="dxa"/>
            <w:tcBorders>
              <w:bottom w:val="single" w:sz="4" w:space="0" w:color="auto"/>
            </w:tcBorders>
            <w:vAlign w:val="center"/>
          </w:tcPr>
          <w:p w14:paraId="5F781B45" w14:textId="3C2876D6" w:rsidR="00BA2289" w:rsidRPr="00411DBC" w:rsidRDefault="00BA2289" w:rsidP="00BA22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(4,433)</w:t>
            </w:r>
          </w:p>
        </w:tc>
        <w:tc>
          <w:tcPr>
            <w:tcW w:w="236" w:type="dxa"/>
            <w:vAlign w:val="center"/>
          </w:tcPr>
          <w:p w14:paraId="1DBB18B6" w14:textId="77777777" w:rsidR="00BA2289" w:rsidRPr="00411DBC" w:rsidRDefault="00BA2289" w:rsidP="00BA22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1" w:type="dxa"/>
            <w:tcBorders>
              <w:bottom w:val="single" w:sz="4" w:space="0" w:color="auto"/>
            </w:tcBorders>
            <w:vAlign w:val="center"/>
          </w:tcPr>
          <w:p w14:paraId="2DAFAE26" w14:textId="2ADE5B01" w:rsidR="00BA2289" w:rsidRPr="00411DBC" w:rsidRDefault="00BA2289" w:rsidP="00BA22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(1,970)</w:t>
            </w:r>
          </w:p>
        </w:tc>
        <w:tc>
          <w:tcPr>
            <w:tcW w:w="236" w:type="dxa"/>
            <w:vAlign w:val="center"/>
          </w:tcPr>
          <w:p w14:paraId="47B8ABD7" w14:textId="77777777" w:rsidR="00BA2289" w:rsidRPr="00411DBC" w:rsidRDefault="00BA2289" w:rsidP="00BA22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0" w:type="dxa"/>
            <w:tcBorders>
              <w:bottom w:val="single" w:sz="4" w:space="0" w:color="auto"/>
            </w:tcBorders>
            <w:vAlign w:val="center"/>
          </w:tcPr>
          <w:p w14:paraId="12A52E40" w14:textId="641EEEB5" w:rsidR="00BA2289" w:rsidRPr="00411DBC" w:rsidRDefault="00BA2289" w:rsidP="00BA22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(4,834)</w:t>
            </w:r>
          </w:p>
        </w:tc>
        <w:tc>
          <w:tcPr>
            <w:tcW w:w="236" w:type="dxa"/>
            <w:vAlign w:val="center"/>
          </w:tcPr>
          <w:p w14:paraId="65EC0A3D" w14:textId="77777777" w:rsidR="00BA2289" w:rsidRPr="00411DBC" w:rsidRDefault="00BA2289" w:rsidP="00BA22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5" w:type="dxa"/>
            <w:tcBorders>
              <w:bottom w:val="single" w:sz="4" w:space="0" w:color="auto"/>
            </w:tcBorders>
            <w:vAlign w:val="center"/>
          </w:tcPr>
          <w:p w14:paraId="2B51C0D2" w14:textId="47ED8E71" w:rsidR="00BA2289" w:rsidRPr="00411DBC" w:rsidRDefault="00BA2289" w:rsidP="00BA22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(381)</w:t>
            </w:r>
          </w:p>
        </w:tc>
      </w:tr>
      <w:tr w:rsidR="00BA2289" w:rsidRPr="00411DBC" w14:paraId="526AD472" w14:textId="77777777" w:rsidTr="00157A50">
        <w:trPr>
          <w:trHeight w:val="393"/>
        </w:trPr>
        <w:tc>
          <w:tcPr>
            <w:tcW w:w="239" w:type="dxa"/>
            <w:gridSpan w:val="2"/>
          </w:tcPr>
          <w:p w14:paraId="3352AAA0" w14:textId="77777777" w:rsidR="00BA2289" w:rsidRPr="00411DBC" w:rsidRDefault="00BA2289" w:rsidP="00BA22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967" w:type="dxa"/>
            <w:gridSpan w:val="2"/>
          </w:tcPr>
          <w:p w14:paraId="091E08E6" w14:textId="1809F2C2" w:rsidR="00BA2289" w:rsidRPr="00411DBC" w:rsidRDefault="00BA2289" w:rsidP="00BA22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  <w:r w:rsidRPr="00411DBC">
              <w:rPr>
                <w:rFonts w:ascii="Angsana New" w:hAnsi="Angsana New"/>
                <w:sz w:val="28"/>
                <w:szCs w:val="28"/>
                <w:cs/>
              </w:rPr>
              <w:t>เพิ่มขึ้น (ลดลง)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 xml:space="preserve"> ระหว่างงวด</w:t>
            </w:r>
          </w:p>
        </w:tc>
        <w:tc>
          <w:tcPr>
            <w:tcW w:w="13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4812A7" w14:textId="7763BF17" w:rsidR="00BA2289" w:rsidRPr="00411DBC" w:rsidRDefault="00BA2289" w:rsidP="00BA22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(8,375)</w:t>
            </w:r>
          </w:p>
        </w:tc>
        <w:tc>
          <w:tcPr>
            <w:tcW w:w="236" w:type="dxa"/>
            <w:vAlign w:val="center"/>
          </w:tcPr>
          <w:p w14:paraId="48008C39" w14:textId="77777777" w:rsidR="00BA2289" w:rsidRPr="00411DBC" w:rsidRDefault="00BA2289" w:rsidP="00BA22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1054B3" w14:textId="110B4CAA" w:rsidR="00BA2289" w:rsidRPr="00411DBC" w:rsidRDefault="00BA2289" w:rsidP="00BA22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(1,294)</w:t>
            </w:r>
          </w:p>
        </w:tc>
        <w:tc>
          <w:tcPr>
            <w:tcW w:w="236" w:type="dxa"/>
            <w:vAlign w:val="center"/>
          </w:tcPr>
          <w:p w14:paraId="058E49BF" w14:textId="77777777" w:rsidR="00BA2289" w:rsidRPr="00411DBC" w:rsidRDefault="00BA2289" w:rsidP="00BA22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AFDB62" w14:textId="11B8913D" w:rsidR="00BA2289" w:rsidRPr="00411DBC" w:rsidRDefault="00BA2289" w:rsidP="00BA22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(5,404)</w:t>
            </w:r>
          </w:p>
        </w:tc>
        <w:tc>
          <w:tcPr>
            <w:tcW w:w="236" w:type="dxa"/>
            <w:vAlign w:val="center"/>
          </w:tcPr>
          <w:p w14:paraId="7B8024E0" w14:textId="77777777" w:rsidR="00BA2289" w:rsidRPr="00411DBC" w:rsidRDefault="00BA2289" w:rsidP="00BA22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13A340" w14:textId="2C8CD3B4" w:rsidR="00BA2289" w:rsidRPr="00411DBC" w:rsidRDefault="00BA2289" w:rsidP="00BA22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(433)</w:t>
            </w:r>
          </w:p>
        </w:tc>
      </w:tr>
      <w:tr w:rsidR="00BA2289" w:rsidRPr="00411DBC" w14:paraId="29D28631" w14:textId="77777777" w:rsidTr="00AA3DA3">
        <w:trPr>
          <w:trHeight w:val="393"/>
        </w:trPr>
        <w:tc>
          <w:tcPr>
            <w:tcW w:w="4206" w:type="dxa"/>
            <w:gridSpan w:val="4"/>
          </w:tcPr>
          <w:p w14:paraId="21A6835B" w14:textId="039E7EFF" w:rsidR="00BA2289" w:rsidRPr="00411DBC" w:rsidRDefault="00BA2289" w:rsidP="00BA22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ยอดยกไป</w:t>
            </w:r>
          </w:p>
        </w:tc>
        <w:tc>
          <w:tcPr>
            <w:tcW w:w="1310" w:type="dxa"/>
            <w:tcBorders>
              <w:top w:val="single" w:sz="4" w:space="0" w:color="auto"/>
            </w:tcBorders>
            <w:vAlign w:val="center"/>
          </w:tcPr>
          <w:p w14:paraId="0C0A0657" w14:textId="77777777" w:rsidR="00BA2289" w:rsidRPr="00411DBC" w:rsidRDefault="00BA2289" w:rsidP="00BA22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vAlign w:val="center"/>
          </w:tcPr>
          <w:p w14:paraId="77A1E7A2" w14:textId="77777777" w:rsidR="00BA2289" w:rsidRPr="00411DBC" w:rsidRDefault="00BA2289" w:rsidP="00BA22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1" w:type="dxa"/>
            <w:tcBorders>
              <w:top w:val="single" w:sz="4" w:space="0" w:color="auto"/>
            </w:tcBorders>
            <w:vAlign w:val="center"/>
          </w:tcPr>
          <w:p w14:paraId="19401C41" w14:textId="1B67D529" w:rsidR="00BA2289" w:rsidRPr="00411DBC" w:rsidRDefault="00BA2289" w:rsidP="00BA22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vAlign w:val="center"/>
          </w:tcPr>
          <w:p w14:paraId="4B889A64" w14:textId="77777777" w:rsidR="00BA2289" w:rsidRPr="00411DBC" w:rsidRDefault="00BA2289" w:rsidP="00BA22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0" w:type="dxa"/>
            <w:tcBorders>
              <w:top w:val="single" w:sz="4" w:space="0" w:color="auto"/>
            </w:tcBorders>
            <w:vAlign w:val="center"/>
          </w:tcPr>
          <w:p w14:paraId="5297D1AF" w14:textId="77777777" w:rsidR="00BA2289" w:rsidRPr="00411DBC" w:rsidRDefault="00BA2289" w:rsidP="00BA22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vAlign w:val="center"/>
          </w:tcPr>
          <w:p w14:paraId="2553FADF" w14:textId="77777777" w:rsidR="00BA2289" w:rsidRPr="00411DBC" w:rsidRDefault="00BA2289" w:rsidP="00BA22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single" w:sz="4" w:space="0" w:color="auto"/>
            </w:tcBorders>
            <w:vAlign w:val="center"/>
          </w:tcPr>
          <w:p w14:paraId="21CBFDC0" w14:textId="10B56EC9" w:rsidR="00BA2289" w:rsidRPr="00411DBC" w:rsidRDefault="00BA2289" w:rsidP="00BA22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BA2289" w:rsidRPr="00411DBC" w14:paraId="7FE18592" w14:textId="77777777" w:rsidTr="000F4A4D">
        <w:trPr>
          <w:trHeight w:val="393"/>
        </w:trPr>
        <w:tc>
          <w:tcPr>
            <w:tcW w:w="233" w:type="dxa"/>
          </w:tcPr>
          <w:p w14:paraId="0C72DEAB" w14:textId="77777777" w:rsidR="00BA2289" w:rsidRPr="00411DBC" w:rsidRDefault="00BA2289" w:rsidP="00BA22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973" w:type="dxa"/>
            <w:gridSpan w:val="3"/>
            <w:vAlign w:val="center"/>
          </w:tcPr>
          <w:p w14:paraId="2DD509EF" w14:textId="3B5EDFAF" w:rsidR="00BA2289" w:rsidRPr="00411DBC" w:rsidRDefault="00BA2289" w:rsidP="00BA22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ลูกหนี้การค้า</w:t>
            </w:r>
          </w:p>
        </w:tc>
        <w:tc>
          <w:tcPr>
            <w:tcW w:w="1310" w:type="dxa"/>
            <w:vAlign w:val="center"/>
          </w:tcPr>
          <w:p w14:paraId="60EAD80F" w14:textId="48A6BCE8" w:rsidR="00BA2289" w:rsidRPr="00411DBC" w:rsidRDefault="00BA2289" w:rsidP="00BA22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5,198</w:t>
            </w:r>
          </w:p>
        </w:tc>
        <w:tc>
          <w:tcPr>
            <w:tcW w:w="236" w:type="dxa"/>
            <w:vAlign w:val="center"/>
          </w:tcPr>
          <w:p w14:paraId="2C6FA72B" w14:textId="77777777" w:rsidR="00BA2289" w:rsidRPr="00411DBC" w:rsidRDefault="00BA2289" w:rsidP="00BA22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1" w:type="dxa"/>
            <w:vAlign w:val="center"/>
          </w:tcPr>
          <w:p w14:paraId="526CEFCA" w14:textId="1085A9FF" w:rsidR="00BA2289" w:rsidRPr="00411DBC" w:rsidRDefault="00BA2289" w:rsidP="00BA22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9,140</w:t>
            </w:r>
          </w:p>
        </w:tc>
        <w:tc>
          <w:tcPr>
            <w:tcW w:w="236" w:type="dxa"/>
            <w:vAlign w:val="center"/>
          </w:tcPr>
          <w:p w14:paraId="38380A0D" w14:textId="77777777" w:rsidR="00BA2289" w:rsidRPr="00411DBC" w:rsidRDefault="00BA2289" w:rsidP="00BA22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0" w:type="dxa"/>
            <w:vAlign w:val="center"/>
          </w:tcPr>
          <w:p w14:paraId="58E65D41" w14:textId="70A89D49" w:rsidR="00BA2289" w:rsidRPr="00411DBC" w:rsidRDefault="00BA2289" w:rsidP="00BA22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1,298</w:t>
            </w:r>
          </w:p>
        </w:tc>
        <w:tc>
          <w:tcPr>
            <w:tcW w:w="236" w:type="dxa"/>
            <w:vAlign w:val="center"/>
          </w:tcPr>
          <w:p w14:paraId="189459DD" w14:textId="77777777" w:rsidR="00BA2289" w:rsidRPr="00411DBC" w:rsidRDefault="00BA2289" w:rsidP="00BA22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5" w:type="dxa"/>
            <w:vAlign w:val="center"/>
          </w:tcPr>
          <w:p w14:paraId="0E481F32" w14:textId="3D106AF5" w:rsidR="00BA2289" w:rsidRPr="00411DBC" w:rsidRDefault="00BA2289" w:rsidP="00BA22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2,318</w:t>
            </w:r>
          </w:p>
        </w:tc>
      </w:tr>
      <w:tr w:rsidR="00BA2289" w:rsidRPr="00411DBC" w14:paraId="3F848AC7" w14:textId="77777777" w:rsidTr="000F4A4D">
        <w:trPr>
          <w:trHeight w:val="393"/>
        </w:trPr>
        <w:tc>
          <w:tcPr>
            <w:tcW w:w="233" w:type="dxa"/>
          </w:tcPr>
          <w:p w14:paraId="1A690DF1" w14:textId="77777777" w:rsidR="00BA2289" w:rsidRPr="00411DBC" w:rsidRDefault="00BA2289" w:rsidP="00BA22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973" w:type="dxa"/>
            <w:gridSpan w:val="3"/>
          </w:tcPr>
          <w:p w14:paraId="4B4884DB" w14:textId="41B81A62" w:rsidR="00BA2289" w:rsidRPr="00411DBC" w:rsidRDefault="00BA2289" w:rsidP="00BA22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ลูกหนี้หมุนเวียนอื่น</w:t>
            </w:r>
          </w:p>
        </w:tc>
        <w:tc>
          <w:tcPr>
            <w:tcW w:w="1310" w:type="dxa"/>
            <w:tcBorders>
              <w:bottom w:val="single" w:sz="4" w:space="0" w:color="auto"/>
            </w:tcBorders>
            <w:vAlign w:val="center"/>
          </w:tcPr>
          <w:p w14:paraId="381DA924" w14:textId="3FA9EB52" w:rsidR="00BA2289" w:rsidRPr="00411DBC" w:rsidRDefault="00BA2289" w:rsidP="00BA22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454</w:t>
            </w:r>
          </w:p>
        </w:tc>
        <w:tc>
          <w:tcPr>
            <w:tcW w:w="236" w:type="dxa"/>
            <w:vAlign w:val="center"/>
          </w:tcPr>
          <w:p w14:paraId="64EE8CEA" w14:textId="77777777" w:rsidR="00BA2289" w:rsidRPr="00411DBC" w:rsidRDefault="00BA2289" w:rsidP="00BA22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1" w:type="dxa"/>
            <w:tcBorders>
              <w:bottom w:val="single" w:sz="4" w:space="0" w:color="auto"/>
            </w:tcBorders>
            <w:vAlign w:val="center"/>
          </w:tcPr>
          <w:p w14:paraId="2EA0C7BF" w14:textId="4AAC4A11" w:rsidR="00BA2289" w:rsidRPr="00411DBC" w:rsidRDefault="00BA2289" w:rsidP="00BA22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4,887</w:t>
            </w:r>
          </w:p>
        </w:tc>
        <w:tc>
          <w:tcPr>
            <w:tcW w:w="236" w:type="dxa"/>
            <w:vAlign w:val="center"/>
          </w:tcPr>
          <w:p w14:paraId="691BC2F3" w14:textId="77777777" w:rsidR="00BA2289" w:rsidRPr="00411DBC" w:rsidRDefault="00BA2289" w:rsidP="00BA22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0" w:type="dxa"/>
            <w:tcBorders>
              <w:bottom w:val="single" w:sz="4" w:space="0" w:color="auto"/>
            </w:tcBorders>
            <w:vAlign w:val="center"/>
          </w:tcPr>
          <w:p w14:paraId="6912D8F0" w14:textId="0FA6E857" w:rsidR="00BA2289" w:rsidRPr="00411DBC" w:rsidRDefault="00BA2289" w:rsidP="00BA22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10</w:t>
            </w:r>
          </w:p>
        </w:tc>
        <w:tc>
          <w:tcPr>
            <w:tcW w:w="236" w:type="dxa"/>
            <w:vAlign w:val="center"/>
          </w:tcPr>
          <w:p w14:paraId="13196846" w14:textId="77777777" w:rsidR="00BA2289" w:rsidRPr="00411DBC" w:rsidRDefault="00BA2289" w:rsidP="00BA22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5" w:type="dxa"/>
            <w:tcBorders>
              <w:bottom w:val="single" w:sz="4" w:space="0" w:color="auto"/>
            </w:tcBorders>
            <w:vAlign w:val="center"/>
          </w:tcPr>
          <w:p w14:paraId="50C20D49" w14:textId="7C2CCBBA" w:rsidR="00BA2289" w:rsidRPr="00411DBC" w:rsidRDefault="00BA2289" w:rsidP="00BA22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4,394</w:t>
            </w:r>
          </w:p>
        </w:tc>
      </w:tr>
      <w:tr w:rsidR="00BA2289" w:rsidRPr="00411DBC" w14:paraId="61A3EE50" w14:textId="77777777" w:rsidTr="00AA3DA3">
        <w:trPr>
          <w:trHeight w:val="393"/>
        </w:trPr>
        <w:tc>
          <w:tcPr>
            <w:tcW w:w="233" w:type="dxa"/>
          </w:tcPr>
          <w:p w14:paraId="5ACCC54A" w14:textId="77777777" w:rsidR="00BA2289" w:rsidRPr="00411DBC" w:rsidRDefault="00BA2289" w:rsidP="00BA22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973" w:type="dxa"/>
            <w:gridSpan w:val="3"/>
          </w:tcPr>
          <w:p w14:paraId="7CB98F48" w14:textId="3CA60E19" w:rsidR="00BA2289" w:rsidRPr="00411DBC" w:rsidRDefault="00BA2289" w:rsidP="00BA22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31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70447803" w14:textId="74B576DD" w:rsidR="00BA2289" w:rsidRPr="00411DBC" w:rsidRDefault="00BA2289" w:rsidP="00BA22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5,652</w:t>
            </w:r>
          </w:p>
        </w:tc>
        <w:tc>
          <w:tcPr>
            <w:tcW w:w="236" w:type="dxa"/>
            <w:vAlign w:val="center"/>
          </w:tcPr>
          <w:p w14:paraId="1610DA6A" w14:textId="51C43C27" w:rsidR="00BA2289" w:rsidRPr="00411DBC" w:rsidRDefault="00BA2289" w:rsidP="00BA22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1F97E0DD" w14:textId="433B8CEB" w:rsidR="00BA2289" w:rsidRPr="00411DBC" w:rsidRDefault="00BA2289" w:rsidP="00BA22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14,027</w:t>
            </w:r>
          </w:p>
        </w:tc>
        <w:tc>
          <w:tcPr>
            <w:tcW w:w="236" w:type="dxa"/>
            <w:vAlign w:val="center"/>
          </w:tcPr>
          <w:p w14:paraId="209A3549" w14:textId="77777777" w:rsidR="00BA2289" w:rsidRPr="00411DBC" w:rsidRDefault="00BA2289" w:rsidP="00BA22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56FAF16F" w14:textId="112C1DF6" w:rsidR="00BA2289" w:rsidRPr="00411DBC" w:rsidRDefault="00BA2289" w:rsidP="00BA22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1,308</w:t>
            </w:r>
          </w:p>
        </w:tc>
        <w:tc>
          <w:tcPr>
            <w:tcW w:w="236" w:type="dxa"/>
            <w:vAlign w:val="center"/>
          </w:tcPr>
          <w:p w14:paraId="740D06D6" w14:textId="77777777" w:rsidR="00BA2289" w:rsidRPr="00411DBC" w:rsidRDefault="00BA2289" w:rsidP="00BA22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32CC45F1" w14:textId="0DD7BE52" w:rsidR="00BA2289" w:rsidRPr="00411DBC" w:rsidRDefault="00BA2289" w:rsidP="00BA22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6,712</w:t>
            </w:r>
          </w:p>
        </w:tc>
      </w:tr>
    </w:tbl>
    <w:p w14:paraId="05BB4419" w14:textId="77777777" w:rsidR="008438B5" w:rsidRPr="00411DBC" w:rsidRDefault="008438B5" w:rsidP="0063465F">
      <w:pPr>
        <w:spacing w:before="240" w:after="120"/>
        <w:rPr>
          <w:rFonts w:ascii="Angsana New" w:hAnsi="Angsana New"/>
          <w:b/>
          <w:bCs/>
          <w:sz w:val="28"/>
          <w:szCs w:val="28"/>
        </w:rPr>
      </w:pPr>
    </w:p>
    <w:p w14:paraId="3188B382" w14:textId="5E6C8F1D" w:rsidR="008438B5" w:rsidRPr="00411DBC" w:rsidRDefault="008438B5" w:rsidP="00EA4CCF">
      <w:pPr>
        <w:pStyle w:val="ListParagraph"/>
        <w:numPr>
          <w:ilvl w:val="0"/>
          <w:numId w:val="18"/>
        </w:numPr>
        <w:spacing w:before="240" w:after="120"/>
        <w:rPr>
          <w:rFonts w:ascii="Angsana New" w:hAnsi="Angsana New"/>
          <w:b/>
          <w:bCs/>
          <w:sz w:val="28"/>
          <w:szCs w:val="28"/>
        </w:rPr>
      </w:pPr>
      <w:r w:rsidRPr="00411DBC">
        <w:rPr>
          <w:rFonts w:ascii="Angsana New" w:hAnsi="Angsana New"/>
          <w:b/>
          <w:bCs/>
          <w:sz w:val="28"/>
          <w:szCs w:val="28"/>
          <w:cs/>
        </w:rPr>
        <w:t>ลูกหนี้ตามสัญญาโอนสิทธิเรียกร้อง(ลูกหนี้แฟคตอริ่ง)</w:t>
      </w:r>
    </w:p>
    <w:p w14:paraId="3A079D63" w14:textId="632BCA7B" w:rsidR="008438B5" w:rsidRPr="00411DBC" w:rsidRDefault="008438B5" w:rsidP="008438B5">
      <w:pPr>
        <w:spacing w:before="240" w:after="240"/>
        <w:ind w:left="176" w:right="-397" w:firstLine="176"/>
        <w:rPr>
          <w:rFonts w:ascii="Angsana New" w:hAnsi="Angsana New"/>
          <w:sz w:val="28"/>
          <w:szCs w:val="28"/>
          <w:cs/>
        </w:rPr>
      </w:pPr>
      <w:r w:rsidRPr="00411DBC">
        <w:rPr>
          <w:rFonts w:ascii="Angsana New" w:hAnsi="Angsana New"/>
          <w:sz w:val="28"/>
          <w:szCs w:val="28"/>
          <w:cs/>
        </w:rPr>
        <w:t>ลูกหนี้</w:t>
      </w:r>
      <w:r w:rsidRPr="00411DBC">
        <w:rPr>
          <w:rFonts w:ascii="Angsana New" w:hAnsi="Angsana New" w:hint="cs"/>
          <w:sz w:val="28"/>
          <w:szCs w:val="28"/>
          <w:cs/>
        </w:rPr>
        <w:t>ตามสัญญาโอนสิทธิเรียกร้อง</w:t>
      </w:r>
      <w:r w:rsidRPr="00411DBC">
        <w:rPr>
          <w:rFonts w:ascii="Angsana New" w:hAnsi="Angsana New"/>
          <w:sz w:val="28"/>
          <w:szCs w:val="28"/>
          <w:cs/>
        </w:rPr>
        <w:t xml:space="preserve"> ณ วันที่ </w:t>
      </w:r>
      <w:r w:rsidRPr="00411DBC">
        <w:rPr>
          <w:rFonts w:ascii="Angsana New" w:hAnsi="Angsana New"/>
          <w:sz w:val="28"/>
          <w:szCs w:val="28"/>
        </w:rPr>
        <w:t>3</w:t>
      </w:r>
      <w:r w:rsidR="002C66BE" w:rsidRPr="00411DBC">
        <w:rPr>
          <w:rFonts w:ascii="Angsana New" w:hAnsi="Angsana New" w:hint="cs"/>
          <w:sz w:val="28"/>
          <w:szCs w:val="28"/>
          <w:cs/>
        </w:rPr>
        <w:t>0 มิถุนายน</w:t>
      </w:r>
      <w:r w:rsidRPr="00411DBC">
        <w:rPr>
          <w:rFonts w:ascii="Angsana New" w:hAnsi="Angsana New" w:hint="cs"/>
          <w:sz w:val="28"/>
          <w:szCs w:val="28"/>
          <w:cs/>
        </w:rPr>
        <w:t xml:space="preserve"> </w:t>
      </w:r>
      <w:r w:rsidRPr="00411DBC">
        <w:rPr>
          <w:rFonts w:ascii="Angsana New" w:hAnsi="Angsana New"/>
          <w:sz w:val="28"/>
          <w:szCs w:val="28"/>
        </w:rPr>
        <w:t xml:space="preserve">2566 </w:t>
      </w:r>
      <w:r w:rsidRPr="00411DBC">
        <w:rPr>
          <w:rFonts w:ascii="Angsana New" w:hAnsi="Angsana New" w:hint="cs"/>
          <w:sz w:val="28"/>
          <w:szCs w:val="28"/>
          <w:cs/>
        </w:rPr>
        <w:t xml:space="preserve">และ </w:t>
      </w:r>
      <w:r w:rsidRPr="00411DBC">
        <w:rPr>
          <w:rFonts w:ascii="Angsana New" w:hAnsi="Angsana New"/>
          <w:sz w:val="28"/>
          <w:szCs w:val="28"/>
        </w:rPr>
        <w:t>31</w:t>
      </w:r>
      <w:r w:rsidRPr="00411DBC">
        <w:rPr>
          <w:rFonts w:ascii="Angsana New" w:hAnsi="Angsana New"/>
          <w:sz w:val="28"/>
          <w:szCs w:val="28"/>
          <w:cs/>
        </w:rPr>
        <w:t xml:space="preserve"> ธันวาคม </w:t>
      </w:r>
      <w:r w:rsidRPr="00411DBC">
        <w:rPr>
          <w:rFonts w:ascii="Angsana New" w:hAnsi="Angsana New"/>
          <w:sz w:val="28"/>
          <w:szCs w:val="28"/>
        </w:rPr>
        <w:t xml:space="preserve">2565 </w:t>
      </w:r>
      <w:r w:rsidRPr="00411DBC">
        <w:rPr>
          <w:rFonts w:ascii="Angsana New" w:hAnsi="Angsana New"/>
          <w:sz w:val="28"/>
          <w:szCs w:val="28"/>
          <w:cs/>
        </w:rPr>
        <w:t>มีดังนี้</w:t>
      </w:r>
    </w:p>
    <w:tbl>
      <w:tblPr>
        <w:tblStyle w:val="TableGrid"/>
        <w:tblW w:w="10075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8"/>
        <w:gridCol w:w="3745"/>
        <w:gridCol w:w="1330"/>
        <w:gridCol w:w="239"/>
        <w:gridCol w:w="1331"/>
        <w:gridCol w:w="239"/>
        <w:gridCol w:w="1330"/>
        <w:gridCol w:w="239"/>
        <w:gridCol w:w="1334"/>
      </w:tblGrid>
      <w:tr w:rsidR="008438B5" w:rsidRPr="00411DBC" w14:paraId="05E62664" w14:textId="77777777" w:rsidTr="00DE6DD8">
        <w:trPr>
          <w:trHeight w:val="422"/>
        </w:trPr>
        <w:tc>
          <w:tcPr>
            <w:tcW w:w="288" w:type="dxa"/>
            <w:vAlign w:val="center"/>
          </w:tcPr>
          <w:p w14:paraId="512DB26F" w14:textId="77777777" w:rsidR="008438B5" w:rsidRPr="00411DBC" w:rsidRDefault="008438B5" w:rsidP="00DE6D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745" w:type="dxa"/>
            <w:vAlign w:val="center"/>
          </w:tcPr>
          <w:p w14:paraId="61233380" w14:textId="77777777" w:rsidR="008438B5" w:rsidRPr="00411DBC" w:rsidRDefault="008438B5" w:rsidP="00DE6D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042" w:type="dxa"/>
            <w:gridSpan w:val="7"/>
            <w:tcBorders>
              <w:bottom w:val="single" w:sz="4" w:space="0" w:color="auto"/>
            </w:tcBorders>
            <w:vAlign w:val="center"/>
          </w:tcPr>
          <w:p w14:paraId="1E7B93E9" w14:textId="77777777" w:rsidR="008438B5" w:rsidRPr="00411DBC" w:rsidRDefault="008438B5" w:rsidP="00DE6D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(</w:t>
            </w:r>
            <w:r w:rsidRPr="00411DBC">
              <w:rPr>
                <w:rFonts w:ascii="Angsana New" w:hAnsi="Angsana New"/>
                <w:sz w:val="28"/>
                <w:szCs w:val="28"/>
                <w:cs/>
              </w:rPr>
              <w:t>หน่วย: พันบาท)</w:t>
            </w:r>
          </w:p>
        </w:tc>
      </w:tr>
      <w:tr w:rsidR="008438B5" w:rsidRPr="00411DBC" w14:paraId="788AFCD9" w14:textId="77777777" w:rsidTr="00DE6DD8">
        <w:trPr>
          <w:trHeight w:val="435"/>
        </w:trPr>
        <w:tc>
          <w:tcPr>
            <w:tcW w:w="288" w:type="dxa"/>
            <w:vAlign w:val="center"/>
          </w:tcPr>
          <w:p w14:paraId="695B8E83" w14:textId="77777777" w:rsidR="008438B5" w:rsidRPr="00411DBC" w:rsidRDefault="008438B5" w:rsidP="00DE6D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745" w:type="dxa"/>
            <w:vAlign w:val="center"/>
          </w:tcPr>
          <w:p w14:paraId="78771CAA" w14:textId="77777777" w:rsidR="008438B5" w:rsidRPr="00411DBC" w:rsidRDefault="008438B5" w:rsidP="00DE6D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90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93A73D" w14:textId="77777777" w:rsidR="008438B5" w:rsidRPr="00411DBC" w:rsidRDefault="008438B5" w:rsidP="00DE6D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39" w:type="dxa"/>
            <w:vAlign w:val="center"/>
          </w:tcPr>
          <w:p w14:paraId="17837DD8" w14:textId="77777777" w:rsidR="008438B5" w:rsidRPr="00411DBC" w:rsidRDefault="008438B5" w:rsidP="00DE6D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90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7F812A" w14:textId="77777777" w:rsidR="008438B5" w:rsidRPr="00411DBC" w:rsidRDefault="008438B5" w:rsidP="00DE6D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2C66BE" w:rsidRPr="00411DBC" w14:paraId="7914C7EF" w14:textId="77777777" w:rsidTr="00DE6DD8">
        <w:trPr>
          <w:trHeight w:val="422"/>
        </w:trPr>
        <w:tc>
          <w:tcPr>
            <w:tcW w:w="288" w:type="dxa"/>
            <w:vAlign w:val="center"/>
          </w:tcPr>
          <w:p w14:paraId="071313CF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745" w:type="dxa"/>
            <w:vAlign w:val="center"/>
          </w:tcPr>
          <w:p w14:paraId="01EBB329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5888A2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  <w:p w14:paraId="567EA11E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 xml:space="preserve">30 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มิถุนายน</w:t>
            </w:r>
          </w:p>
          <w:p w14:paraId="4A44DFE5" w14:textId="52F7D5D0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2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4E3048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81512A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  <w:p w14:paraId="1E13607F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31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 xml:space="preserve"> ธันวาคม</w:t>
            </w:r>
          </w:p>
          <w:p w14:paraId="059F0DB5" w14:textId="6869B05E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2565</w:t>
            </w:r>
          </w:p>
        </w:tc>
        <w:tc>
          <w:tcPr>
            <w:tcW w:w="239" w:type="dxa"/>
            <w:vAlign w:val="center"/>
          </w:tcPr>
          <w:p w14:paraId="41DD7A2C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F637DB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  <w:p w14:paraId="11C9B5D6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 xml:space="preserve">30 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มิถุนายน</w:t>
            </w:r>
          </w:p>
          <w:p w14:paraId="68A4C445" w14:textId="02518E1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2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0A868D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97B55D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  <w:p w14:paraId="2D1596FD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31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 xml:space="preserve"> ธันวาคม</w:t>
            </w:r>
          </w:p>
          <w:p w14:paraId="72D88FE2" w14:textId="304E3876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2565</w:t>
            </w:r>
          </w:p>
        </w:tc>
      </w:tr>
      <w:tr w:rsidR="0010235A" w:rsidRPr="00411DBC" w14:paraId="0D2F16AF" w14:textId="77777777" w:rsidTr="00DE6DD8">
        <w:trPr>
          <w:trHeight w:val="422"/>
        </w:trPr>
        <w:tc>
          <w:tcPr>
            <w:tcW w:w="288" w:type="dxa"/>
            <w:vAlign w:val="center"/>
          </w:tcPr>
          <w:p w14:paraId="2D471F53" w14:textId="77777777" w:rsidR="0010235A" w:rsidRPr="00411DBC" w:rsidRDefault="0010235A" w:rsidP="0010235A">
            <w:pPr>
              <w:ind w:hanging="245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745" w:type="dxa"/>
            <w:vAlign w:val="center"/>
          </w:tcPr>
          <w:p w14:paraId="1C89849A" w14:textId="77777777" w:rsidR="0010235A" w:rsidRPr="00411DBC" w:rsidRDefault="0010235A" w:rsidP="0010235A">
            <w:pPr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ลูกหนี้ตามสัญญาโอนสิทธิเรียกร้อง</w:t>
            </w:r>
          </w:p>
        </w:tc>
        <w:tc>
          <w:tcPr>
            <w:tcW w:w="13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B0CC6E" w14:textId="29B719B3" w:rsidR="0010235A" w:rsidRPr="00411DBC" w:rsidRDefault="0010235A" w:rsidP="0010235A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253,709</w:t>
            </w:r>
          </w:p>
        </w:tc>
        <w:tc>
          <w:tcPr>
            <w:tcW w:w="239" w:type="dxa"/>
            <w:tcBorders>
              <w:top w:val="single" w:sz="4" w:space="0" w:color="auto"/>
            </w:tcBorders>
            <w:vAlign w:val="center"/>
          </w:tcPr>
          <w:p w14:paraId="339F728D" w14:textId="77777777" w:rsidR="0010235A" w:rsidRPr="00411DBC" w:rsidRDefault="0010235A" w:rsidP="0010235A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FA55DB" w14:textId="77777777" w:rsidR="0010235A" w:rsidRPr="00411DBC" w:rsidRDefault="0010235A" w:rsidP="0010235A">
            <w:pPr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9" w:type="dxa"/>
            <w:vAlign w:val="center"/>
          </w:tcPr>
          <w:p w14:paraId="4CBC62BD" w14:textId="77777777" w:rsidR="0010235A" w:rsidRPr="00411DBC" w:rsidRDefault="0010235A" w:rsidP="0010235A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24BEA1" w14:textId="54F8763C" w:rsidR="0010235A" w:rsidRPr="00411DBC" w:rsidRDefault="0010235A" w:rsidP="0010235A">
            <w:pPr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253,709</w:t>
            </w:r>
          </w:p>
        </w:tc>
        <w:tc>
          <w:tcPr>
            <w:tcW w:w="239" w:type="dxa"/>
            <w:tcBorders>
              <w:top w:val="single" w:sz="4" w:space="0" w:color="auto"/>
            </w:tcBorders>
            <w:vAlign w:val="center"/>
          </w:tcPr>
          <w:p w14:paraId="06B21BC1" w14:textId="77777777" w:rsidR="0010235A" w:rsidRPr="00411DBC" w:rsidRDefault="0010235A" w:rsidP="0010235A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DF78ED" w14:textId="77777777" w:rsidR="0010235A" w:rsidRPr="00411DBC" w:rsidRDefault="0010235A" w:rsidP="0010235A">
            <w:pPr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10235A" w:rsidRPr="00411DBC" w14:paraId="597FEA08" w14:textId="77777777" w:rsidTr="00DE6DD8">
        <w:trPr>
          <w:trHeight w:val="422"/>
        </w:trPr>
        <w:tc>
          <w:tcPr>
            <w:tcW w:w="288" w:type="dxa"/>
            <w:vAlign w:val="center"/>
          </w:tcPr>
          <w:p w14:paraId="6285F158" w14:textId="77777777" w:rsidR="0010235A" w:rsidRPr="00411DBC" w:rsidRDefault="0010235A" w:rsidP="0010235A">
            <w:pPr>
              <w:ind w:hanging="24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745" w:type="dxa"/>
            <w:vAlign w:val="center"/>
          </w:tcPr>
          <w:p w14:paraId="47889888" w14:textId="77777777" w:rsidR="0010235A" w:rsidRPr="00411DBC" w:rsidRDefault="0010235A" w:rsidP="0010235A">
            <w:pPr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 xml:space="preserve">      รวม ลูกหนี้ตามสัญญาโอนสิทธิเรียกร้อง</w:t>
            </w:r>
          </w:p>
        </w:tc>
        <w:tc>
          <w:tcPr>
            <w:tcW w:w="133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5E5071E5" w14:textId="4E988700" w:rsidR="0010235A" w:rsidRPr="00411DBC" w:rsidRDefault="0010235A" w:rsidP="0010235A">
            <w:pPr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253,709</w:t>
            </w:r>
          </w:p>
        </w:tc>
        <w:tc>
          <w:tcPr>
            <w:tcW w:w="239" w:type="dxa"/>
            <w:vAlign w:val="center"/>
          </w:tcPr>
          <w:p w14:paraId="4F2E4BE3" w14:textId="77777777" w:rsidR="0010235A" w:rsidRPr="00411DBC" w:rsidRDefault="0010235A" w:rsidP="0010235A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3E221A4F" w14:textId="77777777" w:rsidR="0010235A" w:rsidRPr="00411DBC" w:rsidRDefault="0010235A" w:rsidP="0010235A">
            <w:pPr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9" w:type="dxa"/>
            <w:vAlign w:val="center"/>
          </w:tcPr>
          <w:p w14:paraId="3D58102E" w14:textId="77777777" w:rsidR="0010235A" w:rsidRPr="00411DBC" w:rsidRDefault="0010235A" w:rsidP="0010235A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7671997D" w14:textId="605EFDD1" w:rsidR="0010235A" w:rsidRPr="00411DBC" w:rsidRDefault="0010235A" w:rsidP="0010235A">
            <w:pPr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253,709</w:t>
            </w:r>
          </w:p>
        </w:tc>
        <w:tc>
          <w:tcPr>
            <w:tcW w:w="239" w:type="dxa"/>
            <w:vAlign w:val="center"/>
          </w:tcPr>
          <w:p w14:paraId="7F1A3602" w14:textId="77777777" w:rsidR="0010235A" w:rsidRPr="00411DBC" w:rsidRDefault="0010235A" w:rsidP="0010235A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4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2B96F69F" w14:textId="77777777" w:rsidR="0010235A" w:rsidRPr="00411DBC" w:rsidRDefault="0010235A" w:rsidP="0010235A">
            <w:pPr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</w:tbl>
    <w:p w14:paraId="18822308" w14:textId="320FCF49" w:rsidR="0010235A" w:rsidRPr="00411DBC" w:rsidRDefault="0010235A" w:rsidP="00C821CB">
      <w:pPr>
        <w:spacing w:before="240" w:after="120"/>
        <w:jc w:val="thaiDistribute"/>
        <w:rPr>
          <w:rFonts w:ascii="Angsana New" w:hAnsi="Angsana New"/>
          <w:sz w:val="28"/>
          <w:szCs w:val="28"/>
        </w:rPr>
      </w:pPr>
    </w:p>
    <w:p w14:paraId="1B421E8F" w14:textId="0BBC1C60" w:rsidR="008438B5" w:rsidRPr="00411DBC" w:rsidRDefault="008438B5" w:rsidP="008438B5">
      <w:pPr>
        <w:spacing w:before="240" w:after="120"/>
        <w:ind w:left="709"/>
        <w:jc w:val="thaiDistribute"/>
        <w:rPr>
          <w:rFonts w:ascii="Angsana New" w:hAnsi="Angsana New"/>
          <w:sz w:val="22"/>
          <w:szCs w:val="22"/>
        </w:rPr>
      </w:pPr>
      <w:r w:rsidRPr="00411DBC">
        <w:rPr>
          <w:rFonts w:ascii="Angsana New" w:hAnsi="Angsana New"/>
          <w:sz w:val="28"/>
          <w:szCs w:val="28"/>
          <w:cs/>
        </w:rPr>
        <w:t xml:space="preserve">ณ วันที่ </w:t>
      </w:r>
      <w:r w:rsidRPr="00411DBC">
        <w:rPr>
          <w:rFonts w:ascii="Angsana New" w:hAnsi="Angsana New"/>
          <w:sz w:val="28"/>
          <w:szCs w:val="28"/>
        </w:rPr>
        <w:t>3</w:t>
      </w:r>
      <w:r w:rsidR="002C66BE" w:rsidRPr="00411DBC">
        <w:rPr>
          <w:rFonts w:ascii="Angsana New" w:hAnsi="Angsana New" w:hint="cs"/>
          <w:sz w:val="28"/>
          <w:szCs w:val="28"/>
          <w:cs/>
        </w:rPr>
        <w:t>0 มิถุนายน</w:t>
      </w:r>
      <w:r w:rsidRPr="00411DBC">
        <w:rPr>
          <w:rFonts w:ascii="Angsana New" w:hAnsi="Angsana New" w:hint="cs"/>
          <w:sz w:val="28"/>
          <w:szCs w:val="28"/>
          <w:cs/>
        </w:rPr>
        <w:t xml:space="preserve"> </w:t>
      </w:r>
      <w:r w:rsidRPr="00411DBC">
        <w:rPr>
          <w:rFonts w:ascii="Angsana New" w:hAnsi="Angsana New"/>
          <w:sz w:val="28"/>
          <w:szCs w:val="28"/>
        </w:rPr>
        <w:t xml:space="preserve">2566 </w:t>
      </w:r>
      <w:r w:rsidRPr="00411DBC">
        <w:rPr>
          <w:rFonts w:ascii="Angsana New" w:hAnsi="Angsana New" w:hint="cs"/>
          <w:sz w:val="28"/>
          <w:szCs w:val="28"/>
          <w:cs/>
        </w:rPr>
        <w:t xml:space="preserve">และ </w:t>
      </w:r>
      <w:r w:rsidRPr="00411DBC">
        <w:rPr>
          <w:rFonts w:ascii="Angsana New" w:hAnsi="Angsana New"/>
          <w:sz w:val="28"/>
          <w:szCs w:val="28"/>
        </w:rPr>
        <w:t>31</w:t>
      </w:r>
      <w:r w:rsidRPr="00411DBC">
        <w:rPr>
          <w:rFonts w:ascii="Angsana New" w:hAnsi="Angsana New" w:hint="cs"/>
          <w:sz w:val="28"/>
          <w:szCs w:val="28"/>
          <w:cs/>
        </w:rPr>
        <w:t xml:space="preserve"> ธันวาคม </w:t>
      </w:r>
      <w:r w:rsidRPr="00411DBC">
        <w:rPr>
          <w:rFonts w:ascii="Angsana New" w:hAnsi="Angsana New"/>
          <w:sz w:val="28"/>
          <w:szCs w:val="28"/>
        </w:rPr>
        <w:t>2565</w:t>
      </w:r>
      <w:r w:rsidRPr="00411DBC">
        <w:rPr>
          <w:rFonts w:ascii="Angsana New" w:hAnsi="Angsana New" w:hint="cs"/>
          <w:sz w:val="28"/>
          <w:szCs w:val="28"/>
          <w:cs/>
        </w:rPr>
        <w:t xml:space="preserve"> ลูกหนี้ตามสัญญาโอนสิทธิเรียกร้อง สามารถจำแนกอายุตามระยะเวลาคงค้าง นับจากวันครบกำหนดชำระได้ดังนี้</w:t>
      </w:r>
    </w:p>
    <w:tbl>
      <w:tblPr>
        <w:tblStyle w:val="TableGrid"/>
        <w:tblW w:w="10019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0"/>
        <w:gridCol w:w="279"/>
        <w:gridCol w:w="3639"/>
        <w:gridCol w:w="1292"/>
        <w:gridCol w:w="233"/>
        <w:gridCol w:w="1293"/>
        <w:gridCol w:w="233"/>
        <w:gridCol w:w="1292"/>
        <w:gridCol w:w="233"/>
        <w:gridCol w:w="1295"/>
      </w:tblGrid>
      <w:tr w:rsidR="008438B5" w:rsidRPr="00411DBC" w14:paraId="4D730516" w14:textId="77777777" w:rsidTr="00DE6DD8">
        <w:trPr>
          <w:trHeight w:val="379"/>
        </w:trPr>
        <w:tc>
          <w:tcPr>
            <w:tcW w:w="230" w:type="dxa"/>
          </w:tcPr>
          <w:p w14:paraId="529B0BC5" w14:textId="77777777" w:rsidR="008438B5" w:rsidRPr="00411DBC" w:rsidRDefault="008438B5" w:rsidP="00DE6D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9" w:type="dxa"/>
          </w:tcPr>
          <w:p w14:paraId="211F6AC5" w14:textId="77777777" w:rsidR="008438B5" w:rsidRPr="00411DBC" w:rsidRDefault="008438B5" w:rsidP="00DE6D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639" w:type="dxa"/>
            <w:vAlign w:val="center"/>
          </w:tcPr>
          <w:p w14:paraId="4D4FD81D" w14:textId="77777777" w:rsidR="008438B5" w:rsidRPr="00411DBC" w:rsidRDefault="008438B5" w:rsidP="00DE6D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871" w:type="dxa"/>
            <w:gridSpan w:val="7"/>
            <w:vAlign w:val="center"/>
          </w:tcPr>
          <w:p w14:paraId="0B22B47E" w14:textId="77777777" w:rsidR="008438B5" w:rsidRPr="00411DBC" w:rsidRDefault="008438B5" w:rsidP="00DE6D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(</w:t>
            </w:r>
            <w:r w:rsidRPr="00411DBC">
              <w:rPr>
                <w:rFonts w:ascii="Angsana New" w:hAnsi="Angsana New"/>
                <w:sz w:val="28"/>
                <w:szCs w:val="28"/>
                <w:cs/>
              </w:rPr>
              <w:t>หน่วย: พันบาท)</w:t>
            </w:r>
          </w:p>
        </w:tc>
      </w:tr>
      <w:tr w:rsidR="008438B5" w:rsidRPr="00411DBC" w14:paraId="62F61981" w14:textId="77777777" w:rsidTr="00DE6DD8">
        <w:trPr>
          <w:trHeight w:val="379"/>
        </w:trPr>
        <w:tc>
          <w:tcPr>
            <w:tcW w:w="230" w:type="dxa"/>
          </w:tcPr>
          <w:p w14:paraId="5097097D" w14:textId="77777777" w:rsidR="008438B5" w:rsidRPr="00411DBC" w:rsidRDefault="008438B5" w:rsidP="00DE6D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9" w:type="dxa"/>
          </w:tcPr>
          <w:p w14:paraId="4D53DAD9" w14:textId="77777777" w:rsidR="008438B5" w:rsidRPr="00411DBC" w:rsidRDefault="008438B5" w:rsidP="00DE6D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639" w:type="dxa"/>
            <w:vAlign w:val="center"/>
          </w:tcPr>
          <w:p w14:paraId="24FF99E4" w14:textId="77777777" w:rsidR="008438B5" w:rsidRPr="00411DBC" w:rsidRDefault="008438B5" w:rsidP="00DE6D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18" w:type="dxa"/>
            <w:gridSpan w:val="3"/>
            <w:tcBorders>
              <w:top w:val="single" w:sz="4" w:space="0" w:color="auto"/>
            </w:tcBorders>
            <w:vAlign w:val="center"/>
          </w:tcPr>
          <w:p w14:paraId="7CBF783F" w14:textId="77777777" w:rsidR="008438B5" w:rsidRPr="00411DBC" w:rsidRDefault="008438B5" w:rsidP="00DE6D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33" w:type="dxa"/>
            <w:tcBorders>
              <w:top w:val="single" w:sz="4" w:space="0" w:color="auto"/>
            </w:tcBorders>
            <w:vAlign w:val="center"/>
          </w:tcPr>
          <w:p w14:paraId="58750079" w14:textId="77777777" w:rsidR="008438B5" w:rsidRPr="00411DBC" w:rsidRDefault="008438B5" w:rsidP="00DE6D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20" w:type="dxa"/>
            <w:gridSpan w:val="3"/>
            <w:tcBorders>
              <w:top w:val="single" w:sz="4" w:space="0" w:color="auto"/>
            </w:tcBorders>
            <w:vAlign w:val="center"/>
          </w:tcPr>
          <w:p w14:paraId="1B9FF7E7" w14:textId="77777777" w:rsidR="008438B5" w:rsidRPr="00411DBC" w:rsidRDefault="008438B5" w:rsidP="00DE6D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2C66BE" w:rsidRPr="00411DBC" w14:paraId="06E3036B" w14:textId="77777777" w:rsidTr="00DE6DD8">
        <w:trPr>
          <w:trHeight w:val="379"/>
        </w:trPr>
        <w:tc>
          <w:tcPr>
            <w:tcW w:w="230" w:type="dxa"/>
          </w:tcPr>
          <w:p w14:paraId="163D59BC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9" w:type="dxa"/>
          </w:tcPr>
          <w:p w14:paraId="4AA83C0A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639" w:type="dxa"/>
            <w:vAlign w:val="center"/>
          </w:tcPr>
          <w:p w14:paraId="3314350F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2" w:type="dxa"/>
            <w:vMerge w:val="restart"/>
            <w:tcBorders>
              <w:top w:val="single" w:sz="4" w:space="0" w:color="auto"/>
            </w:tcBorders>
            <w:vAlign w:val="center"/>
          </w:tcPr>
          <w:p w14:paraId="2BBB73EF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  <w:p w14:paraId="515B54F7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 xml:space="preserve">30 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มิถุนายน</w:t>
            </w:r>
          </w:p>
          <w:p w14:paraId="294449BB" w14:textId="37D769F6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233" w:type="dxa"/>
            <w:vMerge w:val="restart"/>
            <w:tcBorders>
              <w:top w:val="single" w:sz="4" w:space="0" w:color="auto"/>
            </w:tcBorders>
            <w:vAlign w:val="center"/>
          </w:tcPr>
          <w:p w14:paraId="3BCD5723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3" w:type="dxa"/>
            <w:vMerge w:val="restart"/>
            <w:tcBorders>
              <w:top w:val="single" w:sz="4" w:space="0" w:color="auto"/>
            </w:tcBorders>
            <w:vAlign w:val="center"/>
          </w:tcPr>
          <w:p w14:paraId="15B54644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  <w:p w14:paraId="66554A29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31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 xml:space="preserve"> ธันวาคม</w:t>
            </w:r>
          </w:p>
          <w:p w14:paraId="4F94A923" w14:textId="710AEE38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2565</w:t>
            </w:r>
          </w:p>
        </w:tc>
        <w:tc>
          <w:tcPr>
            <w:tcW w:w="233" w:type="dxa"/>
            <w:vMerge w:val="restart"/>
            <w:vAlign w:val="center"/>
          </w:tcPr>
          <w:p w14:paraId="1529923D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2" w:type="dxa"/>
            <w:vMerge w:val="restart"/>
            <w:tcBorders>
              <w:top w:val="single" w:sz="4" w:space="0" w:color="auto"/>
            </w:tcBorders>
            <w:vAlign w:val="center"/>
          </w:tcPr>
          <w:p w14:paraId="011040F5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  <w:p w14:paraId="6798A382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 xml:space="preserve">30 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มิถุนายน</w:t>
            </w:r>
          </w:p>
          <w:p w14:paraId="76DBDE90" w14:textId="65C5AE62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233" w:type="dxa"/>
            <w:vMerge w:val="restart"/>
            <w:tcBorders>
              <w:top w:val="single" w:sz="4" w:space="0" w:color="auto"/>
            </w:tcBorders>
            <w:vAlign w:val="center"/>
          </w:tcPr>
          <w:p w14:paraId="6BF62130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5" w:type="dxa"/>
            <w:vMerge w:val="restart"/>
            <w:tcBorders>
              <w:top w:val="single" w:sz="4" w:space="0" w:color="auto"/>
            </w:tcBorders>
            <w:vAlign w:val="center"/>
          </w:tcPr>
          <w:p w14:paraId="37B8515C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  <w:p w14:paraId="35160612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31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 xml:space="preserve"> ธันวาคม</w:t>
            </w:r>
          </w:p>
          <w:p w14:paraId="5C641769" w14:textId="28F3BD9A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2565</w:t>
            </w:r>
          </w:p>
        </w:tc>
      </w:tr>
      <w:tr w:rsidR="008438B5" w:rsidRPr="00411DBC" w14:paraId="5FA211EE" w14:textId="77777777" w:rsidTr="00DE6DD8">
        <w:trPr>
          <w:trHeight w:val="379"/>
        </w:trPr>
        <w:tc>
          <w:tcPr>
            <w:tcW w:w="230" w:type="dxa"/>
          </w:tcPr>
          <w:p w14:paraId="4E06E567" w14:textId="77777777" w:rsidR="008438B5" w:rsidRPr="00411DBC" w:rsidRDefault="008438B5" w:rsidP="00DE6D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9" w:type="dxa"/>
          </w:tcPr>
          <w:p w14:paraId="799B8FD5" w14:textId="77777777" w:rsidR="008438B5" w:rsidRPr="00411DBC" w:rsidRDefault="008438B5" w:rsidP="00DE6D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639" w:type="dxa"/>
            <w:vAlign w:val="center"/>
          </w:tcPr>
          <w:p w14:paraId="5FE9E267" w14:textId="77777777" w:rsidR="008438B5" w:rsidRPr="00411DBC" w:rsidRDefault="008438B5" w:rsidP="00DE6D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2" w:type="dxa"/>
            <w:vMerge/>
            <w:vAlign w:val="center"/>
          </w:tcPr>
          <w:p w14:paraId="2A9F655B" w14:textId="77777777" w:rsidR="008438B5" w:rsidRPr="00411DBC" w:rsidRDefault="008438B5" w:rsidP="00DE6D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33" w:type="dxa"/>
            <w:vMerge/>
            <w:vAlign w:val="center"/>
          </w:tcPr>
          <w:p w14:paraId="40002907" w14:textId="77777777" w:rsidR="008438B5" w:rsidRPr="00411DBC" w:rsidRDefault="008438B5" w:rsidP="00DE6D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3" w:type="dxa"/>
            <w:vMerge/>
            <w:vAlign w:val="center"/>
          </w:tcPr>
          <w:p w14:paraId="6132CAA2" w14:textId="77777777" w:rsidR="008438B5" w:rsidRPr="00411DBC" w:rsidRDefault="008438B5" w:rsidP="00DE6D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33" w:type="dxa"/>
            <w:vMerge/>
            <w:vAlign w:val="center"/>
          </w:tcPr>
          <w:p w14:paraId="74948190" w14:textId="77777777" w:rsidR="008438B5" w:rsidRPr="00411DBC" w:rsidRDefault="008438B5" w:rsidP="00DE6D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2" w:type="dxa"/>
            <w:vMerge/>
            <w:vAlign w:val="center"/>
          </w:tcPr>
          <w:p w14:paraId="003B73EB" w14:textId="77777777" w:rsidR="008438B5" w:rsidRPr="00411DBC" w:rsidRDefault="008438B5" w:rsidP="00DE6D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33" w:type="dxa"/>
            <w:vMerge/>
            <w:vAlign w:val="center"/>
          </w:tcPr>
          <w:p w14:paraId="03DAA291" w14:textId="77777777" w:rsidR="008438B5" w:rsidRPr="00411DBC" w:rsidRDefault="008438B5" w:rsidP="00DE6D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5" w:type="dxa"/>
            <w:vMerge/>
            <w:vAlign w:val="center"/>
          </w:tcPr>
          <w:p w14:paraId="759B3DE3" w14:textId="77777777" w:rsidR="008438B5" w:rsidRPr="00411DBC" w:rsidRDefault="008438B5" w:rsidP="00DE6D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8438B5" w:rsidRPr="00411DBC" w14:paraId="7ADE3250" w14:textId="77777777" w:rsidTr="00DE6DD8">
        <w:trPr>
          <w:trHeight w:val="379"/>
        </w:trPr>
        <w:tc>
          <w:tcPr>
            <w:tcW w:w="230" w:type="dxa"/>
          </w:tcPr>
          <w:p w14:paraId="6796B0B3" w14:textId="77777777" w:rsidR="008438B5" w:rsidRPr="00411DBC" w:rsidRDefault="008438B5" w:rsidP="00DE6D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9" w:type="dxa"/>
          </w:tcPr>
          <w:p w14:paraId="1B05A9AF" w14:textId="77777777" w:rsidR="008438B5" w:rsidRPr="00411DBC" w:rsidRDefault="008438B5" w:rsidP="00DE6D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639" w:type="dxa"/>
            <w:vAlign w:val="center"/>
          </w:tcPr>
          <w:p w14:paraId="434B4C35" w14:textId="77777777" w:rsidR="008438B5" w:rsidRPr="00411DBC" w:rsidRDefault="008438B5" w:rsidP="00DE6D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2" w:type="dxa"/>
            <w:vMerge/>
            <w:tcBorders>
              <w:bottom w:val="single" w:sz="4" w:space="0" w:color="auto"/>
            </w:tcBorders>
            <w:vAlign w:val="center"/>
          </w:tcPr>
          <w:p w14:paraId="3AB7587C" w14:textId="77777777" w:rsidR="008438B5" w:rsidRPr="00411DBC" w:rsidRDefault="008438B5" w:rsidP="00DE6D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33" w:type="dxa"/>
            <w:vMerge/>
            <w:vAlign w:val="center"/>
          </w:tcPr>
          <w:p w14:paraId="26CA4E9C" w14:textId="77777777" w:rsidR="008438B5" w:rsidRPr="00411DBC" w:rsidRDefault="008438B5" w:rsidP="00DE6D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3" w:type="dxa"/>
            <w:vMerge/>
            <w:tcBorders>
              <w:bottom w:val="single" w:sz="4" w:space="0" w:color="auto"/>
            </w:tcBorders>
            <w:vAlign w:val="center"/>
          </w:tcPr>
          <w:p w14:paraId="3A368E0A" w14:textId="77777777" w:rsidR="008438B5" w:rsidRPr="00411DBC" w:rsidRDefault="008438B5" w:rsidP="00DE6D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33" w:type="dxa"/>
            <w:vMerge/>
            <w:vAlign w:val="center"/>
          </w:tcPr>
          <w:p w14:paraId="59F3E787" w14:textId="77777777" w:rsidR="008438B5" w:rsidRPr="00411DBC" w:rsidRDefault="008438B5" w:rsidP="00DE6D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2" w:type="dxa"/>
            <w:vMerge/>
            <w:tcBorders>
              <w:bottom w:val="single" w:sz="4" w:space="0" w:color="auto"/>
            </w:tcBorders>
            <w:vAlign w:val="center"/>
          </w:tcPr>
          <w:p w14:paraId="7D061456" w14:textId="77777777" w:rsidR="008438B5" w:rsidRPr="00411DBC" w:rsidRDefault="008438B5" w:rsidP="00DE6D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33" w:type="dxa"/>
            <w:vMerge/>
            <w:vAlign w:val="center"/>
          </w:tcPr>
          <w:p w14:paraId="6D470F77" w14:textId="77777777" w:rsidR="008438B5" w:rsidRPr="00411DBC" w:rsidRDefault="008438B5" w:rsidP="00DE6D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5" w:type="dxa"/>
            <w:vMerge/>
            <w:tcBorders>
              <w:bottom w:val="single" w:sz="4" w:space="0" w:color="auto"/>
            </w:tcBorders>
            <w:vAlign w:val="center"/>
          </w:tcPr>
          <w:p w14:paraId="5A293B8B" w14:textId="77777777" w:rsidR="008438B5" w:rsidRPr="00411DBC" w:rsidRDefault="008438B5" w:rsidP="00DE6D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8438B5" w:rsidRPr="00411DBC" w14:paraId="780FE4EE" w14:textId="77777777" w:rsidTr="00DE6DD8">
        <w:trPr>
          <w:trHeight w:val="379"/>
        </w:trPr>
        <w:tc>
          <w:tcPr>
            <w:tcW w:w="10019" w:type="dxa"/>
            <w:gridSpan w:val="10"/>
            <w:vAlign w:val="center"/>
          </w:tcPr>
          <w:p w14:paraId="393D19B4" w14:textId="77777777" w:rsidR="008438B5" w:rsidRPr="00411DBC" w:rsidRDefault="008438B5" w:rsidP="00DE6D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ยอดคงเหลือของลูกหนี้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ตามสัญญาโอนสิทธิเรียกร้อง</w:t>
            </w:r>
            <w:r w:rsidRPr="00411DBC">
              <w:rPr>
                <w:rFonts w:ascii="Angsana New" w:hAnsi="Angsana New"/>
                <w:sz w:val="28"/>
                <w:szCs w:val="28"/>
                <w:cs/>
              </w:rPr>
              <w:t xml:space="preserve"> แยกตามอายุหนี้ที่ค้างชำระ ดังนี้:-</w:t>
            </w:r>
          </w:p>
        </w:tc>
      </w:tr>
      <w:tr w:rsidR="0010235A" w:rsidRPr="00411DBC" w14:paraId="38880B5D" w14:textId="77777777" w:rsidTr="00DE6DD8">
        <w:trPr>
          <w:trHeight w:val="379"/>
        </w:trPr>
        <w:tc>
          <w:tcPr>
            <w:tcW w:w="230" w:type="dxa"/>
          </w:tcPr>
          <w:p w14:paraId="14CE76CC" w14:textId="77777777" w:rsidR="0010235A" w:rsidRPr="00411DBC" w:rsidRDefault="0010235A" w:rsidP="001023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918" w:type="dxa"/>
            <w:gridSpan w:val="2"/>
            <w:vAlign w:val="center"/>
          </w:tcPr>
          <w:p w14:paraId="4FB03F28" w14:textId="77777777" w:rsidR="0010235A" w:rsidRPr="00411DBC" w:rsidRDefault="0010235A" w:rsidP="001023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ยังไม่ถึงกำหนดชำระ :</w:t>
            </w:r>
          </w:p>
        </w:tc>
        <w:tc>
          <w:tcPr>
            <w:tcW w:w="1292" w:type="dxa"/>
            <w:vAlign w:val="center"/>
          </w:tcPr>
          <w:p w14:paraId="3773D393" w14:textId="6F41FF68" w:rsidR="0010235A" w:rsidRPr="00411DBC" w:rsidRDefault="0010235A" w:rsidP="001023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253,709</w:t>
            </w:r>
          </w:p>
        </w:tc>
        <w:tc>
          <w:tcPr>
            <w:tcW w:w="233" w:type="dxa"/>
            <w:vAlign w:val="center"/>
          </w:tcPr>
          <w:p w14:paraId="71887369" w14:textId="77777777" w:rsidR="0010235A" w:rsidRPr="00411DBC" w:rsidRDefault="0010235A" w:rsidP="001023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3" w:type="dxa"/>
          </w:tcPr>
          <w:p w14:paraId="1AC06827" w14:textId="77777777" w:rsidR="0010235A" w:rsidRPr="00411DBC" w:rsidRDefault="0010235A" w:rsidP="001023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3" w:type="dxa"/>
            <w:vAlign w:val="center"/>
          </w:tcPr>
          <w:p w14:paraId="62684DF3" w14:textId="77777777" w:rsidR="0010235A" w:rsidRPr="00411DBC" w:rsidRDefault="0010235A" w:rsidP="001023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2" w:type="dxa"/>
            <w:vAlign w:val="center"/>
          </w:tcPr>
          <w:p w14:paraId="56833C71" w14:textId="680290D4" w:rsidR="0010235A" w:rsidRPr="00411DBC" w:rsidRDefault="0010235A" w:rsidP="001023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253,709</w:t>
            </w:r>
          </w:p>
        </w:tc>
        <w:tc>
          <w:tcPr>
            <w:tcW w:w="233" w:type="dxa"/>
            <w:vAlign w:val="center"/>
          </w:tcPr>
          <w:p w14:paraId="03B29ABD" w14:textId="77777777" w:rsidR="0010235A" w:rsidRPr="00411DBC" w:rsidRDefault="0010235A" w:rsidP="001023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5" w:type="dxa"/>
            <w:vAlign w:val="center"/>
          </w:tcPr>
          <w:p w14:paraId="75E6F669" w14:textId="77777777" w:rsidR="0010235A" w:rsidRPr="00411DBC" w:rsidRDefault="0010235A" w:rsidP="001023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10235A" w:rsidRPr="00411DBC" w14:paraId="5CB06B86" w14:textId="77777777" w:rsidTr="00DE6DD8">
        <w:trPr>
          <w:trHeight w:val="379"/>
        </w:trPr>
        <w:tc>
          <w:tcPr>
            <w:tcW w:w="230" w:type="dxa"/>
          </w:tcPr>
          <w:p w14:paraId="5628B3F1" w14:textId="77777777" w:rsidR="0010235A" w:rsidRPr="00411DBC" w:rsidRDefault="0010235A" w:rsidP="001023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918" w:type="dxa"/>
            <w:gridSpan w:val="2"/>
          </w:tcPr>
          <w:p w14:paraId="728C177D" w14:textId="77777777" w:rsidR="0010235A" w:rsidRPr="00411DBC" w:rsidRDefault="0010235A" w:rsidP="001023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เกินกำหนดชำระ :</w:t>
            </w:r>
          </w:p>
        </w:tc>
        <w:tc>
          <w:tcPr>
            <w:tcW w:w="1292" w:type="dxa"/>
            <w:vAlign w:val="center"/>
          </w:tcPr>
          <w:p w14:paraId="036E08AE" w14:textId="77777777" w:rsidR="0010235A" w:rsidRPr="00411DBC" w:rsidRDefault="0010235A" w:rsidP="001023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3" w:type="dxa"/>
            <w:vAlign w:val="center"/>
          </w:tcPr>
          <w:p w14:paraId="2F4FAED6" w14:textId="77777777" w:rsidR="0010235A" w:rsidRPr="00411DBC" w:rsidRDefault="0010235A" w:rsidP="001023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3" w:type="dxa"/>
          </w:tcPr>
          <w:p w14:paraId="1EF3275A" w14:textId="77777777" w:rsidR="0010235A" w:rsidRPr="00411DBC" w:rsidRDefault="0010235A" w:rsidP="001023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3" w:type="dxa"/>
            <w:vAlign w:val="center"/>
          </w:tcPr>
          <w:p w14:paraId="713978D7" w14:textId="77777777" w:rsidR="0010235A" w:rsidRPr="00411DBC" w:rsidRDefault="0010235A" w:rsidP="001023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2" w:type="dxa"/>
            <w:vAlign w:val="center"/>
          </w:tcPr>
          <w:p w14:paraId="44DDC571" w14:textId="77777777" w:rsidR="0010235A" w:rsidRPr="00411DBC" w:rsidRDefault="0010235A" w:rsidP="001023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3" w:type="dxa"/>
            <w:vAlign w:val="center"/>
          </w:tcPr>
          <w:p w14:paraId="0AEC6B47" w14:textId="77777777" w:rsidR="0010235A" w:rsidRPr="00411DBC" w:rsidRDefault="0010235A" w:rsidP="001023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5" w:type="dxa"/>
            <w:vAlign w:val="center"/>
          </w:tcPr>
          <w:p w14:paraId="2ADC337F" w14:textId="77777777" w:rsidR="0010235A" w:rsidRPr="00411DBC" w:rsidRDefault="0010235A" w:rsidP="001023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10235A" w:rsidRPr="00411DBC" w14:paraId="7DD32011" w14:textId="77777777" w:rsidTr="006A5123">
        <w:trPr>
          <w:trHeight w:val="379"/>
        </w:trPr>
        <w:tc>
          <w:tcPr>
            <w:tcW w:w="230" w:type="dxa"/>
          </w:tcPr>
          <w:p w14:paraId="7719CC18" w14:textId="77777777" w:rsidR="0010235A" w:rsidRPr="00411DBC" w:rsidRDefault="0010235A" w:rsidP="001023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79" w:type="dxa"/>
          </w:tcPr>
          <w:p w14:paraId="33B79B72" w14:textId="77777777" w:rsidR="0010235A" w:rsidRPr="00411DBC" w:rsidRDefault="0010235A" w:rsidP="001023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639" w:type="dxa"/>
            <w:vAlign w:val="center"/>
          </w:tcPr>
          <w:p w14:paraId="25D33F74" w14:textId="77777777" w:rsidR="0010235A" w:rsidRPr="00411DBC" w:rsidRDefault="0010235A" w:rsidP="0010235A">
            <w:pPr>
              <w:pStyle w:val="ListParagraph"/>
              <w:numPr>
                <w:ilvl w:val="0"/>
                <w:numId w:val="27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 xml:space="preserve">ไม่เกิน </w:t>
            </w:r>
            <w:r w:rsidRPr="00411DBC">
              <w:rPr>
                <w:rFonts w:ascii="Angsana New" w:hAnsi="Angsana New"/>
                <w:sz w:val="28"/>
                <w:szCs w:val="28"/>
              </w:rPr>
              <w:t xml:space="preserve">3 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เดือน</w:t>
            </w:r>
          </w:p>
        </w:tc>
        <w:tc>
          <w:tcPr>
            <w:tcW w:w="1292" w:type="dxa"/>
          </w:tcPr>
          <w:p w14:paraId="34361338" w14:textId="5C055F90" w:rsidR="0010235A" w:rsidRPr="00411DBC" w:rsidRDefault="0010235A" w:rsidP="001023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3" w:type="dxa"/>
            <w:vAlign w:val="center"/>
          </w:tcPr>
          <w:p w14:paraId="198C092A" w14:textId="77777777" w:rsidR="0010235A" w:rsidRPr="00411DBC" w:rsidRDefault="0010235A" w:rsidP="001023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3" w:type="dxa"/>
          </w:tcPr>
          <w:p w14:paraId="2C483E1E" w14:textId="77777777" w:rsidR="0010235A" w:rsidRPr="00411DBC" w:rsidRDefault="0010235A" w:rsidP="001023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3" w:type="dxa"/>
          </w:tcPr>
          <w:p w14:paraId="6A83BEAA" w14:textId="1C22BF45" w:rsidR="0010235A" w:rsidRPr="00411DBC" w:rsidRDefault="0010235A" w:rsidP="001023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2" w:type="dxa"/>
          </w:tcPr>
          <w:p w14:paraId="5B3681AF" w14:textId="5BB2E94E" w:rsidR="0010235A" w:rsidRPr="00411DBC" w:rsidRDefault="0010235A" w:rsidP="001023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3" w:type="dxa"/>
            <w:vAlign w:val="center"/>
          </w:tcPr>
          <w:p w14:paraId="5519EF10" w14:textId="77777777" w:rsidR="0010235A" w:rsidRPr="00411DBC" w:rsidRDefault="0010235A" w:rsidP="001023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5" w:type="dxa"/>
            <w:vAlign w:val="bottom"/>
          </w:tcPr>
          <w:p w14:paraId="5EF52682" w14:textId="77777777" w:rsidR="0010235A" w:rsidRPr="00411DBC" w:rsidRDefault="0010235A" w:rsidP="001023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10235A" w:rsidRPr="00411DBC" w14:paraId="1067BC3A" w14:textId="77777777" w:rsidTr="006A5123">
        <w:trPr>
          <w:trHeight w:val="379"/>
        </w:trPr>
        <w:tc>
          <w:tcPr>
            <w:tcW w:w="230" w:type="dxa"/>
          </w:tcPr>
          <w:p w14:paraId="27821A06" w14:textId="77777777" w:rsidR="0010235A" w:rsidRPr="00411DBC" w:rsidRDefault="0010235A" w:rsidP="001023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79" w:type="dxa"/>
          </w:tcPr>
          <w:p w14:paraId="452D16BF" w14:textId="77777777" w:rsidR="0010235A" w:rsidRPr="00411DBC" w:rsidRDefault="0010235A" w:rsidP="001023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639" w:type="dxa"/>
            <w:vAlign w:val="center"/>
          </w:tcPr>
          <w:p w14:paraId="6DCE6A8F" w14:textId="77777777" w:rsidR="0010235A" w:rsidRPr="00411DBC" w:rsidRDefault="0010235A" w:rsidP="0010235A">
            <w:pPr>
              <w:pStyle w:val="ListParagraph"/>
              <w:numPr>
                <w:ilvl w:val="0"/>
                <w:numId w:val="27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 xml:space="preserve">มากกว่า </w:t>
            </w:r>
            <w:r w:rsidRPr="00411DBC">
              <w:rPr>
                <w:rFonts w:ascii="Angsana New" w:hAnsi="Angsana New"/>
                <w:sz w:val="28"/>
                <w:szCs w:val="28"/>
              </w:rPr>
              <w:t xml:space="preserve">3 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 xml:space="preserve">เดือน ถึง </w:t>
            </w:r>
            <w:r w:rsidRPr="00411DBC">
              <w:rPr>
                <w:rFonts w:ascii="Angsana New" w:hAnsi="Angsana New"/>
                <w:sz w:val="28"/>
                <w:szCs w:val="28"/>
              </w:rPr>
              <w:t xml:space="preserve">6 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เดือน</w:t>
            </w:r>
          </w:p>
        </w:tc>
        <w:tc>
          <w:tcPr>
            <w:tcW w:w="1292" w:type="dxa"/>
          </w:tcPr>
          <w:p w14:paraId="22DAF39A" w14:textId="5530042F" w:rsidR="0010235A" w:rsidRPr="00411DBC" w:rsidRDefault="0010235A" w:rsidP="001023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3" w:type="dxa"/>
            <w:vAlign w:val="center"/>
          </w:tcPr>
          <w:p w14:paraId="44C013F7" w14:textId="77777777" w:rsidR="0010235A" w:rsidRPr="00411DBC" w:rsidRDefault="0010235A" w:rsidP="001023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3" w:type="dxa"/>
          </w:tcPr>
          <w:p w14:paraId="17CACD57" w14:textId="77777777" w:rsidR="0010235A" w:rsidRPr="00411DBC" w:rsidRDefault="0010235A" w:rsidP="001023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3" w:type="dxa"/>
          </w:tcPr>
          <w:p w14:paraId="5A343794" w14:textId="7C1069B8" w:rsidR="0010235A" w:rsidRPr="00411DBC" w:rsidRDefault="0010235A" w:rsidP="001023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2" w:type="dxa"/>
          </w:tcPr>
          <w:p w14:paraId="204512B7" w14:textId="08083435" w:rsidR="0010235A" w:rsidRPr="00411DBC" w:rsidRDefault="0010235A" w:rsidP="001023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3" w:type="dxa"/>
            <w:vAlign w:val="center"/>
          </w:tcPr>
          <w:p w14:paraId="14EBCA2E" w14:textId="77777777" w:rsidR="0010235A" w:rsidRPr="00411DBC" w:rsidRDefault="0010235A" w:rsidP="001023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5" w:type="dxa"/>
            <w:vAlign w:val="center"/>
          </w:tcPr>
          <w:p w14:paraId="34B7F611" w14:textId="77777777" w:rsidR="0010235A" w:rsidRPr="00411DBC" w:rsidRDefault="0010235A" w:rsidP="001023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10235A" w:rsidRPr="00411DBC" w14:paraId="1F4E53A4" w14:textId="77777777" w:rsidTr="006A5123">
        <w:trPr>
          <w:trHeight w:val="379"/>
        </w:trPr>
        <w:tc>
          <w:tcPr>
            <w:tcW w:w="230" w:type="dxa"/>
          </w:tcPr>
          <w:p w14:paraId="76ACAC92" w14:textId="77777777" w:rsidR="0010235A" w:rsidRPr="00411DBC" w:rsidRDefault="0010235A" w:rsidP="001023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79" w:type="dxa"/>
          </w:tcPr>
          <w:p w14:paraId="59656362" w14:textId="77777777" w:rsidR="0010235A" w:rsidRPr="00411DBC" w:rsidRDefault="0010235A" w:rsidP="001023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639" w:type="dxa"/>
            <w:vAlign w:val="center"/>
          </w:tcPr>
          <w:p w14:paraId="21A29AAB" w14:textId="77777777" w:rsidR="0010235A" w:rsidRPr="00411DBC" w:rsidRDefault="0010235A" w:rsidP="0010235A">
            <w:pPr>
              <w:pStyle w:val="ListParagraph"/>
              <w:numPr>
                <w:ilvl w:val="0"/>
                <w:numId w:val="27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 xml:space="preserve">มากกว่า </w:t>
            </w:r>
            <w:r w:rsidRPr="00411DBC">
              <w:rPr>
                <w:rFonts w:ascii="Angsana New" w:hAnsi="Angsana New"/>
                <w:sz w:val="28"/>
                <w:szCs w:val="28"/>
              </w:rPr>
              <w:t xml:space="preserve">6 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 xml:space="preserve">เดือน ถึง </w:t>
            </w:r>
            <w:r w:rsidRPr="00411DBC">
              <w:rPr>
                <w:rFonts w:ascii="Angsana New" w:hAnsi="Angsana New"/>
                <w:sz w:val="28"/>
                <w:szCs w:val="28"/>
              </w:rPr>
              <w:t xml:space="preserve">12 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เดือน</w:t>
            </w:r>
          </w:p>
        </w:tc>
        <w:tc>
          <w:tcPr>
            <w:tcW w:w="1292" w:type="dxa"/>
          </w:tcPr>
          <w:p w14:paraId="76145375" w14:textId="2E1D55FE" w:rsidR="0010235A" w:rsidRPr="00411DBC" w:rsidRDefault="0010235A" w:rsidP="001023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3" w:type="dxa"/>
            <w:vAlign w:val="center"/>
          </w:tcPr>
          <w:p w14:paraId="04D29855" w14:textId="77777777" w:rsidR="0010235A" w:rsidRPr="00411DBC" w:rsidRDefault="0010235A" w:rsidP="001023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3" w:type="dxa"/>
          </w:tcPr>
          <w:p w14:paraId="1E2AACDA" w14:textId="77777777" w:rsidR="0010235A" w:rsidRPr="00411DBC" w:rsidRDefault="0010235A" w:rsidP="001023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3" w:type="dxa"/>
          </w:tcPr>
          <w:p w14:paraId="6635F4F8" w14:textId="1CB4A5C4" w:rsidR="0010235A" w:rsidRPr="00411DBC" w:rsidRDefault="0010235A" w:rsidP="001023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2" w:type="dxa"/>
          </w:tcPr>
          <w:p w14:paraId="3F03BCC3" w14:textId="2B6AB8E2" w:rsidR="0010235A" w:rsidRPr="00411DBC" w:rsidRDefault="0010235A" w:rsidP="001023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3" w:type="dxa"/>
            <w:vAlign w:val="center"/>
          </w:tcPr>
          <w:p w14:paraId="0D6D698C" w14:textId="77777777" w:rsidR="0010235A" w:rsidRPr="00411DBC" w:rsidRDefault="0010235A" w:rsidP="001023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5" w:type="dxa"/>
            <w:vAlign w:val="center"/>
          </w:tcPr>
          <w:p w14:paraId="3976D822" w14:textId="77777777" w:rsidR="0010235A" w:rsidRPr="00411DBC" w:rsidRDefault="0010235A" w:rsidP="001023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10235A" w:rsidRPr="00411DBC" w14:paraId="1FEEF2F5" w14:textId="77777777" w:rsidTr="00DE6DD8">
        <w:trPr>
          <w:trHeight w:val="379"/>
        </w:trPr>
        <w:tc>
          <w:tcPr>
            <w:tcW w:w="230" w:type="dxa"/>
          </w:tcPr>
          <w:p w14:paraId="1AEB7267" w14:textId="77777777" w:rsidR="0010235A" w:rsidRPr="00411DBC" w:rsidRDefault="0010235A" w:rsidP="001023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79" w:type="dxa"/>
          </w:tcPr>
          <w:p w14:paraId="55909942" w14:textId="77777777" w:rsidR="0010235A" w:rsidRPr="00411DBC" w:rsidRDefault="0010235A" w:rsidP="001023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639" w:type="dxa"/>
            <w:vAlign w:val="center"/>
          </w:tcPr>
          <w:p w14:paraId="27544987" w14:textId="77777777" w:rsidR="0010235A" w:rsidRPr="00411DBC" w:rsidRDefault="0010235A" w:rsidP="0010235A">
            <w:pPr>
              <w:pStyle w:val="ListParagraph"/>
              <w:numPr>
                <w:ilvl w:val="0"/>
                <w:numId w:val="27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 xml:space="preserve">มากกว่า </w:t>
            </w:r>
            <w:r w:rsidRPr="00411DBC">
              <w:rPr>
                <w:rFonts w:ascii="Angsana New" w:hAnsi="Angsana New"/>
                <w:sz w:val="28"/>
                <w:szCs w:val="28"/>
              </w:rPr>
              <w:t xml:space="preserve">12 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เดือน</w:t>
            </w:r>
          </w:p>
        </w:tc>
        <w:tc>
          <w:tcPr>
            <w:tcW w:w="1292" w:type="dxa"/>
            <w:tcBorders>
              <w:bottom w:val="single" w:sz="4" w:space="0" w:color="auto"/>
            </w:tcBorders>
            <w:vAlign w:val="center"/>
          </w:tcPr>
          <w:p w14:paraId="67957DA2" w14:textId="3678BFB9" w:rsidR="0010235A" w:rsidRPr="00411DBC" w:rsidRDefault="0010235A" w:rsidP="001023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3" w:type="dxa"/>
            <w:vAlign w:val="center"/>
          </w:tcPr>
          <w:p w14:paraId="6D019587" w14:textId="77777777" w:rsidR="0010235A" w:rsidRPr="00411DBC" w:rsidRDefault="0010235A" w:rsidP="001023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3" w:type="dxa"/>
            <w:tcBorders>
              <w:bottom w:val="single" w:sz="4" w:space="0" w:color="auto"/>
            </w:tcBorders>
            <w:vAlign w:val="center"/>
          </w:tcPr>
          <w:p w14:paraId="70D24889" w14:textId="77777777" w:rsidR="0010235A" w:rsidRPr="00411DBC" w:rsidRDefault="0010235A" w:rsidP="001023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3" w:type="dxa"/>
            <w:vAlign w:val="center"/>
          </w:tcPr>
          <w:p w14:paraId="4E35B092" w14:textId="594815A9" w:rsidR="0010235A" w:rsidRPr="00411DBC" w:rsidRDefault="0010235A" w:rsidP="001023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2" w:type="dxa"/>
            <w:tcBorders>
              <w:bottom w:val="single" w:sz="4" w:space="0" w:color="auto"/>
            </w:tcBorders>
            <w:vAlign w:val="center"/>
          </w:tcPr>
          <w:p w14:paraId="7CC3B42A" w14:textId="0F8649CD" w:rsidR="0010235A" w:rsidRPr="00411DBC" w:rsidRDefault="0010235A" w:rsidP="001023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3" w:type="dxa"/>
            <w:vAlign w:val="center"/>
          </w:tcPr>
          <w:p w14:paraId="7AE3BB5F" w14:textId="77777777" w:rsidR="0010235A" w:rsidRPr="00411DBC" w:rsidRDefault="0010235A" w:rsidP="001023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5" w:type="dxa"/>
            <w:tcBorders>
              <w:bottom w:val="single" w:sz="4" w:space="0" w:color="auto"/>
            </w:tcBorders>
            <w:vAlign w:val="center"/>
          </w:tcPr>
          <w:p w14:paraId="0D981F21" w14:textId="77777777" w:rsidR="0010235A" w:rsidRPr="00411DBC" w:rsidRDefault="0010235A" w:rsidP="001023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10235A" w:rsidRPr="00411DBC" w14:paraId="44064581" w14:textId="77777777" w:rsidTr="00DE6DD8">
        <w:trPr>
          <w:trHeight w:val="379"/>
        </w:trPr>
        <w:tc>
          <w:tcPr>
            <w:tcW w:w="230" w:type="dxa"/>
          </w:tcPr>
          <w:p w14:paraId="2CEB5CCC" w14:textId="77777777" w:rsidR="0010235A" w:rsidRPr="00411DBC" w:rsidRDefault="0010235A" w:rsidP="001023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3918" w:type="dxa"/>
            <w:gridSpan w:val="2"/>
          </w:tcPr>
          <w:p w14:paraId="5C53D600" w14:textId="77777777" w:rsidR="0010235A" w:rsidRPr="00411DBC" w:rsidRDefault="0010235A" w:rsidP="001023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292" w:type="dxa"/>
            <w:tcBorders>
              <w:top w:val="single" w:sz="4" w:space="0" w:color="auto"/>
            </w:tcBorders>
            <w:vAlign w:val="center"/>
          </w:tcPr>
          <w:p w14:paraId="17459A51" w14:textId="51F037A2" w:rsidR="0010235A" w:rsidRPr="00411DBC" w:rsidRDefault="0010235A" w:rsidP="001023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253,709</w:t>
            </w:r>
          </w:p>
        </w:tc>
        <w:tc>
          <w:tcPr>
            <w:tcW w:w="233" w:type="dxa"/>
            <w:vAlign w:val="center"/>
          </w:tcPr>
          <w:p w14:paraId="643DC082" w14:textId="77777777" w:rsidR="0010235A" w:rsidRPr="00411DBC" w:rsidRDefault="0010235A" w:rsidP="001023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3" w:type="dxa"/>
            <w:tcBorders>
              <w:top w:val="single" w:sz="4" w:space="0" w:color="auto"/>
            </w:tcBorders>
            <w:vAlign w:val="center"/>
          </w:tcPr>
          <w:p w14:paraId="300F2613" w14:textId="77777777" w:rsidR="0010235A" w:rsidRPr="00411DBC" w:rsidRDefault="0010235A" w:rsidP="001023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3" w:type="dxa"/>
            <w:vAlign w:val="center"/>
          </w:tcPr>
          <w:p w14:paraId="5034817D" w14:textId="77777777" w:rsidR="0010235A" w:rsidRPr="00411DBC" w:rsidRDefault="0010235A" w:rsidP="001023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2" w:type="dxa"/>
            <w:tcBorders>
              <w:top w:val="single" w:sz="4" w:space="0" w:color="auto"/>
            </w:tcBorders>
            <w:vAlign w:val="center"/>
          </w:tcPr>
          <w:p w14:paraId="09588968" w14:textId="3CE0232E" w:rsidR="0010235A" w:rsidRPr="00411DBC" w:rsidRDefault="0010235A" w:rsidP="001023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253,709</w:t>
            </w:r>
          </w:p>
        </w:tc>
        <w:tc>
          <w:tcPr>
            <w:tcW w:w="233" w:type="dxa"/>
            <w:vAlign w:val="center"/>
          </w:tcPr>
          <w:p w14:paraId="249C0AF6" w14:textId="77777777" w:rsidR="0010235A" w:rsidRPr="00411DBC" w:rsidRDefault="0010235A" w:rsidP="001023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5" w:type="dxa"/>
            <w:tcBorders>
              <w:top w:val="single" w:sz="4" w:space="0" w:color="auto"/>
            </w:tcBorders>
            <w:vAlign w:val="center"/>
          </w:tcPr>
          <w:p w14:paraId="115D5158" w14:textId="77777777" w:rsidR="0010235A" w:rsidRPr="00411DBC" w:rsidRDefault="0010235A" w:rsidP="001023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10235A" w:rsidRPr="00411DBC" w14:paraId="27FDBCB3" w14:textId="77777777" w:rsidTr="00DE6DD8">
        <w:trPr>
          <w:trHeight w:val="379"/>
        </w:trPr>
        <w:tc>
          <w:tcPr>
            <w:tcW w:w="230" w:type="dxa"/>
          </w:tcPr>
          <w:p w14:paraId="3FA549F8" w14:textId="77777777" w:rsidR="0010235A" w:rsidRPr="00411DBC" w:rsidRDefault="0010235A" w:rsidP="001023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918" w:type="dxa"/>
            <w:gridSpan w:val="2"/>
            <w:vAlign w:val="center"/>
          </w:tcPr>
          <w:p w14:paraId="43137C58" w14:textId="77777777" w:rsidR="0010235A" w:rsidRPr="00411DBC" w:rsidRDefault="0010235A" w:rsidP="001023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u w:val="single"/>
                <w:cs/>
              </w:rPr>
              <w:t>หัก</w:t>
            </w:r>
            <w:r w:rsidRPr="00411DBC">
              <w:rPr>
                <w:rFonts w:ascii="Angsana New" w:hAnsi="Angsana New"/>
                <w:sz w:val="28"/>
                <w:szCs w:val="28"/>
              </w:rPr>
              <w:t xml:space="preserve"> :</w:t>
            </w:r>
            <w:r w:rsidRPr="00411DBC">
              <w:rPr>
                <w:rFonts w:ascii="Angsana New" w:hAnsi="Angsana New"/>
                <w:sz w:val="28"/>
                <w:szCs w:val="28"/>
                <w:cs/>
              </w:rPr>
              <w:t xml:space="preserve"> ค่าเผื่อผลขาดทุนทางด้านเครดิต</w:t>
            </w:r>
          </w:p>
        </w:tc>
        <w:tc>
          <w:tcPr>
            <w:tcW w:w="1292" w:type="dxa"/>
            <w:tcBorders>
              <w:bottom w:val="single" w:sz="4" w:space="0" w:color="auto"/>
            </w:tcBorders>
            <w:vAlign w:val="center"/>
          </w:tcPr>
          <w:p w14:paraId="5D962039" w14:textId="3496C493" w:rsidR="0010235A" w:rsidRPr="00411DBC" w:rsidRDefault="0010235A" w:rsidP="001023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3" w:type="dxa"/>
            <w:vAlign w:val="center"/>
          </w:tcPr>
          <w:p w14:paraId="635F05E5" w14:textId="77777777" w:rsidR="0010235A" w:rsidRPr="00411DBC" w:rsidRDefault="0010235A" w:rsidP="001023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3" w:type="dxa"/>
            <w:tcBorders>
              <w:bottom w:val="single" w:sz="4" w:space="0" w:color="auto"/>
            </w:tcBorders>
            <w:vAlign w:val="center"/>
          </w:tcPr>
          <w:p w14:paraId="4F71FE34" w14:textId="77777777" w:rsidR="0010235A" w:rsidRPr="00411DBC" w:rsidRDefault="0010235A" w:rsidP="001023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3" w:type="dxa"/>
            <w:vAlign w:val="center"/>
          </w:tcPr>
          <w:p w14:paraId="6331ECD3" w14:textId="77777777" w:rsidR="0010235A" w:rsidRPr="00411DBC" w:rsidRDefault="0010235A" w:rsidP="001023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2" w:type="dxa"/>
            <w:tcBorders>
              <w:bottom w:val="single" w:sz="4" w:space="0" w:color="auto"/>
            </w:tcBorders>
            <w:vAlign w:val="center"/>
          </w:tcPr>
          <w:p w14:paraId="0D5755FD" w14:textId="42A4F046" w:rsidR="0010235A" w:rsidRPr="00411DBC" w:rsidRDefault="0010235A" w:rsidP="001023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3" w:type="dxa"/>
            <w:vAlign w:val="center"/>
          </w:tcPr>
          <w:p w14:paraId="6A8A7DA2" w14:textId="77777777" w:rsidR="0010235A" w:rsidRPr="00411DBC" w:rsidRDefault="0010235A" w:rsidP="001023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5" w:type="dxa"/>
            <w:tcBorders>
              <w:bottom w:val="single" w:sz="4" w:space="0" w:color="auto"/>
            </w:tcBorders>
            <w:vAlign w:val="center"/>
          </w:tcPr>
          <w:p w14:paraId="5E02AEEE" w14:textId="77777777" w:rsidR="0010235A" w:rsidRPr="00411DBC" w:rsidRDefault="0010235A" w:rsidP="001023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10235A" w:rsidRPr="00411DBC" w14:paraId="2DFB3BD2" w14:textId="77777777" w:rsidTr="00DE6DD8">
        <w:trPr>
          <w:trHeight w:val="379"/>
        </w:trPr>
        <w:tc>
          <w:tcPr>
            <w:tcW w:w="230" w:type="dxa"/>
          </w:tcPr>
          <w:p w14:paraId="4C3CE981" w14:textId="77777777" w:rsidR="0010235A" w:rsidRPr="00411DBC" w:rsidRDefault="0010235A" w:rsidP="001023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918" w:type="dxa"/>
            <w:gridSpan w:val="2"/>
          </w:tcPr>
          <w:p w14:paraId="57D6E8D5" w14:textId="77777777" w:rsidR="0010235A" w:rsidRPr="00411DBC" w:rsidRDefault="0010235A" w:rsidP="001023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ลูกหนี้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ตามสัญญาโอนสิทธิเรียกร้อง</w:t>
            </w:r>
            <w:r w:rsidRPr="00411DBC">
              <w:rPr>
                <w:rFonts w:ascii="Angsana New" w:hAnsi="Angsana New"/>
                <w:sz w:val="28"/>
                <w:szCs w:val="28"/>
                <w:cs/>
              </w:rPr>
              <w:t xml:space="preserve"> – สุทธิ</w:t>
            </w:r>
          </w:p>
        </w:tc>
        <w:tc>
          <w:tcPr>
            <w:tcW w:w="1292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6AAF0D97" w14:textId="07932FA0" w:rsidR="0010235A" w:rsidRPr="00411DBC" w:rsidRDefault="0010235A" w:rsidP="001023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253,709</w:t>
            </w:r>
          </w:p>
        </w:tc>
        <w:tc>
          <w:tcPr>
            <w:tcW w:w="233" w:type="dxa"/>
            <w:vAlign w:val="center"/>
          </w:tcPr>
          <w:p w14:paraId="58A94E5E" w14:textId="77777777" w:rsidR="0010235A" w:rsidRPr="00411DBC" w:rsidRDefault="0010235A" w:rsidP="001023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3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7230574B" w14:textId="77777777" w:rsidR="0010235A" w:rsidRPr="00411DBC" w:rsidRDefault="0010235A" w:rsidP="001023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3" w:type="dxa"/>
            <w:vAlign w:val="center"/>
          </w:tcPr>
          <w:p w14:paraId="4391CEB5" w14:textId="77777777" w:rsidR="0010235A" w:rsidRPr="00411DBC" w:rsidRDefault="0010235A" w:rsidP="001023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2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4BB3D656" w14:textId="121534C7" w:rsidR="0010235A" w:rsidRPr="00411DBC" w:rsidRDefault="0010235A" w:rsidP="001023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253,709</w:t>
            </w:r>
          </w:p>
        </w:tc>
        <w:tc>
          <w:tcPr>
            <w:tcW w:w="233" w:type="dxa"/>
            <w:vAlign w:val="center"/>
          </w:tcPr>
          <w:p w14:paraId="4D328040" w14:textId="77777777" w:rsidR="0010235A" w:rsidRPr="00411DBC" w:rsidRDefault="0010235A" w:rsidP="001023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5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256EFD61" w14:textId="77777777" w:rsidR="0010235A" w:rsidRPr="00411DBC" w:rsidRDefault="0010235A" w:rsidP="001023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</w:tbl>
    <w:p w14:paraId="2E162AFB" w14:textId="77777777" w:rsidR="004E4D18" w:rsidRPr="00411DBC" w:rsidRDefault="004E4D18" w:rsidP="004E4D18">
      <w:pPr>
        <w:pStyle w:val="ListParagraph"/>
        <w:spacing w:before="240" w:after="120"/>
        <w:ind w:left="360"/>
        <w:rPr>
          <w:rFonts w:ascii="Angsana New" w:hAnsi="Angsana New"/>
          <w:b/>
          <w:bCs/>
          <w:sz w:val="28"/>
          <w:szCs w:val="28"/>
        </w:rPr>
      </w:pPr>
    </w:p>
    <w:p w14:paraId="5A9E820F" w14:textId="77777777" w:rsidR="004E4D18" w:rsidRPr="00411DBC" w:rsidRDefault="004E4D18" w:rsidP="004E4D18">
      <w:pPr>
        <w:pStyle w:val="ListParagraph"/>
        <w:spacing w:before="240" w:after="120"/>
        <w:ind w:left="360"/>
        <w:rPr>
          <w:rFonts w:ascii="Angsana New" w:hAnsi="Angsana New"/>
          <w:b/>
          <w:bCs/>
          <w:sz w:val="28"/>
          <w:szCs w:val="28"/>
        </w:rPr>
      </w:pPr>
    </w:p>
    <w:p w14:paraId="5B332776" w14:textId="77777777" w:rsidR="004E4D18" w:rsidRPr="00411DBC" w:rsidRDefault="004E4D18" w:rsidP="004E4D18">
      <w:pPr>
        <w:pStyle w:val="ListParagraph"/>
        <w:spacing w:before="240" w:after="120"/>
        <w:ind w:left="360"/>
        <w:rPr>
          <w:rFonts w:ascii="Angsana New" w:hAnsi="Angsana New"/>
          <w:b/>
          <w:bCs/>
          <w:sz w:val="28"/>
          <w:szCs w:val="28"/>
        </w:rPr>
      </w:pPr>
    </w:p>
    <w:p w14:paraId="3FF7A2C6" w14:textId="0DF06A85" w:rsidR="0060552F" w:rsidRPr="00411DBC" w:rsidRDefault="0060552F" w:rsidP="00EA4CCF">
      <w:pPr>
        <w:pStyle w:val="ListParagraph"/>
        <w:numPr>
          <w:ilvl w:val="0"/>
          <w:numId w:val="18"/>
        </w:numPr>
        <w:spacing w:before="240" w:after="120"/>
        <w:rPr>
          <w:rFonts w:ascii="Angsana New" w:hAnsi="Angsana New"/>
          <w:b/>
          <w:bCs/>
          <w:sz w:val="28"/>
          <w:szCs w:val="28"/>
        </w:rPr>
      </w:pPr>
      <w:r w:rsidRPr="00411DBC">
        <w:rPr>
          <w:rFonts w:ascii="Angsana New" w:hAnsi="Angsana New" w:hint="cs"/>
          <w:b/>
          <w:bCs/>
          <w:sz w:val="28"/>
          <w:szCs w:val="28"/>
          <w:cs/>
        </w:rPr>
        <w:t>ลูกหนี้เงินผ่อนชำระ</w:t>
      </w:r>
    </w:p>
    <w:tbl>
      <w:tblPr>
        <w:tblStyle w:val="TableGrid"/>
        <w:tblW w:w="100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4"/>
        <w:gridCol w:w="3260"/>
        <w:gridCol w:w="317"/>
        <w:gridCol w:w="1809"/>
        <w:gridCol w:w="317"/>
        <w:gridCol w:w="1951"/>
        <w:gridCol w:w="317"/>
        <w:gridCol w:w="1797"/>
      </w:tblGrid>
      <w:tr w:rsidR="00EE28A2" w:rsidRPr="00411DBC" w14:paraId="33F46DC3" w14:textId="77777777" w:rsidTr="004F32DB">
        <w:trPr>
          <w:trHeight w:val="364"/>
        </w:trPr>
        <w:tc>
          <w:tcPr>
            <w:tcW w:w="284" w:type="dxa"/>
          </w:tcPr>
          <w:p w14:paraId="5AFA49FC" w14:textId="77777777" w:rsidR="00EE28A2" w:rsidRPr="00411DBC" w:rsidRDefault="00EE28A2" w:rsidP="0084439D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120"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260" w:type="dxa"/>
          </w:tcPr>
          <w:p w14:paraId="4EF52708" w14:textId="77777777" w:rsidR="00EE28A2" w:rsidRPr="00411DBC" w:rsidRDefault="00EE28A2" w:rsidP="0084439D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17" w:type="dxa"/>
          </w:tcPr>
          <w:p w14:paraId="2DE7399F" w14:textId="77777777" w:rsidR="00EE28A2" w:rsidRPr="00411DBC" w:rsidRDefault="00EE28A2" w:rsidP="0084439D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9" w:type="dxa"/>
            <w:tcBorders>
              <w:bottom w:val="single" w:sz="4" w:space="0" w:color="auto"/>
            </w:tcBorders>
          </w:tcPr>
          <w:p w14:paraId="1A9A48D4" w14:textId="77777777" w:rsidR="00EE28A2" w:rsidRPr="00411DBC" w:rsidRDefault="00EE28A2" w:rsidP="0084439D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17" w:type="dxa"/>
            <w:tcBorders>
              <w:bottom w:val="single" w:sz="4" w:space="0" w:color="auto"/>
            </w:tcBorders>
          </w:tcPr>
          <w:p w14:paraId="2BE8AC1B" w14:textId="77777777" w:rsidR="00EE28A2" w:rsidRPr="00411DBC" w:rsidRDefault="00EE28A2" w:rsidP="0084439D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951" w:type="dxa"/>
            <w:tcBorders>
              <w:bottom w:val="single" w:sz="4" w:space="0" w:color="auto"/>
            </w:tcBorders>
          </w:tcPr>
          <w:p w14:paraId="181F5F67" w14:textId="77777777" w:rsidR="00EE28A2" w:rsidRPr="00411DBC" w:rsidRDefault="00EE28A2" w:rsidP="0084439D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17" w:type="dxa"/>
            <w:tcBorders>
              <w:bottom w:val="single" w:sz="4" w:space="0" w:color="auto"/>
            </w:tcBorders>
          </w:tcPr>
          <w:p w14:paraId="069BB2DC" w14:textId="77777777" w:rsidR="00EE28A2" w:rsidRPr="00411DBC" w:rsidRDefault="00EE28A2" w:rsidP="0084439D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7" w:type="dxa"/>
            <w:tcBorders>
              <w:bottom w:val="single" w:sz="4" w:space="0" w:color="auto"/>
            </w:tcBorders>
          </w:tcPr>
          <w:p w14:paraId="1E295D7E" w14:textId="77777777" w:rsidR="00EE28A2" w:rsidRPr="00411DBC" w:rsidRDefault="00EE28A2" w:rsidP="0084439D">
            <w:pPr>
              <w:tabs>
                <w:tab w:val="clear" w:pos="227"/>
                <w:tab w:val="clear" w:pos="680"/>
                <w:tab w:val="left" w:pos="284"/>
                <w:tab w:val="left" w:pos="567"/>
                <w:tab w:val="left" w:pos="670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(หน่วย</w:t>
            </w:r>
            <w:r w:rsidRPr="00411DBC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พันบาท)</w:t>
            </w:r>
          </w:p>
        </w:tc>
      </w:tr>
      <w:tr w:rsidR="00EE28A2" w:rsidRPr="00411DBC" w14:paraId="45FE4FE3" w14:textId="77777777" w:rsidTr="00361225">
        <w:trPr>
          <w:trHeight w:val="364"/>
        </w:trPr>
        <w:tc>
          <w:tcPr>
            <w:tcW w:w="284" w:type="dxa"/>
          </w:tcPr>
          <w:p w14:paraId="43239427" w14:textId="77777777" w:rsidR="00EE28A2" w:rsidRPr="00411DBC" w:rsidRDefault="00EE28A2" w:rsidP="0084439D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260" w:type="dxa"/>
          </w:tcPr>
          <w:p w14:paraId="46F76C7E" w14:textId="77777777" w:rsidR="00EE28A2" w:rsidRPr="00411DBC" w:rsidRDefault="00EE28A2" w:rsidP="0084439D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17" w:type="dxa"/>
          </w:tcPr>
          <w:p w14:paraId="1D09ECD3" w14:textId="77777777" w:rsidR="00EE28A2" w:rsidRPr="00411DBC" w:rsidRDefault="00EE28A2" w:rsidP="0084439D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91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CF2655" w14:textId="77777777" w:rsidR="00EE28A2" w:rsidRPr="00411DBC" w:rsidRDefault="00EE28A2" w:rsidP="0084439D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งบการเงินรวม</w:t>
            </w:r>
          </w:p>
        </w:tc>
      </w:tr>
      <w:tr w:rsidR="00EE28A2" w:rsidRPr="00411DBC" w14:paraId="069E3D7F" w14:textId="77777777" w:rsidTr="004F32DB">
        <w:trPr>
          <w:trHeight w:val="364"/>
        </w:trPr>
        <w:tc>
          <w:tcPr>
            <w:tcW w:w="284" w:type="dxa"/>
          </w:tcPr>
          <w:p w14:paraId="484B9C78" w14:textId="77777777" w:rsidR="00EE28A2" w:rsidRPr="00411DBC" w:rsidRDefault="00EE28A2" w:rsidP="0084439D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  <w:bookmarkStart w:id="7" w:name="_Hlk134978816"/>
          </w:p>
        </w:tc>
        <w:tc>
          <w:tcPr>
            <w:tcW w:w="3260" w:type="dxa"/>
          </w:tcPr>
          <w:p w14:paraId="17BE7BBE" w14:textId="77777777" w:rsidR="00EE28A2" w:rsidRPr="00411DBC" w:rsidRDefault="00EE28A2" w:rsidP="0084439D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17" w:type="dxa"/>
          </w:tcPr>
          <w:p w14:paraId="019DDAD4" w14:textId="77777777" w:rsidR="00EE28A2" w:rsidRPr="00411DBC" w:rsidRDefault="00EE28A2" w:rsidP="0084439D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E0B057" w14:textId="7B919481" w:rsidR="00EE28A2" w:rsidRPr="00411DBC" w:rsidRDefault="00361225" w:rsidP="009F438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Theme="majorBidi" w:eastAsia="Arial Unicode MS" w:hAnsiTheme="majorBidi" w:cstheme="majorBidi" w:hint="cs"/>
                <w:snapToGrid w:val="0"/>
                <w:sz w:val="28"/>
                <w:szCs w:val="28"/>
                <w:cs/>
                <w:lang w:eastAsia="th-TH"/>
              </w:rPr>
              <w:t>ลูกหนี้ผ่อนชำระ</w:t>
            </w:r>
          </w:p>
        </w:tc>
        <w:tc>
          <w:tcPr>
            <w:tcW w:w="317" w:type="dxa"/>
            <w:tcBorders>
              <w:top w:val="single" w:sz="4" w:space="0" w:color="auto"/>
            </w:tcBorders>
            <w:vAlign w:val="center"/>
          </w:tcPr>
          <w:p w14:paraId="09D9AB5D" w14:textId="77777777" w:rsidR="00EE28A2" w:rsidRPr="00411DBC" w:rsidRDefault="00EE28A2" w:rsidP="0084439D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9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8FBEC6" w14:textId="6C52FD65" w:rsidR="00EE28A2" w:rsidRPr="00411DBC" w:rsidRDefault="00361225" w:rsidP="0084439D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cs/>
                <w:lang w:eastAsia="th-TH"/>
              </w:rPr>
              <w:t>ดอกเบี้</w:t>
            </w:r>
            <w:r w:rsidRPr="00411DBC">
              <w:rPr>
                <w:rFonts w:asciiTheme="majorBidi" w:eastAsia="Arial Unicode MS" w:hAnsiTheme="majorBidi" w:cstheme="majorBidi" w:hint="cs"/>
                <w:snapToGrid w:val="0"/>
                <w:sz w:val="28"/>
                <w:szCs w:val="28"/>
                <w:cs/>
                <w:lang w:eastAsia="th-TH"/>
              </w:rPr>
              <w:t>ยรับ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รอการรับรู้</w:t>
            </w:r>
          </w:p>
        </w:tc>
        <w:tc>
          <w:tcPr>
            <w:tcW w:w="317" w:type="dxa"/>
            <w:tcBorders>
              <w:top w:val="single" w:sz="4" w:space="0" w:color="auto"/>
            </w:tcBorders>
            <w:vAlign w:val="center"/>
          </w:tcPr>
          <w:p w14:paraId="6B96AC06" w14:textId="77777777" w:rsidR="00EE28A2" w:rsidRPr="00411DBC" w:rsidRDefault="00EE28A2" w:rsidP="0084439D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524E9B" w14:textId="0311217B" w:rsidR="00EE28A2" w:rsidRPr="00411DBC" w:rsidRDefault="00EE28A2" w:rsidP="0084439D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ลูกหนี้ผ่อนชำระ</w:t>
            </w: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สุทธิ</w:t>
            </w:r>
          </w:p>
        </w:tc>
      </w:tr>
      <w:tr w:rsidR="00B52D67" w:rsidRPr="00411DBC" w14:paraId="5296998A" w14:textId="77777777" w:rsidTr="004F32DB">
        <w:trPr>
          <w:trHeight w:val="364"/>
        </w:trPr>
        <w:tc>
          <w:tcPr>
            <w:tcW w:w="3544" w:type="dxa"/>
            <w:gridSpan w:val="2"/>
          </w:tcPr>
          <w:p w14:paraId="7FA9D28D" w14:textId="1DF044AC" w:rsidR="00B52D67" w:rsidRPr="00411DBC" w:rsidRDefault="0051597E" w:rsidP="0051597E">
            <w:pPr>
              <w:tabs>
                <w:tab w:val="clear" w:pos="227"/>
                <w:tab w:val="left" w:pos="284"/>
                <w:tab w:val="left" w:pos="318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Theme="majorBidi" w:eastAsia="Arial Unicode MS" w:hAnsiTheme="majorBidi" w:cstheme="majorBidi" w:hint="cs"/>
                <w:snapToGrid w:val="0"/>
                <w:sz w:val="28"/>
                <w:szCs w:val="28"/>
                <w:cs/>
                <w:lang w:eastAsia="th-TH"/>
              </w:rPr>
              <w:t xml:space="preserve">    </w:t>
            </w:r>
            <w:r w:rsidR="00B52D67" w:rsidRPr="00411DBC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cs/>
                <w:lang w:eastAsia="th-TH"/>
              </w:rPr>
              <w:t xml:space="preserve">ณ วันที่ </w:t>
            </w:r>
            <w:r w:rsidR="00B52D67" w:rsidRPr="00411DBC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lang w:val="en-GB" w:eastAsia="th-TH"/>
              </w:rPr>
              <w:t>3</w:t>
            </w:r>
            <w:r w:rsidR="00B52D67" w:rsidRPr="00411DBC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lang w:eastAsia="th-TH"/>
              </w:rPr>
              <w:t>1</w:t>
            </w:r>
            <w:r w:rsidR="00B52D67" w:rsidRPr="00411DBC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cs/>
                <w:lang w:eastAsia="th-TH"/>
              </w:rPr>
              <w:t xml:space="preserve"> </w:t>
            </w:r>
            <w:r w:rsidR="00B52D67" w:rsidRPr="00411DBC">
              <w:rPr>
                <w:rFonts w:asciiTheme="majorBidi" w:eastAsia="Arial Unicode MS" w:hAnsiTheme="majorBidi" w:cstheme="majorBidi" w:hint="cs"/>
                <w:snapToGrid w:val="0"/>
                <w:sz w:val="28"/>
                <w:szCs w:val="28"/>
                <w:cs/>
                <w:lang w:eastAsia="th-TH"/>
              </w:rPr>
              <w:t>ธันวาคม</w:t>
            </w:r>
            <w:r w:rsidR="00B52D67" w:rsidRPr="00411DBC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cs/>
                <w:lang w:eastAsia="th-TH"/>
              </w:rPr>
              <w:t xml:space="preserve"> </w:t>
            </w:r>
            <w:r w:rsidR="00B52D67" w:rsidRPr="00411DBC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lang w:val="en-GB" w:eastAsia="th-TH"/>
              </w:rPr>
              <w:t>256</w:t>
            </w:r>
            <w:r w:rsidR="00B52D67" w:rsidRPr="00411DBC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lang w:eastAsia="th-TH"/>
              </w:rPr>
              <w:t>5</w:t>
            </w:r>
          </w:p>
        </w:tc>
        <w:tc>
          <w:tcPr>
            <w:tcW w:w="317" w:type="dxa"/>
            <w:vAlign w:val="center"/>
          </w:tcPr>
          <w:p w14:paraId="30FF6BE0" w14:textId="77777777" w:rsidR="00B52D67" w:rsidRPr="00411DBC" w:rsidRDefault="00B52D67" w:rsidP="00B52D67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9" w:type="dxa"/>
            <w:tcBorders>
              <w:top w:val="single" w:sz="4" w:space="0" w:color="auto"/>
            </w:tcBorders>
            <w:vAlign w:val="center"/>
          </w:tcPr>
          <w:p w14:paraId="51DA4591" w14:textId="502BC126" w:rsidR="00B52D67" w:rsidRPr="00411DBC" w:rsidRDefault="00361225" w:rsidP="009F438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11,823</w:t>
            </w:r>
          </w:p>
        </w:tc>
        <w:tc>
          <w:tcPr>
            <w:tcW w:w="317" w:type="dxa"/>
            <w:vAlign w:val="center"/>
          </w:tcPr>
          <w:p w14:paraId="3DABB9AC" w14:textId="77777777" w:rsidR="00B52D67" w:rsidRPr="00411DBC" w:rsidRDefault="00B52D67" w:rsidP="00B52D67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951" w:type="dxa"/>
            <w:tcBorders>
              <w:top w:val="single" w:sz="4" w:space="0" w:color="auto"/>
            </w:tcBorders>
            <w:vAlign w:val="center"/>
          </w:tcPr>
          <w:p w14:paraId="7FFEC7D5" w14:textId="397FE515" w:rsidR="00B52D67" w:rsidRPr="00411DBC" w:rsidRDefault="00361225" w:rsidP="00B52D67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(1,050)</w:t>
            </w:r>
          </w:p>
        </w:tc>
        <w:tc>
          <w:tcPr>
            <w:tcW w:w="317" w:type="dxa"/>
            <w:vAlign w:val="center"/>
          </w:tcPr>
          <w:p w14:paraId="6C453A1A" w14:textId="77777777" w:rsidR="00B52D67" w:rsidRPr="00411DBC" w:rsidRDefault="00B52D67" w:rsidP="00B52D67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7" w:type="dxa"/>
            <w:tcBorders>
              <w:top w:val="single" w:sz="4" w:space="0" w:color="auto"/>
            </w:tcBorders>
            <w:vAlign w:val="center"/>
          </w:tcPr>
          <w:p w14:paraId="36D2DDE0" w14:textId="0EBDD837" w:rsidR="00B52D67" w:rsidRPr="00411DBC" w:rsidRDefault="00B52D67" w:rsidP="00B52D67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10,773</w:t>
            </w:r>
          </w:p>
        </w:tc>
      </w:tr>
      <w:tr w:rsidR="00EE28A2" w:rsidRPr="00411DBC" w14:paraId="3E3635F8" w14:textId="77777777" w:rsidTr="004F32DB">
        <w:trPr>
          <w:trHeight w:val="364"/>
        </w:trPr>
        <w:tc>
          <w:tcPr>
            <w:tcW w:w="3544" w:type="dxa"/>
            <w:gridSpan w:val="2"/>
          </w:tcPr>
          <w:p w14:paraId="768D21B0" w14:textId="0E80A061" w:rsidR="00EE28A2" w:rsidRPr="00411DBC" w:rsidRDefault="0051597E" w:rsidP="0084439D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Theme="majorBidi" w:eastAsia="Arial Unicode MS" w:hAnsiTheme="majorBidi" w:cstheme="majorBidi" w:hint="cs"/>
                <w:sz w:val="28"/>
                <w:szCs w:val="28"/>
                <w:cs/>
              </w:rPr>
              <w:t xml:space="preserve">   </w:t>
            </w:r>
            <w:r w:rsidR="00EE28A2" w:rsidRPr="00411DBC">
              <w:rPr>
                <w:rFonts w:asciiTheme="majorBidi" w:eastAsia="Arial Unicode MS" w:hAnsiTheme="majorBidi" w:cstheme="majorBidi"/>
                <w:sz w:val="28"/>
                <w:szCs w:val="28"/>
                <w:cs/>
              </w:rPr>
              <w:t>รายการเปลี่ยนแปลง</w:t>
            </w:r>
            <w:r w:rsidR="00EE28A2" w:rsidRPr="00411DBC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cs/>
                <w:lang w:eastAsia="th-TH"/>
              </w:rPr>
              <w:t>ระหว่าง</w:t>
            </w:r>
            <w:r w:rsidR="00A177E8" w:rsidRPr="00411DBC">
              <w:rPr>
                <w:rFonts w:asciiTheme="majorBidi" w:eastAsia="Arial Unicode MS" w:hAnsiTheme="majorBidi" w:cstheme="majorBidi" w:hint="cs"/>
                <w:snapToGrid w:val="0"/>
                <w:sz w:val="28"/>
                <w:szCs w:val="28"/>
                <w:cs/>
                <w:lang w:eastAsia="th-TH"/>
              </w:rPr>
              <w:t>งวด</w:t>
            </w:r>
          </w:p>
        </w:tc>
        <w:tc>
          <w:tcPr>
            <w:tcW w:w="317" w:type="dxa"/>
          </w:tcPr>
          <w:p w14:paraId="1F5265FC" w14:textId="77777777" w:rsidR="00EE28A2" w:rsidRPr="00411DBC" w:rsidRDefault="00EE28A2" w:rsidP="0084439D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9" w:type="dxa"/>
            <w:vAlign w:val="center"/>
          </w:tcPr>
          <w:p w14:paraId="371F3091" w14:textId="399DC006" w:rsidR="00EE28A2" w:rsidRPr="00411DBC" w:rsidRDefault="00EE28A2" w:rsidP="00361225">
            <w:pPr>
              <w:tabs>
                <w:tab w:val="clear" w:pos="3742"/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591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17" w:type="dxa"/>
            <w:vAlign w:val="center"/>
          </w:tcPr>
          <w:p w14:paraId="4296F11C" w14:textId="77777777" w:rsidR="00EE28A2" w:rsidRPr="00411DBC" w:rsidRDefault="00EE28A2" w:rsidP="0084439D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951" w:type="dxa"/>
            <w:vAlign w:val="center"/>
          </w:tcPr>
          <w:p w14:paraId="33AC8F1F" w14:textId="77777777" w:rsidR="00EE28A2" w:rsidRPr="00411DBC" w:rsidRDefault="00EE28A2" w:rsidP="0084439D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17" w:type="dxa"/>
            <w:vAlign w:val="center"/>
          </w:tcPr>
          <w:p w14:paraId="7DFB6AD4" w14:textId="77777777" w:rsidR="00EE28A2" w:rsidRPr="00411DBC" w:rsidRDefault="00EE28A2" w:rsidP="0084439D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7" w:type="dxa"/>
            <w:vAlign w:val="center"/>
          </w:tcPr>
          <w:p w14:paraId="313E4DAA" w14:textId="77777777" w:rsidR="00EE28A2" w:rsidRPr="00411DBC" w:rsidRDefault="00EE28A2" w:rsidP="0084439D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EE28A2" w:rsidRPr="00411DBC" w14:paraId="4D245BE2" w14:textId="77777777" w:rsidTr="004F32DB">
        <w:trPr>
          <w:trHeight w:val="364"/>
        </w:trPr>
        <w:tc>
          <w:tcPr>
            <w:tcW w:w="284" w:type="dxa"/>
          </w:tcPr>
          <w:p w14:paraId="40C14250" w14:textId="77777777" w:rsidR="00EE28A2" w:rsidRPr="00411DBC" w:rsidRDefault="00EE28A2" w:rsidP="0084439D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260" w:type="dxa"/>
          </w:tcPr>
          <w:p w14:paraId="5119BB06" w14:textId="77777777" w:rsidR="00EE28A2" w:rsidRPr="00411DBC" w:rsidRDefault="00EE28A2" w:rsidP="0084439D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cs/>
                <w:lang w:eastAsia="th-TH"/>
              </w:rPr>
              <w:t>เพิ่มขึ้น</w:t>
            </w:r>
          </w:p>
        </w:tc>
        <w:tc>
          <w:tcPr>
            <w:tcW w:w="317" w:type="dxa"/>
          </w:tcPr>
          <w:p w14:paraId="6328A55A" w14:textId="77777777" w:rsidR="00EE28A2" w:rsidRPr="00411DBC" w:rsidRDefault="00EE28A2" w:rsidP="0084439D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9" w:type="dxa"/>
            <w:vAlign w:val="center"/>
          </w:tcPr>
          <w:p w14:paraId="295C552C" w14:textId="6C3AC4EC" w:rsidR="00EE28A2" w:rsidRPr="00411DBC" w:rsidRDefault="00C10900" w:rsidP="009F438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317" w:type="dxa"/>
            <w:vAlign w:val="center"/>
          </w:tcPr>
          <w:p w14:paraId="563C4CE7" w14:textId="77777777" w:rsidR="00EE28A2" w:rsidRPr="00411DBC" w:rsidRDefault="00EE28A2" w:rsidP="0084439D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951" w:type="dxa"/>
            <w:vAlign w:val="center"/>
          </w:tcPr>
          <w:p w14:paraId="625F248A" w14:textId="3E71C3A9" w:rsidR="00EE28A2" w:rsidRPr="00411DBC" w:rsidRDefault="00C10900" w:rsidP="0084439D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317" w:type="dxa"/>
            <w:vAlign w:val="center"/>
          </w:tcPr>
          <w:p w14:paraId="7709AE2D" w14:textId="77777777" w:rsidR="00EE28A2" w:rsidRPr="00411DBC" w:rsidRDefault="00EE28A2" w:rsidP="0084439D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7" w:type="dxa"/>
            <w:vAlign w:val="center"/>
          </w:tcPr>
          <w:p w14:paraId="496BF1B4" w14:textId="257AD17F" w:rsidR="00EE28A2" w:rsidRPr="00411DBC" w:rsidRDefault="00C10900" w:rsidP="0084439D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4F32DB" w:rsidRPr="00411DBC" w14:paraId="2A731775" w14:textId="77777777" w:rsidTr="004F32DB">
        <w:trPr>
          <w:trHeight w:val="364"/>
        </w:trPr>
        <w:tc>
          <w:tcPr>
            <w:tcW w:w="284" w:type="dxa"/>
          </w:tcPr>
          <w:p w14:paraId="2A225318" w14:textId="77777777" w:rsidR="004F32DB" w:rsidRPr="00411DBC" w:rsidRDefault="004F32DB" w:rsidP="0084439D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260" w:type="dxa"/>
          </w:tcPr>
          <w:p w14:paraId="01DA93B8" w14:textId="13EB6B08" w:rsidR="004F32DB" w:rsidRPr="00411DBC" w:rsidRDefault="004F32DB" w:rsidP="0084439D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cs/>
                <w:lang w:eastAsia="th-TH"/>
              </w:rPr>
            </w:pPr>
            <w:r w:rsidRPr="00411DBC">
              <w:rPr>
                <w:rFonts w:asciiTheme="majorBidi" w:eastAsia="Arial Unicode MS" w:hAnsiTheme="majorBidi" w:cstheme="majorBidi" w:hint="cs"/>
                <w:snapToGrid w:val="0"/>
                <w:sz w:val="28"/>
                <w:szCs w:val="28"/>
                <w:cs/>
                <w:lang w:eastAsia="th-TH"/>
              </w:rPr>
              <w:t>ลดลงจากการขายเงินลงทุนในบริษัทย่อย</w:t>
            </w:r>
          </w:p>
        </w:tc>
        <w:tc>
          <w:tcPr>
            <w:tcW w:w="317" w:type="dxa"/>
          </w:tcPr>
          <w:p w14:paraId="39619EB6" w14:textId="77777777" w:rsidR="004F32DB" w:rsidRPr="00411DBC" w:rsidRDefault="004F32DB" w:rsidP="0084439D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9" w:type="dxa"/>
            <w:vAlign w:val="center"/>
          </w:tcPr>
          <w:p w14:paraId="71126DAE" w14:textId="1C6BBFC7" w:rsidR="004F32DB" w:rsidRPr="00411DBC" w:rsidRDefault="00AE109A" w:rsidP="009F438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(10,838)</w:t>
            </w:r>
          </w:p>
        </w:tc>
        <w:tc>
          <w:tcPr>
            <w:tcW w:w="317" w:type="dxa"/>
            <w:vAlign w:val="center"/>
          </w:tcPr>
          <w:p w14:paraId="6B069A94" w14:textId="77777777" w:rsidR="004F32DB" w:rsidRPr="00411DBC" w:rsidRDefault="004F32DB" w:rsidP="0084439D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951" w:type="dxa"/>
            <w:vAlign w:val="center"/>
          </w:tcPr>
          <w:p w14:paraId="77650F08" w14:textId="6056F84F" w:rsidR="004F32DB" w:rsidRPr="00411DBC" w:rsidRDefault="00AE109A" w:rsidP="0084439D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315AE8">
              <w:rPr>
                <w:rFonts w:ascii="Angsana New" w:hAnsi="Angsana New"/>
                <w:sz w:val="28"/>
                <w:szCs w:val="28"/>
              </w:rPr>
              <w:t>890</w:t>
            </w:r>
          </w:p>
        </w:tc>
        <w:tc>
          <w:tcPr>
            <w:tcW w:w="317" w:type="dxa"/>
            <w:vAlign w:val="center"/>
          </w:tcPr>
          <w:p w14:paraId="7AFE9C11" w14:textId="77777777" w:rsidR="004F32DB" w:rsidRPr="00411DBC" w:rsidRDefault="004F32DB" w:rsidP="0084439D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7" w:type="dxa"/>
            <w:vAlign w:val="center"/>
          </w:tcPr>
          <w:p w14:paraId="14B62340" w14:textId="498D7BCA" w:rsidR="004F32DB" w:rsidRPr="00411DBC" w:rsidRDefault="00AE109A" w:rsidP="0084439D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(9,948)</w:t>
            </w:r>
          </w:p>
        </w:tc>
      </w:tr>
      <w:tr w:rsidR="00EE28A2" w:rsidRPr="00411DBC" w14:paraId="32476FF4" w14:textId="77777777" w:rsidTr="004F32DB">
        <w:trPr>
          <w:trHeight w:val="364"/>
        </w:trPr>
        <w:tc>
          <w:tcPr>
            <w:tcW w:w="284" w:type="dxa"/>
          </w:tcPr>
          <w:p w14:paraId="06E5D09C" w14:textId="77777777" w:rsidR="00EE28A2" w:rsidRPr="00411DBC" w:rsidRDefault="00EE28A2" w:rsidP="0084439D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260" w:type="dxa"/>
          </w:tcPr>
          <w:p w14:paraId="3980AC8A" w14:textId="617C3D5D" w:rsidR="00EE28A2" w:rsidRPr="00411DBC" w:rsidRDefault="00EE28A2" w:rsidP="0084439D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Theme="majorBidi" w:eastAsia="Arial Unicode MS" w:hAnsiTheme="majorBidi" w:cstheme="majorBidi" w:hint="cs"/>
                <w:snapToGrid w:val="0"/>
                <w:sz w:val="28"/>
                <w:szCs w:val="28"/>
                <w:cs/>
                <w:lang w:eastAsia="th-TH"/>
              </w:rPr>
              <w:t>รับชำระ</w:t>
            </w:r>
          </w:p>
        </w:tc>
        <w:tc>
          <w:tcPr>
            <w:tcW w:w="317" w:type="dxa"/>
          </w:tcPr>
          <w:p w14:paraId="186808FF" w14:textId="77777777" w:rsidR="00EE28A2" w:rsidRPr="00411DBC" w:rsidRDefault="00EE28A2" w:rsidP="0084439D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9" w:type="dxa"/>
            <w:tcBorders>
              <w:bottom w:val="single" w:sz="4" w:space="0" w:color="auto"/>
            </w:tcBorders>
            <w:vAlign w:val="center"/>
          </w:tcPr>
          <w:p w14:paraId="6A2DD076" w14:textId="5D3C8E34" w:rsidR="00EE28A2" w:rsidRPr="00411DBC" w:rsidRDefault="00361225" w:rsidP="009F438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(</w:t>
            </w:r>
            <w:r w:rsidR="00AE109A" w:rsidRPr="00411DBC">
              <w:rPr>
                <w:rFonts w:ascii="Angsana New" w:hAnsi="Angsana New" w:hint="cs"/>
                <w:sz w:val="28"/>
                <w:szCs w:val="28"/>
                <w:cs/>
              </w:rPr>
              <w:t>985</w:t>
            </w:r>
            <w:r w:rsidRPr="00411DBC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317" w:type="dxa"/>
            <w:vAlign w:val="center"/>
          </w:tcPr>
          <w:p w14:paraId="7AA3370D" w14:textId="77777777" w:rsidR="00EE28A2" w:rsidRPr="00411DBC" w:rsidRDefault="00EE28A2" w:rsidP="0084439D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951" w:type="dxa"/>
            <w:tcBorders>
              <w:bottom w:val="single" w:sz="4" w:space="0" w:color="auto"/>
            </w:tcBorders>
            <w:vAlign w:val="center"/>
          </w:tcPr>
          <w:p w14:paraId="6283D50C" w14:textId="3D3B5FED" w:rsidR="00EE28A2" w:rsidRPr="00411DBC" w:rsidRDefault="00AE109A" w:rsidP="0084439D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160</w:t>
            </w:r>
          </w:p>
        </w:tc>
        <w:tc>
          <w:tcPr>
            <w:tcW w:w="317" w:type="dxa"/>
            <w:vAlign w:val="center"/>
          </w:tcPr>
          <w:p w14:paraId="769119C7" w14:textId="77777777" w:rsidR="00EE28A2" w:rsidRPr="00411DBC" w:rsidRDefault="00EE28A2" w:rsidP="0084439D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7" w:type="dxa"/>
            <w:tcBorders>
              <w:bottom w:val="single" w:sz="4" w:space="0" w:color="auto"/>
            </w:tcBorders>
            <w:vAlign w:val="center"/>
          </w:tcPr>
          <w:p w14:paraId="3796E121" w14:textId="376AEADF" w:rsidR="00EE28A2" w:rsidRPr="00411DBC" w:rsidRDefault="00C10900" w:rsidP="0084439D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(</w:t>
            </w:r>
            <w:r w:rsidR="00AE109A" w:rsidRPr="00411DBC">
              <w:rPr>
                <w:rFonts w:ascii="Angsana New" w:hAnsi="Angsana New" w:hint="cs"/>
                <w:sz w:val="28"/>
                <w:szCs w:val="28"/>
                <w:cs/>
              </w:rPr>
              <w:t>825</w:t>
            </w:r>
            <w:r w:rsidRPr="00411DBC">
              <w:rPr>
                <w:rFonts w:ascii="Angsana New" w:hAnsi="Angsana New"/>
                <w:sz w:val="28"/>
                <w:szCs w:val="28"/>
              </w:rPr>
              <w:t>)</w:t>
            </w:r>
          </w:p>
        </w:tc>
      </w:tr>
      <w:tr w:rsidR="00AE109A" w:rsidRPr="00411DBC" w14:paraId="7808FAE6" w14:textId="77777777" w:rsidTr="004F32DB">
        <w:trPr>
          <w:trHeight w:val="364"/>
        </w:trPr>
        <w:tc>
          <w:tcPr>
            <w:tcW w:w="3544" w:type="dxa"/>
            <w:gridSpan w:val="2"/>
          </w:tcPr>
          <w:p w14:paraId="56E8CC9B" w14:textId="6D8A4666" w:rsidR="00AE109A" w:rsidRPr="00411DBC" w:rsidRDefault="00AE109A" w:rsidP="00AE109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Theme="majorBidi" w:eastAsia="Arial Unicode MS" w:hAnsiTheme="majorBidi" w:cstheme="majorBidi" w:hint="cs"/>
                <w:snapToGrid w:val="0"/>
                <w:sz w:val="28"/>
                <w:szCs w:val="28"/>
                <w:cs/>
                <w:lang w:eastAsia="th-TH"/>
              </w:rPr>
              <w:t xml:space="preserve">   </w:t>
            </w:r>
            <w:r w:rsidRPr="00411DBC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cs/>
                <w:lang w:eastAsia="th-TH"/>
              </w:rPr>
              <w:t xml:space="preserve">ณ วันที่ </w:t>
            </w:r>
            <w:r w:rsidRPr="00411DBC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lang w:val="en-GB" w:eastAsia="th-TH"/>
              </w:rPr>
              <w:t>3</w:t>
            </w:r>
            <w:r w:rsidRPr="00411DBC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lang w:eastAsia="th-TH"/>
              </w:rPr>
              <w:t>0</w:t>
            </w:r>
            <w:r w:rsidRPr="00411DBC">
              <w:rPr>
                <w:rFonts w:asciiTheme="majorBidi" w:eastAsia="Arial Unicode MS" w:hAnsiTheme="majorBidi" w:cstheme="majorBidi" w:hint="cs"/>
                <w:snapToGrid w:val="0"/>
                <w:sz w:val="28"/>
                <w:szCs w:val="28"/>
                <w:cs/>
                <w:lang w:val="en-GB" w:eastAsia="th-TH"/>
              </w:rPr>
              <w:t xml:space="preserve"> มิถุนายน </w:t>
            </w:r>
            <w:r w:rsidRPr="00411DBC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lang w:eastAsia="th-TH"/>
              </w:rPr>
              <w:t>2566</w:t>
            </w:r>
          </w:p>
        </w:tc>
        <w:tc>
          <w:tcPr>
            <w:tcW w:w="317" w:type="dxa"/>
          </w:tcPr>
          <w:p w14:paraId="3BFE2FB3" w14:textId="77777777" w:rsidR="00AE109A" w:rsidRPr="00411DBC" w:rsidRDefault="00AE109A" w:rsidP="00AE109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9" w:type="dxa"/>
            <w:tcBorders>
              <w:top w:val="single" w:sz="4" w:space="0" w:color="auto"/>
            </w:tcBorders>
            <w:vAlign w:val="center"/>
          </w:tcPr>
          <w:p w14:paraId="2178B441" w14:textId="38764764" w:rsidR="00AE109A" w:rsidRPr="00411DBC" w:rsidRDefault="00AE109A" w:rsidP="00AE109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317" w:type="dxa"/>
            <w:vAlign w:val="center"/>
          </w:tcPr>
          <w:p w14:paraId="2EA7ED5E" w14:textId="77777777" w:rsidR="00AE109A" w:rsidRPr="00411DBC" w:rsidRDefault="00AE109A" w:rsidP="00AE109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951" w:type="dxa"/>
            <w:tcBorders>
              <w:top w:val="single" w:sz="4" w:space="0" w:color="auto"/>
            </w:tcBorders>
            <w:vAlign w:val="center"/>
          </w:tcPr>
          <w:p w14:paraId="7B49FB1F" w14:textId="32B908C6" w:rsidR="00AE109A" w:rsidRPr="00411DBC" w:rsidRDefault="00AE109A" w:rsidP="00AE109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317" w:type="dxa"/>
            <w:vAlign w:val="center"/>
          </w:tcPr>
          <w:p w14:paraId="6033DB81" w14:textId="77777777" w:rsidR="00AE109A" w:rsidRPr="00411DBC" w:rsidRDefault="00AE109A" w:rsidP="00AE109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7" w:type="dxa"/>
            <w:tcBorders>
              <w:top w:val="single" w:sz="4" w:space="0" w:color="auto"/>
            </w:tcBorders>
            <w:vAlign w:val="center"/>
          </w:tcPr>
          <w:p w14:paraId="4078DED2" w14:textId="2D4DE9FA" w:rsidR="00AE109A" w:rsidRPr="00411DBC" w:rsidRDefault="00AE109A" w:rsidP="00AE109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4F32DB" w:rsidRPr="00411DBC" w14:paraId="40059FDA" w14:textId="77777777" w:rsidTr="004F32DB">
        <w:trPr>
          <w:trHeight w:val="364"/>
        </w:trPr>
        <w:tc>
          <w:tcPr>
            <w:tcW w:w="3544" w:type="dxa"/>
            <w:gridSpan w:val="2"/>
          </w:tcPr>
          <w:p w14:paraId="0B8E36E1" w14:textId="0071D330" w:rsidR="004F32DB" w:rsidRPr="00411DBC" w:rsidRDefault="004F32DB" w:rsidP="004F32D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Theme="majorBidi" w:eastAsia="Arial Unicode MS" w:hAnsiTheme="majorBidi" w:cstheme="majorBidi" w:hint="cs"/>
                <w:snapToGrid w:val="0"/>
                <w:sz w:val="28"/>
                <w:szCs w:val="28"/>
                <w:cs/>
                <w:lang w:eastAsia="th-TH"/>
              </w:rPr>
              <w:t xml:space="preserve">   </w:t>
            </w:r>
            <w:r w:rsidRPr="00411DBC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u w:val="single"/>
                <w:cs/>
                <w:lang w:eastAsia="th-TH"/>
              </w:rPr>
              <w:t>หัก</w:t>
            </w:r>
            <w:r w:rsidRPr="00411DBC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cs/>
                <w:lang w:eastAsia="th-TH"/>
              </w:rPr>
              <w:t xml:space="preserve"> ส่วนที่ถึงกำหนดชำระในหนึ่ง</w:t>
            </w:r>
            <w:r w:rsidRPr="00411DBC">
              <w:rPr>
                <w:rFonts w:asciiTheme="majorBidi" w:eastAsia="Arial Unicode MS" w:hAnsiTheme="majorBidi" w:cstheme="majorBidi" w:hint="cs"/>
                <w:snapToGrid w:val="0"/>
                <w:sz w:val="28"/>
                <w:szCs w:val="28"/>
                <w:cs/>
                <w:lang w:eastAsia="th-TH"/>
              </w:rPr>
              <w:t>งวด</w:t>
            </w:r>
          </w:p>
        </w:tc>
        <w:tc>
          <w:tcPr>
            <w:tcW w:w="317" w:type="dxa"/>
          </w:tcPr>
          <w:p w14:paraId="69DC09D0" w14:textId="77777777" w:rsidR="004F32DB" w:rsidRPr="00411DBC" w:rsidRDefault="004F32DB" w:rsidP="004F32D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9" w:type="dxa"/>
            <w:tcBorders>
              <w:bottom w:val="single" w:sz="4" w:space="0" w:color="auto"/>
            </w:tcBorders>
            <w:vAlign w:val="center"/>
          </w:tcPr>
          <w:p w14:paraId="3971539E" w14:textId="0BCE9C9A" w:rsidR="004F32DB" w:rsidRPr="00411DBC" w:rsidRDefault="004F32DB" w:rsidP="004F32D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317" w:type="dxa"/>
            <w:vAlign w:val="center"/>
          </w:tcPr>
          <w:p w14:paraId="4BA1B32F" w14:textId="77777777" w:rsidR="004F32DB" w:rsidRPr="00411DBC" w:rsidRDefault="004F32DB" w:rsidP="004F32D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951" w:type="dxa"/>
            <w:tcBorders>
              <w:bottom w:val="single" w:sz="4" w:space="0" w:color="auto"/>
            </w:tcBorders>
            <w:vAlign w:val="center"/>
          </w:tcPr>
          <w:p w14:paraId="1563E34D" w14:textId="7AF371EB" w:rsidR="004F32DB" w:rsidRPr="00411DBC" w:rsidRDefault="004F32DB" w:rsidP="004F32D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317" w:type="dxa"/>
            <w:vAlign w:val="center"/>
          </w:tcPr>
          <w:p w14:paraId="3413B08E" w14:textId="77777777" w:rsidR="004F32DB" w:rsidRPr="00411DBC" w:rsidRDefault="004F32DB" w:rsidP="004F32D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7" w:type="dxa"/>
            <w:tcBorders>
              <w:bottom w:val="single" w:sz="4" w:space="0" w:color="auto"/>
            </w:tcBorders>
            <w:vAlign w:val="center"/>
          </w:tcPr>
          <w:p w14:paraId="7268F82C" w14:textId="34CF1F41" w:rsidR="004F32DB" w:rsidRPr="00411DBC" w:rsidRDefault="004F32DB" w:rsidP="004F32D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4F32DB" w:rsidRPr="00411DBC" w14:paraId="1AEB0F9C" w14:textId="77777777" w:rsidTr="004F32DB">
        <w:trPr>
          <w:trHeight w:val="364"/>
        </w:trPr>
        <w:tc>
          <w:tcPr>
            <w:tcW w:w="3544" w:type="dxa"/>
            <w:gridSpan w:val="2"/>
          </w:tcPr>
          <w:p w14:paraId="32D24F61" w14:textId="01F860C9" w:rsidR="004F32DB" w:rsidRPr="00411DBC" w:rsidRDefault="004F32DB" w:rsidP="004F32D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Theme="majorBidi" w:eastAsia="Arial Unicode MS" w:hAnsiTheme="majorBidi" w:cstheme="majorBidi" w:hint="cs"/>
                <w:snapToGrid w:val="0"/>
                <w:sz w:val="28"/>
                <w:szCs w:val="28"/>
                <w:cs/>
                <w:lang w:eastAsia="th-TH"/>
              </w:rPr>
              <w:t xml:space="preserve">   ลูกหนี้เงินผ่อนชำระ</w:t>
            </w:r>
            <w:r w:rsidRPr="00411DBC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cs/>
                <w:lang w:eastAsia="th-TH"/>
              </w:rPr>
              <w:t xml:space="preserve"> - สุทธิ</w:t>
            </w:r>
          </w:p>
        </w:tc>
        <w:tc>
          <w:tcPr>
            <w:tcW w:w="317" w:type="dxa"/>
          </w:tcPr>
          <w:p w14:paraId="493C0644" w14:textId="77777777" w:rsidR="004F32DB" w:rsidRPr="00411DBC" w:rsidRDefault="004F32DB" w:rsidP="004F32D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9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1EC94A3A" w14:textId="550BFF79" w:rsidR="004F32DB" w:rsidRPr="00411DBC" w:rsidRDefault="004F32DB" w:rsidP="004F32D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317" w:type="dxa"/>
            <w:vAlign w:val="center"/>
          </w:tcPr>
          <w:p w14:paraId="2B315FA6" w14:textId="77777777" w:rsidR="004F32DB" w:rsidRPr="00411DBC" w:rsidRDefault="004F32DB" w:rsidP="004F32D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95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202F2F36" w14:textId="7492E4CB" w:rsidR="004F32DB" w:rsidRPr="00411DBC" w:rsidRDefault="004F32DB" w:rsidP="004F32D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317" w:type="dxa"/>
            <w:vAlign w:val="center"/>
          </w:tcPr>
          <w:p w14:paraId="4D32DE2B" w14:textId="77777777" w:rsidR="004F32DB" w:rsidRPr="00411DBC" w:rsidRDefault="004F32DB" w:rsidP="004F32D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7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3381F043" w14:textId="7D494FA6" w:rsidR="004F32DB" w:rsidRPr="00411DBC" w:rsidRDefault="004F32DB" w:rsidP="004F32D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</w:tbl>
    <w:bookmarkEnd w:id="7"/>
    <w:p w14:paraId="29264940" w14:textId="6A081221" w:rsidR="009B0F2A" w:rsidRPr="00411DBC" w:rsidRDefault="009B0F2A" w:rsidP="00EA4CCF">
      <w:pPr>
        <w:pStyle w:val="ListParagraph"/>
        <w:numPr>
          <w:ilvl w:val="0"/>
          <w:numId w:val="18"/>
        </w:numPr>
        <w:spacing w:before="240" w:after="120"/>
        <w:rPr>
          <w:rFonts w:ascii="Angsana New" w:hAnsi="Angsana New"/>
          <w:sz w:val="28"/>
          <w:szCs w:val="28"/>
        </w:rPr>
      </w:pPr>
      <w:r w:rsidRPr="00411DBC">
        <w:rPr>
          <w:rFonts w:ascii="Angsana New" w:hAnsi="Angsana New"/>
          <w:b/>
          <w:bCs/>
          <w:sz w:val="28"/>
          <w:szCs w:val="28"/>
          <w:cs/>
        </w:rPr>
        <w:t>สินทรัพย์ท</w:t>
      </w:r>
      <w:r w:rsidRPr="00411DBC">
        <w:rPr>
          <w:rFonts w:ascii="Angsana New" w:hAnsi="Angsana New" w:hint="cs"/>
          <w:b/>
          <w:bCs/>
          <w:sz w:val="28"/>
          <w:szCs w:val="28"/>
          <w:cs/>
        </w:rPr>
        <w:t>างการเงินไม่หมุนเวียน</w:t>
      </w:r>
      <w:r w:rsidR="009B48D7" w:rsidRPr="00411DBC">
        <w:rPr>
          <w:rFonts w:ascii="Angsana New" w:hAnsi="Angsana New" w:hint="cs"/>
          <w:b/>
          <w:bCs/>
          <w:sz w:val="28"/>
          <w:szCs w:val="28"/>
          <w:cs/>
        </w:rPr>
        <w:t>อื่น</w:t>
      </w:r>
    </w:p>
    <w:p w14:paraId="2D1FCDAF" w14:textId="10929F2B" w:rsidR="00E829BA" w:rsidRPr="00411DBC" w:rsidRDefault="00E829BA" w:rsidP="00BE7FE8">
      <w:pPr>
        <w:spacing w:before="120" w:after="120"/>
        <w:ind w:left="431"/>
        <w:jc w:val="thaiDistribute"/>
        <w:rPr>
          <w:rFonts w:ascii="Angsana New" w:hAnsi="Angsana New"/>
          <w:sz w:val="28"/>
          <w:szCs w:val="28"/>
        </w:rPr>
      </w:pPr>
      <w:r w:rsidRPr="00411DBC">
        <w:rPr>
          <w:rFonts w:ascii="Angsana New" w:hAnsi="Angsana New" w:hint="cs"/>
          <w:sz w:val="28"/>
          <w:szCs w:val="28"/>
          <w:cs/>
        </w:rPr>
        <w:t>เป็นเงิน</w:t>
      </w:r>
      <w:r w:rsidRPr="00411DBC">
        <w:rPr>
          <w:rFonts w:ascii="Angsana New" w:hAnsi="Angsana New"/>
          <w:sz w:val="28"/>
          <w:szCs w:val="28"/>
          <w:cs/>
        </w:rPr>
        <w:t>ลงทุนในหุ้น</w:t>
      </w:r>
      <w:r w:rsidRPr="00411DBC">
        <w:rPr>
          <w:rFonts w:ascii="Angsana New" w:hAnsi="Angsana New" w:hint="cs"/>
          <w:sz w:val="28"/>
          <w:szCs w:val="28"/>
          <w:cs/>
        </w:rPr>
        <w:t>สามัญของบริษัทที่</w:t>
      </w:r>
      <w:r w:rsidRPr="00411DBC">
        <w:rPr>
          <w:rFonts w:ascii="Angsana New" w:hAnsi="Angsana New"/>
          <w:sz w:val="28"/>
          <w:szCs w:val="28"/>
          <w:cs/>
        </w:rPr>
        <w:t>ไม่จดทะเบียนในตลาดหลักทรัพย์</w:t>
      </w:r>
      <w:r w:rsidRPr="00411DBC">
        <w:rPr>
          <w:rFonts w:ascii="Angsana New" w:hAnsi="Angsana New" w:hint="cs"/>
          <w:sz w:val="28"/>
          <w:szCs w:val="28"/>
          <w:cs/>
        </w:rPr>
        <w:t xml:space="preserve"> ดังนี้</w:t>
      </w:r>
    </w:p>
    <w:tbl>
      <w:tblPr>
        <w:tblStyle w:val="TableGrid"/>
        <w:tblW w:w="10348" w:type="dxa"/>
        <w:tblInd w:w="-4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47"/>
        <w:gridCol w:w="231"/>
        <w:gridCol w:w="1006"/>
        <w:gridCol w:w="265"/>
        <w:gridCol w:w="1041"/>
        <w:gridCol w:w="222"/>
        <w:gridCol w:w="1041"/>
        <w:gridCol w:w="222"/>
        <w:gridCol w:w="1041"/>
        <w:gridCol w:w="222"/>
        <w:gridCol w:w="1041"/>
        <w:gridCol w:w="222"/>
        <w:gridCol w:w="1041"/>
        <w:gridCol w:w="106"/>
      </w:tblGrid>
      <w:tr w:rsidR="00CD0363" w:rsidRPr="00411DBC" w14:paraId="42888FE0" w14:textId="77777777" w:rsidTr="00193654">
        <w:trPr>
          <w:trHeight w:val="459"/>
        </w:trPr>
        <w:tc>
          <w:tcPr>
            <w:tcW w:w="2647" w:type="dxa"/>
            <w:vAlign w:val="bottom"/>
          </w:tcPr>
          <w:p w14:paraId="135B54CC" w14:textId="77777777" w:rsidR="00CD0363" w:rsidRPr="00411DBC" w:rsidRDefault="00CD0363" w:rsidP="009E67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20"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31" w:type="dxa"/>
          </w:tcPr>
          <w:p w14:paraId="2CF04F45" w14:textId="77777777" w:rsidR="00CD0363" w:rsidRPr="00411DBC" w:rsidRDefault="00CD0363" w:rsidP="009E67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20"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006" w:type="dxa"/>
            <w:vAlign w:val="bottom"/>
          </w:tcPr>
          <w:p w14:paraId="31D0CFE1" w14:textId="6CFFD08B" w:rsidR="00CD0363" w:rsidRPr="00411DBC" w:rsidRDefault="00CD0363" w:rsidP="009E67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20"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65" w:type="dxa"/>
            <w:vAlign w:val="bottom"/>
          </w:tcPr>
          <w:p w14:paraId="32C3C64D" w14:textId="77777777" w:rsidR="00CD0363" w:rsidRPr="00411DBC" w:rsidRDefault="00CD0363" w:rsidP="009E67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20"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41" w:type="dxa"/>
            <w:vAlign w:val="bottom"/>
          </w:tcPr>
          <w:p w14:paraId="1B9B5077" w14:textId="77777777" w:rsidR="00CD0363" w:rsidRPr="00411DBC" w:rsidRDefault="00CD0363" w:rsidP="009E67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20"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22" w:type="dxa"/>
          </w:tcPr>
          <w:p w14:paraId="3010A26D" w14:textId="77777777" w:rsidR="00CD0363" w:rsidRPr="00411DBC" w:rsidRDefault="00CD0363" w:rsidP="009E67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20" w:line="240" w:lineRule="auto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4936" w:type="dxa"/>
            <w:gridSpan w:val="8"/>
            <w:tcBorders>
              <w:bottom w:val="single" w:sz="4" w:space="0" w:color="auto"/>
            </w:tcBorders>
            <w:vAlign w:val="center"/>
          </w:tcPr>
          <w:p w14:paraId="7CD2EAD9" w14:textId="61833104" w:rsidR="00CD0363" w:rsidRPr="00411DBC" w:rsidRDefault="00CD0363" w:rsidP="009E67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20" w:line="240" w:lineRule="auto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(หน่วย</w:t>
            </w:r>
            <w:r w:rsidRPr="00411DBC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พันบาท)</w:t>
            </w:r>
          </w:p>
        </w:tc>
      </w:tr>
      <w:tr w:rsidR="00CD0363" w:rsidRPr="00411DBC" w14:paraId="4390202F" w14:textId="77777777" w:rsidTr="00193654">
        <w:trPr>
          <w:trHeight w:val="417"/>
        </w:trPr>
        <w:tc>
          <w:tcPr>
            <w:tcW w:w="2647" w:type="dxa"/>
            <w:vAlign w:val="bottom"/>
          </w:tcPr>
          <w:p w14:paraId="7B6B8D18" w14:textId="77777777" w:rsidR="00CD0363" w:rsidRPr="00411DBC" w:rsidRDefault="00CD0363" w:rsidP="009E67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20"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31" w:type="dxa"/>
          </w:tcPr>
          <w:p w14:paraId="06D15790" w14:textId="77777777" w:rsidR="00CD0363" w:rsidRPr="00411DBC" w:rsidRDefault="00CD0363" w:rsidP="009E67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20"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006" w:type="dxa"/>
            <w:vAlign w:val="bottom"/>
          </w:tcPr>
          <w:p w14:paraId="6810CBA0" w14:textId="1A1DDDC4" w:rsidR="00CD0363" w:rsidRPr="00411DBC" w:rsidRDefault="00CD0363" w:rsidP="009E67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20"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65" w:type="dxa"/>
            <w:vAlign w:val="bottom"/>
          </w:tcPr>
          <w:p w14:paraId="6760A758" w14:textId="77777777" w:rsidR="00CD0363" w:rsidRPr="00411DBC" w:rsidRDefault="00CD0363" w:rsidP="009E67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20"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41" w:type="dxa"/>
            <w:vAlign w:val="bottom"/>
          </w:tcPr>
          <w:p w14:paraId="0200BC3B" w14:textId="77777777" w:rsidR="00CD0363" w:rsidRPr="00411DBC" w:rsidRDefault="00CD0363" w:rsidP="009E67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20"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22" w:type="dxa"/>
          </w:tcPr>
          <w:p w14:paraId="296F80FC" w14:textId="77777777" w:rsidR="00CD0363" w:rsidRPr="00411DBC" w:rsidRDefault="00CD0363" w:rsidP="009E67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20"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4936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6AB435" w14:textId="59172011" w:rsidR="00CD0363" w:rsidRPr="00411DBC" w:rsidRDefault="00CD0363" w:rsidP="009E67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20"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งบการเงินรวม/งบการเงินเฉพาะ</w:t>
            </w:r>
            <w:r w:rsidR="00302A81" w:rsidRPr="00411DBC">
              <w:rPr>
                <w:rFonts w:ascii="Angsana New" w:hAnsi="Angsana New" w:hint="cs"/>
                <w:sz w:val="28"/>
                <w:szCs w:val="28"/>
                <w:cs/>
              </w:rPr>
              <w:t>กิจการ</w:t>
            </w:r>
          </w:p>
        </w:tc>
      </w:tr>
      <w:tr w:rsidR="00CA64DE" w:rsidRPr="00411DBC" w14:paraId="1FB890CC" w14:textId="1A22133A" w:rsidTr="00193654">
        <w:trPr>
          <w:gridAfter w:val="1"/>
          <w:wAfter w:w="106" w:type="dxa"/>
          <w:trHeight w:val="357"/>
        </w:trPr>
        <w:tc>
          <w:tcPr>
            <w:tcW w:w="2647" w:type="dxa"/>
            <w:tcBorders>
              <w:bottom w:val="single" w:sz="4" w:space="0" w:color="auto"/>
            </w:tcBorders>
            <w:vAlign w:val="bottom"/>
          </w:tcPr>
          <w:p w14:paraId="59629E7D" w14:textId="0CE4EABC" w:rsidR="00CD0363" w:rsidRPr="00411DBC" w:rsidRDefault="0069564F" w:rsidP="009E67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20"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ชื่อบริษัท</w:t>
            </w:r>
          </w:p>
        </w:tc>
        <w:tc>
          <w:tcPr>
            <w:tcW w:w="231" w:type="dxa"/>
          </w:tcPr>
          <w:p w14:paraId="5C963E81" w14:textId="77777777" w:rsidR="00CD0363" w:rsidRPr="00411DBC" w:rsidRDefault="00CD0363" w:rsidP="009E67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20"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6" w:type="dxa"/>
            <w:tcBorders>
              <w:bottom w:val="single" w:sz="4" w:space="0" w:color="auto"/>
            </w:tcBorders>
            <w:vAlign w:val="bottom"/>
          </w:tcPr>
          <w:p w14:paraId="08EEE7D1" w14:textId="2B639126" w:rsidR="00CD0363" w:rsidRPr="00411DBC" w:rsidRDefault="0069564F" w:rsidP="009E67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20"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ประเภทธุรกิจ</w:t>
            </w:r>
          </w:p>
        </w:tc>
        <w:tc>
          <w:tcPr>
            <w:tcW w:w="265" w:type="dxa"/>
          </w:tcPr>
          <w:p w14:paraId="503FF173" w14:textId="77777777" w:rsidR="00CD0363" w:rsidRPr="00411DBC" w:rsidRDefault="00CD0363" w:rsidP="009E67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20"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41" w:type="dxa"/>
            <w:tcBorders>
              <w:bottom w:val="single" w:sz="4" w:space="0" w:color="auto"/>
            </w:tcBorders>
            <w:vAlign w:val="bottom"/>
          </w:tcPr>
          <w:p w14:paraId="401EAF48" w14:textId="74C32C58" w:rsidR="00CD0363" w:rsidRPr="00411DBC" w:rsidRDefault="0069564F" w:rsidP="009E67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20"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สัดส่วนความเป็นเจ้าของ(ร้อยละ)</w:t>
            </w:r>
          </w:p>
        </w:tc>
        <w:tc>
          <w:tcPr>
            <w:tcW w:w="222" w:type="dxa"/>
          </w:tcPr>
          <w:p w14:paraId="1632E3AA" w14:textId="77777777" w:rsidR="00CD0363" w:rsidRPr="00411DBC" w:rsidRDefault="00CD0363" w:rsidP="009E67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20"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41" w:type="dxa"/>
            <w:tcBorders>
              <w:bottom w:val="single" w:sz="4" w:space="0" w:color="auto"/>
            </w:tcBorders>
            <w:vAlign w:val="bottom"/>
          </w:tcPr>
          <w:p w14:paraId="74372336" w14:textId="7DE596AF" w:rsidR="00CD0363" w:rsidRPr="00411DBC" w:rsidRDefault="0069564F" w:rsidP="009E67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20"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ทุนจดทะเบียน</w:t>
            </w:r>
          </w:p>
        </w:tc>
        <w:tc>
          <w:tcPr>
            <w:tcW w:w="222" w:type="dxa"/>
          </w:tcPr>
          <w:p w14:paraId="024EC874" w14:textId="77777777" w:rsidR="00CD0363" w:rsidRPr="00411DBC" w:rsidRDefault="00CD0363" w:rsidP="009E67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20"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41" w:type="dxa"/>
            <w:tcBorders>
              <w:bottom w:val="single" w:sz="4" w:space="0" w:color="auto"/>
            </w:tcBorders>
            <w:vAlign w:val="bottom"/>
          </w:tcPr>
          <w:p w14:paraId="236CCB1B" w14:textId="57ABE7A5" w:rsidR="00CD0363" w:rsidRPr="00411DBC" w:rsidRDefault="0069564F" w:rsidP="009E67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20"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ทุนชำระแล้ว</w:t>
            </w:r>
          </w:p>
        </w:tc>
        <w:tc>
          <w:tcPr>
            <w:tcW w:w="222" w:type="dxa"/>
          </w:tcPr>
          <w:p w14:paraId="21D1F389" w14:textId="77777777" w:rsidR="00CD0363" w:rsidRPr="00411DBC" w:rsidRDefault="00CD0363" w:rsidP="009E67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20"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41" w:type="dxa"/>
            <w:tcBorders>
              <w:bottom w:val="single" w:sz="4" w:space="0" w:color="auto"/>
            </w:tcBorders>
            <w:vAlign w:val="bottom"/>
          </w:tcPr>
          <w:p w14:paraId="0E789701" w14:textId="2F39ED41" w:rsidR="00CD0363" w:rsidRPr="00411DBC" w:rsidRDefault="00CD0363" w:rsidP="009E67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20"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ณ วันที่</w:t>
            </w:r>
            <w:r w:rsidR="0069564F" w:rsidRPr="00411DBC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="00586B0B" w:rsidRPr="00411DBC">
              <w:rPr>
                <w:rFonts w:ascii="Angsana New" w:hAnsi="Angsana New"/>
                <w:sz w:val="28"/>
                <w:szCs w:val="28"/>
              </w:rPr>
              <w:t xml:space="preserve">30 </w:t>
            </w:r>
            <w:r w:rsidR="00586B0B" w:rsidRPr="00411DBC">
              <w:rPr>
                <w:rFonts w:ascii="Angsana New" w:hAnsi="Angsana New" w:hint="cs"/>
                <w:sz w:val="28"/>
                <w:szCs w:val="28"/>
                <w:cs/>
              </w:rPr>
              <w:t>มิถุนายน 2566</w:t>
            </w:r>
          </w:p>
        </w:tc>
        <w:tc>
          <w:tcPr>
            <w:tcW w:w="222" w:type="dxa"/>
            <w:vAlign w:val="bottom"/>
          </w:tcPr>
          <w:p w14:paraId="28485344" w14:textId="77777777" w:rsidR="00CD0363" w:rsidRPr="00411DBC" w:rsidRDefault="00CD0363" w:rsidP="009E67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20"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41" w:type="dxa"/>
            <w:tcBorders>
              <w:bottom w:val="single" w:sz="4" w:space="0" w:color="auto"/>
            </w:tcBorders>
            <w:vAlign w:val="bottom"/>
          </w:tcPr>
          <w:p w14:paraId="79AF1E35" w14:textId="47EA50D2" w:rsidR="00CD0363" w:rsidRPr="00411DBC" w:rsidRDefault="0069564F" w:rsidP="009E67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20"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 xml:space="preserve">ณ วันที่ </w:t>
            </w:r>
            <w:r w:rsidRPr="00411DBC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 xml:space="preserve">ธันวาคม </w:t>
            </w:r>
            <w:r w:rsidRPr="00411DBC">
              <w:rPr>
                <w:rFonts w:ascii="Angsana New" w:hAnsi="Angsana New"/>
                <w:sz w:val="28"/>
                <w:szCs w:val="28"/>
              </w:rPr>
              <w:t>256</w:t>
            </w:r>
            <w:r w:rsidR="00A177E8" w:rsidRPr="00411DBC">
              <w:rPr>
                <w:rFonts w:ascii="Angsana New" w:hAnsi="Angsana New"/>
                <w:sz w:val="28"/>
                <w:szCs w:val="28"/>
              </w:rPr>
              <w:t>5</w:t>
            </w:r>
          </w:p>
        </w:tc>
      </w:tr>
      <w:tr w:rsidR="00CD0363" w:rsidRPr="00411DBC" w14:paraId="0C5DC0F8" w14:textId="4E26D489" w:rsidTr="0085791D">
        <w:trPr>
          <w:gridAfter w:val="1"/>
          <w:wAfter w:w="106" w:type="dxa"/>
          <w:trHeight w:val="357"/>
        </w:trPr>
        <w:tc>
          <w:tcPr>
            <w:tcW w:w="2647" w:type="dxa"/>
            <w:tcBorders>
              <w:top w:val="single" w:sz="4" w:space="0" w:color="auto"/>
            </w:tcBorders>
          </w:tcPr>
          <w:p w14:paraId="06979F41" w14:textId="3B8E7307" w:rsidR="00CD0363" w:rsidRPr="00411DBC" w:rsidRDefault="00CD0363" w:rsidP="002318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บริษัท มูนช็อต เวนเจอร์แคปปิตอล จำกัด</w:t>
            </w:r>
          </w:p>
        </w:tc>
        <w:tc>
          <w:tcPr>
            <w:tcW w:w="231" w:type="dxa"/>
          </w:tcPr>
          <w:p w14:paraId="1D54E476" w14:textId="77777777" w:rsidR="00CD0363" w:rsidRPr="00411DBC" w:rsidRDefault="00CD0363" w:rsidP="002318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006" w:type="dxa"/>
            <w:tcBorders>
              <w:top w:val="single" w:sz="4" w:space="0" w:color="auto"/>
            </w:tcBorders>
            <w:vAlign w:val="bottom"/>
          </w:tcPr>
          <w:p w14:paraId="06AE198C" w14:textId="0AE8BADA" w:rsidR="00CD0363" w:rsidRPr="00411DBC" w:rsidRDefault="00CD0363" w:rsidP="002318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ธุรกิจร่วมลงทุน</w:t>
            </w:r>
          </w:p>
        </w:tc>
        <w:tc>
          <w:tcPr>
            <w:tcW w:w="265" w:type="dxa"/>
            <w:vAlign w:val="bottom"/>
          </w:tcPr>
          <w:p w14:paraId="6016C1B0" w14:textId="77777777" w:rsidR="00CD0363" w:rsidRPr="00411DBC" w:rsidRDefault="00CD0363" w:rsidP="002318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41" w:type="dxa"/>
            <w:tcBorders>
              <w:top w:val="single" w:sz="4" w:space="0" w:color="auto"/>
            </w:tcBorders>
            <w:vAlign w:val="bottom"/>
          </w:tcPr>
          <w:p w14:paraId="641165C0" w14:textId="5A24DCC3" w:rsidR="00CD0363" w:rsidRPr="00411DBC" w:rsidRDefault="00CD0363" w:rsidP="008579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13.00</w:t>
            </w:r>
          </w:p>
        </w:tc>
        <w:tc>
          <w:tcPr>
            <w:tcW w:w="222" w:type="dxa"/>
            <w:vAlign w:val="bottom"/>
          </w:tcPr>
          <w:p w14:paraId="00FF0E86" w14:textId="77777777" w:rsidR="00CD0363" w:rsidRPr="00411DBC" w:rsidRDefault="00CD0363" w:rsidP="002318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41" w:type="dxa"/>
            <w:tcBorders>
              <w:top w:val="single" w:sz="4" w:space="0" w:color="auto"/>
            </w:tcBorders>
            <w:vAlign w:val="bottom"/>
          </w:tcPr>
          <w:p w14:paraId="0A796C17" w14:textId="3954B05F" w:rsidR="00CD0363" w:rsidRPr="00411DBC" w:rsidRDefault="00CD0363" w:rsidP="008579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378,000</w:t>
            </w:r>
          </w:p>
        </w:tc>
        <w:tc>
          <w:tcPr>
            <w:tcW w:w="222" w:type="dxa"/>
            <w:vAlign w:val="bottom"/>
          </w:tcPr>
          <w:p w14:paraId="6F347310" w14:textId="77777777" w:rsidR="00CD0363" w:rsidRPr="00411DBC" w:rsidRDefault="00CD0363" w:rsidP="008579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41" w:type="dxa"/>
            <w:tcBorders>
              <w:top w:val="single" w:sz="4" w:space="0" w:color="auto"/>
            </w:tcBorders>
            <w:vAlign w:val="bottom"/>
          </w:tcPr>
          <w:p w14:paraId="4A2F1C4E" w14:textId="1E2A2062" w:rsidR="00CD0363" w:rsidRPr="00411DBC" w:rsidRDefault="00CD0363" w:rsidP="008579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236</w:t>
            </w:r>
            <w:r w:rsidRPr="00411DBC">
              <w:rPr>
                <w:rFonts w:ascii="Angsana New" w:hAnsi="Angsana New"/>
                <w:sz w:val="28"/>
                <w:szCs w:val="28"/>
              </w:rPr>
              <w:t>,000</w:t>
            </w:r>
          </w:p>
        </w:tc>
        <w:tc>
          <w:tcPr>
            <w:tcW w:w="222" w:type="dxa"/>
            <w:vAlign w:val="bottom"/>
          </w:tcPr>
          <w:p w14:paraId="64CCE70D" w14:textId="77777777" w:rsidR="00CD0363" w:rsidRPr="00411DBC" w:rsidRDefault="00CD0363" w:rsidP="002318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4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3C8C700" w14:textId="3AD01E7E" w:rsidR="00CD0363" w:rsidRPr="00411DBC" w:rsidRDefault="00CD0363" w:rsidP="008579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50,000</w:t>
            </w:r>
          </w:p>
        </w:tc>
        <w:tc>
          <w:tcPr>
            <w:tcW w:w="222" w:type="dxa"/>
            <w:vAlign w:val="bottom"/>
          </w:tcPr>
          <w:p w14:paraId="42B45A38" w14:textId="77777777" w:rsidR="00CD0363" w:rsidRPr="00411DBC" w:rsidRDefault="00CD0363" w:rsidP="008579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4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BF5F701" w14:textId="42311BE0" w:rsidR="00CD0363" w:rsidRPr="00411DBC" w:rsidRDefault="00CD0363" w:rsidP="008579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50,000</w:t>
            </w:r>
          </w:p>
        </w:tc>
      </w:tr>
      <w:tr w:rsidR="00CD0363" w:rsidRPr="00411DBC" w14:paraId="025D051D" w14:textId="4611A0FA" w:rsidTr="0085791D">
        <w:trPr>
          <w:gridAfter w:val="1"/>
          <w:wAfter w:w="106" w:type="dxa"/>
          <w:trHeight w:val="444"/>
        </w:trPr>
        <w:tc>
          <w:tcPr>
            <w:tcW w:w="2647" w:type="dxa"/>
            <w:vAlign w:val="bottom"/>
          </w:tcPr>
          <w:p w14:paraId="03C09B67" w14:textId="0A98ED76" w:rsidR="00CD0363" w:rsidRPr="00411DBC" w:rsidRDefault="00CD0363" w:rsidP="002318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  <w:r w:rsidR="00361225" w:rsidRPr="00411DBC">
              <w:rPr>
                <w:rFonts w:ascii="Angsana New" w:hAnsi="Angsana New" w:hint="cs"/>
                <w:sz w:val="28"/>
                <w:szCs w:val="28"/>
                <w:cs/>
              </w:rPr>
              <w:t>สินทรัพย์ทางการเงินไม่หมุนเวียนอื่น</w:t>
            </w:r>
          </w:p>
        </w:tc>
        <w:tc>
          <w:tcPr>
            <w:tcW w:w="231" w:type="dxa"/>
            <w:vAlign w:val="bottom"/>
          </w:tcPr>
          <w:p w14:paraId="48B313BE" w14:textId="77777777" w:rsidR="00CD0363" w:rsidRPr="00411DBC" w:rsidRDefault="00CD0363" w:rsidP="002318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6" w:type="dxa"/>
            <w:vAlign w:val="bottom"/>
          </w:tcPr>
          <w:p w14:paraId="68590FAD" w14:textId="5CCD3D3C" w:rsidR="00CD0363" w:rsidRPr="00411DBC" w:rsidRDefault="00CD0363" w:rsidP="002318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65" w:type="dxa"/>
            <w:vAlign w:val="bottom"/>
          </w:tcPr>
          <w:p w14:paraId="3BBB4992" w14:textId="77777777" w:rsidR="00CD0363" w:rsidRPr="00411DBC" w:rsidRDefault="00CD0363" w:rsidP="002318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41" w:type="dxa"/>
            <w:vAlign w:val="bottom"/>
          </w:tcPr>
          <w:p w14:paraId="1B024B32" w14:textId="77777777" w:rsidR="00CD0363" w:rsidRPr="00411DBC" w:rsidRDefault="00CD0363" w:rsidP="002318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22" w:type="dxa"/>
            <w:vAlign w:val="bottom"/>
          </w:tcPr>
          <w:p w14:paraId="58E2119F" w14:textId="77777777" w:rsidR="00CD0363" w:rsidRPr="00411DBC" w:rsidRDefault="00CD0363" w:rsidP="002318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41" w:type="dxa"/>
            <w:vAlign w:val="bottom"/>
          </w:tcPr>
          <w:p w14:paraId="420B78E2" w14:textId="53DCCE45" w:rsidR="00CD0363" w:rsidRPr="00411DBC" w:rsidRDefault="00CD0363" w:rsidP="002318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22" w:type="dxa"/>
            <w:vAlign w:val="bottom"/>
          </w:tcPr>
          <w:p w14:paraId="4D294706" w14:textId="77777777" w:rsidR="00CD0363" w:rsidRPr="00411DBC" w:rsidRDefault="00CD0363" w:rsidP="002318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41" w:type="dxa"/>
            <w:vAlign w:val="bottom"/>
          </w:tcPr>
          <w:p w14:paraId="4396919D" w14:textId="77777777" w:rsidR="00CD0363" w:rsidRPr="00411DBC" w:rsidRDefault="00CD0363" w:rsidP="002318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22" w:type="dxa"/>
            <w:vAlign w:val="bottom"/>
          </w:tcPr>
          <w:p w14:paraId="1F0B326A" w14:textId="77777777" w:rsidR="00CD0363" w:rsidRPr="00411DBC" w:rsidRDefault="00CD0363" w:rsidP="002318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4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B99DB30" w14:textId="5D2E9F83" w:rsidR="00CD0363" w:rsidRPr="00411DBC" w:rsidRDefault="00CD0363" w:rsidP="008579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50,000</w:t>
            </w:r>
          </w:p>
        </w:tc>
        <w:tc>
          <w:tcPr>
            <w:tcW w:w="222" w:type="dxa"/>
            <w:vAlign w:val="bottom"/>
          </w:tcPr>
          <w:p w14:paraId="2D5978D4" w14:textId="77777777" w:rsidR="00CD0363" w:rsidRPr="00411DBC" w:rsidRDefault="00CD0363" w:rsidP="008579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4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C7D26F8" w14:textId="60AA5954" w:rsidR="00CD0363" w:rsidRPr="00411DBC" w:rsidRDefault="00CD0363" w:rsidP="008579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50,000</w:t>
            </w:r>
          </w:p>
        </w:tc>
      </w:tr>
    </w:tbl>
    <w:p w14:paraId="02C5E19F" w14:textId="0832DA94" w:rsidR="00C821CB" w:rsidRPr="00411DBC" w:rsidRDefault="00C821CB" w:rsidP="0063465F">
      <w:pPr>
        <w:spacing w:before="240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448888E3" w14:textId="77777777" w:rsidR="00C821CB" w:rsidRPr="00411DBC" w:rsidRDefault="00C821CB" w:rsidP="0063465F">
      <w:pPr>
        <w:spacing w:before="240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020A42E5" w14:textId="77777777" w:rsidR="00C821CB" w:rsidRPr="00411DBC" w:rsidRDefault="00C821CB" w:rsidP="0063465F">
      <w:pPr>
        <w:spacing w:before="240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7DD7560C" w14:textId="77777777" w:rsidR="004E4D18" w:rsidRPr="00411DBC" w:rsidRDefault="004E4D18" w:rsidP="0063465F">
      <w:pPr>
        <w:spacing w:before="240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10F390D8" w14:textId="77777777" w:rsidR="004E4D18" w:rsidRPr="00411DBC" w:rsidRDefault="004E4D18" w:rsidP="0063465F">
      <w:pPr>
        <w:spacing w:before="240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1FD8C31B" w14:textId="416CD360" w:rsidR="00C51914" w:rsidRPr="00411DBC" w:rsidRDefault="00C51914" w:rsidP="00EA4CCF">
      <w:pPr>
        <w:pStyle w:val="ListParagraph"/>
        <w:numPr>
          <w:ilvl w:val="0"/>
          <w:numId w:val="18"/>
        </w:numPr>
        <w:spacing w:before="240"/>
        <w:jc w:val="thaiDistribute"/>
        <w:rPr>
          <w:rFonts w:ascii="Angsana New" w:hAnsi="Angsana New"/>
          <w:b/>
          <w:bCs/>
          <w:sz w:val="28"/>
          <w:szCs w:val="28"/>
        </w:rPr>
      </w:pPr>
      <w:r w:rsidRPr="00411DBC">
        <w:rPr>
          <w:rFonts w:ascii="Angsana New" w:hAnsi="Angsana New" w:hint="cs"/>
          <w:b/>
          <w:bCs/>
          <w:sz w:val="28"/>
          <w:szCs w:val="28"/>
          <w:cs/>
        </w:rPr>
        <w:t>เงินฝากธนาคารติดภาระค้ำประกัน</w:t>
      </w:r>
    </w:p>
    <w:p w14:paraId="4C3116BF" w14:textId="77777777" w:rsidR="003C2081" w:rsidRPr="00411DBC" w:rsidRDefault="003C2081" w:rsidP="003C2081">
      <w:pPr>
        <w:pStyle w:val="ListParagraph"/>
        <w:spacing w:before="120" w:after="120"/>
        <w:ind w:left="360" w:right="113"/>
        <w:jc w:val="thaiDistribute"/>
        <w:rPr>
          <w:rFonts w:ascii="Angsana New" w:hAnsi="Angsana New"/>
          <w:sz w:val="28"/>
          <w:szCs w:val="28"/>
          <w:cs/>
        </w:rPr>
      </w:pPr>
      <w:r w:rsidRPr="00411DBC">
        <w:rPr>
          <w:rFonts w:ascii="Angsana New" w:hAnsi="Angsana New"/>
          <w:sz w:val="28"/>
          <w:szCs w:val="28"/>
          <w:cs/>
        </w:rPr>
        <w:t xml:space="preserve">ณ </w:t>
      </w:r>
      <w:r w:rsidRPr="00411DBC">
        <w:rPr>
          <w:rFonts w:ascii="Angsana New" w:hAnsi="Angsana New" w:hint="cs"/>
          <w:sz w:val="28"/>
          <w:szCs w:val="28"/>
          <w:cs/>
        </w:rPr>
        <w:t xml:space="preserve">วันที่ </w:t>
      </w:r>
      <w:r w:rsidRPr="00411DBC">
        <w:rPr>
          <w:rFonts w:ascii="Angsana New" w:hAnsi="Angsana New"/>
          <w:sz w:val="28"/>
          <w:szCs w:val="28"/>
        </w:rPr>
        <w:t xml:space="preserve">30 </w:t>
      </w:r>
      <w:r w:rsidRPr="00411DBC">
        <w:rPr>
          <w:rFonts w:ascii="Angsana New" w:hAnsi="Angsana New" w:hint="cs"/>
          <w:sz w:val="28"/>
          <w:szCs w:val="28"/>
          <w:cs/>
        </w:rPr>
        <w:t xml:space="preserve">มิถุนายน </w:t>
      </w:r>
      <w:r w:rsidRPr="00411DBC">
        <w:rPr>
          <w:rFonts w:ascii="Angsana New" w:hAnsi="Angsana New"/>
          <w:sz w:val="28"/>
          <w:szCs w:val="28"/>
        </w:rPr>
        <w:t xml:space="preserve">2566 </w:t>
      </w:r>
      <w:r w:rsidRPr="00411DBC">
        <w:rPr>
          <w:rFonts w:ascii="Angsana New" w:hAnsi="Angsana New"/>
          <w:sz w:val="28"/>
          <w:szCs w:val="28"/>
          <w:cs/>
        </w:rPr>
        <w:t xml:space="preserve">และ </w:t>
      </w:r>
      <w:r w:rsidRPr="00411DBC">
        <w:rPr>
          <w:rFonts w:ascii="Angsana New" w:hAnsi="Angsana New"/>
          <w:sz w:val="28"/>
          <w:szCs w:val="28"/>
        </w:rPr>
        <w:t>31</w:t>
      </w:r>
      <w:r w:rsidRPr="00411DBC">
        <w:rPr>
          <w:rFonts w:ascii="Angsana New" w:hAnsi="Angsana New" w:hint="cs"/>
          <w:sz w:val="28"/>
          <w:szCs w:val="28"/>
          <w:cs/>
        </w:rPr>
        <w:t xml:space="preserve"> ธันวาคม </w:t>
      </w:r>
      <w:r w:rsidRPr="00411DBC">
        <w:rPr>
          <w:rFonts w:ascii="Angsana New" w:hAnsi="Angsana New"/>
          <w:sz w:val="28"/>
          <w:szCs w:val="28"/>
        </w:rPr>
        <w:t xml:space="preserve">2565 </w:t>
      </w:r>
      <w:r w:rsidRPr="00411DBC">
        <w:rPr>
          <w:rFonts w:ascii="Angsana New" w:hAnsi="Angsana New" w:hint="cs"/>
          <w:sz w:val="28"/>
          <w:szCs w:val="28"/>
          <w:cs/>
        </w:rPr>
        <w:t>กลุ่ม</w:t>
      </w:r>
      <w:r w:rsidRPr="00411DBC">
        <w:rPr>
          <w:rFonts w:ascii="Angsana New" w:hAnsi="Angsana New"/>
          <w:sz w:val="28"/>
          <w:szCs w:val="28"/>
          <w:cs/>
        </w:rPr>
        <w:t>บริษัทฯ มีเงินฝาก</w:t>
      </w:r>
      <w:r w:rsidRPr="00411DBC">
        <w:rPr>
          <w:rFonts w:ascii="Angsana New" w:hAnsi="Angsana New" w:hint="cs"/>
          <w:sz w:val="28"/>
          <w:szCs w:val="28"/>
          <w:cs/>
        </w:rPr>
        <w:t>ประจำกับ</w:t>
      </w:r>
      <w:r w:rsidRPr="00411DBC">
        <w:rPr>
          <w:rFonts w:ascii="Angsana New" w:hAnsi="Angsana New"/>
          <w:sz w:val="28"/>
          <w:szCs w:val="28"/>
          <w:cs/>
        </w:rPr>
        <w:t>ธนาคาร</w:t>
      </w:r>
      <w:r w:rsidRPr="00411DBC">
        <w:rPr>
          <w:rFonts w:ascii="Angsana New" w:hAnsi="Angsana New" w:hint="cs"/>
          <w:sz w:val="28"/>
          <w:szCs w:val="28"/>
          <w:cs/>
        </w:rPr>
        <w:t xml:space="preserve">ในประเทศ ระยะเวลาระหว่าง </w:t>
      </w:r>
      <w:r w:rsidRPr="00411DBC">
        <w:rPr>
          <w:rFonts w:ascii="Angsana New" w:hAnsi="Angsana New"/>
          <w:sz w:val="28"/>
          <w:szCs w:val="28"/>
        </w:rPr>
        <w:t>3</w:t>
      </w:r>
      <w:r w:rsidRPr="00411DBC">
        <w:rPr>
          <w:rFonts w:ascii="Angsana New" w:hAnsi="Angsana New" w:hint="cs"/>
          <w:sz w:val="28"/>
          <w:szCs w:val="28"/>
          <w:cs/>
        </w:rPr>
        <w:t xml:space="preserve"> เดือน และ </w:t>
      </w:r>
      <w:r w:rsidRPr="00411DBC">
        <w:rPr>
          <w:rFonts w:ascii="Angsana New" w:hAnsi="Angsana New"/>
          <w:sz w:val="28"/>
          <w:szCs w:val="28"/>
        </w:rPr>
        <w:t>12</w:t>
      </w:r>
      <w:r w:rsidRPr="00411DBC">
        <w:rPr>
          <w:rFonts w:ascii="Angsana New" w:hAnsi="Angsana New" w:hint="cs"/>
          <w:sz w:val="28"/>
          <w:szCs w:val="28"/>
          <w:cs/>
        </w:rPr>
        <w:t xml:space="preserve"> เดือน อัตราดอกเบี้ยระหว่างร้อยละ </w:t>
      </w:r>
      <w:r w:rsidRPr="00411DBC">
        <w:rPr>
          <w:rFonts w:ascii="Angsana New" w:hAnsi="Angsana New"/>
          <w:sz w:val="28"/>
          <w:szCs w:val="28"/>
        </w:rPr>
        <w:t xml:space="preserve">0.10 </w:t>
      </w:r>
      <w:r w:rsidRPr="00411DBC">
        <w:rPr>
          <w:rFonts w:ascii="Angsana New" w:hAnsi="Angsana New" w:hint="cs"/>
          <w:sz w:val="28"/>
          <w:szCs w:val="28"/>
          <w:cs/>
        </w:rPr>
        <w:t>และ</w:t>
      </w:r>
      <w:r w:rsidRPr="00411DBC">
        <w:rPr>
          <w:rFonts w:ascii="Angsana New" w:hAnsi="Angsana New"/>
          <w:sz w:val="28"/>
          <w:szCs w:val="28"/>
        </w:rPr>
        <w:t xml:space="preserve"> </w:t>
      </w:r>
      <w:r w:rsidRPr="00411DBC">
        <w:rPr>
          <w:rFonts w:ascii="Angsana New" w:hAnsi="Angsana New" w:hint="cs"/>
          <w:sz w:val="28"/>
          <w:szCs w:val="28"/>
          <w:cs/>
        </w:rPr>
        <w:t xml:space="preserve">0.20 </w:t>
      </w:r>
      <w:r w:rsidRPr="00411DBC">
        <w:rPr>
          <w:rFonts w:ascii="Angsana New" w:hAnsi="Angsana New"/>
          <w:sz w:val="28"/>
          <w:szCs w:val="28"/>
        </w:rPr>
        <w:t xml:space="preserve"> </w:t>
      </w:r>
      <w:r w:rsidRPr="00411DBC">
        <w:rPr>
          <w:rFonts w:ascii="Angsana New" w:hAnsi="Angsana New" w:hint="cs"/>
          <w:sz w:val="28"/>
          <w:szCs w:val="28"/>
          <w:cs/>
        </w:rPr>
        <w:t>ซึ่งบริษัทฯ ใช้เป็นหลักประกันวงเงินออกหนังสือค้ำประกันของธนาคาร และค้ำประกันงานก่อสร้างโครงการ</w:t>
      </w:r>
    </w:p>
    <w:p w14:paraId="53670667" w14:textId="55CCF1CD" w:rsidR="00C51914" w:rsidRPr="00411DBC" w:rsidRDefault="00C51914" w:rsidP="00EA4CCF">
      <w:pPr>
        <w:pStyle w:val="ListParagraph"/>
        <w:numPr>
          <w:ilvl w:val="0"/>
          <w:numId w:val="18"/>
        </w:numPr>
        <w:spacing w:before="240"/>
        <w:rPr>
          <w:rFonts w:ascii="Angsana New" w:hAnsi="Angsana New"/>
          <w:b/>
          <w:bCs/>
          <w:sz w:val="28"/>
          <w:szCs w:val="28"/>
        </w:rPr>
      </w:pPr>
      <w:r w:rsidRPr="00411DBC">
        <w:rPr>
          <w:rFonts w:ascii="Angsana New" w:hAnsi="Angsana New" w:hint="cs"/>
          <w:b/>
          <w:bCs/>
          <w:sz w:val="28"/>
          <w:szCs w:val="28"/>
          <w:cs/>
        </w:rPr>
        <w:t>เงินลงทุนในบริษัทย่อย</w:t>
      </w:r>
      <w:r w:rsidR="007F64E9" w:rsidRPr="00411DBC">
        <w:rPr>
          <w:rFonts w:ascii="Angsana New" w:hAnsi="Angsana New" w:hint="cs"/>
          <w:b/>
          <w:bCs/>
          <w:sz w:val="28"/>
          <w:szCs w:val="28"/>
          <w:cs/>
        </w:rPr>
        <w:t xml:space="preserve">  </w:t>
      </w:r>
      <w:r w:rsidR="007F64E9" w:rsidRPr="00411DBC">
        <w:rPr>
          <w:rFonts w:ascii="Angsana New" w:hAnsi="Angsana New"/>
          <w:sz w:val="28"/>
          <w:szCs w:val="28"/>
          <w:cs/>
        </w:rPr>
        <w:t>ประกอบด้วย</w:t>
      </w:r>
      <w:r w:rsidR="009E7E48" w:rsidRPr="00411DBC">
        <w:rPr>
          <w:rFonts w:ascii="Angsana New" w:hAnsi="Angsana New"/>
          <w:b/>
          <w:bCs/>
          <w:sz w:val="28"/>
          <w:szCs w:val="28"/>
        </w:rPr>
        <w:br/>
      </w:r>
    </w:p>
    <w:tbl>
      <w:tblPr>
        <w:tblStyle w:val="TableGrid"/>
        <w:tblW w:w="10980" w:type="dxa"/>
        <w:tblInd w:w="-11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2"/>
        <w:gridCol w:w="20"/>
        <w:gridCol w:w="236"/>
        <w:gridCol w:w="1015"/>
        <w:gridCol w:w="236"/>
        <w:gridCol w:w="934"/>
        <w:gridCol w:w="236"/>
        <w:gridCol w:w="856"/>
        <w:gridCol w:w="236"/>
        <w:gridCol w:w="839"/>
        <w:gridCol w:w="236"/>
        <w:gridCol w:w="1112"/>
        <w:gridCol w:w="236"/>
        <w:gridCol w:w="929"/>
        <w:gridCol w:w="236"/>
        <w:gridCol w:w="856"/>
        <w:gridCol w:w="236"/>
        <w:gridCol w:w="839"/>
      </w:tblGrid>
      <w:tr w:rsidR="0069564F" w:rsidRPr="00411DBC" w14:paraId="0C0D3B63" w14:textId="77777777" w:rsidTr="00B028B0">
        <w:trPr>
          <w:trHeight w:val="303"/>
        </w:trPr>
        <w:tc>
          <w:tcPr>
            <w:tcW w:w="1712" w:type="dxa"/>
            <w:gridSpan w:val="2"/>
            <w:vAlign w:val="center"/>
          </w:tcPr>
          <w:p w14:paraId="63A26AA1" w14:textId="77777777" w:rsidR="0069564F" w:rsidRPr="00411DBC" w:rsidRDefault="0069564F" w:rsidP="006956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bookmarkStart w:id="8" w:name="_Hlk104470896"/>
          </w:p>
        </w:tc>
        <w:tc>
          <w:tcPr>
            <w:tcW w:w="236" w:type="dxa"/>
            <w:vAlign w:val="center"/>
          </w:tcPr>
          <w:p w14:paraId="68E196A0" w14:textId="77777777" w:rsidR="0069564F" w:rsidRPr="00411DBC" w:rsidRDefault="0069564F" w:rsidP="006956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185" w:type="dxa"/>
            <w:gridSpan w:val="3"/>
            <w:tcBorders>
              <w:bottom w:val="single" w:sz="4" w:space="0" w:color="auto"/>
            </w:tcBorders>
            <w:vAlign w:val="center"/>
          </w:tcPr>
          <w:p w14:paraId="7A944069" w14:textId="2200E2F8" w:rsidR="0069564F" w:rsidRPr="00411DBC" w:rsidRDefault="0069564F" w:rsidP="006956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411DBC">
              <w:rPr>
                <w:rFonts w:ascii="Angsana New" w:hAnsi="Angsana New"/>
                <w:sz w:val="26"/>
                <w:szCs w:val="26"/>
                <w:cs/>
              </w:rPr>
              <w:t>ทุนชำระแล้ว</w:t>
            </w:r>
          </w:p>
        </w:tc>
        <w:tc>
          <w:tcPr>
            <w:tcW w:w="236" w:type="dxa"/>
            <w:vAlign w:val="center"/>
          </w:tcPr>
          <w:p w14:paraId="2477E5CC" w14:textId="77777777" w:rsidR="0069564F" w:rsidRPr="00411DBC" w:rsidRDefault="0069564F" w:rsidP="006956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931" w:type="dxa"/>
            <w:gridSpan w:val="3"/>
            <w:tcBorders>
              <w:bottom w:val="single" w:sz="4" w:space="0" w:color="auto"/>
            </w:tcBorders>
            <w:vAlign w:val="center"/>
          </w:tcPr>
          <w:p w14:paraId="6ED83816" w14:textId="0232A1F1" w:rsidR="0069564F" w:rsidRPr="00411DBC" w:rsidRDefault="0069564F" w:rsidP="006956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411DBC">
              <w:rPr>
                <w:rFonts w:ascii="Angsana New" w:hAnsi="Angsana New"/>
                <w:sz w:val="26"/>
                <w:szCs w:val="26"/>
                <w:cs/>
              </w:rPr>
              <w:t>สัดส่วนเงินลงทุน</w:t>
            </w:r>
          </w:p>
        </w:tc>
        <w:tc>
          <w:tcPr>
            <w:tcW w:w="236" w:type="dxa"/>
            <w:vAlign w:val="center"/>
          </w:tcPr>
          <w:p w14:paraId="77EC88B1" w14:textId="77777777" w:rsidR="0069564F" w:rsidRPr="00411DBC" w:rsidRDefault="0069564F" w:rsidP="006956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277" w:type="dxa"/>
            <w:gridSpan w:val="3"/>
            <w:tcBorders>
              <w:bottom w:val="single" w:sz="4" w:space="0" w:color="auto"/>
            </w:tcBorders>
            <w:vAlign w:val="center"/>
          </w:tcPr>
          <w:p w14:paraId="00E56609" w14:textId="10C6893D" w:rsidR="0069564F" w:rsidRPr="00411DBC" w:rsidRDefault="0069564F" w:rsidP="006956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411DBC">
              <w:rPr>
                <w:rFonts w:ascii="Angsana New" w:hAnsi="Angsana New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236" w:type="dxa"/>
            <w:vAlign w:val="center"/>
          </w:tcPr>
          <w:p w14:paraId="7B8822FC" w14:textId="77777777" w:rsidR="0069564F" w:rsidRPr="00411DBC" w:rsidRDefault="0069564F" w:rsidP="006956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931" w:type="dxa"/>
            <w:gridSpan w:val="3"/>
            <w:tcBorders>
              <w:bottom w:val="single" w:sz="4" w:space="0" w:color="auto"/>
            </w:tcBorders>
            <w:vAlign w:val="center"/>
          </w:tcPr>
          <w:p w14:paraId="00AD1BB9" w14:textId="7D353BED" w:rsidR="0069564F" w:rsidRPr="00411DBC" w:rsidRDefault="0069564F" w:rsidP="006956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411DBC">
              <w:rPr>
                <w:rFonts w:asciiTheme="majorBidi" w:hAnsiTheme="majorBidi" w:cstheme="majorBidi"/>
                <w:sz w:val="26"/>
                <w:szCs w:val="26"/>
                <w:cs/>
              </w:rPr>
              <w:t>เงินปันผล</w:t>
            </w:r>
            <w:r w:rsidRPr="00411DBC">
              <w:rPr>
                <w:rFonts w:asciiTheme="majorBidi" w:hAnsiTheme="majorBidi" w:cstheme="majorBidi"/>
                <w:sz w:val="26"/>
                <w:szCs w:val="26"/>
              </w:rPr>
              <w:t xml:space="preserve"> (</w:t>
            </w:r>
            <w:r w:rsidRPr="00411DBC">
              <w:rPr>
                <w:rFonts w:asciiTheme="majorBidi" w:hAnsiTheme="majorBidi" w:cstheme="majorBidi"/>
                <w:sz w:val="26"/>
                <w:szCs w:val="26"/>
                <w:cs/>
              </w:rPr>
              <w:t>พันบาท)</w:t>
            </w:r>
          </w:p>
        </w:tc>
      </w:tr>
      <w:tr w:rsidR="0069564F" w:rsidRPr="00411DBC" w14:paraId="10CA4FEE" w14:textId="77777777" w:rsidTr="00B028B0">
        <w:trPr>
          <w:trHeight w:val="303"/>
        </w:trPr>
        <w:tc>
          <w:tcPr>
            <w:tcW w:w="1712" w:type="dxa"/>
            <w:gridSpan w:val="2"/>
            <w:vAlign w:val="center"/>
          </w:tcPr>
          <w:p w14:paraId="51EE720D" w14:textId="77777777" w:rsidR="0069564F" w:rsidRPr="00411DBC" w:rsidRDefault="0069564F" w:rsidP="006956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vAlign w:val="center"/>
          </w:tcPr>
          <w:p w14:paraId="439A42DA" w14:textId="77777777" w:rsidR="0069564F" w:rsidRPr="00411DBC" w:rsidRDefault="0069564F" w:rsidP="006956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185" w:type="dxa"/>
            <w:gridSpan w:val="3"/>
            <w:tcBorders>
              <w:top w:val="single" w:sz="4" w:space="0" w:color="auto"/>
            </w:tcBorders>
            <w:vAlign w:val="bottom"/>
          </w:tcPr>
          <w:p w14:paraId="78642DAA" w14:textId="0B01D60B" w:rsidR="0069564F" w:rsidRPr="00411DBC" w:rsidRDefault="0069564F" w:rsidP="006956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411DBC">
              <w:rPr>
                <w:rFonts w:ascii="Angsana New" w:hAnsi="Angsana New" w:hint="cs"/>
                <w:sz w:val="26"/>
                <w:szCs w:val="26"/>
                <w:cs/>
              </w:rPr>
              <w:t>(พันบาท)</w:t>
            </w:r>
          </w:p>
        </w:tc>
        <w:tc>
          <w:tcPr>
            <w:tcW w:w="236" w:type="dxa"/>
            <w:vAlign w:val="bottom"/>
          </w:tcPr>
          <w:p w14:paraId="3638C2C7" w14:textId="77777777" w:rsidR="0069564F" w:rsidRPr="00411DBC" w:rsidRDefault="0069564F" w:rsidP="006956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931" w:type="dxa"/>
            <w:gridSpan w:val="3"/>
            <w:tcBorders>
              <w:top w:val="single" w:sz="4" w:space="0" w:color="auto"/>
            </w:tcBorders>
            <w:vAlign w:val="bottom"/>
          </w:tcPr>
          <w:p w14:paraId="58BE487F" w14:textId="6C409801" w:rsidR="0069564F" w:rsidRPr="00411DBC" w:rsidRDefault="0069564F" w:rsidP="006956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411DBC">
              <w:rPr>
                <w:rFonts w:ascii="Angsana New" w:hAnsi="Angsana New" w:hint="cs"/>
                <w:sz w:val="26"/>
                <w:szCs w:val="26"/>
                <w:cs/>
              </w:rPr>
              <w:t>(ร้อยละ)</w:t>
            </w:r>
          </w:p>
        </w:tc>
        <w:tc>
          <w:tcPr>
            <w:tcW w:w="236" w:type="dxa"/>
            <w:vAlign w:val="bottom"/>
          </w:tcPr>
          <w:p w14:paraId="16F01C09" w14:textId="77777777" w:rsidR="0069564F" w:rsidRPr="00411DBC" w:rsidRDefault="0069564F" w:rsidP="006956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277" w:type="dxa"/>
            <w:gridSpan w:val="3"/>
            <w:tcBorders>
              <w:top w:val="single" w:sz="4" w:space="0" w:color="auto"/>
            </w:tcBorders>
            <w:vAlign w:val="bottom"/>
          </w:tcPr>
          <w:p w14:paraId="5C8E3E59" w14:textId="6E162158" w:rsidR="0069564F" w:rsidRPr="00411DBC" w:rsidRDefault="0069564F" w:rsidP="006956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411DBC">
              <w:rPr>
                <w:rFonts w:ascii="Angsana New" w:hAnsi="Angsana New" w:hint="cs"/>
                <w:sz w:val="26"/>
                <w:szCs w:val="26"/>
                <w:cs/>
              </w:rPr>
              <w:t>(พันบาท)</w:t>
            </w:r>
          </w:p>
        </w:tc>
        <w:tc>
          <w:tcPr>
            <w:tcW w:w="236" w:type="dxa"/>
            <w:vAlign w:val="center"/>
          </w:tcPr>
          <w:p w14:paraId="57FAC9BA" w14:textId="77777777" w:rsidR="0069564F" w:rsidRPr="00411DBC" w:rsidRDefault="0069564F" w:rsidP="006956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931" w:type="dxa"/>
            <w:gridSpan w:val="3"/>
            <w:tcBorders>
              <w:top w:val="single" w:sz="4" w:space="0" w:color="auto"/>
            </w:tcBorders>
            <w:vAlign w:val="bottom"/>
          </w:tcPr>
          <w:p w14:paraId="7F76EF61" w14:textId="5DBD4DA0" w:rsidR="0069564F" w:rsidRPr="00411DBC" w:rsidRDefault="0069564F" w:rsidP="006956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411DBC">
              <w:rPr>
                <w:rFonts w:ascii="Angsana New" w:hAnsi="Angsana New" w:hint="cs"/>
                <w:sz w:val="26"/>
                <w:szCs w:val="26"/>
                <w:cs/>
              </w:rPr>
              <w:t>สำหรับ</w:t>
            </w:r>
            <w:r w:rsidR="00B61293" w:rsidRPr="00411DBC">
              <w:rPr>
                <w:rFonts w:ascii="Angsana New" w:hAnsi="Angsana New" w:hint="cs"/>
                <w:sz w:val="26"/>
                <w:szCs w:val="26"/>
                <w:cs/>
              </w:rPr>
              <w:t>งวด</w:t>
            </w:r>
            <w:r w:rsidR="00586B0B" w:rsidRPr="00411DBC">
              <w:rPr>
                <w:rFonts w:ascii="Angsana New" w:hAnsi="Angsana New" w:hint="cs"/>
                <w:sz w:val="26"/>
                <w:szCs w:val="26"/>
                <w:cs/>
              </w:rPr>
              <w:t>หก</w:t>
            </w:r>
            <w:r w:rsidR="00B61293" w:rsidRPr="00411DBC">
              <w:rPr>
                <w:rFonts w:ascii="Angsana New" w:hAnsi="Angsana New" w:hint="cs"/>
                <w:sz w:val="26"/>
                <w:szCs w:val="26"/>
                <w:cs/>
              </w:rPr>
              <w:t>เดือนสิ้นสุดวันที่</w:t>
            </w:r>
          </w:p>
        </w:tc>
      </w:tr>
      <w:tr w:rsidR="00A177E8" w:rsidRPr="00411DBC" w14:paraId="7D0A2753" w14:textId="77777777" w:rsidTr="00B028B0">
        <w:trPr>
          <w:trHeight w:val="303"/>
        </w:trPr>
        <w:tc>
          <w:tcPr>
            <w:tcW w:w="1692" w:type="dxa"/>
            <w:tcBorders>
              <w:bottom w:val="single" w:sz="4" w:space="0" w:color="auto"/>
            </w:tcBorders>
            <w:vAlign w:val="bottom"/>
          </w:tcPr>
          <w:p w14:paraId="7A9FF821" w14:textId="77777777" w:rsidR="00A177E8" w:rsidRPr="00411DBC" w:rsidRDefault="00A177E8" w:rsidP="00A177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09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411DBC">
              <w:rPr>
                <w:rFonts w:ascii="Angsana New" w:hAnsi="Angsana New" w:hint="cs"/>
                <w:sz w:val="26"/>
                <w:szCs w:val="26"/>
                <w:cs/>
              </w:rPr>
              <w:t>ชื่อบริษัท</w:t>
            </w:r>
          </w:p>
        </w:tc>
        <w:tc>
          <w:tcPr>
            <w:tcW w:w="256" w:type="dxa"/>
            <w:gridSpan w:val="2"/>
            <w:tcBorders>
              <w:left w:val="nil"/>
            </w:tcBorders>
            <w:vAlign w:val="bottom"/>
          </w:tcPr>
          <w:p w14:paraId="75CD7176" w14:textId="7DC145CE" w:rsidR="00A177E8" w:rsidRPr="00411DBC" w:rsidRDefault="00A177E8" w:rsidP="00A177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5901D518" w14:textId="77777777" w:rsidR="00AE109A" w:rsidRPr="00411DBC" w:rsidRDefault="00A177E8" w:rsidP="00A177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411DBC">
              <w:rPr>
                <w:rFonts w:ascii="Angsana New" w:hAnsi="Angsana New" w:hint="cs"/>
                <w:sz w:val="26"/>
                <w:szCs w:val="26"/>
                <w:cs/>
              </w:rPr>
              <w:t xml:space="preserve">ณ วันที่ </w:t>
            </w:r>
          </w:p>
          <w:p w14:paraId="24869CD8" w14:textId="53D2CCA6" w:rsidR="00A177E8" w:rsidRPr="00411DBC" w:rsidRDefault="00A177E8" w:rsidP="00A177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411DBC">
              <w:rPr>
                <w:rFonts w:ascii="Angsana New" w:hAnsi="Angsana New"/>
                <w:sz w:val="26"/>
                <w:szCs w:val="26"/>
              </w:rPr>
              <w:t>3</w:t>
            </w:r>
            <w:r w:rsidR="00586B0B" w:rsidRPr="00411DBC">
              <w:rPr>
                <w:rFonts w:ascii="Angsana New" w:hAnsi="Angsana New"/>
                <w:sz w:val="26"/>
                <w:szCs w:val="26"/>
              </w:rPr>
              <w:t>0</w:t>
            </w:r>
            <w:r w:rsidRPr="00411DBC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="00586B0B" w:rsidRPr="00411DBC">
              <w:rPr>
                <w:rFonts w:ascii="Angsana New" w:hAnsi="Angsana New" w:hint="cs"/>
                <w:sz w:val="26"/>
                <w:szCs w:val="26"/>
                <w:cs/>
              </w:rPr>
              <w:t>มิถุนายน</w:t>
            </w:r>
            <w:r w:rsidRPr="00411DBC">
              <w:rPr>
                <w:rFonts w:ascii="Angsana New" w:hAnsi="Angsana New"/>
                <w:sz w:val="26"/>
                <w:szCs w:val="26"/>
              </w:rPr>
              <w:t>2566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58D71847" w14:textId="35EEC84A" w:rsidR="00A177E8" w:rsidRPr="00411DBC" w:rsidRDefault="00A177E8" w:rsidP="00A177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9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C0018B" w14:textId="64073D95" w:rsidR="00A177E8" w:rsidRPr="00411DBC" w:rsidRDefault="00A177E8" w:rsidP="00A177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411DBC">
              <w:rPr>
                <w:rFonts w:ascii="Angsana New" w:hAnsi="Angsana New" w:hint="cs"/>
                <w:sz w:val="26"/>
                <w:szCs w:val="26"/>
                <w:cs/>
              </w:rPr>
              <w:t xml:space="preserve">ณ วันที่ </w:t>
            </w:r>
            <w:r w:rsidRPr="00411DBC">
              <w:rPr>
                <w:rFonts w:ascii="Angsana New" w:hAnsi="Angsana New"/>
                <w:sz w:val="26"/>
                <w:szCs w:val="26"/>
              </w:rPr>
              <w:t>31</w:t>
            </w:r>
            <w:r w:rsidRPr="00411DBC">
              <w:rPr>
                <w:rFonts w:ascii="Angsana New" w:hAnsi="Angsana New" w:hint="cs"/>
                <w:sz w:val="26"/>
                <w:szCs w:val="26"/>
                <w:cs/>
              </w:rPr>
              <w:t xml:space="preserve"> ธันวาคม</w:t>
            </w:r>
            <w:r w:rsidRPr="00411DBC">
              <w:rPr>
                <w:rFonts w:ascii="Angsana New" w:hAnsi="Angsana New"/>
                <w:sz w:val="26"/>
                <w:szCs w:val="26"/>
              </w:rPr>
              <w:t>2565</w:t>
            </w:r>
          </w:p>
        </w:tc>
        <w:tc>
          <w:tcPr>
            <w:tcW w:w="236" w:type="dxa"/>
          </w:tcPr>
          <w:p w14:paraId="3C87E5C9" w14:textId="77777777" w:rsidR="00A177E8" w:rsidRPr="00411DBC" w:rsidRDefault="00A177E8" w:rsidP="00A177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86B553" w14:textId="04195FF4" w:rsidR="00A177E8" w:rsidRPr="00411DBC" w:rsidRDefault="00586B0B" w:rsidP="00A177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411DBC">
              <w:rPr>
                <w:rFonts w:ascii="Angsana New" w:hAnsi="Angsana New" w:hint="cs"/>
                <w:sz w:val="26"/>
                <w:szCs w:val="26"/>
                <w:cs/>
              </w:rPr>
              <w:t xml:space="preserve">ณ วันที่ </w:t>
            </w:r>
            <w:r w:rsidRPr="00411DBC">
              <w:rPr>
                <w:rFonts w:ascii="Angsana New" w:hAnsi="Angsana New"/>
                <w:sz w:val="26"/>
                <w:szCs w:val="26"/>
              </w:rPr>
              <w:t>30</w:t>
            </w:r>
            <w:r w:rsidRPr="00411DBC">
              <w:rPr>
                <w:rFonts w:ascii="Angsana New" w:hAnsi="Angsana New" w:hint="cs"/>
                <w:sz w:val="26"/>
                <w:szCs w:val="26"/>
                <w:cs/>
              </w:rPr>
              <w:t xml:space="preserve"> มิถุนายน</w:t>
            </w:r>
            <w:r w:rsidRPr="00411DBC">
              <w:rPr>
                <w:rFonts w:ascii="Angsana New" w:hAnsi="Angsana New"/>
                <w:sz w:val="26"/>
                <w:szCs w:val="26"/>
              </w:rPr>
              <w:t>2566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7BE71BEC" w14:textId="77777777" w:rsidR="00A177E8" w:rsidRPr="00411DBC" w:rsidRDefault="00A177E8" w:rsidP="00A177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2726B7" w14:textId="69822FD0" w:rsidR="00A177E8" w:rsidRPr="00411DBC" w:rsidRDefault="00A177E8" w:rsidP="00A177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411DBC">
              <w:rPr>
                <w:rFonts w:ascii="Angsana New" w:hAnsi="Angsana New" w:hint="cs"/>
                <w:sz w:val="26"/>
                <w:szCs w:val="26"/>
                <w:cs/>
              </w:rPr>
              <w:t xml:space="preserve">ณ วันที่ </w:t>
            </w:r>
            <w:r w:rsidRPr="00411DBC">
              <w:rPr>
                <w:rFonts w:ascii="Angsana New" w:hAnsi="Angsana New"/>
                <w:sz w:val="26"/>
                <w:szCs w:val="26"/>
              </w:rPr>
              <w:t>31</w:t>
            </w:r>
            <w:r w:rsidRPr="00411DBC">
              <w:rPr>
                <w:rFonts w:ascii="Angsana New" w:hAnsi="Angsana New" w:hint="cs"/>
                <w:sz w:val="26"/>
                <w:szCs w:val="26"/>
                <w:cs/>
              </w:rPr>
              <w:t xml:space="preserve"> ธันวาคม</w:t>
            </w:r>
            <w:r w:rsidRPr="00411DBC">
              <w:rPr>
                <w:rFonts w:ascii="Angsana New" w:hAnsi="Angsana New"/>
                <w:sz w:val="26"/>
                <w:szCs w:val="26"/>
              </w:rPr>
              <w:t>2565</w:t>
            </w:r>
          </w:p>
        </w:tc>
        <w:tc>
          <w:tcPr>
            <w:tcW w:w="236" w:type="dxa"/>
          </w:tcPr>
          <w:p w14:paraId="35052F98" w14:textId="77777777" w:rsidR="00A177E8" w:rsidRPr="00411DBC" w:rsidRDefault="00A177E8" w:rsidP="00A177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203675" w14:textId="77777777" w:rsidR="00AE109A" w:rsidRPr="00411DBC" w:rsidRDefault="00586B0B" w:rsidP="00A177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411DBC">
              <w:rPr>
                <w:rFonts w:ascii="Angsana New" w:hAnsi="Angsana New" w:hint="cs"/>
                <w:sz w:val="26"/>
                <w:szCs w:val="26"/>
                <w:cs/>
              </w:rPr>
              <w:t xml:space="preserve">ณ วันที่ </w:t>
            </w:r>
          </w:p>
          <w:p w14:paraId="7A513EBC" w14:textId="77777777" w:rsidR="00AE109A" w:rsidRPr="00411DBC" w:rsidRDefault="00586B0B" w:rsidP="00A177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411DBC">
              <w:rPr>
                <w:rFonts w:ascii="Angsana New" w:hAnsi="Angsana New"/>
                <w:sz w:val="26"/>
                <w:szCs w:val="26"/>
              </w:rPr>
              <w:t>30</w:t>
            </w:r>
            <w:r w:rsidRPr="00411DBC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</w:p>
          <w:p w14:paraId="22FFB077" w14:textId="10D5EF7D" w:rsidR="00A177E8" w:rsidRPr="00411DBC" w:rsidRDefault="00586B0B" w:rsidP="00A177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411DBC">
              <w:rPr>
                <w:rFonts w:ascii="Angsana New" w:hAnsi="Angsana New" w:hint="cs"/>
                <w:sz w:val="26"/>
                <w:szCs w:val="26"/>
                <w:cs/>
              </w:rPr>
              <w:t>มิถุนายน</w:t>
            </w:r>
            <w:r w:rsidRPr="00411DBC">
              <w:rPr>
                <w:rFonts w:ascii="Angsana New" w:hAnsi="Angsana New"/>
                <w:sz w:val="26"/>
                <w:szCs w:val="26"/>
              </w:rPr>
              <w:t>2566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46217B54" w14:textId="77777777" w:rsidR="00A177E8" w:rsidRPr="00411DBC" w:rsidRDefault="00A177E8" w:rsidP="00A177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8524E7" w14:textId="0E160BE3" w:rsidR="00A177E8" w:rsidRPr="00411DBC" w:rsidRDefault="00A177E8" w:rsidP="00A177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411DBC">
              <w:rPr>
                <w:rFonts w:ascii="Angsana New" w:hAnsi="Angsana New" w:hint="cs"/>
                <w:sz w:val="26"/>
                <w:szCs w:val="26"/>
                <w:cs/>
              </w:rPr>
              <w:t xml:space="preserve">ณ วันที่ </w:t>
            </w:r>
            <w:r w:rsidRPr="00411DBC">
              <w:rPr>
                <w:rFonts w:ascii="Angsana New" w:hAnsi="Angsana New"/>
                <w:sz w:val="26"/>
                <w:szCs w:val="26"/>
              </w:rPr>
              <w:t>31</w:t>
            </w:r>
            <w:r w:rsidRPr="00411DBC">
              <w:rPr>
                <w:rFonts w:ascii="Angsana New" w:hAnsi="Angsana New" w:hint="cs"/>
                <w:sz w:val="26"/>
                <w:szCs w:val="26"/>
                <w:cs/>
              </w:rPr>
              <w:t xml:space="preserve"> ธันวาคม</w:t>
            </w:r>
            <w:r w:rsidRPr="00411DBC">
              <w:rPr>
                <w:rFonts w:ascii="Angsana New" w:hAnsi="Angsana New"/>
                <w:sz w:val="26"/>
                <w:szCs w:val="26"/>
              </w:rPr>
              <w:t>2565</w:t>
            </w:r>
          </w:p>
        </w:tc>
        <w:tc>
          <w:tcPr>
            <w:tcW w:w="236" w:type="dxa"/>
          </w:tcPr>
          <w:p w14:paraId="47E56E29" w14:textId="77777777" w:rsidR="00A177E8" w:rsidRPr="00411DBC" w:rsidRDefault="00A177E8" w:rsidP="00A177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5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7BFF63B" w14:textId="0380C76B" w:rsidR="00A177E8" w:rsidRPr="00411DBC" w:rsidRDefault="00586B0B" w:rsidP="00A177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411DBC">
              <w:rPr>
                <w:rFonts w:ascii="Angsana New" w:hAnsi="Angsana New"/>
                <w:sz w:val="26"/>
                <w:szCs w:val="26"/>
              </w:rPr>
              <w:t>30</w:t>
            </w:r>
            <w:r w:rsidRPr="00411DBC">
              <w:rPr>
                <w:rFonts w:ascii="Angsana New" w:hAnsi="Angsana New" w:hint="cs"/>
                <w:sz w:val="26"/>
                <w:szCs w:val="26"/>
                <w:cs/>
              </w:rPr>
              <w:t xml:space="preserve"> มิถุนายน</w:t>
            </w:r>
            <w:r w:rsidRPr="00315AE8">
              <w:rPr>
                <w:rFonts w:ascii="Angsana New" w:hAnsi="Angsana New"/>
                <w:sz w:val="26"/>
                <w:szCs w:val="26"/>
              </w:rPr>
              <w:t>2566</w:t>
            </w:r>
          </w:p>
        </w:tc>
        <w:tc>
          <w:tcPr>
            <w:tcW w:w="236" w:type="dxa"/>
            <w:tcBorders>
              <w:top w:val="single" w:sz="4" w:space="0" w:color="auto"/>
            </w:tcBorders>
            <w:vAlign w:val="bottom"/>
          </w:tcPr>
          <w:p w14:paraId="2A561F62" w14:textId="77777777" w:rsidR="00A177E8" w:rsidRPr="00411DBC" w:rsidRDefault="00A177E8" w:rsidP="00A177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3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4FEC64C" w14:textId="3464DDF6" w:rsidR="00A177E8" w:rsidRPr="00411DBC" w:rsidRDefault="00B61293" w:rsidP="00A177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411DBC">
              <w:rPr>
                <w:rFonts w:ascii="Angsana New" w:hAnsi="Angsana New"/>
                <w:sz w:val="26"/>
                <w:szCs w:val="26"/>
              </w:rPr>
              <w:t>3</w:t>
            </w:r>
            <w:r w:rsidR="00582241">
              <w:rPr>
                <w:rFonts w:ascii="Angsana New" w:hAnsi="Angsana New"/>
                <w:sz w:val="26"/>
                <w:szCs w:val="26"/>
              </w:rPr>
              <w:t>0</w:t>
            </w:r>
            <w:r w:rsidRPr="00411DBC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="00315AE8" w:rsidRPr="00411DBC">
              <w:rPr>
                <w:rFonts w:ascii="Angsana New" w:hAnsi="Angsana New" w:hint="cs"/>
                <w:sz w:val="26"/>
                <w:szCs w:val="26"/>
                <w:cs/>
              </w:rPr>
              <w:t>มิถุนายน</w:t>
            </w:r>
            <w:r w:rsidRPr="00411DBC">
              <w:rPr>
                <w:rFonts w:ascii="Angsana New" w:hAnsi="Angsana New"/>
                <w:sz w:val="26"/>
                <w:szCs w:val="26"/>
              </w:rPr>
              <w:t>2565</w:t>
            </w:r>
          </w:p>
        </w:tc>
      </w:tr>
      <w:tr w:rsidR="00A177E8" w:rsidRPr="00411DBC" w14:paraId="500FA55A" w14:textId="77777777" w:rsidTr="00B028B0">
        <w:trPr>
          <w:trHeight w:val="303"/>
        </w:trPr>
        <w:tc>
          <w:tcPr>
            <w:tcW w:w="1948" w:type="dxa"/>
            <w:gridSpan w:val="3"/>
            <w:vAlign w:val="center"/>
          </w:tcPr>
          <w:p w14:paraId="7D90D140" w14:textId="5D57BDD4" w:rsidR="00A177E8" w:rsidRPr="00411DBC" w:rsidRDefault="00A177E8" w:rsidP="00A177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  <w:cs/>
              </w:rPr>
            </w:pPr>
            <w:r w:rsidRPr="00411DBC">
              <w:rPr>
                <w:rFonts w:ascii="Angsana New" w:hAnsi="Angsana New"/>
                <w:sz w:val="26"/>
                <w:szCs w:val="26"/>
                <w:cs/>
              </w:rPr>
              <w:t>บริษัท บียอนด์ แคปปิตอล จำกัด</w:t>
            </w:r>
          </w:p>
        </w:tc>
        <w:tc>
          <w:tcPr>
            <w:tcW w:w="1015" w:type="dxa"/>
            <w:tcBorders>
              <w:top w:val="single" w:sz="4" w:space="0" w:color="auto"/>
            </w:tcBorders>
            <w:vAlign w:val="bottom"/>
          </w:tcPr>
          <w:p w14:paraId="226ACB1E" w14:textId="608F592C" w:rsidR="00A177E8" w:rsidRPr="00411DBC" w:rsidRDefault="00836982" w:rsidP="00A177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411DBC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6" w:type="dxa"/>
            <w:vAlign w:val="bottom"/>
          </w:tcPr>
          <w:p w14:paraId="63E3E463" w14:textId="5B3BDBC4" w:rsidR="00A177E8" w:rsidRPr="00411DBC" w:rsidRDefault="00A177E8" w:rsidP="00A177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934" w:type="dxa"/>
            <w:tcBorders>
              <w:top w:val="single" w:sz="4" w:space="0" w:color="auto"/>
            </w:tcBorders>
            <w:vAlign w:val="bottom"/>
          </w:tcPr>
          <w:p w14:paraId="0468F94B" w14:textId="3EB56D60" w:rsidR="00A177E8" w:rsidRPr="00411DBC" w:rsidRDefault="00A177E8" w:rsidP="00A177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411DBC">
              <w:rPr>
                <w:rFonts w:ascii="Angsana New" w:hAnsi="Angsana New"/>
                <w:sz w:val="26"/>
                <w:szCs w:val="26"/>
              </w:rPr>
              <w:t>183,000</w:t>
            </w:r>
          </w:p>
        </w:tc>
        <w:tc>
          <w:tcPr>
            <w:tcW w:w="236" w:type="dxa"/>
            <w:vAlign w:val="bottom"/>
          </w:tcPr>
          <w:p w14:paraId="0E1EC876" w14:textId="77777777" w:rsidR="00A177E8" w:rsidRPr="00411DBC" w:rsidRDefault="00A177E8" w:rsidP="00A177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856" w:type="dxa"/>
            <w:tcBorders>
              <w:top w:val="single" w:sz="4" w:space="0" w:color="auto"/>
            </w:tcBorders>
            <w:vAlign w:val="bottom"/>
          </w:tcPr>
          <w:p w14:paraId="37B89191" w14:textId="63803914" w:rsidR="00A177E8" w:rsidRPr="00411DBC" w:rsidRDefault="00836982" w:rsidP="00A177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411DBC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6" w:type="dxa"/>
            <w:vAlign w:val="bottom"/>
          </w:tcPr>
          <w:p w14:paraId="3EB53155" w14:textId="77777777" w:rsidR="00A177E8" w:rsidRPr="00411DBC" w:rsidRDefault="00A177E8" w:rsidP="00A177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39" w:type="dxa"/>
            <w:tcBorders>
              <w:top w:val="single" w:sz="4" w:space="0" w:color="auto"/>
            </w:tcBorders>
            <w:vAlign w:val="bottom"/>
          </w:tcPr>
          <w:p w14:paraId="4832528F" w14:textId="248FF61E" w:rsidR="00A177E8" w:rsidRPr="00411DBC" w:rsidRDefault="00A177E8" w:rsidP="00A177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11DBC">
              <w:rPr>
                <w:rFonts w:ascii="Angsana New" w:hAnsi="Angsana New"/>
                <w:sz w:val="26"/>
                <w:szCs w:val="26"/>
              </w:rPr>
              <w:t>100</w:t>
            </w:r>
          </w:p>
        </w:tc>
        <w:tc>
          <w:tcPr>
            <w:tcW w:w="236" w:type="dxa"/>
            <w:vAlign w:val="bottom"/>
          </w:tcPr>
          <w:p w14:paraId="4D961921" w14:textId="77777777" w:rsidR="00A177E8" w:rsidRPr="00411DBC" w:rsidRDefault="00A177E8" w:rsidP="00A177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2" w:type="dxa"/>
            <w:tcBorders>
              <w:top w:val="single" w:sz="4" w:space="0" w:color="auto"/>
            </w:tcBorders>
            <w:vAlign w:val="bottom"/>
          </w:tcPr>
          <w:p w14:paraId="124EF762" w14:textId="1B1AEFDD" w:rsidR="00A177E8" w:rsidRPr="00411DBC" w:rsidRDefault="00836982" w:rsidP="00A177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11DBC">
              <w:rPr>
                <w:rFonts w:asciiTheme="majorBidi" w:hAnsiTheme="majorBidi" w:cstheme="majorBidi" w:hint="cs"/>
                <w:sz w:val="26"/>
                <w:szCs w:val="26"/>
                <w:cs/>
              </w:rPr>
              <w:t>-</w:t>
            </w:r>
          </w:p>
        </w:tc>
        <w:tc>
          <w:tcPr>
            <w:tcW w:w="236" w:type="dxa"/>
            <w:vAlign w:val="bottom"/>
          </w:tcPr>
          <w:p w14:paraId="7A752FC2" w14:textId="77777777" w:rsidR="00A177E8" w:rsidRPr="00411DBC" w:rsidRDefault="00A177E8" w:rsidP="00A177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9" w:type="dxa"/>
            <w:tcBorders>
              <w:top w:val="single" w:sz="4" w:space="0" w:color="auto"/>
            </w:tcBorders>
            <w:vAlign w:val="bottom"/>
          </w:tcPr>
          <w:p w14:paraId="7CB6186A" w14:textId="03ADDE4C" w:rsidR="00A177E8" w:rsidRPr="00411DBC" w:rsidRDefault="00A177E8" w:rsidP="00A177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11DBC">
              <w:rPr>
                <w:rFonts w:asciiTheme="majorBidi" w:hAnsiTheme="majorBidi" w:cstheme="majorBidi"/>
                <w:sz w:val="26"/>
                <w:szCs w:val="26"/>
              </w:rPr>
              <w:t>183,000</w:t>
            </w:r>
          </w:p>
        </w:tc>
        <w:tc>
          <w:tcPr>
            <w:tcW w:w="236" w:type="dxa"/>
            <w:vAlign w:val="bottom"/>
          </w:tcPr>
          <w:p w14:paraId="70D38CEC" w14:textId="77777777" w:rsidR="00A177E8" w:rsidRPr="00411DBC" w:rsidRDefault="00A177E8" w:rsidP="00A177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56" w:type="dxa"/>
            <w:tcBorders>
              <w:top w:val="single" w:sz="4" w:space="0" w:color="auto"/>
            </w:tcBorders>
            <w:vAlign w:val="bottom"/>
          </w:tcPr>
          <w:p w14:paraId="7ED221A8" w14:textId="40F87ECA" w:rsidR="00A177E8" w:rsidRPr="00411DBC" w:rsidRDefault="00A177E8" w:rsidP="00A177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411DBC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6" w:type="dxa"/>
            <w:vAlign w:val="bottom"/>
          </w:tcPr>
          <w:p w14:paraId="5E6227D6" w14:textId="77777777" w:rsidR="00A177E8" w:rsidRPr="00411DBC" w:rsidRDefault="00A177E8" w:rsidP="00A177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39" w:type="dxa"/>
            <w:tcBorders>
              <w:top w:val="single" w:sz="4" w:space="0" w:color="auto"/>
            </w:tcBorders>
            <w:vAlign w:val="bottom"/>
          </w:tcPr>
          <w:p w14:paraId="769F15AE" w14:textId="1AF3A6E9" w:rsidR="00A177E8" w:rsidRPr="00411DBC" w:rsidRDefault="00A177E8" w:rsidP="00A177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411DBC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A177E8" w:rsidRPr="00411DBC" w14:paraId="6EC18342" w14:textId="77777777" w:rsidTr="00B028B0">
        <w:trPr>
          <w:trHeight w:val="303"/>
        </w:trPr>
        <w:tc>
          <w:tcPr>
            <w:tcW w:w="1948" w:type="dxa"/>
            <w:gridSpan w:val="3"/>
            <w:vAlign w:val="bottom"/>
          </w:tcPr>
          <w:p w14:paraId="622F0FBE" w14:textId="497F836B" w:rsidR="00A177E8" w:rsidRPr="00411DBC" w:rsidRDefault="00A177E8" w:rsidP="00A177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  <w:cs/>
              </w:rPr>
            </w:pPr>
            <w:bookmarkStart w:id="9" w:name="_Hlk142948685"/>
            <w:r w:rsidRPr="00411DBC">
              <w:rPr>
                <w:rFonts w:asciiTheme="majorBidi" w:hAnsiTheme="majorBidi"/>
                <w:sz w:val="26"/>
                <w:szCs w:val="26"/>
                <w:cs/>
              </w:rPr>
              <w:t>บริษัท</w:t>
            </w:r>
            <w:r w:rsidRPr="00411DBC">
              <w:rPr>
                <w:rFonts w:asciiTheme="majorBidi" w:hAnsiTheme="majorBidi" w:cstheme="majorBidi"/>
                <w:sz w:val="26"/>
                <w:szCs w:val="26"/>
              </w:rPr>
              <w:t> </w:t>
            </w:r>
            <w:r w:rsidRPr="00411DBC">
              <w:rPr>
                <w:rFonts w:asciiTheme="majorBidi" w:hAnsiTheme="majorBidi"/>
                <w:sz w:val="26"/>
                <w:szCs w:val="26"/>
                <w:cs/>
              </w:rPr>
              <w:t>เทพฤทธา</w:t>
            </w:r>
            <w:r w:rsidRPr="00411DBC">
              <w:rPr>
                <w:rFonts w:asciiTheme="majorBidi" w:hAnsiTheme="majorBidi" w:cstheme="majorBidi"/>
                <w:sz w:val="26"/>
                <w:szCs w:val="26"/>
              </w:rPr>
              <w:t> </w:t>
            </w:r>
            <w:r w:rsidRPr="00411DBC">
              <w:rPr>
                <w:rFonts w:asciiTheme="majorBidi" w:hAnsiTheme="majorBidi"/>
                <w:sz w:val="26"/>
                <w:szCs w:val="26"/>
                <w:cs/>
              </w:rPr>
              <w:t>จำกัด</w:t>
            </w:r>
            <w:bookmarkEnd w:id="9"/>
          </w:p>
        </w:tc>
        <w:tc>
          <w:tcPr>
            <w:tcW w:w="1015" w:type="dxa"/>
            <w:vAlign w:val="bottom"/>
          </w:tcPr>
          <w:p w14:paraId="427BE568" w14:textId="6FCCC858" w:rsidR="00A177E8" w:rsidRPr="00411DBC" w:rsidRDefault="00A177E8" w:rsidP="00A177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411DBC">
              <w:rPr>
                <w:rFonts w:ascii="Angsana New" w:hAnsi="Angsana New"/>
                <w:sz w:val="26"/>
                <w:szCs w:val="26"/>
              </w:rPr>
              <w:t>70,000</w:t>
            </w:r>
          </w:p>
        </w:tc>
        <w:tc>
          <w:tcPr>
            <w:tcW w:w="236" w:type="dxa"/>
            <w:vAlign w:val="bottom"/>
          </w:tcPr>
          <w:p w14:paraId="261CAA83" w14:textId="77777777" w:rsidR="00A177E8" w:rsidRPr="00411DBC" w:rsidRDefault="00A177E8" w:rsidP="00A177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934" w:type="dxa"/>
            <w:vAlign w:val="bottom"/>
          </w:tcPr>
          <w:p w14:paraId="34C6345D" w14:textId="7E5C909C" w:rsidR="00A177E8" w:rsidRPr="00411DBC" w:rsidRDefault="00A177E8" w:rsidP="00A177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411DBC">
              <w:rPr>
                <w:rFonts w:ascii="Angsana New" w:hAnsi="Angsana New"/>
                <w:sz w:val="26"/>
                <w:szCs w:val="26"/>
              </w:rPr>
              <w:t>70,000</w:t>
            </w:r>
          </w:p>
        </w:tc>
        <w:tc>
          <w:tcPr>
            <w:tcW w:w="236" w:type="dxa"/>
            <w:vAlign w:val="bottom"/>
          </w:tcPr>
          <w:p w14:paraId="32D3A648" w14:textId="77777777" w:rsidR="00A177E8" w:rsidRPr="00411DBC" w:rsidRDefault="00A177E8" w:rsidP="00A177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856" w:type="dxa"/>
            <w:vAlign w:val="bottom"/>
          </w:tcPr>
          <w:p w14:paraId="7C9EF178" w14:textId="467FA1C7" w:rsidR="00A177E8" w:rsidRPr="00411DBC" w:rsidRDefault="00A177E8" w:rsidP="00A177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411DBC">
              <w:rPr>
                <w:rFonts w:ascii="Angsana New" w:hAnsi="Angsana New"/>
                <w:sz w:val="26"/>
                <w:szCs w:val="26"/>
              </w:rPr>
              <w:t>51</w:t>
            </w:r>
          </w:p>
        </w:tc>
        <w:tc>
          <w:tcPr>
            <w:tcW w:w="236" w:type="dxa"/>
            <w:vAlign w:val="bottom"/>
          </w:tcPr>
          <w:p w14:paraId="78A27636" w14:textId="77777777" w:rsidR="00A177E8" w:rsidRPr="00411DBC" w:rsidRDefault="00A177E8" w:rsidP="00A177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39" w:type="dxa"/>
            <w:vAlign w:val="bottom"/>
          </w:tcPr>
          <w:p w14:paraId="0B9DEBEF" w14:textId="41E1A3DB" w:rsidR="00A177E8" w:rsidRPr="00411DBC" w:rsidRDefault="00A177E8" w:rsidP="00A177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11DBC">
              <w:rPr>
                <w:rFonts w:ascii="Angsana New" w:hAnsi="Angsana New"/>
                <w:sz w:val="26"/>
                <w:szCs w:val="26"/>
              </w:rPr>
              <w:t>51</w:t>
            </w:r>
          </w:p>
        </w:tc>
        <w:tc>
          <w:tcPr>
            <w:tcW w:w="236" w:type="dxa"/>
            <w:vAlign w:val="bottom"/>
          </w:tcPr>
          <w:p w14:paraId="4470DC1B" w14:textId="77777777" w:rsidR="00A177E8" w:rsidRPr="00411DBC" w:rsidRDefault="00A177E8" w:rsidP="00A177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2" w:type="dxa"/>
            <w:vAlign w:val="bottom"/>
          </w:tcPr>
          <w:p w14:paraId="38B8DF10" w14:textId="5C04AAD8" w:rsidR="00A177E8" w:rsidRPr="00411DBC" w:rsidRDefault="00A177E8" w:rsidP="00A177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11DBC">
              <w:rPr>
                <w:rFonts w:asciiTheme="majorBidi" w:hAnsiTheme="majorBidi" w:cstheme="majorBidi"/>
                <w:sz w:val="26"/>
                <w:szCs w:val="26"/>
              </w:rPr>
              <w:t>75,700</w:t>
            </w:r>
          </w:p>
        </w:tc>
        <w:tc>
          <w:tcPr>
            <w:tcW w:w="236" w:type="dxa"/>
            <w:vAlign w:val="bottom"/>
          </w:tcPr>
          <w:p w14:paraId="275227D4" w14:textId="77777777" w:rsidR="00A177E8" w:rsidRPr="00411DBC" w:rsidRDefault="00A177E8" w:rsidP="00A177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9" w:type="dxa"/>
            <w:vAlign w:val="bottom"/>
          </w:tcPr>
          <w:p w14:paraId="15CEC0A4" w14:textId="02CBABFB" w:rsidR="00A177E8" w:rsidRPr="00411DBC" w:rsidRDefault="00A177E8" w:rsidP="00A177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411DBC">
              <w:rPr>
                <w:rFonts w:asciiTheme="majorBidi" w:hAnsiTheme="majorBidi" w:cstheme="majorBidi"/>
                <w:sz w:val="26"/>
                <w:szCs w:val="26"/>
              </w:rPr>
              <w:t>75,700</w:t>
            </w:r>
          </w:p>
        </w:tc>
        <w:tc>
          <w:tcPr>
            <w:tcW w:w="236" w:type="dxa"/>
            <w:vAlign w:val="bottom"/>
          </w:tcPr>
          <w:p w14:paraId="37C11823" w14:textId="77777777" w:rsidR="00A177E8" w:rsidRPr="00411DBC" w:rsidRDefault="00A177E8" w:rsidP="00A177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56" w:type="dxa"/>
            <w:vAlign w:val="bottom"/>
          </w:tcPr>
          <w:p w14:paraId="05C7D846" w14:textId="2C0AD0E3" w:rsidR="00A177E8" w:rsidRPr="00411DBC" w:rsidRDefault="00A177E8" w:rsidP="00A177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411DBC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6" w:type="dxa"/>
            <w:vAlign w:val="bottom"/>
          </w:tcPr>
          <w:p w14:paraId="5EC0BBF0" w14:textId="77777777" w:rsidR="00A177E8" w:rsidRPr="00411DBC" w:rsidRDefault="00A177E8" w:rsidP="00A177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39" w:type="dxa"/>
            <w:vAlign w:val="bottom"/>
          </w:tcPr>
          <w:p w14:paraId="22F6BD1B" w14:textId="1057073F" w:rsidR="00A177E8" w:rsidRPr="00411DBC" w:rsidRDefault="00A177E8" w:rsidP="00A177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411DBC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836982" w:rsidRPr="00411DBC" w14:paraId="68B91E8D" w14:textId="77777777" w:rsidTr="00B028B0">
        <w:trPr>
          <w:trHeight w:val="303"/>
        </w:trPr>
        <w:tc>
          <w:tcPr>
            <w:tcW w:w="1948" w:type="dxa"/>
            <w:gridSpan w:val="3"/>
            <w:vAlign w:val="bottom"/>
          </w:tcPr>
          <w:p w14:paraId="3188D968" w14:textId="072E5117" w:rsidR="00836982" w:rsidRPr="00411DBC" w:rsidRDefault="00836982" w:rsidP="00A177E8">
            <w:pPr>
              <w:rPr>
                <w:rFonts w:asciiTheme="majorBidi" w:hAnsiTheme="majorBidi"/>
                <w:sz w:val="26"/>
                <w:szCs w:val="26"/>
                <w:cs/>
              </w:rPr>
            </w:pPr>
            <w:r w:rsidRPr="00411DBC">
              <w:rPr>
                <w:rFonts w:asciiTheme="majorBidi" w:hAnsiTheme="majorBidi"/>
                <w:sz w:val="26"/>
                <w:szCs w:val="26"/>
                <w:cs/>
              </w:rPr>
              <w:t>บริษัท เดอะ เมกะวัตต์ จำกัด</w:t>
            </w:r>
          </w:p>
        </w:tc>
        <w:tc>
          <w:tcPr>
            <w:tcW w:w="1015" w:type="dxa"/>
            <w:vAlign w:val="bottom"/>
          </w:tcPr>
          <w:p w14:paraId="6A093FE6" w14:textId="0553A5BB" w:rsidR="00836982" w:rsidRPr="00411DBC" w:rsidRDefault="00366399" w:rsidP="00A177E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411DBC">
              <w:rPr>
                <w:rFonts w:ascii="Angsana New" w:hAnsi="Angsana New"/>
                <w:sz w:val="26"/>
                <w:szCs w:val="26"/>
              </w:rPr>
              <w:t>2,346,000</w:t>
            </w:r>
          </w:p>
        </w:tc>
        <w:tc>
          <w:tcPr>
            <w:tcW w:w="236" w:type="dxa"/>
            <w:vAlign w:val="bottom"/>
          </w:tcPr>
          <w:p w14:paraId="7FE55895" w14:textId="77777777" w:rsidR="00836982" w:rsidRPr="00411DBC" w:rsidRDefault="00836982" w:rsidP="00A177E8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934" w:type="dxa"/>
            <w:vAlign w:val="bottom"/>
          </w:tcPr>
          <w:p w14:paraId="1C8439E7" w14:textId="53BFA6D6" w:rsidR="00836982" w:rsidRPr="00411DBC" w:rsidRDefault="00366399" w:rsidP="00A177E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411DBC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6" w:type="dxa"/>
            <w:vAlign w:val="bottom"/>
          </w:tcPr>
          <w:p w14:paraId="17AE0A71" w14:textId="77777777" w:rsidR="00836982" w:rsidRPr="00411DBC" w:rsidRDefault="00836982" w:rsidP="00A177E8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856" w:type="dxa"/>
            <w:vAlign w:val="bottom"/>
          </w:tcPr>
          <w:p w14:paraId="0AD35B62" w14:textId="012BC336" w:rsidR="00836982" w:rsidRPr="00411DBC" w:rsidRDefault="00836982" w:rsidP="00A177E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411DBC">
              <w:rPr>
                <w:rFonts w:ascii="Angsana New" w:hAnsi="Angsana New" w:hint="cs"/>
                <w:sz w:val="26"/>
                <w:szCs w:val="26"/>
                <w:cs/>
              </w:rPr>
              <w:t>70.16</w:t>
            </w:r>
          </w:p>
        </w:tc>
        <w:tc>
          <w:tcPr>
            <w:tcW w:w="236" w:type="dxa"/>
            <w:vAlign w:val="bottom"/>
          </w:tcPr>
          <w:p w14:paraId="69657945" w14:textId="77777777" w:rsidR="00836982" w:rsidRPr="00411DBC" w:rsidRDefault="00836982" w:rsidP="00A177E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39" w:type="dxa"/>
            <w:vAlign w:val="bottom"/>
          </w:tcPr>
          <w:p w14:paraId="74EA2E85" w14:textId="3EEAB477" w:rsidR="00836982" w:rsidRPr="00411DBC" w:rsidRDefault="00366399" w:rsidP="00A177E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411DBC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6" w:type="dxa"/>
            <w:vAlign w:val="bottom"/>
          </w:tcPr>
          <w:p w14:paraId="57079814" w14:textId="77777777" w:rsidR="00836982" w:rsidRPr="00411DBC" w:rsidRDefault="00836982" w:rsidP="00A177E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2" w:type="dxa"/>
            <w:vAlign w:val="bottom"/>
          </w:tcPr>
          <w:p w14:paraId="59622988" w14:textId="6184B717" w:rsidR="00836982" w:rsidRPr="00411DBC" w:rsidRDefault="00836982" w:rsidP="00836982">
            <w:pPr>
              <w:tabs>
                <w:tab w:val="clear" w:pos="680"/>
                <w:tab w:val="left" w:pos="645"/>
              </w:tabs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411DBC">
              <w:rPr>
                <w:rFonts w:asciiTheme="majorBidi" w:hAnsiTheme="majorBidi" w:cstheme="majorBidi" w:hint="cs"/>
                <w:sz w:val="26"/>
                <w:szCs w:val="26"/>
                <w:cs/>
              </w:rPr>
              <w:t>1</w:t>
            </w:r>
            <w:r w:rsidRPr="00411DBC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411DBC">
              <w:rPr>
                <w:rFonts w:asciiTheme="majorBidi" w:hAnsiTheme="majorBidi" w:cstheme="majorBidi" w:hint="cs"/>
                <w:sz w:val="26"/>
                <w:szCs w:val="26"/>
                <w:cs/>
              </w:rPr>
              <w:t>720</w:t>
            </w:r>
            <w:r w:rsidRPr="00411DBC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411DBC">
              <w:rPr>
                <w:rFonts w:asciiTheme="majorBidi" w:hAnsiTheme="majorBidi" w:cstheme="majorBidi" w:hint="cs"/>
                <w:sz w:val="26"/>
                <w:szCs w:val="26"/>
                <w:cs/>
              </w:rPr>
              <w:t>550</w:t>
            </w:r>
          </w:p>
        </w:tc>
        <w:tc>
          <w:tcPr>
            <w:tcW w:w="236" w:type="dxa"/>
            <w:vAlign w:val="bottom"/>
          </w:tcPr>
          <w:p w14:paraId="25E02052" w14:textId="77777777" w:rsidR="00836982" w:rsidRPr="00411DBC" w:rsidRDefault="00836982" w:rsidP="00A177E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9" w:type="dxa"/>
            <w:vAlign w:val="bottom"/>
          </w:tcPr>
          <w:p w14:paraId="2244C26E" w14:textId="0C5EC77F" w:rsidR="00836982" w:rsidRPr="00411DBC" w:rsidRDefault="00366399" w:rsidP="00A177E8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411DBC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36" w:type="dxa"/>
            <w:vAlign w:val="bottom"/>
          </w:tcPr>
          <w:p w14:paraId="42E3CB3B" w14:textId="77777777" w:rsidR="00836982" w:rsidRPr="00411DBC" w:rsidRDefault="00836982" w:rsidP="00A177E8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56" w:type="dxa"/>
            <w:vAlign w:val="bottom"/>
          </w:tcPr>
          <w:p w14:paraId="37F86509" w14:textId="77777777" w:rsidR="00836982" w:rsidRPr="00411DBC" w:rsidRDefault="00836982" w:rsidP="00A177E8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vAlign w:val="bottom"/>
          </w:tcPr>
          <w:p w14:paraId="4F48D280" w14:textId="77777777" w:rsidR="00836982" w:rsidRPr="00411DBC" w:rsidRDefault="00836982" w:rsidP="00A177E8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39" w:type="dxa"/>
            <w:vAlign w:val="bottom"/>
          </w:tcPr>
          <w:p w14:paraId="37C0563C" w14:textId="77777777" w:rsidR="00836982" w:rsidRPr="00411DBC" w:rsidRDefault="00836982" w:rsidP="00A177E8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A177E8" w:rsidRPr="00411DBC" w14:paraId="0693C93D" w14:textId="77777777" w:rsidTr="00B028B0">
        <w:trPr>
          <w:trHeight w:val="340"/>
        </w:trPr>
        <w:tc>
          <w:tcPr>
            <w:tcW w:w="2963" w:type="dxa"/>
            <w:gridSpan w:val="4"/>
            <w:vAlign w:val="bottom"/>
          </w:tcPr>
          <w:p w14:paraId="51D7B207" w14:textId="2A722A23" w:rsidR="00A177E8" w:rsidRPr="00411DBC" w:rsidRDefault="00A177E8" w:rsidP="00A177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  <w:r w:rsidRPr="00411DBC">
              <w:rPr>
                <w:rFonts w:ascii="Angsana New" w:hAnsi="Angsana New" w:hint="cs"/>
                <w:sz w:val="26"/>
                <w:szCs w:val="26"/>
                <w:cs/>
              </w:rPr>
              <w:t>รวมเงินลงทุนในบริษัทย่อย</w:t>
            </w:r>
          </w:p>
        </w:tc>
        <w:tc>
          <w:tcPr>
            <w:tcW w:w="236" w:type="dxa"/>
            <w:vAlign w:val="bottom"/>
          </w:tcPr>
          <w:p w14:paraId="598786BB" w14:textId="75FEFA5D" w:rsidR="00A177E8" w:rsidRPr="00411DBC" w:rsidRDefault="00A177E8" w:rsidP="00A177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34" w:type="dxa"/>
            <w:vAlign w:val="bottom"/>
          </w:tcPr>
          <w:p w14:paraId="3DEC19AE" w14:textId="77B8FBB2" w:rsidR="00A177E8" w:rsidRPr="00411DBC" w:rsidRDefault="00A177E8" w:rsidP="00A177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vAlign w:val="bottom"/>
          </w:tcPr>
          <w:p w14:paraId="023A4459" w14:textId="77777777" w:rsidR="00A177E8" w:rsidRPr="00411DBC" w:rsidRDefault="00A177E8" w:rsidP="00A177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56" w:type="dxa"/>
            <w:vAlign w:val="bottom"/>
          </w:tcPr>
          <w:p w14:paraId="1C6E6CB3" w14:textId="4DFD1C7A" w:rsidR="00A177E8" w:rsidRPr="00411DBC" w:rsidRDefault="00A177E8" w:rsidP="00A177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vAlign w:val="bottom"/>
          </w:tcPr>
          <w:p w14:paraId="534CDD7A" w14:textId="77777777" w:rsidR="00A177E8" w:rsidRPr="00411DBC" w:rsidRDefault="00A177E8" w:rsidP="00A177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39" w:type="dxa"/>
            <w:vAlign w:val="bottom"/>
          </w:tcPr>
          <w:p w14:paraId="46D971FA" w14:textId="77777777" w:rsidR="00A177E8" w:rsidRPr="00411DBC" w:rsidRDefault="00A177E8" w:rsidP="00A177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vAlign w:val="bottom"/>
          </w:tcPr>
          <w:p w14:paraId="1EF669CD" w14:textId="77777777" w:rsidR="00A177E8" w:rsidRPr="00411DBC" w:rsidRDefault="00A177E8" w:rsidP="00A177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E45991D" w14:textId="469D9AF5" w:rsidR="00A177E8" w:rsidRPr="00411DBC" w:rsidRDefault="00366399" w:rsidP="00A177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11DBC">
              <w:rPr>
                <w:rFonts w:asciiTheme="majorBidi" w:hAnsiTheme="majorBidi" w:cstheme="majorBidi"/>
                <w:sz w:val="26"/>
                <w:szCs w:val="26"/>
              </w:rPr>
              <w:t>1,796,250</w:t>
            </w:r>
          </w:p>
        </w:tc>
        <w:tc>
          <w:tcPr>
            <w:tcW w:w="236" w:type="dxa"/>
            <w:vAlign w:val="bottom"/>
          </w:tcPr>
          <w:p w14:paraId="7F0FDDD9" w14:textId="77777777" w:rsidR="00A177E8" w:rsidRPr="00411DBC" w:rsidRDefault="00A177E8" w:rsidP="00A177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EBED8D4" w14:textId="36BFDA35" w:rsidR="00A177E8" w:rsidRPr="00411DBC" w:rsidRDefault="00A177E8" w:rsidP="00A177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11DBC">
              <w:rPr>
                <w:rFonts w:asciiTheme="majorBidi" w:hAnsiTheme="majorBidi" w:cstheme="majorBidi"/>
                <w:sz w:val="26"/>
                <w:szCs w:val="26"/>
              </w:rPr>
              <w:t>258,700</w:t>
            </w:r>
          </w:p>
        </w:tc>
        <w:tc>
          <w:tcPr>
            <w:tcW w:w="236" w:type="dxa"/>
            <w:vAlign w:val="bottom"/>
          </w:tcPr>
          <w:p w14:paraId="1A90EE65" w14:textId="77777777" w:rsidR="00A177E8" w:rsidRPr="00411DBC" w:rsidRDefault="00A177E8" w:rsidP="00A177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5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5166711" w14:textId="2B43D002" w:rsidR="00A177E8" w:rsidRPr="00411DBC" w:rsidRDefault="00A177E8" w:rsidP="00A177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411DBC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6" w:type="dxa"/>
            <w:vAlign w:val="bottom"/>
          </w:tcPr>
          <w:p w14:paraId="077CD0DE" w14:textId="77777777" w:rsidR="00A177E8" w:rsidRPr="00411DBC" w:rsidRDefault="00A177E8" w:rsidP="00A177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3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A659862" w14:textId="0C1990A3" w:rsidR="00A177E8" w:rsidRPr="00411DBC" w:rsidRDefault="00A177E8" w:rsidP="00A177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411DBC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bookmarkEnd w:id="8"/>
    </w:tbl>
    <w:p w14:paraId="1A3018CF" w14:textId="77777777" w:rsidR="004328F6" w:rsidRPr="00411DBC" w:rsidRDefault="004328F6" w:rsidP="004328F6">
      <w:pPr>
        <w:pStyle w:val="ListParagraph"/>
        <w:spacing w:before="120"/>
        <w:ind w:left="284" w:right="-454"/>
        <w:jc w:val="thaiDistribute"/>
        <w:rPr>
          <w:rFonts w:ascii="Angsana New" w:hAnsi="Angsana New"/>
          <w:sz w:val="28"/>
          <w:szCs w:val="28"/>
        </w:rPr>
      </w:pPr>
    </w:p>
    <w:p w14:paraId="6E750B15" w14:textId="2EA81799" w:rsidR="003039BE" w:rsidRPr="00411DBC" w:rsidRDefault="003039BE">
      <w:pPr>
        <w:pStyle w:val="ListParagraph"/>
        <w:numPr>
          <w:ilvl w:val="0"/>
          <w:numId w:val="41"/>
        </w:numPr>
        <w:spacing w:before="120"/>
        <w:ind w:right="-454"/>
        <w:jc w:val="thaiDistribute"/>
        <w:rPr>
          <w:rFonts w:ascii="Angsana New" w:hAnsi="Angsana New"/>
          <w:b/>
          <w:bCs/>
          <w:spacing w:val="2"/>
          <w:sz w:val="28"/>
          <w:szCs w:val="28"/>
        </w:rPr>
      </w:pPr>
      <w:bookmarkStart w:id="10" w:name="_Hlk87823758"/>
      <w:r w:rsidRPr="00411DBC">
        <w:rPr>
          <w:rFonts w:ascii="Angsana New" w:hAnsi="Angsana New"/>
          <w:b/>
          <w:bCs/>
          <w:spacing w:val="2"/>
          <w:sz w:val="28"/>
          <w:szCs w:val="28"/>
          <w:cs/>
        </w:rPr>
        <w:t>บริษัท</w:t>
      </w:r>
      <w:r w:rsidRPr="00411DBC">
        <w:rPr>
          <w:rFonts w:ascii="Angsana New" w:hAnsi="Angsana New"/>
          <w:b/>
          <w:bCs/>
          <w:spacing w:val="2"/>
          <w:sz w:val="28"/>
          <w:szCs w:val="28"/>
        </w:rPr>
        <w:t> </w:t>
      </w:r>
      <w:r w:rsidRPr="00411DBC">
        <w:rPr>
          <w:rFonts w:ascii="Angsana New" w:hAnsi="Angsana New"/>
          <w:b/>
          <w:bCs/>
          <w:spacing w:val="2"/>
          <w:sz w:val="28"/>
          <w:szCs w:val="28"/>
          <w:cs/>
        </w:rPr>
        <w:t>เทพฤทธา</w:t>
      </w:r>
      <w:r w:rsidRPr="00411DBC">
        <w:rPr>
          <w:rFonts w:ascii="Angsana New" w:hAnsi="Angsana New"/>
          <w:b/>
          <w:bCs/>
          <w:spacing w:val="2"/>
          <w:sz w:val="28"/>
          <w:szCs w:val="28"/>
        </w:rPr>
        <w:t> </w:t>
      </w:r>
      <w:r w:rsidRPr="00411DBC">
        <w:rPr>
          <w:rFonts w:ascii="Angsana New" w:hAnsi="Angsana New"/>
          <w:b/>
          <w:bCs/>
          <w:spacing w:val="2"/>
          <w:sz w:val="28"/>
          <w:szCs w:val="28"/>
          <w:cs/>
        </w:rPr>
        <w:t>จำกัด</w:t>
      </w:r>
    </w:p>
    <w:p w14:paraId="124D2ADD" w14:textId="1B3703DE" w:rsidR="007E572F" w:rsidRPr="00411DBC" w:rsidRDefault="00C33B27" w:rsidP="003039BE">
      <w:pPr>
        <w:pStyle w:val="ListParagraph"/>
        <w:spacing w:before="120"/>
        <w:ind w:left="284" w:right="-454"/>
        <w:jc w:val="thaiDistribute"/>
        <w:rPr>
          <w:rFonts w:ascii="Angsana New" w:hAnsi="Angsana New"/>
          <w:spacing w:val="2"/>
          <w:sz w:val="28"/>
          <w:szCs w:val="28"/>
        </w:rPr>
      </w:pPr>
      <w:r w:rsidRPr="00411DBC">
        <w:rPr>
          <w:rFonts w:ascii="Angsana New" w:hAnsi="Angsana New" w:hint="cs"/>
          <w:spacing w:val="2"/>
          <w:sz w:val="28"/>
          <w:szCs w:val="28"/>
          <w:cs/>
        </w:rPr>
        <w:t>เมื่อวันที่</w:t>
      </w:r>
      <w:r w:rsidRPr="00411DBC">
        <w:rPr>
          <w:rFonts w:ascii="Angsana New" w:hAnsi="Angsana New"/>
          <w:spacing w:val="2"/>
          <w:sz w:val="28"/>
          <w:szCs w:val="28"/>
        </w:rPr>
        <w:t xml:space="preserve"> 11 </w:t>
      </w:r>
      <w:r w:rsidRPr="00411DBC">
        <w:rPr>
          <w:rFonts w:ascii="Angsana New" w:hAnsi="Angsana New" w:hint="cs"/>
          <w:spacing w:val="2"/>
          <w:sz w:val="28"/>
          <w:szCs w:val="28"/>
          <w:cs/>
        </w:rPr>
        <w:t>พฤษภาคม 2564 ที่ประชุมคณะกรรมบริษัท</w:t>
      </w:r>
      <w:r w:rsidRPr="00411DBC">
        <w:rPr>
          <w:rFonts w:ascii="Angsana New" w:hAnsi="Angsana New"/>
          <w:sz w:val="28"/>
          <w:szCs w:val="28"/>
          <w:cs/>
        </w:rPr>
        <w:t xml:space="preserve"> ครั้งที่ </w:t>
      </w:r>
      <w:r w:rsidRPr="00411DBC">
        <w:rPr>
          <w:rFonts w:ascii="Angsana New" w:hAnsi="Angsana New"/>
          <w:sz w:val="28"/>
          <w:szCs w:val="28"/>
        </w:rPr>
        <w:t>7</w:t>
      </w:r>
      <w:r w:rsidRPr="00411DBC">
        <w:rPr>
          <w:rFonts w:ascii="Angsana New" w:hAnsi="Angsana New"/>
          <w:sz w:val="28"/>
          <w:szCs w:val="28"/>
          <w:cs/>
        </w:rPr>
        <w:t>/2564 มีมติอนุมัติเข้าทำรายการซื้อหุ้น</w:t>
      </w:r>
      <w:r w:rsidRPr="00411DBC">
        <w:rPr>
          <w:rFonts w:ascii="Angsana New" w:hAnsi="Angsana New" w:hint="cs"/>
          <w:sz w:val="28"/>
          <w:szCs w:val="28"/>
          <w:cs/>
        </w:rPr>
        <w:t>สามัญเพิ่มทุนข</w:t>
      </w:r>
      <w:r w:rsidRPr="00411DBC">
        <w:rPr>
          <w:rFonts w:ascii="Angsana New" w:hAnsi="Angsana New"/>
          <w:sz w:val="28"/>
          <w:szCs w:val="28"/>
          <w:cs/>
        </w:rPr>
        <w:t>องบริษัท</w:t>
      </w:r>
      <w:r w:rsidRPr="00411DBC">
        <w:rPr>
          <w:rFonts w:ascii="Angsana New" w:hAnsi="Angsana New" w:hint="cs"/>
          <w:sz w:val="28"/>
          <w:szCs w:val="28"/>
          <w:cs/>
        </w:rPr>
        <w:t>เทพฤทธา จำกัด จำนวน 204,000 หุ้น ราคาหุ้นละ 294.11 บาท (มูลค่าที่ตราไว้หุ้นละ 100 บาท) คิดเป็นสัดส่วนร้อยละ 51 ของทุน</w:t>
      </w:r>
      <w:r w:rsidR="00034ACF" w:rsidRPr="00411DBC">
        <w:rPr>
          <w:rFonts w:ascii="Angsana New" w:hAnsi="Angsana New" w:hint="cs"/>
          <w:sz w:val="28"/>
          <w:szCs w:val="28"/>
          <w:cs/>
        </w:rPr>
        <w:t xml:space="preserve"> </w:t>
      </w:r>
      <w:r w:rsidRPr="00411DBC">
        <w:rPr>
          <w:rFonts w:ascii="Angsana New" w:hAnsi="Angsana New" w:hint="cs"/>
          <w:sz w:val="28"/>
          <w:szCs w:val="28"/>
          <w:cs/>
        </w:rPr>
        <w:t xml:space="preserve">จดทะเบียนทั้งหมด </w:t>
      </w:r>
      <w:r w:rsidRPr="00411DBC">
        <w:rPr>
          <w:rFonts w:ascii="Angsana New" w:hAnsi="Angsana New"/>
          <w:sz w:val="28"/>
          <w:szCs w:val="28"/>
          <w:cs/>
        </w:rPr>
        <w:t xml:space="preserve"> มูลค่ารวม</w:t>
      </w:r>
      <w:r w:rsidRPr="00411DBC">
        <w:rPr>
          <w:rFonts w:ascii="Angsana New" w:hAnsi="Angsana New" w:hint="cs"/>
          <w:sz w:val="28"/>
          <w:szCs w:val="28"/>
          <w:cs/>
        </w:rPr>
        <w:t>ทั้งสิ้น</w:t>
      </w:r>
      <w:r w:rsidRPr="00411DBC">
        <w:rPr>
          <w:rFonts w:ascii="Angsana New" w:hAnsi="Angsana New"/>
          <w:sz w:val="28"/>
          <w:szCs w:val="28"/>
          <w:cs/>
        </w:rPr>
        <w:t xml:space="preserve"> </w:t>
      </w:r>
      <w:r w:rsidRPr="00411DBC">
        <w:rPr>
          <w:rFonts w:ascii="Angsana New" w:hAnsi="Angsana New" w:hint="cs"/>
          <w:sz w:val="28"/>
          <w:szCs w:val="28"/>
          <w:cs/>
        </w:rPr>
        <w:t>60</w:t>
      </w:r>
      <w:r w:rsidRPr="00411DBC">
        <w:rPr>
          <w:rFonts w:ascii="Angsana New" w:hAnsi="Angsana New"/>
          <w:sz w:val="28"/>
          <w:szCs w:val="28"/>
          <w:cs/>
        </w:rPr>
        <w:t xml:space="preserve"> ล้านบาท</w:t>
      </w:r>
      <w:r w:rsidRPr="00411DBC">
        <w:rPr>
          <w:rFonts w:ascii="Angsana New" w:hAnsi="Angsana New" w:hint="cs"/>
          <w:sz w:val="28"/>
          <w:szCs w:val="28"/>
          <w:cs/>
        </w:rPr>
        <w:t xml:space="preserve"> และอนุมัติให้บริษัทย่อย </w:t>
      </w:r>
      <w:r w:rsidR="00034ACF" w:rsidRPr="00411DBC">
        <w:rPr>
          <w:rFonts w:ascii="Angsana New" w:hAnsi="Angsana New" w:hint="cs"/>
          <w:sz w:val="28"/>
          <w:szCs w:val="28"/>
          <w:cs/>
        </w:rPr>
        <w:t>ให้</w:t>
      </w:r>
      <w:r w:rsidRPr="00411DBC">
        <w:rPr>
          <w:rFonts w:ascii="Angsana New" w:hAnsi="Angsana New" w:hint="cs"/>
          <w:sz w:val="28"/>
          <w:szCs w:val="28"/>
          <w:cs/>
        </w:rPr>
        <w:t>เงินกู้</w:t>
      </w:r>
      <w:r w:rsidR="00034ACF" w:rsidRPr="00411DBC">
        <w:rPr>
          <w:rFonts w:ascii="Angsana New" w:hAnsi="Angsana New" w:hint="cs"/>
          <w:sz w:val="28"/>
          <w:szCs w:val="28"/>
          <w:cs/>
        </w:rPr>
        <w:t>แก่</w:t>
      </w:r>
      <w:r w:rsidRPr="00411DBC">
        <w:rPr>
          <w:rFonts w:ascii="Angsana New" w:hAnsi="Angsana New" w:hint="cs"/>
          <w:sz w:val="28"/>
          <w:szCs w:val="28"/>
          <w:cs/>
        </w:rPr>
        <w:t>บริษัทดังกล่าว จำนวน 30 ล้านบาท เพื่อนำไปซื้อหุ้นสามัญของบริษัทธัญธาราชัย จำกัด จำนวน 35,000 หุ้น คิดเป็นสัดส่วนร้อยละ 70 ของหุ้นที่จำหน่ายได้แล้วทั้งหมด จากผู้ถือหุ้นเดิมในราคาหุ้นละ 857.14 บาท (มูลค่าที่ตราไว้หุ้นละ 100 บาท) รวมเป็นเงินลงทุนทั้งสิ้น 90 ล้าน</w:t>
      </w:r>
      <w:r w:rsidR="009D77B5" w:rsidRPr="00411DBC">
        <w:rPr>
          <w:rFonts w:ascii="Angsana New" w:hAnsi="Angsana New" w:hint="cs"/>
          <w:sz w:val="28"/>
          <w:szCs w:val="28"/>
          <w:cs/>
        </w:rPr>
        <w:t>บาท</w:t>
      </w:r>
      <w:r w:rsidRPr="00411DBC">
        <w:rPr>
          <w:rFonts w:ascii="Angsana New" w:hAnsi="Angsana New" w:hint="cs"/>
          <w:sz w:val="28"/>
          <w:szCs w:val="28"/>
          <w:cs/>
        </w:rPr>
        <w:t xml:space="preserve">  ณ 30 กันยาย</w:t>
      </w:r>
      <w:r w:rsidR="004F35AE" w:rsidRPr="00411DBC">
        <w:rPr>
          <w:rFonts w:ascii="Angsana New" w:hAnsi="Angsana New" w:hint="cs"/>
          <w:sz w:val="28"/>
          <w:szCs w:val="28"/>
          <w:cs/>
        </w:rPr>
        <w:t>น</w:t>
      </w:r>
      <w:r w:rsidRPr="00411DBC">
        <w:rPr>
          <w:rFonts w:ascii="Angsana New" w:hAnsi="Angsana New" w:hint="cs"/>
          <w:sz w:val="28"/>
          <w:szCs w:val="28"/>
          <w:cs/>
        </w:rPr>
        <w:t xml:space="preserve"> 2564 บริษัทได้ชำระค่าหุ้นแล้วทั้งจำนวน</w:t>
      </w:r>
      <w:bookmarkEnd w:id="10"/>
    </w:p>
    <w:p w14:paraId="39F2F988" w14:textId="52961C0F" w:rsidR="00FA541C" w:rsidRPr="00411DBC" w:rsidRDefault="00646957" w:rsidP="00556FDD">
      <w:pPr>
        <w:pStyle w:val="ListParagraph"/>
        <w:spacing w:before="120"/>
        <w:ind w:left="284" w:right="-454"/>
        <w:jc w:val="thaiDistribute"/>
        <w:rPr>
          <w:rFonts w:ascii="Angsana New" w:hAnsi="Angsana New"/>
          <w:spacing w:val="2"/>
          <w:sz w:val="28"/>
          <w:szCs w:val="28"/>
        </w:rPr>
      </w:pPr>
      <w:r w:rsidRPr="00411DBC">
        <w:rPr>
          <w:rFonts w:ascii="Angsana New" w:hAnsi="Angsana New" w:hint="cs"/>
          <w:spacing w:val="2"/>
          <w:sz w:val="28"/>
          <w:szCs w:val="28"/>
          <w:cs/>
        </w:rPr>
        <w:t>เมื่อวันที่</w:t>
      </w:r>
      <w:r w:rsidR="00B50024" w:rsidRPr="00411DBC">
        <w:rPr>
          <w:rFonts w:ascii="Angsana New" w:hAnsi="Angsana New" w:hint="cs"/>
          <w:spacing w:val="2"/>
          <w:sz w:val="28"/>
          <w:szCs w:val="28"/>
          <w:cs/>
        </w:rPr>
        <w:t xml:space="preserve"> </w:t>
      </w:r>
      <w:r w:rsidR="00B50024" w:rsidRPr="00411DBC">
        <w:rPr>
          <w:rFonts w:ascii="Angsana New" w:hAnsi="Angsana New"/>
          <w:spacing w:val="2"/>
          <w:sz w:val="28"/>
          <w:szCs w:val="28"/>
        </w:rPr>
        <w:t xml:space="preserve">8 </w:t>
      </w:r>
      <w:r w:rsidR="00B50024" w:rsidRPr="00411DBC">
        <w:rPr>
          <w:rFonts w:ascii="Angsana New" w:hAnsi="Angsana New" w:hint="cs"/>
          <w:spacing w:val="2"/>
          <w:sz w:val="28"/>
          <w:szCs w:val="28"/>
          <w:cs/>
        </w:rPr>
        <w:t xml:space="preserve">มีนาคม </w:t>
      </w:r>
      <w:r w:rsidR="00B50024" w:rsidRPr="00411DBC">
        <w:rPr>
          <w:rFonts w:ascii="Angsana New" w:hAnsi="Angsana New"/>
          <w:spacing w:val="2"/>
          <w:sz w:val="28"/>
          <w:szCs w:val="28"/>
        </w:rPr>
        <w:t xml:space="preserve">2565 </w:t>
      </w:r>
      <w:r w:rsidR="00B50024" w:rsidRPr="00411DBC">
        <w:rPr>
          <w:rFonts w:ascii="Angsana New" w:hAnsi="Angsana New" w:hint="cs"/>
          <w:spacing w:val="2"/>
          <w:sz w:val="28"/>
          <w:szCs w:val="28"/>
          <w:cs/>
        </w:rPr>
        <w:t xml:space="preserve">ที่ประชุมคณะกรรมการบริษัท ครั้งที่ </w:t>
      </w:r>
      <w:r w:rsidR="00B50024" w:rsidRPr="00411DBC">
        <w:rPr>
          <w:rFonts w:ascii="Angsana New" w:hAnsi="Angsana New"/>
          <w:spacing w:val="2"/>
          <w:sz w:val="28"/>
          <w:szCs w:val="28"/>
        </w:rPr>
        <w:t xml:space="preserve">4/2565 </w:t>
      </w:r>
      <w:r w:rsidR="00B50024" w:rsidRPr="00411DBC">
        <w:rPr>
          <w:rFonts w:ascii="Angsana New" w:hAnsi="Angsana New" w:hint="cs"/>
          <w:spacing w:val="2"/>
          <w:sz w:val="28"/>
          <w:szCs w:val="28"/>
          <w:cs/>
        </w:rPr>
        <w:t xml:space="preserve">มีมติอนุมัติให้เพิ่มทุนตามสัดส่วนในบริษัท เทพฤธา จำกัด(บริษัทย่อย) จำนวน </w:t>
      </w:r>
      <w:r w:rsidR="00B50024" w:rsidRPr="00411DBC">
        <w:rPr>
          <w:rFonts w:ascii="Angsana New" w:hAnsi="Angsana New"/>
          <w:spacing w:val="2"/>
          <w:sz w:val="28"/>
          <w:szCs w:val="28"/>
        </w:rPr>
        <w:t>153,00</w:t>
      </w:r>
      <w:r w:rsidR="002407E0" w:rsidRPr="00411DBC">
        <w:rPr>
          <w:rFonts w:ascii="Angsana New" w:hAnsi="Angsana New"/>
          <w:spacing w:val="2"/>
          <w:sz w:val="28"/>
          <w:szCs w:val="28"/>
        </w:rPr>
        <w:t>0</w:t>
      </w:r>
      <w:r w:rsidR="00B50024" w:rsidRPr="00411DBC">
        <w:rPr>
          <w:rFonts w:ascii="Angsana New" w:hAnsi="Angsana New"/>
          <w:spacing w:val="2"/>
          <w:sz w:val="28"/>
          <w:szCs w:val="28"/>
        </w:rPr>
        <w:t xml:space="preserve"> </w:t>
      </w:r>
      <w:r w:rsidR="00B50024" w:rsidRPr="00411DBC">
        <w:rPr>
          <w:rFonts w:ascii="Angsana New" w:hAnsi="Angsana New" w:hint="cs"/>
          <w:spacing w:val="2"/>
          <w:sz w:val="28"/>
          <w:szCs w:val="28"/>
          <w:cs/>
        </w:rPr>
        <w:t xml:space="preserve">หุ้น ราคาหุ้นละ </w:t>
      </w:r>
      <w:r w:rsidR="00B50024" w:rsidRPr="00411DBC">
        <w:rPr>
          <w:rFonts w:ascii="Angsana New" w:hAnsi="Angsana New"/>
          <w:spacing w:val="2"/>
          <w:sz w:val="28"/>
          <w:szCs w:val="28"/>
        </w:rPr>
        <w:t xml:space="preserve">100 </w:t>
      </w:r>
      <w:r w:rsidR="00B50024" w:rsidRPr="00411DBC">
        <w:rPr>
          <w:rFonts w:ascii="Angsana New" w:hAnsi="Angsana New" w:hint="cs"/>
          <w:spacing w:val="2"/>
          <w:sz w:val="28"/>
          <w:szCs w:val="28"/>
          <w:cs/>
        </w:rPr>
        <w:t xml:space="preserve">บาท คิดเป็นสัดส่วนร้อยละ </w:t>
      </w:r>
      <w:r w:rsidR="00B50024" w:rsidRPr="00411DBC">
        <w:rPr>
          <w:rFonts w:ascii="Angsana New" w:hAnsi="Angsana New"/>
          <w:spacing w:val="2"/>
          <w:sz w:val="28"/>
          <w:szCs w:val="28"/>
        </w:rPr>
        <w:t xml:space="preserve">51 </w:t>
      </w:r>
      <w:r w:rsidR="00B50024" w:rsidRPr="00411DBC">
        <w:rPr>
          <w:rFonts w:ascii="Angsana New" w:hAnsi="Angsana New" w:hint="cs"/>
          <w:spacing w:val="2"/>
          <w:sz w:val="28"/>
          <w:szCs w:val="28"/>
          <w:cs/>
        </w:rPr>
        <w:t xml:space="preserve">ของทุนจดทะเบียนทั้งหมด </w:t>
      </w:r>
      <w:r w:rsidR="008C4734" w:rsidRPr="00411DBC">
        <w:rPr>
          <w:rFonts w:ascii="Angsana New" w:hAnsi="Angsana New" w:hint="cs"/>
          <w:spacing w:val="2"/>
          <w:sz w:val="28"/>
          <w:szCs w:val="28"/>
          <w:cs/>
        </w:rPr>
        <w:t xml:space="preserve">                         </w:t>
      </w:r>
      <w:r w:rsidR="00B50024" w:rsidRPr="00411DBC">
        <w:rPr>
          <w:rFonts w:ascii="Angsana New" w:hAnsi="Angsana New" w:hint="cs"/>
          <w:spacing w:val="2"/>
          <w:sz w:val="28"/>
          <w:szCs w:val="28"/>
          <w:cs/>
        </w:rPr>
        <w:t xml:space="preserve">ณ </w:t>
      </w:r>
      <w:r w:rsidR="00B50024" w:rsidRPr="00411DBC">
        <w:rPr>
          <w:rFonts w:ascii="Angsana New" w:hAnsi="Angsana New"/>
          <w:spacing w:val="2"/>
          <w:sz w:val="28"/>
          <w:szCs w:val="28"/>
        </w:rPr>
        <w:t xml:space="preserve">10 </w:t>
      </w:r>
      <w:r w:rsidR="00B50024" w:rsidRPr="00411DBC">
        <w:rPr>
          <w:rFonts w:ascii="Angsana New" w:hAnsi="Angsana New" w:hint="cs"/>
          <w:spacing w:val="2"/>
          <w:sz w:val="28"/>
          <w:szCs w:val="28"/>
          <w:cs/>
        </w:rPr>
        <w:t xml:space="preserve">สิงหาคม </w:t>
      </w:r>
      <w:r w:rsidR="00B50024" w:rsidRPr="00411DBC">
        <w:rPr>
          <w:rFonts w:ascii="Angsana New" w:hAnsi="Angsana New"/>
          <w:spacing w:val="2"/>
          <w:sz w:val="28"/>
          <w:szCs w:val="28"/>
        </w:rPr>
        <w:t xml:space="preserve">2565 </w:t>
      </w:r>
      <w:r w:rsidR="00B50024" w:rsidRPr="00411DBC">
        <w:rPr>
          <w:rFonts w:ascii="Angsana New" w:hAnsi="Angsana New" w:hint="cs"/>
          <w:spacing w:val="2"/>
          <w:sz w:val="28"/>
          <w:szCs w:val="28"/>
          <w:cs/>
        </w:rPr>
        <w:t>บริษัทฯได้ชำระค่าหุ้นแล้วทั้งจำนวน</w:t>
      </w:r>
    </w:p>
    <w:p w14:paraId="37ED129D" w14:textId="02F44D1C" w:rsidR="00556FDD" w:rsidRPr="00411DBC" w:rsidRDefault="00556FDD">
      <w:pPr>
        <w:pStyle w:val="ListParagraph"/>
        <w:numPr>
          <w:ilvl w:val="0"/>
          <w:numId w:val="41"/>
        </w:numPr>
        <w:spacing w:before="120"/>
        <w:ind w:right="-454"/>
        <w:jc w:val="thaiDistribute"/>
        <w:rPr>
          <w:rFonts w:ascii="Angsana New" w:hAnsi="Angsana New"/>
          <w:b/>
          <w:bCs/>
          <w:sz w:val="32"/>
          <w:szCs w:val="32"/>
        </w:rPr>
      </w:pPr>
      <w:r w:rsidRPr="00411DBC">
        <w:rPr>
          <w:rFonts w:ascii="Angsana New" w:hAnsi="Angsana New" w:hint="cs"/>
          <w:b/>
          <w:bCs/>
          <w:spacing w:val="2"/>
          <w:sz w:val="28"/>
          <w:szCs w:val="28"/>
          <w:cs/>
        </w:rPr>
        <w:t>บริษัท</w:t>
      </w:r>
      <w:r w:rsidRPr="00411DBC">
        <w:rPr>
          <w:rFonts w:ascii="Angsana New" w:hAnsi="Angsana New" w:hint="cs"/>
          <w:b/>
          <w:bCs/>
          <w:sz w:val="28"/>
          <w:szCs w:val="28"/>
          <w:cs/>
        </w:rPr>
        <w:t xml:space="preserve"> เดอะ เมกะวัตต์ จำกัด</w:t>
      </w:r>
    </w:p>
    <w:p w14:paraId="1CEFDE37" w14:textId="77777777" w:rsidR="00556FDD" w:rsidRPr="00411DBC" w:rsidRDefault="00556FDD" w:rsidP="00556FDD">
      <w:pPr>
        <w:pStyle w:val="ListParagraph"/>
        <w:ind w:left="270" w:right="28"/>
        <w:jc w:val="thaiDistribute"/>
        <w:rPr>
          <w:rFonts w:ascii="Angsana New" w:hAnsi="Angsana New"/>
          <w:sz w:val="28"/>
          <w:szCs w:val="28"/>
        </w:rPr>
      </w:pPr>
      <w:r w:rsidRPr="00411DBC">
        <w:rPr>
          <w:rFonts w:ascii="Angsana New" w:hAnsi="Angsana New"/>
          <w:sz w:val="28"/>
          <w:szCs w:val="28"/>
          <w:cs/>
        </w:rPr>
        <w:t>ตามมติที่ประชุมคณะกรรมการบริหาร</w:t>
      </w:r>
      <w:r w:rsidRPr="00411DBC">
        <w:rPr>
          <w:rFonts w:ascii="Angsana New" w:hAnsi="Angsana New"/>
          <w:sz w:val="28"/>
          <w:szCs w:val="28"/>
        </w:rPr>
        <w:t xml:space="preserve"> </w:t>
      </w:r>
      <w:r w:rsidRPr="00411DBC">
        <w:rPr>
          <w:rFonts w:ascii="Angsana New" w:hAnsi="Angsana New"/>
          <w:sz w:val="28"/>
          <w:szCs w:val="28"/>
          <w:cs/>
        </w:rPr>
        <w:t xml:space="preserve">ครั้งที่ </w:t>
      </w:r>
      <w:r w:rsidRPr="00411DBC">
        <w:rPr>
          <w:rFonts w:ascii="Angsana New" w:hAnsi="Angsana New"/>
          <w:sz w:val="28"/>
          <w:szCs w:val="28"/>
        </w:rPr>
        <w:t>10/2563</w:t>
      </w:r>
      <w:r w:rsidRPr="00411DBC">
        <w:rPr>
          <w:rFonts w:ascii="Angsana New" w:hAnsi="Angsana New"/>
          <w:sz w:val="28"/>
          <w:szCs w:val="28"/>
          <w:cs/>
        </w:rPr>
        <w:t xml:space="preserve"> เมื่อวันที่ </w:t>
      </w:r>
      <w:r w:rsidRPr="00411DBC">
        <w:rPr>
          <w:rFonts w:ascii="Angsana New" w:hAnsi="Angsana New"/>
          <w:sz w:val="28"/>
          <w:szCs w:val="28"/>
        </w:rPr>
        <w:t>19</w:t>
      </w:r>
      <w:r w:rsidRPr="00411DBC">
        <w:rPr>
          <w:rFonts w:ascii="Angsana New" w:hAnsi="Angsana New"/>
          <w:sz w:val="28"/>
          <w:szCs w:val="28"/>
          <w:cs/>
        </w:rPr>
        <w:t xml:space="preserve"> ตุลาคม </w:t>
      </w:r>
      <w:r w:rsidRPr="00411DBC">
        <w:rPr>
          <w:rFonts w:ascii="Angsana New" w:hAnsi="Angsana New"/>
          <w:sz w:val="28"/>
          <w:szCs w:val="28"/>
        </w:rPr>
        <w:t>2563</w:t>
      </w:r>
      <w:r w:rsidRPr="00411DBC">
        <w:rPr>
          <w:rFonts w:ascii="Angsana New" w:hAnsi="Angsana New"/>
          <w:sz w:val="28"/>
          <w:szCs w:val="28"/>
          <w:cs/>
        </w:rPr>
        <w:t xml:space="preserve"> มีมติอนุมัติจ่ายเงินลงทุน</w:t>
      </w:r>
      <w:r w:rsidRPr="00411DBC">
        <w:rPr>
          <w:rFonts w:ascii="Angsana New" w:hAnsi="Angsana New" w:hint="cs"/>
          <w:sz w:val="28"/>
          <w:szCs w:val="28"/>
          <w:cs/>
        </w:rPr>
        <w:t xml:space="preserve">  ไม่เกิน </w:t>
      </w:r>
      <w:r w:rsidRPr="00411DBC">
        <w:rPr>
          <w:rFonts w:ascii="Angsana New" w:hAnsi="Angsana New"/>
          <w:sz w:val="28"/>
          <w:szCs w:val="28"/>
        </w:rPr>
        <w:t xml:space="preserve">125 </w:t>
      </w:r>
      <w:r w:rsidRPr="00411DBC">
        <w:rPr>
          <w:rFonts w:ascii="Angsana New" w:hAnsi="Angsana New" w:hint="cs"/>
          <w:sz w:val="28"/>
          <w:szCs w:val="28"/>
          <w:cs/>
        </w:rPr>
        <w:t xml:space="preserve">ล้านบาท </w:t>
      </w:r>
    </w:p>
    <w:p w14:paraId="392C9AE7" w14:textId="77777777" w:rsidR="00556FDD" w:rsidRPr="00411DBC" w:rsidRDefault="00556FDD" w:rsidP="00556FDD">
      <w:pPr>
        <w:pStyle w:val="ListParagraph"/>
        <w:ind w:left="270" w:right="28"/>
        <w:jc w:val="thaiDistribute"/>
        <w:rPr>
          <w:rFonts w:ascii="Angsana New" w:hAnsi="Angsana New"/>
          <w:sz w:val="28"/>
          <w:szCs w:val="28"/>
        </w:rPr>
      </w:pPr>
      <w:r w:rsidRPr="00411DBC">
        <w:rPr>
          <w:rFonts w:ascii="Angsana New" w:hAnsi="Angsana New" w:hint="cs"/>
          <w:sz w:val="28"/>
          <w:szCs w:val="28"/>
          <w:cs/>
        </w:rPr>
        <w:t>ตาม</w:t>
      </w:r>
      <w:r w:rsidRPr="00411DBC">
        <w:rPr>
          <w:rFonts w:ascii="Angsana New" w:hAnsi="Angsana New"/>
          <w:sz w:val="28"/>
          <w:szCs w:val="28"/>
          <w:cs/>
        </w:rPr>
        <w:t>มติที่ประชุมคณะกรรมการบริหาร</w:t>
      </w:r>
      <w:r w:rsidRPr="00411DBC">
        <w:rPr>
          <w:rFonts w:ascii="Angsana New" w:hAnsi="Angsana New"/>
          <w:sz w:val="28"/>
          <w:szCs w:val="28"/>
        </w:rPr>
        <w:t xml:space="preserve"> </w:t>
      </w:r>
      <w:r w:rsidRPr="00411DBC">
        <w:rPr>
          <w:rFonts w:ascii="Angsana New" w:hAnsi="Angsana New"/>
          <w:sz w:val="28"/>
          <w:szCs w:val="28"/>
          <w:cs/>
        </w:rPr>
        <w:t xml:space="preserve">ครั้งที่ </w:t>
      </w:r>
      <w:r w:rsidRPr="00411DBC">
        <w:rPr>
          <w:rFonts w:ascii="Angsana New" w:hAnsi="Angsana New"/>
          <w:sz w:val="28"/>
          <w:szCs w:val="28"/>
        </w:rPr>
        <w:t>6/2564</w:t>
      </w:r>
      <w:r w:rsidRPr="00411DBC">
        <w:rPr>
          <w:rFonts w:ascii="Angsana New" w:hAnsi="Angsana New"/>
          <w:sz w:val="28"/>
          <w:szCs w:val="28"/>
          <w:cs/>
        </w:rPr>
        <w:t xml:space="preserve"> เมื่อวันที่ </w:t>
      </w:r>
      <w:r w:rsidRPr="00411DBC">
        <w:rPr>
          <w:rFonts w:ascii="Angsana New" w:hAnsi="Angsana New"/>
          <w:sz w:val="28"/>
          <w:szCs w:val="28"/>
        </w:rPr>
        <w:t>9</w:t>
      </w:r>
      <w:r w:rsidRPr="00411DBC">
        <w:rPr>
          <w:rFonts w:ascii="Angsana New" w:hAnsi="Angsana New" w:hint="cs"/>
          <w:sz w:val="28"/>
          <w:szCs w:val="28"/>
          <w:cs/>
        </w:rPr>
        <w:t xml:space="preserve"> เมษายน </w:t>
      </w:r>
      <w:r w:rsidRPr="00411DBC">
        <w:rPr>
          <w:rFonts w:ascii="Angsana New" w:hAnsi="Angsana New"/>
          <w:sz w:val="28"/>
          <w:szCs w:val="28"/>
        </w:rPr>
        <w:t>2564</w:t>
      </w:r>
      <w:r w:rsidRPr="00411DBC">
        <w:rPr>
          <w:rFonts w:ascii="Angsana New" w:hAnsi="Angsana New" w:hint="cs"/>
          <w:sz w:val="28"/>
          <w:szCs w:val="28"/>
          <w:cs/>
        </w:rPr>
        <w:t xml:space="preserve">  </w:t>
      </w:r>
      <w:r w:rsidRPr="00411DBC">
        <w:rPr>
          <w:rFonts w:ascii="Angsana New" w:hAnsi="Angsana New"/>
          <w:sz w:val="28"/>
          <w:szCs w:val="28"/>
          <w:cs/>
        </w:rPr>
        <w:t>มีมติอนุมัติ</w:t>
      </w:r>
      <w:r w:rsidRPr="00411DBC">
        <w:rPr>
          <w:rFonts w:ascii="Angsana New" w:hAnsi="Angsana New" w:hint="cs"/>
          <w:sz w:val="28"/>
          <w:szCs w:val="28"/>
          <w:cs/>
        </w:rPr>
        <w:t xml:space="preserve">ลงทุนเพิ่มเป็นจำนวนเงิน </w:t>
      </w:r>
      <w:r w:rsidRPr="00411DBC">
        <w:rPr>
          <w:rFonts w:ascii="Angsana New" w:hAnsi="Angsana New"/>
          <w:sz w:val="28"/>
          <w:szCs w:val="28"/>
        </w:rPr>
        <w:t>125</w:t>
      </w:r>
      <w:r w:rsidRPr="00411DBC">
        <w:rPr>
          <w:rFonts w:ascii="Angsana New" w:hAnsi="Angsana New" w:hint="cs"/>
          <w:sz w:val="28"/>
          <w:szCs w:val="28"/>
          <w:cs/>
        </w:rPr>
        <w:t xml:space="preserve"> ล้านบาท รวมการลงทุนทั้งสิ้น </w:t>
      </w:r>
      <w:r w:rsidRPr="00411DBC">
        <w:rPr>
          <w:rFonts w:ascii="Angsana New" w:hAnsi="Angsana New"/>
          <w:sz w:val="28"/>
          <w:szCs w:val="28"/>
        </w:rPr>
        <w:t>250</w:t>
      </w:r>
      <w:r w:rsidRPr="00411DBC">
        <w:rPr>
          <w:rFonts w:ascii="Angsana New" w:hAnsi="Angsana New" w:hint="cs"/>
          <w:sz w:val="28"/>
          <w:szCs w:val="28"/>
          <w:cs/>
        </w:rPr>
        <w:t xml:space="preserve"> ล้านบาท คิดเป็นร้อยละ </w:t>
      </w:r>
      <w:r w:rsidRPr="00411DBC">
        <w:rPr>
          <w:rFonts w:ascii="Angsana New" w:hAnsi="Angsana New"/>
          <w:sz w:val="28"/>
          <w:szCs w:val="28"/>
        </w:rPr>
        <w:t>22.20</w:t>
      </w:r>
      <w:r w:rsidRPr="00411DBC">
        <w:rPr>
          <w:rFonts w:ascii="Angsana New" w:hAnsi="Angsana New" w:hint="cs"/>
          <w:sz w:val="28"/>
          <w:szCs w:val="28"/>
          <w:cs/>
        </w:rPr>
        <w:t xml:space="preserve"> จึงถือเป็นเงินลงทุนในบริษัทร่วม </w:t>
      </w:r>
    </w:p>
    <w:p w14:paraId="7F3F6F39" w14:textId="77777777" w:rsidR="00556FDD" w:rsidRPr="00411DBC" w:rsidRDefault="00556FDD" w:rsidP="00556FDD">
      <w:pPr>
        <w:pStyle w:val="ListParagraph"/>
        <w:ind w:left="270" w:right="28"/>
        <w:jc w:val="thaiDistribute"/>
        <w:rPr>
          <w:rFonts w:ascii="Angsana New" w:hAnsi="Angsana New"/>
          <w:spacing w:val="-2"/>
          <w:sz w:val="28"/>
          <w:szCs w:val="28"/>
        </w:rPr>
      </w:pPr>
      <w:r w:rsidRPr="00411DBC">
        <w:rPr>
          <w:rFonts w:ascii="Angsana New" w:hAnsi="Angsana New" w:hint="cs"/>
          <w:sz w:val="28"/>
          <w:szCs w:val="28"/>
          <w:cs/>
        </w:rPr>
        <w:t xml:space="preserve">เมื่อวันที่  </w:t>
      </w:r>
      <w:r w:rsidRPr="00411DBC">
        <w:rPr>
          <w:rFonts w:ascii="Angsana New" w:hAnsi="Angsana New"/>
          <w:sz w:val="28"/>
          <w:szCs w:val="28"/>
        </w:rPr>
        <w:t>9</w:t>
      </w:r>
      <w:r w:rsidRPr="00411DBC">
        <w:rPr>
          <w:rFonts w:ascii="Angsana New" w:hAnsi="Angsana New" w:hint="cs"/>
          <w:sz w:val="28"/>
          <w:szCs w:val="28"/>
          <w:cs/>
        </w:rPr>
        <w:t xml:space="preserve"> สิงหาคม </w:t>
      </w:r>
      <w:r w:rsidRPr="00411DBC">
        <w:rPr>
          <w:rFonts w:ascii="Angsana New" w:hAnsi="Angsana New"/>
          <w:sz w:val="28"/>
          <w:szCs w:val="28"/>
        </w:rPr>
        <w:t>2564</w:t>
      </w:r>
      <w:r w:rsidRPr="00411DBC">
        <w:rPr>
          <w:rFonts w:ascii="Angsana New" w:hAnsi="Angsana New" w:hint="cs"/>
          <w:sz w:val="28"/>
          <w:szCs w:val="28"/>
          <w:cs/>
        </w:rPr>
        <w:t xml:space="preserve"> ที่ประชุมคณะกรรมการบริษัท ครั้งที่ </w:t>
      </w:r>
      <w:r w:rsidRPr="00411DBC">
        <w:rPr>
          <w:rFonts w:ascii="Angsana New" w:hAnsi="Angsana New"/>
          <w:sz w:val="28"/>
          <w:szCs w:val="28"/>
        </w:rPr>
        <w:t>12/2564</w:t>
      </w:r>
      <w:r w:rsidRPr="00411DBC">
        <w:rPr>
          <w:rFonts w:ascii="Angsana New" w:hAnsi="Angsana New" w:hint="cs"/>
          <w:sz w:val="28"/>
          <w:szCs w:val="28"/>
          <w:cs/>
        </w:rPr>
        <w:t xml:space="preserve">    มีมติลงทุนเพิ่มจำนวน </w:t>
      </w:r>
      <w:r w:rsidRPr="00411DBC">
        <w:rPr>
          <w:rFonts w:ascii="Angsana New" w:hAnsi="Angsana New"/>
          <w:sz w:val="28"/>
          <w:szCs w:val="28"/>
        </w:rPr>
        <w:t>250</w:t>
      </w:r>
      <w:r w:rsidRPr="00411DBC">
        <w:rPr>
          <w:rFonts w:ascii="Angsana New" w:hAnsi="Angsana New" w:hint="cs"/>
          <w:sz w:val="28"/>
          <w:szCs w:val="28"/>
          <w:cs/>
        </w:rPr>
        <w:t xml:space="preserve"> ล้านบาท รวมเป็นเงินลงทุนทั้งหมด  </w:t>
      </w:r>
      <w:r w:rsidRPr="00411DBC">
        <w:rPr>
          <w:rFonts w:ascii="Angsana New" w:hAnsi="Angsana New"/>
          <w:sz w:val="28"/>
          <w:szCs w:val="28"/>
        </w:rPr>
        <w:t>500</w:t>
      </w:r>
      <w:r w:rsidRPr="00411DBC">
        <w:rPr>
          <w:rFonts w:ascii="Angsana New" w:hAnsi="Angsana New" w:hint="cs"/>
          <w:sz w:val="28"/>
          <w:szCs w:val="28"/>
          <w:cs/>
        </w:rPr>
        <w:t xml:space="preserve"> ล้านบาท คิดเป็นร้อยละ </w:t>
      </w:r>
      <w:r w:rsidRPr="00411DBC">
        <w:rPr>
          <w:rFonts w:ascii="Angsana New" w:hAnsi="Angsana New"/>
          <w:sz w:val="28"/>
          <w:szCs w:val="28"/>
        </w:rPr>
        <w:t>36.34</w:t>
      </w:r>
      <w:r w:rsidRPr="00411DBC">
        <w:rPr>
          <w:rFonts w:ascii="Angsana New" w:hAnsi="Angsana New" w:hint="cs"/>
          <w:sz w:val="28"/>
          <w:szCs w:val="28"/>
          <w:cs/>
        </w:rPr>
        <w:t xml:space="preserve"> </w:t>
      </w:r>
    </w:p>
    <w:p w14:paraId="3F9ADFB5" w14:textId="77777777" w:rsidR="00556FDD" w:rsidRPr="00411DBC" w:rsidRDefault="00556FDD" w:rsidP="00556FDD">
      <w:pPr>
        <w:pStyle w:val="ListParagraph"/>
        <w:ind w:left="270" w:right="28"/>
        <w:jc w:val="thaiDistribute"/>
        <w:rPr>
          <w:rFonts w:ascii="Angsana New" w:hAnsi="Angsana New"/>
          <w:spacing w:val="-2"/>
          <w:sz w:val="28"/>
          <w:szCs w:val="28"/>
        </w:rPr>
      </w:pPr>
      <w:r w:rsidRPr="00411DBC">
        <w:rPr>
          <w:rFonts w:ascii="Angsana New" w:hAnsi="Angsana New"/>
          <w:spacing w:val="-2"/>
          <w:sz w:val="28"/>
          <w:szCs w:val="28"/>
          <w:cs/>
        </w:rPr>
        <w:t xml:space="preserve">ต่อมาที่ประชุมคณะกรรมการบริษัท ครั้งที่ </w:t>
      </w:r>
      <w:r w:rsidRPr="00411DBC">
        <w:rPr>
          <w:rFonts w:ascii="Angsana New" w:hAnsi="Angsana New"/>
          <w:spacing w:val="-2"/>
          <w:sz w:val="28"/>
          <w:szCs w:val="28"/>
        </w:rPr>
        <w:t>4/2565</w:t>
      </w:r>
      <w:r w:rsidRPr="00411DBC">
        <w:rPr>
          <w:rFonts w:ascii="Angsana New" w:hAnsi="Angsana New"/>
          <w:spacing w:val="-2"/>
          <w:sz w:val="28"/>
          <w:szCs w:val="28"/>
          <w:cs/>
        </w:rPr>
        <w:t xml:space="preserve"> เมื่อวันที่ </w:t>
      </w:r>
      <w:r w:rsidRPr="00411DBC">
        <w:rPr>
          <w:rFonts w:ascii="Angsana New" w:hAnsi="Angsana New"/>
          <w:spacing w:val="-2"/>
          <w:sz w:val="28"/>
          <w:szCs w:val="28"/>
        </w:rPr>
        <w:t>8</w:t>
      </w:r>
      <w:r w:rsidRPr="00411DBC">
        <w:rPr>
          <w:rFonts w:ascii="Angsana New" w:hAnsi="Angsana New"/>
          <w:spacing w:val="-2"/>
          <w:sz w:val="28"/>
          <w:szCs w:val="28"/>
          <w:cs/>
        </w:rPr>
        <w:t xml:space="preserve"> มีนาคม </w:t>
      </w:r>
      <w:r w:rsidRPr="00411DBC">
        <w:rPr>
          <w:rFonts w:ascii="Angsana New" w:hAnsi="Angsana New"/>
          <w:spacing w:val="-2"/>
          <w:sz w:val="28"/>
          <w:szCs w:val="28"/>
        </w:rPr>
        <w:t>2565</w:t>
      </w:r>
      <w:r w:rsidRPr="00411DBC">
        <w:rPr>
          <w:rFonts w:ascii="Angsana New" w:hAnsi="Angsana New"/>
          <w:spacing w:val="-2"/>
          <w:sz w:val="28"/>
          <w:szCs w:val="28"/>
          <w:cs/>
        </w:rPr>
        <w:t xml:space="preserve"> ได้มีมติอนุมัติให้บริษัทฯลงทุนใน บริษัท เดอะ เมกะวัตต์ จำกัด เพิ่มเติมอีก </w:t>
      </w:r>
      <w:r w:rsidRPr="00411DBC">
        <w:rPr>
          <w:rFonts w:ascii="Angsana New" w:hAnsi="Angsana New"/>
          <w:spacing w:val="-2"/>
          <w:sz w:val="28"/>
          <w:szCs w:val="28"/>
        </w:rPr>
        <w:t>350</w:t>
      </w:r>
      <w:r w:rsidRPr="00411DBC">
        <w:rPr>
          <w:rFonts w:ascii="Angsana New" w:hAnsi="Angsana New"/>
          <w:spacing w:val="-2"/>
          <w:sz w:val="28"/>
          <w:szCs w:val="28"/>
          <w:cs/>
        </w:rPr>
        <w:t xml:space="preserve"> ล้านบาท </w:t>
      </w:r>
      <w:r w:rsidRPr="00411DBC">
        <w:rPr>
          <w:rFonts w:ascii="Angsana New" w:hAnsi="Angsana New" w:hint="cs"/>
          <w:spacing w:val="-2"/>
          <w:sz w:val="28"/>
          <w:szCs w:val="28"/>
          <w:cs/>
        </w:rPr>
        <w:t xml:space="preserve"> </w:t>
      </w:r>
    </w:p>
    <w:p w14:paraId="3385024A" w14:textId="77777777" w:rsidR="00556FDD" w:rsidRPr="00411DBC" w:rsidRDefault="00556FDD" w:rsidP="00556FDD">
      <w:pPr>
        <w:pStyle w:val="ListParagraph"/>
        <w:ind w:left="270" w:right="28"/>
        <w:jc w:val="thaiDistribute"/>
        <w:rPr>
          <w:rFonts w:ascii="Angsana New" w:hAnsi="Angsana New"/>
          <w:spacing w:val="-2"/>
          <w:sz w:val="28"/>
          <w:szCs w:val="28"/>
        </w:rPr>
      </w:pPr>
      <w:r w:rsidRPr="00411DBC">
        <w:rPr>
          <w:rFonts w:ascii="Angsana New" w:hAnsi="Angsana New" w:hint="cs"/>
          <w:spacing w:val="-2"/>
          <w:sz w:val="28"/>
          <w:szCs w:val="28"/>
          <w:cs/>
        </w:rPr>
        <w:t xml:space="preserve">ต่อมาเมื่อวันที่ </w:t>
      </w:r>
      <w:r w:rsidRPr="00411DBC">
        <w:rPr>
          <w:rFonts w:ascii="Angsana New" w:hAnsi="Angsana New"/>
          <w:spacing w:val="-2"/>
          <w:sz w:val="28"/>
          <w:szCs w:val="28"/>
        </w:rPr>
        <w:t xml:space="preserve">8 </w:t>
      </w:r>
      <w:r w:rsidRPr="00411DBC">
        <w:rPr>
          <w:rFonts w:ascii="Angsana New" w:hAnsi="Angsana New" w:hint="cs"/>
          <w:spacing w:val="-2"/>
          <w:sz w:val="28"/>
          <w:szCs w:val="28"/>
          <w:cs/>
        </w:rPr>
        <w:t xml:space="preserve">กรกฎาคม </w:t>
      </w:r>
      <w:r w:rsidRPr="00411DBC">
        <w:rPr>
          <w:rFonts w:ascii="Angsana New" w:hAnsi="Angsana New"/>
          <w:spacing w:val="-2"/>
          <w:sz w:val="28"/>
          <w:szCs w:val="28"/>
        </w:rPr>
        <w:t xml:space="preserve">2565 </w:t>
      </w:r>
      <w:r w:rsidRPr="00411DBC">
        <w:rPr>
          <w:rFonts w:ascii="Angsana New" w:hAnsi="Angsana New" w:hint="cs"/>
          <w:spacing w:val="-2"/>
          <w:sz w:val="28"/>
          <w:szCs w:val="28"/>
          <w:cs/>
        </w:rPr>
        <w:t xml:space="preserve">ที่ประชุมคณะกรรมการบริษัท ครั้งที่ </w:t>
      </w:r>
      <w:r w:rsidRPr="00411DBC">
        <w:rPr>
          <w:rFonts w:ascii="Angsana New" w:hAnsi="Angsana New"/>
          <w:spacing w:val="-2"/>
          <w:sz w:val="28"/>
          <w:szCs w:val="28"/>
        </w:rPr>
        <w:t xml:space="preserve">7/2565 </w:t>
      </w:r>
      <w:r w:rsidRPr="00411DBC">
        <w:rPr>
          <w:rFonts w:ascii="Angsana New" w:hAnsi="Angsana New" w:hint="cs"/>
          <w:spacing w:val="-2"/>
          <w:sz w:val="28"/>
          <w:szCs w:val="28"/>
          <w:cs/>
        </w:rPr>
        <w:t xml:space="preserve">มีมติอนุมัติลงทุนเพิ่มจำนวน </w:t>
      </w:r>
      <w:r w:rsidRPr="00411DBC">
        <w:rPr>
          <w:rFonts w:ascii="Angsana New" w:hAnsi="Angsana New"/>
          <w:spacing w:val="-2"/>
          <w:sz w:val="28"/>
          <w:szCs w:val="28"/>
        </w:rPr>
        <w:t xml:space="preserve">300 </w:t>
      </w:r>
      <w:r w:rsidRPr="00411DBC">
        <w:rPr>
          <w:rFonts w:ascii="Angsana New" w:hAnsi="Angsana New" w:hint="cs"/>
          <w:spacing w:val="-2"/>
          <w:sz w:val="28"/>
          <w:szCs w:val="28"/>
          <w:cs/>
        </w:rPr>
        <w:t xml:space="preserve">ล้านบาท  </w:t>
      </w:r>
    </w:p>
    <w:p w14:paraId="10B59B11" w14:textId="35C97A35" w:rsidR="00556FDD" w:rsidRPr="00411DBC" w:rsidRDefault="00556FDD" w:rsidP="00556FDD">
      <w:pPr>
        <w:pStyle w:val="ListParagraph"/>
        <w:ind w:left="270" w:right="28"/>
        <w:jc w:val="thaiDistribute"/>
        <w:rPr>
          <w:rFonts w:ascii="Angsana New" w:hAnsi="Angsana New"/>
          <w:spacing w:val="-2"/>
          <w:sz w:val="28"/>
          <w:szCs w:val="28"/>
        </w:rPr>
      </w:pPr>
      <w:r w:rsidRPr="00411DBC">
        <w:rPr>
          <w:rFonts w:ascii="Angsana New" w:hAnsi="Angsana New"/>
          <w:spacing w:val="-2"/>
          <w:sz w:val="28"/>
          <w:szCs w:val="28"/>
          <w:cs/>
        </w:rPr>
        <w:t>ณ ปัจจุบัน บริษัท</w:t>
      </w:r>
      <w:r w:rsidRPr="00411DBC">
        <w:rPr>
          <w:rFonts w:ascii="Angsana New" w:hAnsi="Angsana New" w:hint="cs"/>
          <w:spacing w:val="-2"/>
          <w:sz w:val="28"/>
          <w:szCs w:val="28"/>
          <w:cs/>
        </w:rPr>
        <w:t>ฯ</w:t>
      </w:r>
      <w:r w:rsidRPr="00411DBC">
        <w:rPr>
          <w:rFonts w:ascii="Angsana New" w:hAnsi="Angsana New"/>
          <w:spacing w:val="-2"/>
          <w:sz w:val="28"/>
          <w:szCs w:val="28"/>
          <w:cs/>
        </w:rPr>
        <w:t>ได้ลงทุนใน</w:t>
      </w:r>
      <w:r w:rsidRPr="00411DBC">
        <w:rPr>
          <w:rFonts w:ascii="Angsana New" w:hAnsi="Angsana New" w:hint="cs"/>
          <w:spacing w:val="-2"/>
          <w:sz w:val="28"/>
          <w:szCs w:val="28"/>
          <w:cs/>
        </w:rPr>
        <w:t>บริษัท เดอะ</w:t>
      </w:r>
      <w:r w:rsidRPr="00411DBC">
        <w:rPr>
          <w:rFonts w:ascii="Angsana New" w:hAnsi="Angsana New"/>
          <w:spacing w:val="-2"/>
          <w:sz w:val="28"/>
          <w:szCs w:val="28"/>
          <w:cs/>
        </w:rPr>
        <w:t>เมกะวัตต์</w:t>
      </w:r>
      <w:r w:rsidRPr="00411DBC">
        <w:rPr>
          <w:rFonts w:ascii="Angsana New" w:hAnsi="Angsana New" w:hint="cs"/>
          <w:spacing w:val="-2"/>
          <w:sz w:val="28"/>
          <w:szCs w:val="28"/>
          <w:cs/>
        </w:rPr>
        <w:t xml:space="preserve"> จำกัด </w:t>
      </w:r>
      <w:r w:rsidRPr="00411DBC">
        <w:rPr>
          <w:rFonts w:ascii="Angsana New" w:hAnsi="Angsana New"/>
          <w:spacing w:val="-2"/>
          <w:sz w:val="28"/>
          <w:szCs w:val="28"/>
          <w:cs/>
        </w:rPr>
        <w:t xml:space="preserve">รวมเป็นเงินลงทุนทั้งหมด </w:t>
      </w:r>
      <w:r w:rsidRPr="00411DBC">
        <w:rPr>
          <w:rFonts w:ascii="Angsana New" w:hAnsi="Angsana New"/>
          <w:spacing w:val="-2"/>
          <w:sz w:val="28"/>
          <w:szCs w:val="28"/>
        </w:rPr>
        <w:t>1,150</w:t>
      </w:r>
      <w:r w:rsidRPr="00411DBC">
        <w:rPr>
          <w:rFonts w:ascii="Angsana New" w:hAnsi="Angsana New"/>
          <w:spacing w:val="-2"/>
          <w:sz w:val="28"/>
          <w:szCs w:val="28"/>
          <w:cs/>
        </w:rPr>
        <w:t xml:space="preserve"> ล้านบาท คิดเป็นร้อยละ </w:t>
      </w:r>
      <w:r w:rsidRPr="00411DBC">
        <w:rPr>
          <w:rFonts w:ascii="Angsana New" w:hAnsi="Angsana New"/>
          <w:spacing w:val="-2"/>
          <w:sz w:val="28"/>
          <w:szCs w:val="28"/>
        </w:rPr>
        <w:t>49.02</w:t>
      </w:r>
      <w:r w:rsidR="00B84FC8" w:rsidRPr="00411DBC">
        <w:rPr>
          <w:rFonts w:ascii="Angsana New" w:hAnsi="Angsana New" w:hint="cs"/>
          <w:spacing w:val="-2"/>
          <w:sz w:val="28"/>
          <w:szCs w:val="28"/>
          <w:cs/>
        </w:rPr>
        <w:t xml:space="preserve"> ของทุนชำระแล้ว</w:t>
      </w:r>
      <w:r w:rsidRPr="00411DBC">
        <w:rPr>
          <w:rFonts w:ascii="Angsana New" w:hAnsi="Angsana New"/>
          <w:spacing w:val="-2"/>
          <w:sz w:val="28"/>
          <w:szCs w:val="28"/>
        </w:rPr>
        <w:t xml:space="preserve"> </w:t>
      </w:r>
    </w:p>
    <w:p w14:paraId="7E6F5906" w14:textId="42C5F1E8" w:rsidR="00556FDD" w:rsidRPr="00411DBC" w:rsidRDefault="00B84FC8" w:rsidP="00556FDD">
      <w:pPr>
        <w:pStyle w:val="ListParagraph"/>
        <w:ind w:left="270" w:right="28"/>
        <w:jc w:val="thaiDistribute"/>
        <w:rPr>
          <w:rFonts w:ascii="Angsana New" w:hAnsi="Angsana New"/>
          <w:spacing w:val="-2"/>
          <w:sz w:val="28"/>
          <w:szCs w:val="28"/>
        </w:rPr>
      </w:pPr>
      <w:r w:rsidRPr="00411DBC">
        <w:rPr>
          <w:rFonts w:ascii="Angsana New" w:hAnsi="Angsana New" w:hint="cs"/>
          <w:spacing w:val="-2"/>
          <w:sz w:val="28"/>
          <w:szCs w:val="28"/>
          <w:cs/>
        </w:rPr>
        <w:t>ต่อมา</w:t>
      </w:r>
      <w:r w:rsidRPr="00411DBC">
        <w:rPr>
          <w:rFonts w:ascii="Angsana New" w:hAnsi="Angsana New"/>
          <w:spacing w:val="-2"/>
          <w:sz w:val="28"/>
          <w:szCs w:val="28"/>
          <w:cs/>
        </w:rPr>
        <w:t>เมื่อวันที่ 10 มีนาคม  2566 ที่ประชุมคณะกรรมการบริษัท ครั้งที่ 3/2566 มีมติ</w:t>
      </w:r>
      <w:r w:rsidRPr="00411DBC">
        <w:rPr>
          <w:rFonts w:ascii="Angsana New" w:hAnsi="Angsana New" w:hint="cs"/>
          <w:spacing w:val="-2"/>
          <w:sz w:val="28"/>
          <w:szCs w:val="28"/>
          <w:cs/>
        </w:rPr>
        <w:t xml:space="preserve">อนุมัติลงทุนเพิ่มจำนวน 570 ล้านบาท   </w:t>
      </w:r>
      <w:r w:rsidRPr="00411DBC">
        <w:rPr>
          <w:rFonts w:ascii="Angsana New" w:hAnsi="Angsana New"/>
          <w:spacing w:val="-2"/>
          <w:sz w:val="28"/>
          <w:szCs w:val="28"/>
          <w:cs/>
        </w:rPr>
        <w:t>ทำให้ ณ ปัจจุบัน บริษัทฯ ได้ลงทุนในเมกะวัตต์ รวมจำนวน 16</w:t>
      </w:r>
      <w:r w:rsidRPr="00411DBC">
        <w:rPr>
          <w:rFonts w:ascii="Angsana New" w:hAnsi="Angsana New"/>
          <w:spacing w:val="-2"/>
          <w:sz w:val="28"/>
          <w:szCs w:val="28"/>
        </w:rPr>
        <w:t>,</w:t>
      </w:r>
      <w:r w:rsidRPr="00411DBC">
        <w:rPr>
          <w:rFonts w:ascii="Angsana New" w:hAnsi="Angsana New"/>
          <w:spacing w:val="-2"/>
          <w:sz w:val="28"/>
          <w:szCs w:val="28"/>
          <w:cs/>
        </w:rPr>
        <w:t>460</w:t>
      </w:r>
      <w:r w:rsidRPr="00411DBC">
        <w:rPr>
          <w:rFonts w:ascii="Angsana New" w:hAnsi="Angsana New"/>
          <w:spacing w:val="-2"/>
          <w:sz w:val="28"/>
          <w:szCs w:val="28"/>
        </w:rPr>
        <w:t>,</w:t>
      </w:r>
      <w:r w:rsidRPr="00411DBC">
        <w:rPr>
          <w:rFonts w:ascii="Angsana New" w:hAnsi="Angsana New"/>
          <w:spacing w:val="-2"/>
          <w:sz w:val="28"/>
          <w:szCs w:val="28"/>
          <w:cs/>
        </w:rPr>
        <w:t xml:space="preserve">000 หุ้น </w:t>
      </w:r>
      <w:r w:rsidRPr="00411DBC">
        <w:rPr>
          <w:rFonts w:ascii="Angsana New" w:hAnsi="Angsana New" w:hint="cs"/>
          <w:spacing w:val="-2"/>
          <w:sz w:val="28"/>
          <w:szCs w:val="28"/>
          <w:cs/>
        </w:rPr>
        <w:t xml:space="preserve"> </w:t>
      </w:r>
      <w:r w:rsidRPr="00411DBC">
        <w:rPr>
          <w:rFonts w:ascii="Angsana New" w:hAnsi="Angsana New"/>
          <w:spacing w:val="-2"/>
          <w:sz w:val="28"/>
          <w:szCs w:val="28"/>
          <w:cs/>
        </w:rPr>
        <w:t>รวมเป็นเงินลงทุน 1</w:t>
      </w:r>
      <w:r w:rsidRPr="00411DBC">
        <w:rPr>
          <w:rFonts w:ascii="Angsana New" w:hAnsi="Angsana New"/>
          <w:spacing w:val="-2"/>
          <w:sz w:val="28"/>
          <w:szCs w:val="28"/>
        </w:rPr>
        <w:t>,</w:t>
      </w:r>
      <w:r w:rsidRPr="00411DBC">
        <w:rPr>
          <w:rFonts w:ascii="Angsana New" w:hAnsi="Angsana New"/>
          <w:spacing w:val="-2"/>
          <w:sz w:val="28"/>
          <w:szCs w:val="28"/>
          <w:cs/>
        </w:rPr>
        <w:t>720</w:t>
      </w:r>
      <w:r w:rsidRPr="00411DBC">
        <w:rPr>
          <w:rFonts w:ascii="Angsana New" w:hAnsi="Angsana New" w:hint="cs"/>
          <w:spacing w:val="-2"/>
          <w:sz w:val="28"/>
          <w:szCs w:val="28"/>
          <w:cs/>
        </w:rPr>
        <w:t xml:space="preserve"> </w:t>
      </w:r>
      <w:r w:rsidRPr="00411DBC">
        <w:rPr>
          <w:rFonts w:ascii="Angsana New" w:hAnsi="Angsana New"/>
          <w:spacing w:val="-2"/>
          <w:sz w:val="28"/>
          <w:szCs w:val="28"/>
          <w:cs/>
        </w:rPr>
        <w:t xml:space="preserve"> ล้านบาท คิดเป็นสัดส่วนร้อยละ 70.16</w:t>
      </w:r>
    </w:p>
    <w:p w14:paraId="220A87E9" w14:textId="77777777" w:rsidR="00556FDD" w:rsidRPr="00411DBC" w:rsidRDefault="00556FDD" w:rsidP="00556FDD">
      <w:pPr>
        <w:ind w:left="270" w:right="28"/>
        <w:jc w:val="thaiDistribute"/>
        <w:rPr>
          <w:rFonts w:ascii="Angsana New" w:hAnsi="Angsana New"/>
          <w:spacing w:val="-2"/>
          <w:sz w:val="28"/>
          <w:szCs w:val="28"/>
        </w:rPr>
      </w:pPr>
    </w:p>
    <w:tbl>
      <w:tblPr>
        <w:tblStyle w:val="TableGrid"/>
        <w:tblpPr w:leftFromText="180" w:rightFromText="180" w:vertAnchor="text" w:tblpX="246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5"/>
        <w:gridCol w:w="1724"/>
        <w:gridCol w:w="1931"/>
        <w:gridCol w:w="1724"/>
        <w:gridCol w:w="2062"/>
      </w:tblGrid>
      <w:tr w:rsidR="00556FDD" w:rsidRPr="00411DBC" w14:paraId="7E3CF885" w14:textId="77777777" w:rsidTr="00556FDD">
        <w:trPr>
          <w:tblHeader/>
        </w:trPr>
        <w:tc>
          <w:tcPr>
            <w:tcW w:w="1565" w:type="dxa"/>
          </w:tcPr>
          <w:p w14:paraId="090CB9FC" w14:textId="77777777" w:rsidR="00556FDD" w:rsidRPr="00411DBC" w:rsidRDefault="00556FDD" w:rsidP="00556FDD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jc w:val="distribute"/>
              <w:rPr>
                <w:rFonts w:ascii="Angsana New" w:hAnsi="Angsana New"/>
                <w:spacing w:val="-2"/>
                <w:sz w:val="28"/>
                <w:szCs w:val="28"/>
              </w:rPr>
            </w:pPr>
          </w:p>
        </w:tc>
        <w:tc>
          <w:tcPr>
            <w:tcW w:w="1724" w:type="dxa"/>
          </w:tcPr>
          <w:p w14:paraId="48479ED6" w14:textId="77777777" w:rsidR="00556FDD" w:rsidRPr="00411DBC" w:rsidRDefault="00556FDD" w:rsidP="00556FDD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jc w:val="distribute"/>
              <w:rPr>
                <w:rFonts w:ascii="Angsana New" w:hAnsi="Angsana New"/>
                <w:spacing w:val="-2"/>
                <w:sz w:val="28"/>
                <w:szCs w:val="28"/>
              </w:rPr>
            </w:pPr>
          </w:p>
        </w:tc>
        <w:tc>
          <w:tcPr>
            <w:tcW w:w="1931" w:type="dxa"/>
          </w:tcPr>
          <w:p w14:paraId="7EA54A9C" w14:textId="3F85F741" w:rsidR="00556FDD" w:rsidRPr="00411DBC" w:rsidRDefault="00556FDD" w:rsidP="00556FDD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สัดส่วนการชำระ </w:t>
            </w:r>
          </w:p>
        </w:tc>
        <w:tc>
          <w:tcPr>
            <w:tcW w:w="1724" w:type="dxa"/>
          </w:tcPr>
          <w:p w14:paraId="262C3ED4" w14:textId="77777777" w:rsidR="00556FDD" w:rsidRPr="00411DBC" w:rsidRDefault="00556FDD" w:rsidP="00556FDD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jc w:val="distribute"/>
              <w:rPr>
                <w:rFonts w:ascii="Angsana New" w:hAnsi="Angsana New"/>
                <w:spacing w:val="-2"/>
                <w:sz w:val="28"/>
                <w:szCs w:val="28"/>
              </w:rPr>
            </w:pPr>
          </w:p>
        </w:tc>
        <w:tc>
          <w:tcPr>
            <w:tcW w:w="2062" w:type="dxa"/>
          </w:tcPr>
          <w:p w14:paraId="0A73241C" w14:textId="77777777" w:rsidR="00556FDD" w:rsidRPr="00411DBC" w:rsidRDefault="00556FDD" w:rsidP="00556FDD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jc w:val="distribute"/>
              <w:rPr>
                <w:rFonts w:ascii="Angsana New" w:hAnsi="Angsana New"/>
                <w:spacing w:val="-2"/>
                <w:sz w:val="28"/>
                <w:szCs w:val="28"/>
              </w:rPr>
            </w:pPr>
          </w:p>
        </w:tc>
      </w:tr>
      <w:tr w:rsidR="00556FDD" w:rsidRPr="00411DBC" w14:paraId="59B856CE" w14:textId="77777777" w:rsidTr="00556FDD">
        <w:trPr>
          <w:trHeight w:val="420"/>
          <w:tblHeader/>
        </w:trPr>
        <w:tc>
          <w:tcPr>
            <w:tcW w:w="1565" w:type="dxa"/>
          </w:tcPr>
          <w:p w14:paraId="041708EC" w14:textId="77777777" w:rsidR="00556FDD" w:rsidRPr="00411DBC" w:rsidRDefault="00556FDD" w:rsidP="00556FDD">
            <w:pPr>
              <w:pStyle w:val="ListParagraph"/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jc w:val="distribute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มติคณะกรรมการ</w:t>
            </w:r>
          </w:p>
        </w:tc>
        <w:tc>
          <w:tcPr>
            <w:tcW w:w="1724" w:type="dxa"/>
            <w:tcBorders>
              <w:bottom w:val="single" w:sz="4" w:space="0" w:color="auto"/>
            </w:tcBorders>
          </w:tcPr>
          <w:p w14:paraId="02BDE9EE" w14:textId="77777777" w:rsidR="00556FDD" w:rsidRPr="00411DBC" w:rsidRDefault="00556FDD" w:rsidP="00556FDD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jc w:val="distribute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จำนวนงวดที่ชำระ</w:t>
            </w:r>
          </w:p>
        </w:tc>
        <w:tc>
          <w:tcPr>
            <w:tcW w:w="1931" w:type="dxa"/>
          </w:tcPr>
          <w:p w14:paraId="775673F8" w14:textId="639CEF76" w:rsidR="00556FDD" w:rsidRPr="00411DBC" w:rsidRDefault="00556FDD" w:rsidP="00556FDD">
            <w:pPr>
              <w:pStyle w:val="ListParagraph"/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jc w:val="distribute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411DBC">
              <w:rPr>
                <w:rFonts w:ascii="Angsana New" w:hAnsi="Angsana New"/>
                <w:spacing w:val="-2"/>
                <w:sz w:val="28"/>
                <w:szCs w:val="28"/>
              </w:rPr>
              <w:t>%</w:t>
            </w:r>
          </w:p>
          <w:p w14:paraId="4AC3F8AC" w14:textId="7885E291" w:rsidR="00556FDD" w:rsidRPr="00411DBC" w:rsidRDefault="00556FDD" w:rsidP="00556FDD">
            <w:pPr>
              <w:pStyle w:val="ListParagraph"/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jc w:val="distribute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ของมูลค่าเงินลงทุน</w:t>
            </w:r>
          </w:p>
        </w:tc>
        <w:tc>
          <w:tcPr>
            <w:tcW w:w="1724" w:type="dxa"/>
          </w:tcPr>
          <w:p w14:paraId="13D4AD16" w14:textId="77777777" w:rsidR="00556FDD" w:rsidRPr="00411DBC" w:rsidRDefault="00556FDD" w:rsidP="00556FDD">
            <w:pPr>
              <w:pStyle w:val="ListParagraph"/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jc w:val="distribute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จำนวนเงิน</w:t>
            </w:r>
          </w:p>
          <w:p w14:paraId="5B27B494" w14:textId="77777777" w:rsidR="00556FDD" w:rsidRPr="00411DBC" w:rsidRDefault="00556FDD" w:rsidP="00556FDD">
            <w:pPr>
              <w:pStyle w:val="ListParagraph"/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jc w:val="distribute"/>
              <w:rPr>
                <w:rFonts w:ascii="Angsana New" w:hAnsi="Angsana New"/>
                <w:spacing w:val="-2"/>
                <w:sz w:val="28"/>
                <w:szCs w:val="28"/>
              </w:rPr>
            </w:pPr>
          </w:p>
        </w:tc>
        <w:tc>
          <w:tcPr>
            <w:tcW w:w="2062" w:type="dxa"/>
          </w:tcPr>
          <w:p w14:paraId="7A3DB116" w14:textId="77777777" w:rsidR="00556FDD" w:rsidRPr="00411DBC" w:rsidRDefault="00556FDD" w:rsidP="00556FDD">
            <w:pPr>
              <w:pStyle w:val="ListParagraph"/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jc w:val="distribute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วันที่ชำระค่าหุ้น</w:t>
            </w:r>
          </w:p>
          <w:p w14:paraId="1D47774C" w14:textId="77777777" w:rsidR="00556FDD" w:rsidRPr="00411DBC" w:rsidRDefault="00556FDD" w:rsidP="00556FDD">
            <w:pPr>
              <w:pStyle w:val="ListParagraph"/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jc w:val="distribute"/>
              <w:rPr>
                <w:rFonts w:ascii="Angsana New" w:hAnsi="Angsana New"/>
                <w:spacing w:val="-2"/>
                <w:sz w:val="28"/>
                <w:szCs w:val="28"/>
              </w:rPr>
            </w:pPr>
          </w:p>
        </w:tc>
      </w:tr>
      <w:tr w:rsidR="00556FDD" w:rsidRPr="00411DBC" w14:paraId="290E3620" w14:textId="77777777" w:rsidTr="00556FDD">
        <w:tc>
          <w:tcPr>
            <w:tcW w:w="1565" w:type="dxa"/>
            <w:vAlign w:val="center"/>
          </w:tcPr>
          <w:p w14:paraId="0FE6FF85" w14:textId="77777777" w:rsidR="00556FDD" w:rsidRPr="00411DBC" w:rsidRDefault="00556FDD" w:rsidP="00556FDD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10/2563</w:t>
            </w:r>
          </w:p>
        </w:tc>
        <w:tc>
          <w:tcPr>
            <w:tcW w:w="1724" w:type="dxa"/>
            <w:tcBorders>
              <w:top w:val="single" w:sz="4" w:space="0" w:color="auto"/>
            </w:tcBorders>
            <w:vAlign w:val="center"/>
          </w:tcPr>
          <w:p w14:paraId="2BE54D43" w14:textId="77777777" w:rsidR="00556FDD" w:rsidRPr="00411DBC" w:rsidRDefault="00556FDD" w:rsidP="00556FDD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411DBC">
              <w:rPr>
                <w:rFonts w:ascii="Angsana New" w:hAnsi="Angsana New"/>
                <w:spacing w:val="-2"/>
                <w:sz w:val="28"/>
                <w:szCs w:val="28"/>
              </w:rPr>
              <w:t>1</w:t>
            </w:r>
          </w:p>
        </w:tc>
        <w:tc>
          <w:tcPr>
            <w:tcW w:w="1931" w:type="dxa"/>
            <w:vAlign w:val="center"/>
          </w:tcPr>
          <w:p w14:paraId="16D1C2CF" w14:textId="77777777" w:rsidR="00556FDD" w:rsidRPr="00411DBC" w:rsidRDefault="00556FDD" w:rsidP="00556FDD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ร้อยละ </w:t>
            </w:r>
            <w:r w:rsidRPr="00411DBC">
              <w:rPr>
                <w:rFonts w:ascii="Angsana New" w:hAnsi="Angsana New"/>
                <w:spacing w:val="-2"/>
                <w:sz w:val="28"/>
                <w:szCs w:val="28"/>
              </w:rPr>
              <w:t>80</w:t>
            </w:r>
          </w:p>
        </w:tc>
        <w:tc>
          <w:tcPr>
            <w:tcW w:w="1724" w:type="dxa"/>
            <w:vAlign w:val="center"/>
          </w:tcPr>
          <w:p w14:paraId="082B2CE9" w14:textId="77777777" w:rsidR="00556FDD" w:rsidRPr="00411DBC" w:rsidRDefault="00556FDD" w:rsidP="00556FDD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spacing w:val="-2"/>
                <w:sz w:val="28"/>
                <w:szCs w:val="28"/>
              </w:rPr>
              <w:t>100.0</w:t>
            </w:r>
            <w:r w:rsidRPr="00411DBC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0</w:t>
            </w:r>
            <w:r w:rsidRPr="00411DBC">
              <w:rPr>
                <w:rFonts w:ascii="Angsana New" w:hAnsi="Angsana New"/>
                <w:spacing w:val="-2"/>
                <w:sz w:val="28"/>
                <w:szCs w:val="28"/>
              </w:rPr>
              <w:t xml:space="preserve"> </w:t>
            </w:r>
            <w:r w:rsidRPr="00411DBC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ล้านบาท</w:t>
            </w:r>
          </w:p>
        </w:tc>
        <w:tc>
          <w:tcPr>
            <w:tcW w:w="2062" w:type="dxa"/>
            <w:vAlign w:val="center"/>
          </w:tcPr>
          <w:p w14:paraId="7B669279" w14:textId="77777777" w:rsidR="00556FDD" w:rsidRPr="00411DBC" w:rsidRDefault="00556FDD" w:rsidP="00556FDD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411DBC">
              <w:rPr>
                <w:rFonts w:ascii="Angsana New" w:hAnsi="Angsana New"/>
                <w:spacing w:val="-2"/>
                <w:sz w:val="28"/>
                <w:szCs w:val="28"/>
              </w:rPr>
              <w:t xml:space="preserve">22 </w:t>
            </w:r>
            <w:r w:rsidRPr="00411DBC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ตุลาคม </w:t>
            </w:r>
            <w:r w:rsidRPr="00411DBC">
              <w:rPr>
                <w:rFonts w:ascii="Angsana New" w:hAnsi="Angsana New"/>
                <w:spacing w:val="-2"/>
                <w:sz w:val="28"/>
                <w:szCs w:val="28"/>
              </w:rPr>
              <w:t>2563</w:t>
            </w:r>
          </w:p>
        </w:tc>
      </w:tr>
      <w:tr w:rsidR="00556FDD" w:rsidRPr="00411DBC" w14:paraId="412B7CCB" w14:textId="77777777" w:rsidTr="00556FDD">
        <w:tc>
          <w:tcPr>
            <w:tcW w:w="1565" w:type="dxa"/>
            <w:vAlign w:val="center"/>
          </w:tcPr>
          <w:p w14:paraId="213F415E" w14:textId="77777777" w:rsidR="00556FDD" w:rsidRPr="00411DBC" w:rsidRDefault="00556FDD" w:rsidP="00556FDD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10/2563</w:t>
            </w:r>
          </w:p>
        </w:tc>
        <w:tc>
          <w:tcPr>
            <w:tcW w:w="1724" w:type="dxa"/>
            <w:vAlign w:val="center"/>
          </w:tcPr>
          <w:p w14:paraId="12BB8187" w14:textId="77777777" w:rsidR="00556FDD" w:rsidRPr="00411DBC" w:rsidRDefault="00556FDD" w:rsidP="00556FDD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411DBC">
              <w:rPr>
                <w:rFonts w:ascii="Angsana New" w:hAnsi="Angsana New"/>
                <w:spacing w:val="-2"/>
                <w:sz w:val="28"/>
                <w:szCs w:val="28"/>
              </w:rPr>
              <w:t>2</w:t>
            </w:r>
          </w:p>
        </w:tc>
        <w:tc>
          <w:tcPr>
            <w:tcW w:w="1931" w:type="dxa"/>
            <w:vAlign w:val="center"/>
          </w:tcPr>
          <w:p w14:paraId="3E64CB5F" w14:textId="77777777" w:rsidR="00556FDD" w:rsidRPr="00411DBC" w:rsidRDefault="00556FDD" w:rsidP="00556FDD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ร้อยละ </w:t>
            </w:r>
            <w:r w:rsidRPr="00411DBC">
              <w:rPr>
                <w:rFonts w:ascii="Angsana New" w:hAnsi="Angsana New"/>
                <w:spacing w:val="-2"/>
                <w:sz w:val="28"/>
                <w:szCs w:val="28"/>
              </w:rPr>
              <w:t>20</w:t>
            </w:r>
          </w:p>
        </w:tc>
        <w:tc>
          <w:tcPr>
            <w:tcW w:w="1724" w:type="dxa"/>
            <w:vAlign w:val="center"/>
          </w:tcPr>
          <w:p w14:paraId="3BDABF3F" w14:textId="77777777" w:rsidR="00556FDD" w:rsidRPr="00411DBC" w:rsidRDefault="00556FDD" w:rsidP="00556FDD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411DBC">
              <w:rPr>
                <w:rFonts w:ascii="Angsana New" w:hAnsi="Angsana New"/>
                <w:spacing w:val="-2"/>
                <w:sz w:val="28"/>
                <w:szCs w:val="28"/>
              </w:rPr>
              <w:t>25.0</w:t>
            </w:r>
            <w:r w:rsidRPr="00411DBC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0</w:t>
            </w:r>
            <w:r w:rsidRPr="00411DBC">
              <w:rPr>
                <w:rFonts w:ascii="Angsana New" w:hAnsi="Angsana New"/>
                <w:spacing w:val="-2"/>
                <w:sz w:val="28"/>
                <w:szCs w:val="28"/>
              </w:rPr>
              <w:t xml:space="preserve"> </w:t>
            </w:r>
            <w:r w:rsidRPr="00411DBC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ล้านบาท</w:t>
            </w:r>
          </w:p>
        </w:tc>
        <w:tc>
          <w:tcPr>
            <w:tcW w:w="2062" w:type="dxa"/>
            <w:vAlign w:val="center"/>
          </w:tcPr>
          <w:p w14:paraId="51E7B584" w14:textId="77777777" w:rsidR="00556FDD" w:rsidRPr="00411DBC" w:rsidRDefault="00556FDD" w:rsidP="00556FDD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411DBC">
              <w:rPr>
                <w:rFonts w:ascii="Angsana New" w:hAnsi="Angsana New"/>
                <w:spacing w:val="-2"/>
                <w:sz w:val="28"/>
                <w:szCs w:val="28"/>
              </w:rPr>
              <w:t xml:space="preserve">8 </w:t>
            </w:r>
            <w:r w:rsidRPr="00411DBC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กุมภาพันธ์ </w:t>
            </w:r>
            <w:r w:rsidRPr="00411DBC">
              <w:rPr>
                <w:rFonts w:ascii="Angsana New" w:hAnsi="Angsana New"/>
                <w:spacing w:val="-2"/>
                <w:sz w:val="28"/>
                <w:szCs w:val="28"/>
              </w:rPr>
              <w:t>2564</w:t>
            </w:r>
          </w:p>
        </w:tc>
      </w:tr>
      <w:tr w:rsidR="00556FDD" w:rsidRPr="00411DBC" w14:paraId="35F1D369" w14:textId="77777777" w:rsidTr="00556FDD">
        <w:tc>
          <w:tcPr>
            <w:tcW w:w="1565" w:type="dxa"/>
            <w:vAlign w:val="center"/>
          </w:tcPr>
          <w:p w14:paraId="3C5F4A8B" w14:textId="77777777" w:rsidR="00556FDD" w:rsidRPr="00411DBC" w:rsidRDefault="00556FDD" w:rsidP="00556FDD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6/2564</w:t>
            </w:r>
          </w:p>
        </w:tc>
        <w:tc>
          <w:tcPr>
            <w:tcW w:w="1724" w:type="dxa"/>
            <w:vAlign w:val="center"/>
          </w:tcPr>
          <w:p w14:paraId="2EBB8552" w14:textId="77777777" w:rsidR="00556FDD" w:rsidRPr="00411DBC" w:rsidRDefault="00556FDD" w:rsidP="00556FDD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1</w:t>
            </w:r>
          </w:p>
        </w:tc>
        <w:tc>
          <w:tcPr>
            <w:tcW w:w="1931" w:type="dxa"/>
            <w:vAlign w:val="center"/>
          </w:tcPr>
          <w:p w14:paraId="6AF677EC" w14:textId="77777777" w:rsidR="00556FDD" w:rsidRPr="00411DBC" w:rsidRDefault="00556FDD" w:rsidP="00556FDD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ร้อยละ </w:t>
            </w:r>
            <w:r w:rsidRPr="00411DBC">
              <w:rPr>
                <w:rFonts w:ascii="Angsana New" w:hAnsi="Angsana New"/>
                <w:spacing w:val="-2"/>
                <w:sz w:val="28"/>
                <w:szCs w:val="28"/>
              </w:rPr>
              <w:t>25</w:t>
            </w:r>
          </w:p>
        </w:tc>
        <w:tc>
          <w:tcPr>
            <w:tcW w:w="1724" w:type="dxa"/>
            <w:vAlign w:val="center"/>
          </w:tcPr>
          <w:p w14:paraId="0C639079" w14:textId="77777777" w:rsidR="00556FDD" w:rsidRPr="00411DBC" w:rsidRDefault="00556FDD" w:rsidP="00556FDD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411DBC">
              <w:rPr>
                <w:rFonts w:ascii="Angsana New" w:hAnsi="Angsana New"/>
                <w:spacing w:val="-2"/>
                <w:sz w:val="28"/>
                <w:szCs w:val="28"/>
              </w:rPr>
              <w:t>31.25</w:t>
            </w:r>
            <w:r w:rsidRPr="00411DBC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 ล้านบาท</w:t>
            </w:r>
          </w:p>
        </w:tc>
        <w:tc>
          <w:tcPr>
            <w:tcW w:w="2062" w:type="dxa"/>
            <w:vAlign w:val="center"/>
          </w:tcPr>
          <w:p w14:paraId="62AA2F9F" w14:textId="77777777" w:rsidR="00556FDD" w:rsidRPr="00411DBC" w:rsidRDefault="00556FDD" w:rsidP="00556FDD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411DBC">
              <w:rPr>
                <w:rFonts w:ascii="Angsana New" w:hAnsi="Angsana New"/>
                <w:spacing w:val="-2"/>
                <w:sz w:val="28"/>
                <w:szCs w:val="28"/>
              </w:rPr>
              <w:t>24</w:t>
            </w:r>
            <w:r w:rsidRPr="00411DBC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 กุมภาพันธ์ </w:t>
            </w:r>
            <w:r w:rsidRPr="00411DBC">
              <w:rPr>
                <w:rFonts w:ascii="Angsana New" w:hAnsi="Angsana New"/>
                <w:spacing w:val="-2"/>
                <w:sz w:val="28"/>
                <w:szCs w:val="28"/>
              </w:rPr>
              <w:t>2564</w:t>
            </w:r>
          </w:p>
        </w:tc>
      </w:tr>
      <w:tr w:rsidR="00556FDD" w:rsidRPr="00411DBC" w14:paraId="408FA7D1" w14:textId="77777777" w:rsidTr="00556FDD">
        <w:tc>
          <w:tcPr>
            <w:tcW w:w="1565" w:type="dxa"/>
            <w:vAlign w:val="center"/>
          </w:tcPr>
          <w:p w14:paraId="19482529" w14:textId="77777777" w:rsidR="00556FDD" w:rsidRPr="00411DBC" w:rsidRDefault="00556FDD" w:rsidP="00556FDD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6/2564</w:t>
            </w:r>
          </w:p>
        </w:tc>
        <w:tc>
          <w:tcPr>
            <w:tcW w:w="1724" w:type="dxa"/>
            <w:vAlign w:val="center"/>
          </w:tcPr>
          <w:p w14:paraId="7FC64A57" w14:textId="77777777" w:rsidR="00556FDD" w:rsidRPr="00411DBC" w:rsidRDefault="00556FDD" w:rsidP="00556FDD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2</w:t>
            </w:r>
          </w:p>
        </w:tc>
        <w:tc>
          <w:tcPr>
            <w:tcW w:w="1931" w:type="dxa"/>
            <w:vAlign w:val="center"/>
          </w:tcPr>
          <w:p w14:paraId="751EF180" w14:textId="77777777" w:rsidR="00556FDD" w:rsidRPr="00411DBC" w:rsidRDefault="00556FDD" w:rsidP="00556FDD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ร้อยละ </w:t>
            </w:r>
            <w:r w:rsidRPr="00411DBC">
              <w:rPr>
                <w:rFonts w:ascii="Angsana New" w:hAnsi="Angsana New"/>
                <w:spacing w:val="-2"/>
                <w:sz w:val="28"/>
                <w:szCs w:val="28"/>
              </w:rPr>
              <w:t>40</w:t>
            </w:r>
          </w:p>
        </w:tc>
        <w:tc>
          <w:tcPr>
            <w:tcW w:w="1724" w:type="dxa"/>
            <w:vAlign w:val="center"/>
          </w:tcPr>
          <w:p w14:paraId="3F23AC1E" w14:textId="77777777" w:rsidR="00556FDD" w:rsidRPr="00411DBC" w:rsidRDefault="00556FDD" w:rsidP="00556FDD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spacing w:val="-2"/>
                <w:sz w:val="28"/>
                <w:szCs w:val="28"/>
              </w:rPr>
              <w:t>50.00</w:t>
            </w:r>
            <w:r w:rsidRPr="00411DBC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 ล้านบาท</w:t>
            </w:r>
          </w:p>
        </w:tc>
        <w:tc>
          <w:tcPr>
            <w:tcW w:w="2062" w:type="dxa"/>
            <w:vAlign w:val="center"/>
          </w:tcPr>
          <w:p w14:paraId="568ED509" w14:textId="77777777" w:rsidR="00556FDD" w:rsidRPr="00411DBC" w:rsidRDefault="00556FDD" w:rsidP="00556FDD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411DBC">
              <w:rPr>
                <w:rFonts w:ascii="Angsana New" w:hAnsi="Angsana New"/>
                <w:spacing w:val="-2"/>
                <w:sz w:val="28"/>
                <w:szCs w:val="28"/>
              </w:rPr>
              <w:t>14</w:t>
            </w:r>
            <w:r w:rsidRPr="00411DBC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 พฤษภาคม </w:t>
            </w:r>
            <w:r w:rsidRPr="00411DBC">
              <w:rPr>
                <w:rFonts w:ascii="Angsana New" w:hAnsi="Angsana New"/>
                <w:spacing w:val="-2"/>
                <w:sz w:val="28"/>
                <w:szCs w:val="28"/>
              </w:rPr>
              <w:t>2564</w:t>
            </w:r>
          </w:p>
        </w:tc>
      </w:tr>
      <w:tr w:rsidR="00556FDD" w:rsidRPr="00411DBC" w14:paraId="570CA79A" w14:textId="77777777" w:rsidTr="00556FDD">
        <w:tc>
          <w:tcPr>
            <w:tcW w:w="1565" w:type="dxa"/>
            <w:vAlign w:val="center"/>
          </w:tcPr>
          <w:p w14:paraId="6225C5D4" w14:textId="77777777" w:rsidR="00556FDD" w:rsidRPr="00411DBC" w:rsidRDefault="00556FDD" w:rsidP="00556FDD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6/2564</w:t>
            </w:r>
          </w:p>
        </w:tc>
        <w:tc>
          <w:tcPr>
            <w:tcW w:w="1724" w:type="dxa"/>
            <w:vAlign w:val="center"/>
          </w:tcPr>
          <w:p w14:paraId="5E234C1A" w14:textId="77777777" w:rsidR="00556FDD" w:rsidRPr="00411DBC" w:rsidRDefault="00556FDD" w:rsidP="00556FDD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3</w:t>
            </w:r>
          </w:p>
        </w:tc>
        <w:tc>
          <w:tcPr>
            <w:tcW w:w="1931" w:type="dxa"/>
            <w:vAlign w:val="center"/>
          </w:tcPr>
          <w:p w14:paraId="0B2B657A" w14:textId="77777777" w:rsidR="00556FDD" w:rsidRPr="00411DBC" w:rsidRDefault="00556FDD" w:rsidP="00556FDD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ร้อยละ  </w:t>
            </w:r>
            <w:r w:rsidRPr="00411DBC">
              <w:rPr>
                <w:rFonts w:ascii="Angsana New" w:hAnsi="Angsana New"/>
                <w:spacing w:val="-2"/>
                <w:sz w:val="28"/>
                <w:szCs w:val="28"/>
              </w:rPr>
              <w:t>8</w:t>
            </w:r>
          </w:p>
        </w:tc>
        <w:tc>
          <w:tcPr>
            <w:tcW w:w="1724" w:type="dxa"/>
            <w:vAlign w:val="center"/>
          </w:tcPr>
          <w:p w14:paraId="1AE0BF9B" w14:textId="77777777" w:rsidR="00556FDD" w:rsidRPr="00411DBC" w:rsidRDefault="00556FDD" w:rsidP="00556FDD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spacing w:val="-2"/>
                <w:sz w:val="28"/>
                <w:szCs w:val="28"/>
              </w:rPr>
              <w:t>10.00</w:t>
            </w:r>
            <w:r w:rsidRPr="00411DBC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 ล้านบาท</w:t>
            </w:r>
          </w:p>
        </w:tc>
        <w:tc>
          <w:tcPr>
            <w:tcW w:w="2062" w:type="dxa"/>
            <w:vAlign w:val="center"/>
          </w:tcPr>
          <w:p w14:paraId="3B235F52" w14:textId="77777777" w:rsidR="00556FDD" w:rsidRPr="00411DBC" w:rsidRDefault="00556FDD" w:rsidP="00556FDD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411DBC">
              <w:rPr>
                <w:rFonts w:ascii="Angsana New" w:hAnsi="Angsana New"/>
                <w:spacing w:val="-2"/>
                <w:sz w:val="28"/>
                <w:szCs w:val="28"/>
              </w:rPr>
              <w:t>18</w:t>
            </w:r>
            <w:r w:rsidRPr="00411DBC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 พฤษภาคม </w:t>
            </w:r>
            <w:r w:rsidRPr="00411DBC">
              <w:rPr>
                <w:rFonts w:ascii="Angsana New" w:hAnsi="Angsana New"/>
                <w:spacing w:val="-2"/>
                <w:sz w:val="28"/>
                <w:szCs w:val="28"/>
              </w:rPr>
              <w:t>2564</w:t>
            </w:r>
          </w:p>
        </w:tc>
      </w:tr>
      <w:tr w:rsidR="00556FDD" w:rsidRPr="00411DBC" w14:paraId="1124DFFB" w14:textId="77777777" w:rsidTr="00556FDD">
        <w:tc>
          <w:tcPr>
            <w:tcW w:w="1565" w:type="dxa"/>
            <w:vAlign w:val="center"/>
          </w:tcPr>
          <w:p w14:paraId="1B869E7B" w14:textId="77777777" w:rsidR="00556FDD" w:rsidRPr="00411DBC" w:rsidRDefault="00556FDD" w:rsidP="00556FDD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6/2564</w:t>
            </w:r>
          </w:p>
        </w:tc>
        <w:tc>
          <w:tcPr>
            <w:tcW w:w="1724" w:type="dxa"/>
            <w:vAlign w:val="center"/>
          </w:tcPr>
          <w:p w14:paraId="167A9EDE" w14:textId="77777777" w:rsidR="00556FDD" w:rsidRPr="00411DBC" w:rsidRDefault="00556FDD" w:rsidP="00556FDD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4</w:t>
            </w:r>
          </w:p>
        </w:tc>
        <w:tc>
          <w:tcPr>
            <w:tcW w:w="1931" w:type="dxa"/>
            <w:vAlign w:val="center"/>
          </w:tcPr>
          <w:p w14:paraId="792D5761" w14:textId="77777777" w:rsidR="00556FDD" w:rsidRPr="00411DBC" w:rsidRDefault="00556FDD" w:rsidP="00556FDD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ร้อยละ </w:t>
            </w:r>
            <w:r w:rsidRPr="00411DBC">
              <w:rPr>
                <w:rFonts w:ascii="Angsana New" w:hAnsi="Angsana New"/>
                <w:spacing w:val="-2"/>
                <w:sz w:val="28"/>
                <w:szCs w:val="28"/>
              </w:rPr>
              <w:t>2.4</w:t>
            </w:r>
          </w:p>
        </w:tc>
        <w:tc>
          <w:tcPr>
            <w:tcW w:w="1724" w:type="dxa"/>
            <w:vAlign w:val="center"/>
          </w:tcPr>
          <w:p w14:paraId="5B7E0EEF" w14:textId="77777777" w:rsidR="00556FDD" w:rsidRPr="00411DBC" w:rsidRDefault="00556FDD" w:rsidP="00556FDD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spacing w:val="-2"/>
                <w:sz w:val="28"/>
                <w:szCs w:val="28"/>
              </w:rPr>
              <w:t>3.00</w:t>
            </w:r>
            <w:r w:rsidRPr="00411DBC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 ล้านบาท</w:t>
            </w:r>
          </w:p>
        </w:tc>
        <w:tc>
          <w:tcPr>
            <w:tcW w:w="2062" w:type="dxa"/>
            <w:vAlign w:val="center"/>
          </w:tcPr>
          <w:p w14:paraId="0E0FD9D8" w14:textId="77777777" w:rsidR="00556FDD" w:rsidRPr="00411DBC" w:rsidRDefault="00556FDD" w:rsidP="00556FDD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411DBC">
              <w:rPr>
                <w:rFonts w:ascii="Angsana New" w:hAnsi="Angsana New"/>
                <w:spacing w:val="-2"/>
                <w:sz w:val="28"/>
                <w:szCs w:val="28"/>
              </w:rPr>
              <w:t>29</w:t>
            </w:r>
            <w:r w:rsidRPr="00411DBC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 มิถุนายน </w:t>
            </w:r>
            <w:r w:rsidRPr="00411DBC">
              <w:rPr>
                <w:rFonts w:ascii="Angsana New" w:hAnsi="Angsana New"/>
                <w:spacing w:val="-2"/>
                <w:sz w:val="28"/>
                <w:szCs w:val="28"/>
              </w:rPr>
              <w:t>2564</w:t>
            </w:r>
          </w:p>
        </w:tc>
      </w:tr>
      <w:tr w:rsidR="00556FDD" w:rsidRPr="00411DBC" w14:paraId="74B7BFAE" w14:textId="77777777" w:rsidTr="00556FDD">
        <w:tc>
          <w:tcPr>
            <w:tcW w:w="1565" w:type="dxa"/>
            <w:vAlign w:val="center"/>
          </w:tcPr>
          <w:p w14:paraId="4EB14F9D" w14:textId="77777777" w:rsidR="00556FDD" w:rsidRPr="00411DBC" w:rsidRDefault="00556FDD" w:rsidP="00556FDD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6/2564</w:t>
            </w:r>
          </w:p>
        </w:tc>
        <w:tc>
          <w:tcPr>
            <w:tcW w:w="1724" w:type="dxa"/>
            <w:vAlign w:val="center"/>
          </w:tcPr>
          <w:p w14:paraId="0348130E" w14:textId="77777777" w:rsidR="00556FDD" w:rsidRPr="00411DBC" w:rsidRDefault="00556FDD" w:rsidP="00556FDD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5</w:t>
            </w:r>
          </w:p>
        </w:tc>
        <w:tc>
          <w:tcPr>
            <w:tcW w:w="1931" w:type="dxa"/>
            <w:vAlign w:val="center"/>
          </w:tcPr>
          <w:p w14:paraId="7F0FAB77" w14:textId="77777777" w:rsidR="00556FDD" w:rsidRPr="00411DBC" w:rsidRDefault="00556FDD" w:rsidP="00556FDD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ร้อยละ </w:t>
            </w:r>
            <w:r w:rsidRPr="00411DBC">
              <w:rPr>
                <w:rFonts w:ascii="Angsana New" w:hAnsi="Angsana New"/>
                <w:spacing w:val="-2"/>
                <w:sz w:val="28"/>
                <w:szCs w:val="28"/>
              </w:rPr>
              <w:t>6.4</w:t>
            </w:r>
          </w:p>
        </w:tc>
        <w:tc>
          <w:tcPr>
            <w:tcW w:w="1724" w:type="dxa"/>
            <w:vAlign w:val="center"/>
          </w:tcPr>
          <w:p w14:paraId="1731FAF5" w14:textId="77777777" w:rsidR="00556FDD" w:rsidRPr="00411DBC" w:rsidRDefault="00556FDD" w:rsidP="00556FDD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spacing w:val="-2"/>
                <w:sz w:val="28"/>
                <w:szCs w:val="28"/>
              </w:rPr>
              <w:t>8.00</w:t>
            </w:r>
            <w:r w:rsidRPr="00411DBC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 ล้านบาท</w:t>
            </w:r>
          </w:p>
        </w:tc>
        <w:tc>
          <w:tcPr>
            <w:tcW w:w="2062" w:type="dxa"/>
            <w:vAlign w:val="center"/>
          </w:tcPr>
          <w:p w14:paraId="737543D2" w14:textId="77777777" w:rsidR="00556FDD" w:rsidRPr="00411DBC" w:rsidRDefault="00556FDD" w:rsidP="00556FDD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411DBC">
              <w:rPr>
                <w:rFonts w:ascii="Angsana New" w:hAnsi="Angsana New"/>
                <w:spacing w:val="-2"/>
                <w:sz w:val="28"/>
                <w:szCs w:val="28"/>
              </w:rPr>
              <w:t>19</w:t>
            </w:r>
            <w:r w:rsidRPr="00411DBC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 กรกฎาคม </w:t>
            </w:r>
            <w:r w:rsidRPr="00411DBC">
              <w:rPr>
                <w:rFonts w:ascii="Angsana New" w:hAnsi="Angsana New"/>
                <w:spacing w:val="-2"/>
                <w:sz w:val="28"/>
                <w:szCs w:val="28"/>
              </w:rPr>
              <w:t>2564</w:t>
            </w:r>
          </w:p>
        </w:tc>
      </w:tr>
      <w:tr w:rsidR="00556FDD" w:rsidRPr="00411DBC" w14:paraId="335C0233" w14:textId="77777777" w:rsidTr="00556FDD">
        <w:tc>
          <w:tcPr>
            <w:tcW w:w="1565" w:type="dxa"/>
            <w:vAlign w:val="center"/>
          </w:tcPr>
          <w:p w14:paraId="484161BC" w14:textId="77777777" w:rsidR="00556FDD" w:rsidRPr="00411DBC" w:rsidRDefault="00556FDD" w:rsidP="00B84FC8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6/2564</w:t>
            </w:r>
          </w:p>
        </w:tc>
        <w:tc>
          <w:tcPr>
            <w:tcW w:w="1724" w:type="dxa"/>
            <w:vAlign w:val="center"/>
          </w:tcPr>
          <w:p w14:paraId="0F4F35F4" w14:textId="77777777" w:rsidR="00556FDD" w:rsidRPr="00411DBC" w:rsidRDefault="00556FDD" w:rsidP="00B84FC8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6</w:t>
            </w:r>
          </w:p>
        </w:tc>
        <w:tc>
          <w:tcPr>
            <w:tcW w:w="1931" w:type="dxa"/>
            <w:vAlign w:val="center"/>
          </w:tcPr>
          <w:p w14:paraId="6CD57E25" w14:textId="77777777" w:rsidR="00556FDD" w:rsidRPr="00411DBC" w:rsidRDefault="00556FDD" w:rsidP="00B84FC8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ร้อยละ </w:t>
            </w:r>
            <w:r w:rsidRPr="00411DBC">
              <w:rPr>
                <w:rFonts w:ascii="Angsana New" w:hAnsi="Angsana New"/>
                <w:spacing w:val="-2"/>
                <w:sz w:val="28"/>
                <w:szCs w:val="28"/>
              </w:rPr>
              <w:t>3.2</w:t>
            </w:r>
          </w:p>
        </w:tc>
        <w:tc>
          <w:tcPr>
            <w:tcW w:w="1724" w:type="dxa"/>
            <w:vAlign w:val="center"/>
          </w:tcPr>
          <w:p w14:paraId="55554D99" w14:textId="77777777" w:rsidR="00556FDD" w:rsidRPr="00411DBC" w:rsidRDefault="00556FDD" w:rsidP="00B84FC8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spacing w:val="-2"/>
                <w:sz w:val="28"/>
                <w:szCs w:val="28"/>
              </w:rPr>
              <w:t>4.00</w:t>
            </w:r>
            <w:r w:rsidRPr="00411DBC">
              <w:rPr>
                <w:rFonts w:ascii="Angsana New" w:hAnsi="Angsana New"/>
                <w:spacing w:val="-2"/>
                <w:sz w:val="28"/>
                <w:szCs w:val="28"/>
                <w:cs/>
              </w:rPr>
              <w:t xml:space="preserve"> ล้านบาท</w:t>
            </w:r>
          </w:p>
        </w:tc>
        <w:tc>
          <w:tcPr>
            <w:tcW w:w="2062" w:type="dxa"/>
            <w:vAlign w:val="center"/>
          </w:tcPr>
          <w:p w14:paraId="448EBFAC" w14:textId="77777777" w:rsidR="00556FDD" w:rsidRPr="00411DBC" w:rsidRDefault="00556FDD" w:rsidP="00B84FC8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spacing w:val="-2"/>
                <w:sz w:val="28"/>
                <w:szCs w:val="28"/>
              </w:rPr>
              <w:t>6</w:t>
            </w:r>
            <w:r w:rsidRPr="00411DBC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 สิงหาคม </w:t>
            </w:r>
            <w:r w:rsidRPr="00411DBC">
              <w:rPr>
                <w:rFonts w:ascii="Angsana New" w:hAnsi="Angsana New"/>
                <w:spacing w:val="-2"/>
                <w:sz w:val="28"/>
                <w:szCs w:val="28"/>
              </w:rPr>
              <w:t>2564</w:t>
            </w:r>
          </w:p>
        </w:tc>
      </w:tr>
      <w:tr w:rsidR="00556FDD" w:rsidRPr="00411DBC" w14:paraId="21032971" w14:textId="77777777" w:rsidTr="00556FDD">
        <w:tc>
          <w:tcPr>
            <w:tcW w:w="1565" w:type="dxa"/>
            <w:vAlign w:val="center"/>
          </w:tcPr>
          <w:p w14:paraId="6BCD3AC3" w14:textId="77777777" w:rsidR="00556FDD" w:rsidRPr="00411DBC" w:rsidRDefault="00556FDD" w:rsidP="00B84FC8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6/2564</w:t>
            </w:r>
          </w:p>
        </w:tc>
        <w:tc>
          <w:tcPr>
            <w:tcW w:w="1724" w:type="dxa"/>
            <w:vAlign w:val="center"/>
          </w:tcPr>
          <w:p w14:paraId="3B543BAF" w14:textId="77777777" w:rsidR="00556FDD" w:rsidRPr="00411DBC" w:rsidRDefault="00556FDD" w:rsidP="00B84FC8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7</w:t>
            </w:r>
          </w:p>
        </w:tc>
        <w:tc>
          <w:tcPr>
            <w:tcW w:w="1931" w:type="dxa"/>
            <w:vAlign w:val="center"/>
          </w:tcPr>
          <w:p w14:paraId="29827155" w14:textId="77777777" w:rsidR="00556FDD" w:rsidRPr="00411DBC" w:rsidRDefault="00556FDD" w:rsidP="00B84FC8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ร้อยละ </w:t>
            </w:r>
            <w:r w:rsidRPr="00411DBC">
              <w:rPr>
                <w:rFonts w:ascii="Angsana New" w:hAnsi="Angsana New"/>
                <w:spacing w:val="-2"/>
                <w:sz w:val="28"/>
                <w:szCs w:val="28"/>
              </w:rPr>
              <w:t>12.4</w:t>
            </w:r>
          </w:p>
        </w:tc>
        <w:tc>
          <w:tcPr>
            <w:tcW w:w="1724" w:type="dxa"/>
            <w:vAlign w:val="center"/>
          </w:tcPr>
          <w:p w14:paraId="0C428BAB" w14:textId="77777777" w:rsidR="00556FDD" w:rsidRPr="00411DBC" w:rsidRDefault="00556FDD" w:rsidP="00B84FC8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spacing w:val="-2"/>
                <w:sz w:val="28"/>
                <w:szCs w:val="28"/>
              </w:rPr>
              <w:t>15.50</w:t>
            </w:r>
            <w:r w:rsidRPr="00411DBC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 ล้านบาท</w:t>
            </w:r>
          </w:p>
        </w:tc>
        <w:tc>
          <w:tcPr>
            <w:tcW w:w="2062" w:type="dxa"/>
            <w:vAlign w:val="center"/>
          </w:tcPr>
          <w:p w14:paraId="6FF4E507" w14:textId="77777777" w:rsidR="00556FDD" w:rsidRPr="00411DBC" w:rsidRDefault="00556FDD" w:rsidP="00B84FC8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spacing w:val="-2"/>
                <w:sz w:val="28"/>
                <w:szCs w:val="28"/>
              </w:rPr>
              <w:t>13</w:t>
            </w:r>
            <w:r w:rsidRPr="00411DBC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 สิงหาคม </w:t>
            </w:r>
            <w:r w:rsidRPr="00411DBC">
              <w:rPr>
                <w:rFonts w:ascii="Angsana New" w:hAnsi="Angsana New"/>
                <w:spacing w:val="-2"/>
                <w:sz w:val="28"/>
                <w:szCs w:val="28"/>
              </w:rPr>
              <w:t>2564</w:t>
            </w:r>
          </w:p>
        </w:tc>
      </w:tr>
      <w:tr w:rsidR="00556FDD" w:rsidRPr="00411DBC" w14:paraId="0492D60B" w14:textId="77777777" w:rsidTr="00556FDD">
        <w:tc>
          <w:tcPr>
            <w:tcW w:w="1565" w:type="dxa"/>
            <w:vAlign w:val="center"/>
          </w:tcPr>
          <w:p w14:paraId="11599D1C" w14:textId="77777777" w:rsidR="00556FDD" w:rsidRPr="00411DBC" w:rsidRDefault="00556FDD" w:rsidP="00B84FC8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12/2564</w:t>
            </w:r>
          </w:p>
        </w:tc>
        <w:tc>
          <w:tcPr>
            <w:tcW w:w="1724" w:type="dxa"/>
            <w:vAlign w:val="center"/>
          </w:tcPr>
          <w:p w14:paraId="35ECF278" w14:textId="30D39595" w:rsidR="00556FDD" w:rsidRPr="00411DBC" w:rsidRDefault="00B84FC8" w:rsidP="00B84FC8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8</w:t>
            </w:r>
          </w:p>
        </w:tc>
        <w:tc>
          <w:tcPr>
            <w:tcW w:w="1931" w:type="dxa"/>
            <w:vAlign w:val="center"/>
          </w:tcPr>
          <w:p w14:paraId="5E1EC161" w14:textId="77777777" w:rsidR="00556FDD" w:rsidRPr="00411DBC" w:rsidRDefault="00556FDD" w:rsidP="00B84FC8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ร้อยละ </w:t>
            </w:r>
            <w:r w:rsidRPr="00411DBC">
              <w:rPr>
                <w:rFonts w:ascii="Angsana New" w:hAnsi="Angsana New"/>
                <w:spacing w:val="-2"/>
                <w:sz w:val="28"/>
                <w:szCs w:val="28"/>
              </w:rPr>
              <w:t>25</w:t>
            </w:r>
          </w:p>
        </w:tc>
        <w:tc>
          <w:tcPr>
            <w:tcW w:w="1724" w:type="dxa"/>
            <w:vAlign w:val="center"/>
          </w:tcPr>
          <w:p w14:paraId="5CED93A2" w14:textId="77777777" w:rsidR="00556FDD" w:rsidRPr="00411DBC" w:rsidRDefault="00556FDD" w:rsidP="00B84FC8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spacing w:val="-2"/>
                <w:sz w:val="28"/>
                <w:szCs w:val="28"/>
              </w:rPr>
              <w:t>62.50</w:t>
            </w:r>
            <w:r w:rsidRPr="00411DBC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 ล้านบาท</w:t>
            </w:r>
          </w:p>
        </w:tc>
        <w:tc>
          <w:tcPr>
            <w:tcW w:w="2062" w:type="dxa"/>
            <w:vAlign w:val="center"/>
          </w:tcPr>
          <w:p w14:paraId="21458F30" w14:textId="77777777" w:rsidR="00556FDD" w:rsidRPr="00411DBC" w:rsidRDefault="00556FDD" w:rsidP="00B84FC8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spacing w:val="-2"/>
                <w:sz w:val="28"/>
                <w:szCs w:val="28"/>
              </w:rPr>
              <w:t>13</w:t>
            </w:r>
            <w:r w:rsidRPr="00411DBC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 สิงหาคม </w:t>
            </w:r>
            <w:r w:rsidRPr="00411DBC">
              <w:rPr>
                <w:rFonts w:ascii="Angsana New" w:hAnsi="Angsana New"/>
                <w:spacing w:val="-2"/>
                <w:sz w:val="28"/>
                <w:szCs w:val="28"/>
              </w:rPr>
              <w:t>2564</w:t>
            </w:r>
          </w:p>
        </w:tc>
      </w:tr>
      <w:tr w:rsidR="00556FDD" w:rsidRPr="00411DBC" w14:paraId="0D237A3D" w14:textId="77777777" w:rsidTr="00556FDD">
        <w:tc>
          <w:tcPr>
            <w:tcW w:w="1565" w:type="dxa"/>
            <w:vAlign w:val="center"/>
          </w:tcPr>
          <w:p w14:paraId="102A20EB" w14:textId="77777777" w:rsidR="00556FDD" w:rsidRPr="00411DBC" w:rsidRDefault="00556FDD" w:rsidP="00B84FC8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6/2564</w:t>
            </w:r>
          </w:p>
        </w:tc>
        <w:tc>
          <w:tcPr>
            <w:tcW w:w="1724" w:type="dxa"/>
            <w:vAlign w:val="center"/>
          </w:tcPr>
          <w:p w14:paraId="3B3D7E56" w14:textId="669D0832" w:rsidR="00556FDD" w:rsidRPr="00411DBC" w:rsidRDefault="00B84FC8" w:rsidP="00B84FC8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9</w:t>
            </w:r>
          </w:p>
        </w:tc>
        <w:tc>
          <w:tcPr>
            <w:tcW w:w="1931" w:type="dxa"/>
            <w:vAlign w:val="center"/>
          </w:tcPr>
          <w:p w14:paraId="41246E1A" w14:textId="77777777" w:rsidR="00556FDD" w:rsidRPr="00411DBC" w:rsidRDefault="00556FDD" w:rsidP="00B84FC8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ร้อยละ </w:t>
            </w:r>
            <w:r w:rsidRPr="00411DBC">
              <w:rPr>
                <w:rFonts w:ascii="Angsana New" w:hAnsi="Angsana New"/>
                <w:spacing w:val="-2"/>
                <w:sz w:val="28"/>
                <w:szCs w:val="28"/>
              </w:rPr>
              <w:t>2.6</w:t>
            </w:r>
          </w:p>
        </w:tc>
        <w:tc>
          <w:tcPr>
            <w:tcW w:w="1724" w:type="dxa"/>
            <w:vAlign w:val="center"/>
          </w:tcPr>
          <w:p w14:paraId="2DA0B283" w14:textId="77777777" w:rsidR="00556FDD" w:rsidRPr="00411DBC" w:rsidRDefault="00556FDD" w:rsidP="00B84FC8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spacing w:val="-2"/>
                <w:sz w:val="28"/>
                <w:szCs w:val="28"/>
              </w:rPr>
              <w:t>3.25</w:t>
            </w:r>
            <w:r w:rsidRPr="00411DBC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 ล้านบาท</w:t>
            </w:r>
          </w:p>
        </w:tc>
        <w:tc>
          <w:tcPr>
            <w:tcW w:w="2062" w:type="dxa"/>
            <w:vAlign w:val="center"/>
          </w:tcPr>
          <w:p w14:paraId="08ED27FB" w14:textId="77777777" w:rsidR="00556FDD" w:rsidRPr="00411DBC" w:rsidRDefault="00556FDD" w:rsidP="00B84FC8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spacing w:val="-2"/>
                <w:sz w:val="28"/>
                <w:szCs w:val="28"/>
              </w:rPr>
              <w:t>31</w:t>
            </w:r>
            <w:r w:rsidRPr="00411DBC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 สิงหาคม </w:t>
            </w:r>
            <w:r w:rsidRPr="00411DBC">
              <w:rPr>
                <w:rFonts w:ascii="Angsana New" w:hAnsi="Angsana New"/>
                <w:spacing w:val="-2"/>
                <w:sz w:val="28"/>
                <w:szCs w:val="28"/>
              </w:rPr>
              <w:t>2564</w:t>
            </w:r>
          </w:p>
        </w:tc>
      </w:tr>
      <w:tr w:rsidR="00556FDD" w:rsidRPr="00411DBC" w14:paraId="110628D1" w14:textId="77777777" w:rsidTr="00556FDD">
        <w:tc>
          <w:tcPr>
            <w:tcW w:w="1565" w:type="dxa"/>
            <w:vAlign w:val="center"/>
          </w:tcPr>
          <w:p w14:paraId="25153687" w14:textId="77777777" w:rsidR="00556FDD" w:rsidRPr="00411DBC" w:rsidRDefault="00556FDD" w:rsidP="00B84FC8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12/2564</w:t>
            </w:r>
          </w:p>
        </w:tc>
        <w:tc>
          <w:tcPr>
            <w:tcW w:w="1724" w:type="dxa"/>
            <w:vAlign w:val="center"/>
          </w:tcPr>
          <w:p w14:paraId="39D98DA5" w14:textId="3056D079" w:rsidR="00556FDD" w:rsidRPr="00411DBC" w:rsidRDefault="00B84FC8" w:rsidP="00B84FC8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10</w:t>
            </w:r>
          </w:p>
        </w:tc>
        <w:tc>
          <w:tcPr>
            <w:tcW w:w="1931" w:type="dxa"/>
            <w:vAlign w:val="center"/>
          </w:tcPr>
          <w:p w14:paraId="6A1BBA0C" w14:textId="77777777" w:rsidR="00556FDD" w:rsidRPr="00411DBC" w:rsidRDefault="00556FDD" w:rsidP="00B84FC8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ร้อยละ </w:t>
            </w:r>
            <w:r w:rsidRPr="00411DBC">
              <w:rPr>
                <w:rFonts w:ascii="Angsana New" w:hAnsi="Angsana New"/>
                <w:spacing w:val="-2"/>
                <w:sz w:val="28"/>
                <w:szCs w:val="28"/>
              </w:rPr>
              <w:t>11.9</w:t>
            </w:r>
          </w:p>
        </w:tc>
        <w:tc>
          <w:tcPr>
            <w:tcW w:w="1724" w:type="dxa"/>
            <w:vAlign w:val="center"/>
          </w:tcPr>
          <w:p w14:paraId="44BD46A9" w14:textId="77777777" w:rsidR="00556FDD" w:rsidRPr="00411DBC" w:rsidRDefault="00556FDD" w:rsidP="00B84FC8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spacing w:val="-2"/>
                <w:sz w:val="28"/>
                <w:szCs w:val="28"/>
              </w:rPr>
              <w:t>29.75</w:t>
            </w:r>
            <w:r w:rsidRPr="00411DBC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 ล้านบาท</w:t>
            </w:r>
          </w:p>
        </w:tc>
        <w:tc>
          <w:tcPr>
            <w:tcW w:w="2062" w:type="dxa"/>
            <w:vAlign w:val="center"/>
          </w:tcPr>
          <w:p w14:paraId="2C4C953E" w14:textId="77777777" w:rsidR="00556FDD" w:rsidRPr="00411DBC" w:rsidRDefault="00556FDD" w:rsidP="00B84FC8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spacing w:val="-2"/>
                <w:sz w:val="28"/>
                <w:szCs w:val="28"/>
              </w:rPr>
              <w:t xml:space="preserve">31 </w:t>
            </w:r>
            <w:r w:rsidRPr="00411DBC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สิงหาคม </w:t>
            </w:r>
            <w:r w:rsidRPr="00411DBC">
              <w:rPr>
                <w:rFonts w:ascii="Angsana New" w:hAnsi="Angsana New"/>
                <w:spacing w:val="-2"/>
                <w:sz w:val="28"/>
                <w:szCs w:val="28"/>
              </w:rPr>
              <w:t>2564</w:t>
            </w:r>
          </w:p>
        </w:tc>
      </w:tr>
      <w:tr w:rsidR="00556FDD" w:rsidRPr="00411DBC" w14:paraId="653A637A" w14:textId="77777777" w:rsidTr="00556FDD">
        <w:tc>
          <w:tcPr>
            <w:tcW w:w="1565" w:type="dxa"/>
            <w:vAlign w:val="center"/>
          </w:tcPr>
          <w:p w14:paraId="3458A3BB" w14:textId="77777777" w:rsidR="00556FDD" w:rsidRPr="00411DBC" w:rsidRDefault="00556FDD" w:rsidP="00B84FC8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12/2564</w:t>
            </w:r>
          </w:p>
        </w:tc>
        <w:tc>
          <w:tcPr>
            <w:tcW w:w="1724" w:type="dxa"/>
            <w:vAlign w:val="center"/>
          </w:tcPr>
          <w:p w14:paraId="478E138D" w14:textId="4B9995F3" w:rsidR="00556FDD" w:rsidRPr="00411DBC" w:rsidRDefault="00B84FC8" w:rsidP="00B84FC8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11</w:t>
            </w:r>
          </w:p>
        </w:tc>
        <w:tc>
          <w:tcPr>
            <w:tcW w:w="1931" w:type="dxa"/>
            <w:vAlign w:val="center"/>
          </w:tcPr>
          <w:p w14:paraId="3090E12A" w14:textId="77777777" w:rsidR="00556FDD" w:rsidRPr="00411DBC" w:rsidRDefault="00556FDD" w:rsidP="00B84FC8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ร้อยละ </w:t>
            </w:r>
            <w:r w:rsidRPr="00411DBC">
              <w:rPr>
                <w:rFonts w:ascii="Angsana New" w:hAnsi="Angsana New"/>
                <w:spacing w:val="-2"/>
                <w:sz w:val="28"/>
                <w:szCs w:val="28"/>
              </w:rPr>
              <w:t>63.10</w:t>
            </w:r>
          </w:p>
        </w:tc>
        <w:tc>
          <w:tcPr>
            <w:tcW w:w="1724" w:type="dxa"/>
            <w:vAlign w:val="center"/>
          </w:tcPr>
          <w:p w14:paraId="411AD309" w14:textId="77777777" w:rsidR="00556FDD" w:rsidRPr="00411DBC" w:rsidRDefault="00556FDD" w:rsidP="00B84FC8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spacing w:val="-2"/>
                <w:sz w:val="28"/>
                <w:szCs w:val="28"/>
              </w:rPr>
              <w:t>157.75</w:t>
            </w:r>
            <w:r w:rsidRPr="00411DBC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 ล้านบาท</w:t>
            </w:r>
          </w:p>
        </w:tc>
        <w:tc>
          <w:tcPr>
            <w:tcW w:w="2062" w:type="dxa"/>
            <w:vAlign w:val="center"/>
          </w:tcPr>
          <w:p w14:paraId="3D1EE4C0" w14:textId="77777777" w:rsidR="00556FDD" w:rsidRPr="00411DBC" w:rsidRDefault="00556FDD" w:rsidP="00B84FC8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411DBC">
              <w:rPr>
                <w:rFonts w:ascii="Angsana New" w:hAnsi="Angsana New"/>
                <w:spacing w:val="-2"/>
                <w:sz w:val="28"/>
                <w:szCs w:val="28"/>
              </w:rPr>
              <w:t xml:space="preserve">2 </w:t>
            </w:r>
            <w:r w:rsidRPr="00411DBC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มีนาคม </w:t>
            </w:r>
            <w:r w:rsidRPr="00411DBC">
              <w:rPr>
                <w:rFonts w:ascii="Angsana New" w:hAnsi="Angsana New"/>
                <w:spacing w:val="-2"/>
                <w:sz w:val="28"/>
                <w:szCs w:val="28"/>
              </w:rPr>
              <w:t>2565</w:t>
            </w:r>
          </w:p>
        </w:tc>
      </w:tr>
      <w:tr w:rsidR="00556FDD" w:rsidRPr="00411DBC" w14:paraId="0F78A0C9" w14:textId="77777777" w:rsidTr="00556FDD">
        <w:tc>
          <w:tcPr>
            <w:tcW w:w="1565" w:type="dxa"/>
            <w:vAlign w:val="center"/>
          </w:tcPr>
          <w:p w14:paraId="0C073556" w14:textId="77777777" w:rsidR="00556FDD" w:rsidRPr="00411DBC" w:rsidRDefault="00556FDD" w:rsidP="00B84FC8">
            <w:pPr>
              <w:pStyle w:val="ListParagraph"/>
              <w:ind w:left="270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4/2565</w:t>
            </w:r>
          </w:p>
        </w:tc>
        <w:tc>
          <w:tcPr>
            <w:tcW w:w="1724" w:type="dxa"/>
            <w:vAlign w:val="center"/>
          </w:tcPr>
          <w:p w14:paraId="0B95DAF2" w14:textId="368513EB" w:rsidR="00556FDD" w:rsidRPr="00411DBC" w:rsidRDefault="00B84FC8" w:rsidP="00B84FC8">
            <w:pPr>
              <w:pStyle w:val="ListParagraph"/>
              <w:ind w:left="270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12</w:t>
            </w:r>
          </w:p>
        </w:tc>
        <w:tc>
          <w:tcPr>
            <w:tcW w:w="1931" w:type="dxa"/>
            <w:vAlign w:val="center"/>
          </w:tcPr>
          <w:p w14:paraId="0EFD19F5" w14:textId="77777777" w:rsidR="00556FDD" w:rsidRPr="00411DBC" w:rsidRDefault="00556FDD" w:rsidP="00B84FC8">
            <w:pPr>
              <w:pStyle w:val="ListParagraph"/>
              <w:ind w:left="270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ร้อยละ 100</w:t>
            </w:r>
          </w:p>
        </w:tc>
        <w:tc>
          <w:tcPr>
            <w:tcW w:w="1724" w:type="dxa"/>
            <w:vAlign w:val="center"/>
          </w:tcPr>
          <w:p w14:paraId="1ED98DA5" w14:textId="77777777" w:rsidR="00556FDD" w:rsidRPr="00411DBC" w:rsidRDefault="00556FDD" w:rsidP="00B84FC8">
            <w:pPr>
              <w:pStyle w:val="ListParagraph"/>
              <w:ind w:left="270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350 ล้านบาท</w:t>
            </w:r>
          </w:p>
        </w:tc>
        <w:tc>
          <w:tcPr>
            <w:tcW w:w="2062" w:type="dxa"/>
            <w:vAlign w:val="center"/>
          </w:tcPr>
          <w:p w14:paraId="1B1BAAEA" w14:textId="77777777" w:rsidR="00556FDD" w:rsidRPr="00411DBC" w:rsidRDefault="00556FDD" w:rsidP="00B84FC8">
            <w:pPr>
              <w:pStyle w:val="ListParagraph"/>
              <w:ind w:left="270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9 มีนาคม 2565</w:t>
            </w:r>
          </w:p>
        </w:tc>
      </w:tr>
      <w:tr w:rsidR="00556FDD" w:rsidRPr="00411DBC" w14:paraId="7A05AA54" w14:textId="77777777" w:rsidTr="00556FDD">
        <w:tc>
          <w:tcPr>
            <w:tcW w:w="1565" w:type="dxa"/>
          </w:tcPr>
          <w:p w14:paraId="21BD0754" w14:textId="77777777" w:rsidR="00556FDD" w:rsidRPr="00411DBC" w:rsidRDefault="00556FDD" w:rsidP="00B84FC8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411DBC">
              <w:rPr>
                <w:rFonts w:ascii="Angsana New" w:hAnsi="Angsana New"/>
                <w:spacing w:val="-2"/>
                <w:sz w:val="28"/>
                <w:szCs w:val="28"/>
              </w:rPr>
              <w:t>7</w:t>
            </w:r>
            <w:r w:rsidRPr="00411DBC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/256</w:t>
            </w:r>
            <w:r w:rsidRPr="00411DBC">
              <w:rPr>
                <w:rFonts w:ascii="Angsana New" w:hAnsi="Angsana New"/>
                <w:spacing w:val="-2"/>
                <w:sz w:val="28"/>
                <w:szCs w:val="28"/>
              </w:rPr>
              <w:t>5</w:t>
            </w:r>
          </w:p>
        </w:tc>
        <w:tc>
          <w:tcPr>
            <w:tcW w:w="1724" w:type="dxa"/>
            <w:vAlign w:val="center"/>
          </w:tcPr>
          <w:p w14:paraId="6BCEDFDB" w14:textId="2A59E6D4" w:rsidR="00556FDD" w:rsidRPr="00411DBC" w:rsidRDefault="00556FDD" w:rsidP="00B84FC8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spacing w:val="-2"/>
                <w:sz w:val="28"/>
                <w:szCs w:val="28"/>
              </w:rPr>
              <w:t>1</w:t>
            </w:r>
            <w:r w:rsidR="00B84FC8" w:rsidRPr="00411DBC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3</w:t>
            </w:r>
          </w:p>
        </w:tc>
        <w:tc>
          <w:tcPr>
            <w:tcW w:w="1931" w:type="dxa"/>
          </w:tcPr>
          <w:p w14:paraId="7A6EB331" w14:textId="77777777" w:rsidR="00556FDD" w:rsidRPr="00411DBC" w:rsidRDefault="00556FDD" w:rsidP="00B84FC8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ร้อยละ </w:t>
            </w:r>
            <w:r w:rsidRPr="00411DBC">
              <w:rPr>
                <w:rFonts w:ascii="Angsana New" w:hAnsi="Angsana New"/>
                <w:spacing w:val="-2"/>
                <w:sz w:val="28"/>
                <w:szCs w:val="28"/>
              </w:rPr>
              <w:t>3.3</w:t>
            </w:r>
          </w:p>
        </w:tc>
        <w:tc>
          <w:tcPr>
            <w:tcW w:w="1724" w:type="dxa"/>
            <w:vAlign w:val="bottom"/>
          </w:tcPr>
          <w:p w14:paraId="03DD4887" w14:textId="77777777" w:rsidR="00556FDD" w:rsidRPr="00411DBC" w:rsidRDefault="00556FDD" w:rsidP="00B84FC8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 xml:space="preserve">10 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ล้านบาท</w:t>
            </w:r>
          </w:p>
        </w:tc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5B3421E8" w14:textId="77777777" w:rsidR="00556FDD" w:rsidRPr="00411DBC" w:rsidRDefault="00556FDD" w:rsidP="00B84FC8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 xml:space="preserve">25 </w:t>
            </w:r>
            <w:r w:rsidRPr="00411DBC">
              <w:rPr>
                <w:rFonts w:ascii="Angsana New" w:hAnsi="Angsana New"/>
                <w:sz w:val="28"/>
                <w:szCs w:val="28"/>
                <w:cs/>
              </w:rPr>
              <w:t xml:space="preserve">กรกฎาคม </w:t>
            </w:r>
            <w:r w:rsidRPr="00411DBC">
              <w:rPr>
                <w:rFonts w:ascii="Angsana New" w:hAnsi="Angsana New"/>
                <w:sz w:val="28"/>
                <w:szCs w:val="28"/>
              </w:rPr>
              <w:t>2565</w:t>
            </w:r>
          </w:p>
        </w:tc>
      </w:tr>
      <w:tr w:rsidR="00556FDD" w:rsidRPr="00411DBC" w14:paraId="0F989500" w14:textId="77777777" w:rsidTr="00556FDD">
        <w:tc>
          <w:tcPr>
            <w:tcW w:w="1565" w:type="dxa"/>
          </w:tcPr>
          <w:p w14:paraId="46644BAE" w14:textId="77777777" w:rsidR="00556FDD" w:rsidRPr="00411DBC" w:rsidRDefault="00556FDD" w:rsidP="00B84FC8">
            <w:pPr>
              <w:pStyle w:val="ListParagraph"/>
              <w:ind w:left="270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411DBC">
              <w:rPr>
                <w:rFonts w:ascii="Angsana New" w:hAnsi="Angsana New"/>
                <w:spacing w:val="-2"/>
                <w:sz w:val="28"/>
                <w:szCs w:val="28"/>
              </w:rPr>
              <w:t>7</w:t>
            </w:r>
            <w:r w:rsidRPr="00411DBC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/256</w:t>
            </w:r>
            <w:r w:rsidRPr="00411DBC">
              <w:rPr>
                <w:rFonts w:ascii="Angsana New" w:hAnsi="Angsana New"/>
                <w:spacing w:val="-2"/>
                <w:sz w:val="28"/>
                <w:szCs w:val="28"/>
              </w:rPr>
              <w:t>5</w:t>
            </w:r>
          </w:p>
        </w:tc>
        <w:tc>
          <w:tcPr>
            <w:tcW w:w="1724" w:type="dxa"/>
            <w:vAlign w:val="center"/>
          </w:tcPr>
          <w:p w14:paraId="10B83319" w14:textId="1332959E" w:rsidR="00556FDD" w:rsidRPr="00411DBC" w:rsidRDefault="00B84FC8" w:rsidP="00B84FC8">
            <w:pPr>
              <w:pStyle w:val="ListParagraph"/>
              <w:ind w:left="270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14</w:t>
            </w:r>
          </w:p>
        </w:tc>
        <w:tc>
          <w:tcPr>
            <w:tcW w:w="1931" w:type="dxa"/>
          </w:tcPr>
          <w:p w14:paraId="058CF43E" w14:textId="77777777" w:rsidR="00556FDD" w:rsidRPr="00411DBC" w:rsidRDefault="00556FDD" w:rsidP="00B84FC8">
            <w:pPr>
              <w:pStyle w:val="ListParagraph"/>
              <w:ind w:left="270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ร้อยละ </w:t>
            </w:r>
            <w:r w:rsidRPr="00411DBC">
              <w:rPr>
                <w:rFonts w:ascii="Angsana New" w:hAnsi="Angsana New"/>
                <w:spacing w:val="-2"/>
                <w:sz w:val="28"/>
                <w:szCs w:val="28"/>
              </w:rPr>
              <w:t>6.7</w:t>
            </w:r>
          </w:p>
        </w:tc>
        <w:tc>
          <w:tcPr>
            <w:tcW w:w="1724" w:type="dxa"/>
            <w:vAlign w:val="bottom"/>
          </w:tcPr>
          <w:p w14:paraId="0B829DCF" w14:textId="77777777" w:rsidR="00556FDD" w:rsidRPr="00411DBC" w:rsidRDefault="00556FDD" w:rsidP="00B84FC8">
            <w:pPr>
              <w:pStyle w:val="ListParagraph"/>
              <w:ind w:left="270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 xml:space="preserve">20 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ล้านบาท</w:t>
            </w:r>
          </w:p>
        </w:tc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2CECB2EA" w14:textId="77777777" w:rsidR="00556FDD" w:rsidRPr="00411DBC" w:rsidRDefault="00556FDD" w:rsidP="00B84FC8">
            <w:pPr>
              <w:pStyle w:val="ListParagraph"/>
              <w:ind w:left="270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 xml:space="preserve">27 </w:t>
            </w:r>
            <w:r w:rsidRPr="00411DBC">
              <w:rPr>
                <w:rFonts w:ascii="Angsana New" w:hAnsi="Angsana New"/>
                <w:sz w:val="28"/>
                <w:szCs w:val="28"/>
                <w:cs/>
              </w:rPr>
              <w:t xml:space="preserve">กรกฎาคม </w:t>
            </w:r>
            <w:r w:rsidRPr="00411DBC">
              <w:rPr>
                <w:rFonts w:ascii="Angsana New" w:hAnsi="Angsana New"/>
                <w:sz w:val="28"/>
                <w:szCs w:val="28"/>
              </w:rPr>
              <w:t>2565</w:t>
            </w:r>
          </w:p>
        </w:tc>
      </w:tr>
      <w:tr w:rsidR="00556FDD" w:rsidRPr="00411DBC" w14:paraId="64DCB1F2" w14:textId="77777777" w:rsidTr="00556FDD">
        <w:tc>
          <w:tcPr>
            <w:tcW w:w="1565" w:type="dxa"/>
          </w:tcPr>
          <w:p w14:paraId="6B98DA3E" w14:textId="77777777" w:rsidR="00556FDD" w:rsidRPr="00411DBC" w:rsidRDefault="00556FDD" w:rsidP="00B84FC8">
            <w:pPr>
              <w:pStyle w:val="ListParagraph"/>
              <w:ind w:left="270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411DBC">
              <w:rPr>
                <w:rFonts w:ascii="Angsana New" w:hAnsi="Angsana New"/>
                <w:spacing w:val="-2"/>
                <w:sz w:val="28"/>
                <w:szCs w:val="28"/>
              </w:rPr>
              <w:t>7</w:t>
            </w:r>
            <w:r w:rsidRPr="00411DBC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/256</w:t>
            </w:r>
            <w:r w:rsidRPr="00411DBC">
              <w:rPr>
                <w:rFonts w:ascii="Angsana New" w:hAnsi="Angsana New"/>
                <w:spacing w:val="-2"/>
                <w:sz w:val="28"/>
                <w:szCs w:val="28"/>
              </w:rPr>
              <w:t>5</w:t>
            </w:r>
          </w:p>
        </w:tc>
        <w:tc>
          <w:tcPr>
            <w:tcW w:w="1724" w:type="dxa"/>
            <w:vAlign w:val="center"/>
          </w:tcPr>
          <w:p w14:paraId="61F97408" w14:textId="598801AF" w:rsidR="00556FDD" w:rsidRPr="00411DBC" w:rsidRDefault="00B84FC8" w:rsidP="00B84FC8">
            <w:pPr>
              <w:pStyle w:val="ListParagraph"/>
              <w:ind w:left="270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15</w:t>
            </w:r>
          </w:p>
        </w:tc>
        <w:tc>
          <w:tcPr>
            <w:tcW w:w="1931" w:type="dxa"/>
          </w:tcPr>
          <w:p w14:paraId="39E54C52" w14:textId="77777777" w:rsidR="00556FDD" w:rsidRPr="00411DBC" w:rsidRDefault="00556FDD" w:rsidP="00B84FC8">
            <w:pPr>
              <w:pStyle w:val="ListParagraph"/>
              <w:ind w:left="270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ร้อยละ </w:t>
            </w:r>
            <w:r w:rsidRPr="00411DBC">
              <w:rPr>
                <w:rFonts w:ascii="Angsana New" w:hAnsi="Angsana New"/>
                <w:spacing w:val="-2"/>
                <w:sz w:val="28"/>
                <w:szCs w:val="28"/>
              </w:rPr>
              <w:t>3.3</w:t>
            </w:r>
          </w:p>
        </w:tc>
        <w:tc>
          <w:tcPr>
            <w:tcW w:w="1724" w:type="dxa"/>
            <w:vAlign w:val="bottom"/>
          </w:tcPr>
          <w:p w14:paraId="2CADB178" w14:textId="77777777" w:rsidR="00556FDD" w:rsidRPr="00411DBC" w:rsidRDefault="00556FDD" w:rsidP="00B84FC8">
            <w:pPr>
              <w:pStyle w:val="ListParagraph"/>
              <w:ind w:left="270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 xml:space="preserve">10 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ล้านบาท</w:t>
            </w:r>
          </w:p>
        </w:tc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1E7E0D9B" w14:textId="62701109" w:rsidR="00556FDD" w:rsidRPr="00411DBC" w:rsidRDefault="00556FDD" w:rsidP="00B84FC8">
            <w:pPr>
              <w:pStyle w:val="ListParagraph"/>
              <w:ind w:left="270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 xml:space="preserve">1 </w:t>
            </w:r>
            <w:r w:rsidRPr="00411DBC">
              <w:rPr>
                <w:rFonts w:ascii="Angsana New" w:hAnsi="Angsana New"/>
                <w:sz w:val="28"/>
                <w:szCs w:val="28"/>
                <w:cs/>
              </w:rPr>
              <w:t xml:space="preserve">สิงหาคม </w:t>
            </w:r>
            <w:r w:rsidRPr="00411DBC">
              <w:rPr>
                <w:rFonts w:ascii="Angsana New" w:hAnsi="Angsana New"/>
                <w:sz w:val="28"/>
                <w:szCs w:val="28"/>
              </w:rPr>
              <w:t>2565</w:t>
            </w:r>
          </w:p>
        </w:tc>
      </w:tr>
      <w:tr w:rsidR="00556FDD" w:rsidRPr="00411DBC" w14:paraId="070875D1" w14:textId="77777777" w:rsidTr="00556FDD">
        <w:tc>
          <w:tcPr>
            <w:tcW w:w="1565" w:type="dxa"/>
          </w:tcPr>
          <w:p w14:paraId="01A38B6D" w14:textId="77777777" w:rsidR="00556FDD" w:rsidRPr="00411DBC" w:rsidRDefault="00556FDD" w:rsidP="00B84FC8">
            <w:pPr>
              <w:pStyle w:val="ListParagraph"/>
              <w:ind w:left="270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411DBC">
              <w:rPr>
                <w:rFonts w:ascii="Angsana New" w:hAnsi="Angsana New"/>
                <w:spacing w:val="-2"/>
                <w:sz w:val="28"/>
                <w:szCs w:val="28"/>
              </w:rPr>
              <w:t>7</w:t>
            </w:r>
            <w:r w:rsidRPr="00411DBC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/256</w:t>
            </w:r>
            <w:r w:rsidRPr="00411DBC">
              <w:rPr>
                <w:rFonts w:ascii="Angsana New" w:hAnsi="Angsana New"/>
                <w:spacing w:val="-2"/>
                <w:sz w:val="28"/>
                <w:szCs w:val="28"/>
              </w:rPr>
              <w:t>5</w:t>
            </w:r>
          </w:p>
        </w:tc>
        <w:tc>
          <w:tcPr>
            <w:tcW w:w="1724" w:type="dxa"/>
            <w:vAlign w:val="center"/>
          </w:tcPr>
          <w:p w14:paraId="7A288765" w14:textId="0F53B2A4" w:rsidR="00556FDD" w:rsidRPr="00411DBC" w:rsidRDefault="00B84FC8" w:rsidP="00B84FC8">
            <w:pPr>
              <w:pStyle w:val="ListParagraph"/>
              <w:ind w:left="270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16</w:t>
            </w:r>
          </w:p>
        </w:tc>
        <w:tc>
          <w:tcPr>
            <w:tcW w:w="1931" w:type="dxa"/>
          </w:tcPr>
          <w:p w14:paraId="7FDF33BC" w14:textId="77777777" w:rsidR="00556FDD" w:rsidRPr="00411DBC" w:rsidRDefault="00556FDD" w:rsidP="00B84FC8">
            <w:pPr>
              <w:pStyle w:val="ListParagraph"/>
              <w:ind w:left="270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ร้อยละ </w:t>
            </w:r>
            <w:r w:rsidRPr="00411DBC">
              <w:rPr>
                <w:rFonts w:ascii="Angsana New" w:hAnsi="Angsana New"/>
                <w:spacing w:val="-2"/>
                <w:sz w:val="28"/>
                <w:szCs w:val="28"/>
              </w:rPr>
              <w:t>3.3</w:t>
            </w:r>
          </w:p>
        </w:tc>
        <w:tc>
          <w:tcPr>
            <w:tcW w:w="1724" w:type="dxa"/>
            <w:vAlign w:val="bottom"/>
          </w:tcPr>
          <w:p w14:paraId="30D0BD64" w14:textId="77777777" w:rsidR="00556FDD" w:rsidRPr="00411DBC" w:rsidRDefault="00556FDD" w:rsidP="00B84FC8">
            <w:pPr>
              <w:pStyle w:val="ListParagraph"/>
              <w:ind w:left="270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 xml:space="preserve">10 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ล้านบาท</w:t>
            </w:r>
          </w:p>
        </w:tc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52FE762D" w14:textId="4183B644" w:rsidR="00556FDD" w:rsidRPr="00411DBC" w:rsidRDefault="00556FDD" w:rsidP="00B84FC8">
            <w:pPr>
              <w:pStyle w:val="ListParagraph"/>
              <w:ind w:left="270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 xml:space="preserve">2 </w:t>
            </w:r>
            <w:r w:rsidRPr="00411DBC">
              <w:rPr>
                <w:rFonts w:ascii="Angsana New" w:hAnsi="Angsana New"/>
                <w:sz w:val="28"/>
                <w:szCs w:val="28"/>
                <w:cs/>
              </w:rPr>
              <w:t xml:space="preserve">สิงหาคม </w:t>
            </w:r>
            <w:r w:rsidRPr="00411DBC">
              <w:rPr>
                <w:rFonts w:ascii="Angsana New" w:hAnsi="Angsana New"/>
                <w:sz w:val="28"/>
                <w:szCs w:val="28"/>
              </w:rPr>
              <w:t>2565</w:t>
            </w:r>
          </w:p>
        </w:tc>
      </w:tr>
      <w:tr w:rsidR="00556FDD" w:rsidRPr="00411DBC" w14:paraId="7B35D229" w14:textId="77777777" w:rsidTr="00556FDD">
        <w:tc>
          <w:tcPr>
            <w:tcW w:w="1565" w:type="dxa"/>
          </w:tcPr>
          <w:p w14:paraId="6A9C81C1" w14:textId="77777777" w:rsidR="00556FDD" w:rsidRPr="00411DBC" w:rsidRDefault="00556FDD" w:rsidP="00B84FC8">
            <w:pPr>
              <w:pStyle w:val="ListParagraph"/>
              <w:ind w:left="270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411DBC">
              <w:rPr>
                <w:rFonts w:ascii="Angsana New" w:hAnsi="Angsana New"/>
                <w:spacing w:val="-2"/>
                <w:sz w:val="28"/>
                <w:szCs w:val="28"/>
              </w:rPr>
              <w:t>7</w:t>
            </w:r>
            <w:r w:rsidRPr="00411DBC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/256</w:t>
            </w:r>
            <w:r w:rsidRPr="00411DBC">
              <w:rPr>
                <w:rFonts w:ascii="Angsana New" w:hAnsi="Angsana New"/>
                <w:spacing w:val="-2"/>
                <w:sz w:val="28"/>
                <w:szCs w:val="28"/>
              </w:rPr>
              <w:t>5</w:t>
            </w:r>
          </w:p>
        </w:tc>
        <w:tc>
          <w:tcPr>
            <w:tcW w:w="1724" w:type="dxa"/>
            <w:vAlign w:val="center"/>
          </w:tcPr>
          <w:p w14:paraId="112AB71C" w14:textId="6A09647B" w:rsidR="00556FDD" w:rsidRPr="00411DBC" w:rsidRDefault="00B84FC8" w:rsidP="00B84FC8">
            <w:pPr>
              <w:pStyle w:val="ListParagraph"/>
              <w:ind w:left="270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17</w:t>
            </w:r>
          </w:p>
        </w:tc>
        <w:tc>
          <w:tcPr>
            <w:tcW w:w="1931" w:type="dxa"/>
          </w:tcPr>
          <w:p w14:paraId="2EBF7986" w14:textId="77777777" w:rsidR="00556FDD" w:rsidRPr="00411DBC" w:rsidRDefault="00556FDD" w:rsidP="00B84FC8">
            <w:pPr>
              <w:pStyle w:val="ListParagraph"/>
              <w:ind w:left="270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ร้อยละ </w:t>
            </w:r>
            <w:r w:rsidRPr="00411DBC">
              <w:rPr>
                <w:rFonts w:ascii="Angsana New" w:hAnsi="Angsana New"/>
                <w:spacing w:val="-2"/>
                <w:sz w:val="28"/>
                <w:szCs w:val="28"/>
              </w:rPr>
              <w:t>4.2</w:t>
            </w:r>
          </w:p>
        </w:tc>
        <w:tc>
          <w:tcPr>
            <w:tcW w:w="1724" w:type="dxa"/>
            <w:vAlign w:val="bottom"/>
          </w:tcPr>
          <w:p w14:paraId="02A5E70B" w14:textId="77777777" w:rsidR="00556FDD" w:rsidRPr="00411DBC" w:rsidRDefault="00556FDD" w:rsidP="00B84FC8">
            <w:pPr>
              <w:pStyle w:val="ListParagraph"/>
              <w:ind w:left="270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 xml:space="preserve">12.5 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ล้านบาท</w:t>
            </w:r>
          </w:p>
        </w:tc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319D50E9" w14:textId="5417EFD3" w:rsidR="00556FDD" w:rsidRPr="00411DBC" w:rsidRDefault="00556FDD" w:rsidP="00B84FC8">
            <w:pPr>
              <w:pStyle w:val="ListParagraph"/>
              <w:ind w:left="270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 xml:space="preserve">15 </w:t>
            </w:r>
            <w:r w:rsidRPr="00411DBC">
              <w:rPr>
                <w:rFonts w:ascii="Angsana New" w:hAnsi="Angsana New"/>
                <w:sz w:val="28"/>
                <w:szCs w:val="28"/>
                <w:cs/>
              </w:rPr>
              <w:t xml:space="preserve">สิงหาคม </w:t>
            </w:r>
            <w:r w:rsidRPr="00411DBC">
              <w:rPr>
                <w:rFonts w:ascii="Angsana New" w:hAnsi="Angsana New"/>
                <w:sz w:val="28"/>
                <w:szCs w:val="28"/>
              </w:rPr>
              <w:t>2565</w:t>
            </w:r>
          </w:p>
        </w:tc>
      </w:tr>
      <w:tr w:rsidR="00556FDD" w:rsidRPr="00411DBC" w14:paraId="7A13025C" w14:textId="77777777" w:rsidTr="00556FDD">
        <w:tc>
          <w:tcPr>
            <w:tcW w:w="1565" w:type="dxa"/>
          </w:tcPr>
          <w:p w14:paraId="5ACC65BB" w14:textId="77777777" w:rsidR="00556FDD" w:rsidRPr="00411DBC" w:rsidRDefault="00556FDD" w:rsidP="00B84FC8">
            <w:pPr>
              <w:pStyle w:val="ListParagraph"/>
              <w:ind w:left="270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411DBC">
              <w:rPr>
                <w:rFonts w:ascii="Angsana New" w:hAnsi="Angsana New"/>
                <w:spacing w:val="-2"/>
                <w:sz w:val="28"/>
                <w:szCs w:val="28"/>
              </w:rPr>
              <w:t>7</w:t>
            </w:r>
            <w:r w:rsidRPr="00411DBC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/256</w:t>
            </w:r>
            <w:r w:rsidRPr="00411DBC">
              <w:rPr>
                <w:rFonts w:ascii="Angsana New" w:hAnsi="Angsana New"/>
                <w:spacing w:val="-2"/>
                <w:sz w:val="28"/>
                <w:szCs w:val="28"/>
              </w:rPr>
              <w:t>5</w:t>
            </w:r>
          </w:p>
        </w:tc>
        <w:tc>
          <w:tcPr>
            <w:tcW w:w="1724" w:type="dxa"/>
            <w:vAlign w:val="center"/>
          </w:tcPr>
          <w:p w14:paraId="6E679411" w14:textId="4371AF1A" w:rsidR="00556FDD" w:rsidRPr="00411DBC" w:rsidRDefault="00B84FC8" w:rsidP="00B84FC8">
            <w:pPr>
              <w:pStyle w:val="ListParagraph"/>
              <w:ind w:left="270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18</w:t>
            </w:r>
          </w:p>
        </w:tc>
        <w:tc>
          <w:tcPr>
            <w:tcW w:w="1931" w:type="dxa"/>
          </w:tcPr>
          <w:p w14:paraId="16A847EA" w14:textId="77777777" w:rsidR="00556FDD" w:rsidRPr="00411DBC" w:rsidRDefault="00556FDD" w:rsidP="00B84FC8">
            <w:pPr>
              <w:pStyle w:val="ListParagraph"/>
              <w:ind w:left="270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ร้อยละ </w:t>
            </w:r>
            <w:r w:rsidRPr="00411DBC">
              <w:rPr>
                <w:rFonts w:ascii="Angsana New" w:hAnsi="Angsana New"/>
                <w:spacing w:val="-2"/>
                <w:sz w:val="28"/>
                <w:szCs w:val="28"/>
              </w:rPr>
              <w:t>4.2</w:t>
            </w:r>
          </w:p>
        </w:tc>
        <w:tc>
          <w:tcPr>
            <w:tcW w:w="1724" w:type="dxa"/>
            <w:vAlign w:val="bottom"/>
          </w:tcPr>
          <w:p w14:paraId="50DB99AC" w14:textId="77777777" w:rsidR="00556FDD" w:rsidRPr="00411DBC" w:rsidRDefault="00556FDD" w:rsidP="00B84FC8">
            <w:pPr>
              <w:pStyle w:val="ListParagraph"/>
              <w:ind w:left="270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spacing w:val="-2"/>
                <w:sz w:val="28"/>
                <w:szCs w:val="28"/>
              </w:rPr>
              <w:t xml:space="preserve">12.5 </w:t>
            </w:r>
            <w:r w:rsidRPr="00411DBC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ล้านบาท</w:t>
            </w:r>
          </w:p>
        </w:tc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13A34822" w14:textId="16973AFC" w:rsidR="00556FDD" w:rsidRPr="00411DBC" w:rsidRDefault="00556FDD" w:rsidP="00B84FC8">
            <w:pPr>
              <w:pStyle w:val="ListParagraph"/>
              <w:ind w:left="270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 xml:space="preserve">16 </w:t>
            </w:r>
            <w:r w:rsidRPr="00411DBC">
              <w:rPr>
                <w:rFonts w:ascii="Angsana New" w:hAnsi="Angsana New"/>
                <w:sz w:val="28"/>
                <w:szCs w:val="28"/>
                <w:cs/>
              </w:rPr>
              <w:t xml:space="preserve">สิงหาคม </w:t>
            </w:r>
            <w:r w:rsidRPr="00411DBC">
              <w:rPr>
                <w:rFonts w:ascii="Angsana New" w:hAnsi="Angsana New"/>
                <w:sz w:val="28"/>
                <w:szCs w:val="28"/>
              </w:rPr>
              <w:t>2565</w:t>
            </w:r>
          </w:p>
        </w:tc>
      </w:tr>
      <w:tr w:rsidR="00556FDD" w:rsidRPr="00411DBC" w14:paraId="60A995C8" w14:textId="77777777" w:rsidTr="00556FDD">
        <w:tc>
          <w:tcPr>
            <w:tcW w:w="1565" w:type="dxa"/>
          </w:tcPr>
          <w:p w14:paraId="464E8499" w14:textId="77777777" w:rsidR="00556FDD" w:rsidRPr="00411DBC" w:rsidRDefault="00556FDD" w:rsidP="00B84FC8">
            <w:pPr>
              <w:pStyle w:val="ListParagraph"/>
              <w:ind w:left="270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411DBC">
              <w:rPr>
                <w:rFonts w:ascii="Angsana New" w:hAnsi="Angsana New"/>
                <w:spacing w:val="-2"/>
                <w:sz w:val="28"/>
                <w:szCs w:val="28"/>
              </w:rPr>
              <w:t>7</w:t>
            </w:r>
            <w:r w:rsidRPr="00411DBC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/256</w:t>
            </w:r>
            <w:r w:rsidRPr="00411DBC">
              <w:rPr>
                <w:rFonts w:ascii="Angsana New" w:hAnsi="Angsana New"/>
                <w:spacing w:val="-2"/>
                <w:sz w:val="28"/>
                <w:szCs w:val="28"/>
              </w:rPr>
              <w:t>5</w:t>
            </w:r>
          </w:p>
        </w:tc>
        <w:tc>
          <w:tcPr>
            <w:tcW w:w="1724" w:type="dxa"/>
            <w:vAlign w:val="center"/>
          </w:tcPr>
          <w:p w14:paraId="4D41C11D" w14:textId="550EC509" w:rsidR="00556FDD" w:rsidRPr="00411DBC" w:rsidRDefault="00B84FC8" w:rsidP="00B84FC8">
            <w:pPr>
              <w:pStyle w:val="ListParagraph"/>
              <w:ind w:left="270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19</w:t>
            </w:r>
          </w:p>
        </w:tc>
        <w:tc>
          <w:tcPr>
            <w:tcW w:w="1931" w:type="dxa"/>
          </w:tcPr>
          <w:p w14:paraId="6E9A6613" w14:textId="77777777" w:rsidR="00556FDD" w:rsidRPr="00411DBC" w:rsidRDefault="00556FDD" w:rsidP="00B84FC8">
            <w:pPr>
              <w:pStyle w:val="ListParagraph"/>
              <w:ind w:left="270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ร้อยละ </w:t>
            </w:r>
            <w:r w:rsidRPr="00411DBC">
              <w:rPr>
                <w:rFonts w:ascii="Angsana New" w:hAnsi="Angsana New"/>
                <w:spacing w:val="-2"/>
                <w:sz w:val="28"/>
                <w:szCs w:val="28"/>
              </w:rPr>
              <w:t>13.3</w:t>
            </w:r>
          </w:p>
        </w:tc>
        <w:tc>
          <w:tcPr>
            <w:tcW w:w="1724" w:type="dxa"/>
            <w:vAlign w:val="bottom"/>
          </w:tcPr>
          <w:p w14:paraId="344AE05D" w14:textId="77777777" w:rsidR="00556FDD" w:rsidRPr="00411DBC" w:rsidRDefault="00556FDD" w:rsidP="00B84FC8">
            <w:pPr>
              <w:pStyle w:val="ListParagraph"/>
              <w:ind w:left="270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spacing w:val="-2"/>
                <w:sz w:val="28"/>
                <w:szCs w:val="28"/>
              </w:rPr>
              <w:t xml:space="preserve">40 </w:t>
            </w:r>
            <w:r w:rsidRPr="00411DBC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ล้านบาท</w:t>
            </w:r>
          </w:p>
        </w:tc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378E1432" w14:textId="230E77AE" w:rsidR="00556FDD" w:rsidRPr="00411DBC" w:rsidRDefault="00556FDD" w:rsidP="00B84FC8">
            <w:pPr>
              <w:pStyle w:val="ListParagraph"/>
              <w:ind w:left="270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 xml:space="preserve">18 </w:t>
            </w:r>
            <w:r w:rsidRPr="00411DBC">
              <w:rPr>
                <w:rFonts w:ascii="Angsana New" w:hAnsi="Angsana New"/>
                <w:sz w:val="28"/>
                <w:szCs w:val="28"/>
                <w:cs/>
              </w:rPr>
              <w:t xml:space="preserve">สิงหาคม </w:t>
            </w:r>
            <w:r w:rsidRPr="00411DBC">
              <w:rPr>
                <w:rFonts w:ascii="Angsana New" w:hAnsi="Angsana New"/>
                <w:sz w:val="28"/>
                <w:szCs w:val="28"/>
              </w:rPr>
              <w:t>2565</w:t>
            </w:r>
          </w:p>
        </w:tc>
      </w:tr>
      <w:tr w:rsidR="00556FDD" w:rsidRPr="00411DBC" w14:paraId="5BEEC786" w14:textId="77777777" w:rsidTr="00556FDD">
        <w:tc>
          <w:tcPr>
            <w:tcW w:w="1565" w:type="dxa"/>
          </w:tcPr>
          <w:p w14:paraId="64E40EC4" w14:textId="77777777" w:rsidR="00556FDD" w:rsidRPr="00411DBC" w:rsidRDefault="00556FDD" w:rsidP="00B84FC8">
            <w:pPr>
              <w:pStyle w:val="ListParagraph"/>
              <w:ind w:left="270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411DBC">
              <w:rPr>
                <w:rFonts w:ascii="Angsana New" w:hAnsi="Angsana New"/>
                <w:spacing w:val="-2"/>
                <w:sz w:val="28"/>
                <w:szCs w:val="28"/>
              </w:rPr>
              <w:t>7</w:t>
            </w:r>
            <w:r w:rsidRPr="00411DBC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/256</w:t>
            </w:r>
            <w:r w:rsidRPr="00411DBC">
              <w:rPr>
                <w:rFonts w:ascii="Angsana New" w:hAnsi="Angsana New"/>
                <w:spacing w:val="-2"/>
                <w:sz w:val="28"/>
                <w:szCs w:val="28"/>
              </w:rPr>
              <w:t>5</w:t>
            </w:r>
          </w:p>
        </w:tc>
        <w:tc>
          <w:tcPr>
            <w:tcW w:w="1724" w:type="dxa"/>
            <w:vAlign w:val="center"/>
          </w:tcPr>
          <w:p w14:paraId="1C1771BD" w14:textId="636CAD08" w:rsidR="00556FDD" w:rsidRPr="00411DBC" w:rsidRDefault="00B84FC8" w:rsidP="00B84FC8">
            <w:pPr>
              <w:pStyle w:val="ListParagraph"/>
              <w:ind w:left="270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20</w:t>
            </w:r>
          </w:p>
        </w:tc>
        <w:tc>
          <w:tcPr>
            <w:tcW w:w="1931" w:type="dxa"/>
          </w:tcPr>
          <w:p w14:paraId="4A730ECA" w14:textId="77777777" w:rsidR="00556FDD" w:rsidRPr="00411DBC" w:rsidRDefault="00556FDD" w:rsidP="00B84FC8">
            <w:pPr>
              <w:pStyle w:val="ListParagraph"/>
              <w:ind w:left="270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ร้อยละ </w:t>
            </w:r>
            <w:r w:rsidRPr="00411DBC">
              <w:rPr>
                <w:rFonts w:ascii="Angsana New" w:hAnsi="Angsana New"/>
                <w:spacing w:val="-2"/>
                <w:sz w:val="28"/>
                <w:szCs w:val="28"/>
              </w:rPr>
              <w:t>10</w:t>
            </w:r>
          </w:p>
        </w:tc>
        <w:tc>
          <w:tcPr>
            <w:tcW w:w="1724" w:type="dxa"/>
            <w:vAlign w:val="bottom"/>
          </w:tcPr>
          <w:p w14:paraId="3B0B3EE3" w14:textId="77777777" w:rsidR="00556FDD" w:rsidRPr="00411DBC" w:rsidRDefault="00556FDD" w:rsidP="00B84FC8">
            <w:pPr>
              <w:pStyle w:val="ListParagraph"/>
              <w:ind w:left="270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spacing w:val="-2"/>
                <w:sz w:val="28"/>
                <w:szCs w:val="28"/>
              </w:rPr>
              <w:t xml:space="preserve">30 </w:t>
            </w:r>
            <w:r w:rsidRPr="00411DBC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ล้านบาท</w:t>
            </w:r>
          </w:p>
        </w:tc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39786CB2" w14:textId="3AD120D4" w:rsidR="00556FDD" w:rsidRPr="00411DBC" w:rsidRDefault="00556FDD" w:rsidP="00B84FC8">
            <w:pPr>
              <w:pStyle w:val="ListParagraph"/>
              <w:ind w:left="270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 xml:space="preserve">1 </w:t>
            </w:r>
            <w:r w:rsidRPr="00411DBC">
              <w:rPr>
                <w:rFonts w:ascii="Angsana New" w:hAnsi="Angsana New"/>
                <w:sz w:val="28"/>
                <w:szCs w:val="28"/>
                <w:cs/>
              </w:rPr>
              <w:t xml:space="preserve">กันยายน </w:t>
            </w:r>
            <w:r w:rsidRPr="00411DBC">
              <w:rPr>
                <w:rFonts w:ascii="Angsana New" w:hAnsi="Angsana New"/>
                <w:sz w:val="28"/>
                <w:szCs w:val="28"/>
              </w:rPr>
              <w:t>2565</w:t>
            </w:r>
          </w:p>
        </w:tc>
      </w:tr>
      <w:tr w:rsidR="00556FDD" w:rsidRPr="00411DBC" w14:paraId="33A02131" w14:textId="77777777" w:rsidTr="00556FDD">
        <w:tc>
          <w:tcPr>
            <w:tcW w:w="1565" w:type="dxa"/>
          </w:tcPr>
          <w:p w14:paraId="726937DE" w14:textId="77777777" w:rsidR="00556FDD" w:rsidRPr="00411DBC" w:rsidRDefault="00556FDD" w:rsidP="00B84FC8">
            <w:pPr>
              <w:pStyle w:val="ListParagraph"/>
              <w:ind w:left="270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411DBC">
              <w:rPr>
                <w:rFonts w:ascii="Angsana New" w:hAnsi="Angsana New"/>
                <w:spacing w:val="-2"/>
                <w:sz w:val="28"/>
                <w:szCs w:val="28"/>
              </w:rPr>
              <w:t>7</w:t>
            </w:r>
            <w:r w:rsidRPr="00411DBC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/256</w:t>
            </w:r>
            <w:r w:rsidRPr="00411DBC">
              <w:rPr>
                <w:rFonts w:ascii="Angsana New" w:hAnsi="Angsana New"/>
                <w:spacing w:val="-2"/>
                <w:sz w:val="28"/>
                <w:szCs w:val="28"/>
              </w:rPr>
              <w:t>5</w:t>
            </w:r>
          </w:p>
        </w:tc>
        <w:tc>
          <w:tcPr>
            <w:tcW w:w="1724" w:type="dxa"/>
            <w:vAlign w:val="center"/>
          </w:tcPr>
          <w:p w14:paraId="499137D5" w14:textId="3D8E38A7" w:rsidR="00556FDD" w:rsidRPr="00411DBC" w:rsidRDefault="00B84FC8" w:rsidP="00B84FC8">
            <w:pPr>
              <w:pStyle w:val="ListParagraph"/>
              <w:ind w:left="270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21</w:t>
            </w:r>
          </w:p>
        </w:tc>
        <w:tc>
          <w:tcPr>
            <w:tcW w:w="1931" w:type="dxa"/>
          </w:tcPr>
          <w:p w14:paraId="6317CDB4" w14:textId="77777777" w:rsidR="00556FDD" w:rsidRPr="00411DBC" w:rsidRDefault="00556FDD" w:rsidP="00B84FC8">
            <w:pPr>
              <w:pStyle w:val="ListParagraph"/>
              <w:ind w:left="270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ร้อยละ </w:t>
            </w:r>
            <w:r w:rsidRPr="00411DBC">
              <w:rPr>
                <w:rFonts w:ascii="Angsana New" w:hAnsi="Angsana New"/>
                <w:spacing w:val="-2"/>
                <w:sz w:val="28"/>
                <w:szCs w:val="28"/>
              </w:rPr>
              <w:t>10</w:t>
            </w:r>
          </w:p>
        </w:tc>
        <w:tc>
          <w:tcPr>
            <w:tcW w:w="1724" w:type="dxa"/>
            <w:vAlign w:val="bottom"/>
          </w:tcPr>
          <w:p w14:paraId="233B5EBD" w14:textId="77777777" w:rsidR="00556FDD" w:rsidRPr="00411DBC" w:rsidRDefault="00556FDD" w:rsidP="00B84FC8">
            <w:pPr>
              <w:pStyle w:val="ListParagraph"/>
              <w:ind w:left="270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spacing w:val="-2"/>
                <w:sz w:val="28"/>
                <w:szCs w:val="28"/>
              </w:rPr>
              <w:t xml:space="preserve">30 </w:t>
            </w:r>
            <w:r w:rsidRPr="00411DBC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ล้านบาท</w:t>
            </w:r>
          </w:p>
        </w:tc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37AE452A" w14:textId="0C6FABD2" w:rsidR="00556FDD" w:rsidRPr="00411DBC" w:rsidRDefault="00556FDD" w:rsidP="00B84FC8">
            <w:pPr>
              <w:pStyle w:val="ListParagraph"/>
              <w:ind w:left="270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 xml:space="preserve">2 </w:t>
            </w:r>
            <w:r w:rsidRPr="00411DBC">
              <w:rPr>
                <w:rFonts w:ascii="Angsana New" w:hAnsi="Angsana New"/>
                <w:sz w:val="28"/>
                <w:szCs w:val="28"/>
                <w:cs/>
              </w:rPr>
              <w:t xml:space="preserve">กันยายน </w:t>
            </w:r>
            <w:r w:rsidRPr="00411DBC">
              <w:rPr>
                <w:rFonts w:ascii="Angsana New" w:hAnsi="Angsana New"/>
                <w:sz w:val="28"/>
                <w:szCs w:val="28"/>
              </w:rPr>
              <w:t>2565</w:t>
            </w:r>
          </w:p>
        </w:tc>
      </w:tr>
      <w:tr w:rsidR="00556FDD" w:rsidRPr="00411DBC" w14:paraId="45CC3598" w14:textId="77777777" w:rsidTr="00556FDD">
        <w:tc>
          <w:tcPr>
            <w:tcW w:w="1565" w:type="dxa"/>
          </w:tcPr>
          <w:p w14:paraId="212632D7" w14:textId="77777777" w:rsidR="00556FDD" w:rsidRPr="00411DBC" w:rsidRDefault="00556FDD" w:rsidP="00B84FC8">
            <w:pPr>
              <w:pStyle w:val="ListParagraph"/>
              <w:ind w:left="270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411DBC">
              <w:rPr>
                <w:rFonts w:ascii="Angsana New" w:hAnsi="Angsana New"/>
                <w:spacing w:val="-2"/>
                <w:sz w:val="28"/>
                <w:szCs w:val="28"/>
              </w:rPr>
              <w:t>7</w:t>
            </w:r>
            <w:r w:rsidRPr="00411DBC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/256</w:t>
            </w:r>
            <w:r w:rsidRPr="00411DBC">
              <w:rPr>
                <w:rFonts w:ascii="Angsana New" w:hAnsi="Angsana New"/>
                <w:spacing w:val="-2"/>
                <w:sz w:val="28"/>
                <w:szCs w:val="28"/>
              </w:rPr>
              <w:t>5</w:t>
            </w:r>
          </w:p>
        </w:tc>
        <w:tc>
          <w:tcPr>
            <w:tcW w:w="1724" w:type="dxa"/>
            <w:vAlign w:val="center"/>
          </w:tcPr>
          <w:p w14:paraId="51791402" w14:textId="6EB624F5" w:rsidR="00556FDD" w:rsidRPr="00411DBC" w:rsidRDefault="00B84FC8" w:rsidP="00B84FC8">
            <w:pPr>
              <w:pStyle w:val="ListParagraph"/>
              <w:ind w:left="270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22</w:t>
            </w:r>
          </w:p>
        </w:tc>
        <w:tc>
          <w:tcPr>
            <w:tcW w:w="1931" w:type="dxa"/>
          </w:tcPr>
          <w:p w14:paraId="2D016985" w14:textId="77777777" w:rsidR="00556FDD" w:rsidRPr="00411DBC" w:rsidRDefault="00556FDD" w:rsidP="00B84FC8">
            <w:pPr>
              <w:pStyle w:val="ListParagraph"/>
              <w:ind w:left="270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ร้อยละ </w:t>
            </w:r>
            <w:r w:rsidRPr="00411DBC">
              <w:rPr>
                <w:rFonts w:ascii="Angsana New" w:hAnsi="Angsana New"/>
                <w:spacing w:val="-2"/>
                <w:sz w:val="28"/>
                <w:szCs w:val="28"/>
              </w:rPr>
              <w:t>18.83</w:t>
            </w:r>
          </w:p>
        </w:tc>
        <w:tc>
          <w:tcPr>
            <w:tcW w:w="1724" w:type="dxa"/>
            <w:vAlign w:val="bottom"/>
          </w:tcPr>
          <w:p w14:paraId="2A39D029" w14:textId="77777777" w:rsidR="00556FDD" w:rsidRPr="00411DBC" w:rsidRDefault="00556FDD" w:rsidP="00B84FC8">
            <w:pPr>
              <w:pStyle w:val="ListParagraph"/>
              <w:ind w:left="270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spacing w:val="-2"/>
                <w:sz w:val="28"/>
                <w:szCs w:val="28"/>
              </w:rPr>
              <w:t xml:space="preserve">56.5 </w:t>
            </w:r>
            <w:r w:rsidRPr="00411DBC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ล้านบาท</w:t>
            </w:r>
          </w:p>
        </w:tc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06F37B42" w14:textId="534D49D2" w:rsidR="00556FDD" w:rsidRPr="00411DBC" w:rsidRDefault="00556FDD" w:rsidP="00B84FC8">
            <w:pPr>
              <w:pStyle w:val="ListParagraph"/>
              <w:ind w:left="270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 xml:space="preserve">5 </w:t>
            </w:r>
            <w:r w:rsidRPr="00411DBC">
              <w:rPr>
                <w:rFonts w:ascii="Angsana New" w:hAnsi="Angsana New"/>
                <w:sz w:val="28"/>
                <w:szCs w:val="28"/>
                <w:cs/>
              </w:rPr>
              <w:t xml:space="preserve">กันยายน </w:t>
            </w:r>
            <w:r w:rsidRPr="00411DBC">
              <w:rPr>
                <w:rFonts w:ascii="Angsana New" w:hAnsi="Angsana New"/>
                <w:sz w:val="28"/>
                <w:szCs w:val="28"/>
              </w:rPr>
              <w:t>2565</w:t>
            </w:r>
          </w:p>
        </w:tc>
      </w:tr>
      <w:tr w:rsidR="00B84FC8" w:rsidRPr="00411DBC" w14:paraId="7BF8A76D" w14:textId="77777777" w:rsidTr="00556FDD">
        <w:tc>
          <w:tcPr>
            <w:tcW w:w="1565" w:type="dxa"/>
          </w:tcPr>
          <w:p w14:paraId="4D293C4E" w14:textId="05018452" w:rsidR="00B84FC8" w:rsidRPr="0048741F" w:rsidRDefault="00B84FC8" w:rsidP="00AE109A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rPr>
                <w:rFonts w:ascii="Angsana New" w:hAnsi="Angsana New"/>
                <w:spacing w:val="-2"/>
                <w:sz w:val="28"/>
                <w:szCs w:val="28"/>
                <w:highlight w:val="yellow"/>
              </w:rPr>
            </w:pPr>
            <w:r w:rsidRPr="0048741F">
              <w:rPr>
                <w:rFonts w:ascii="Angsana New" w:hAnsi="Angsana New" w:hint="cs"/>
                <w:spacing w:val="-2"/>
                <w:sz w:val="28"/>
                <w:szCs w:val="28"/>
                <w:highlight w:val="yellow"/>
                <w:cs/>
              </w:rPr>
              <w:t>3/2566</w:t>
            </w:r>
          </w:p>
        </w:tc>
        <w:tc>
          <w:tcPr>
            <w:tcW w:w="1724" w:type="dxa"/>
            <w:vAlign w:val="center"/>
          </w:tcPr>
          <w:p w14:paraId="41FB488A" w14:textId="09E2D7B5" w:rsidR="00B84FC8" w:rsidRPr="0048741F" w:rsidRDefault="0048741F" w:rsidP="00AE109A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rPr>
                <w:rFonts w:ascii="Angsana New" w:hAnsi="Angsana New"/>
                <w:spacing w:val="-2"/>
                <w:sz w:val="28"/>
                <w:szCs w:val="28"/>
                <w:highlight w:val="yellow"/>
              </w:rPr>
            </w:pPr>
            <w:r w:rsidRPr="0048741F">
              <w:rPr>
                <w:rFonts w:ascii="Angsana New" w:hAnsi="Angsana New" w:hint="cs"/>
                <w:spacing w:val="-2"/>
                <w:sz w:val="28"/>
                <w:szCs w:val="28"/>
                <w:highlight w:val="yellow"/>
                <w:cs/>
              </w:rPr>
              <w:t>1</w:t>
            </w:r>
          </w:p>
        </w:tc>
        <w:tc>
          <w:tcPr>
            <w:tcW w:w="1931" w:type="dxa"/>
          </w:tcPr>
          <w:p w14:paraId="601AA58E" w14:textId="1F72E96D" w:rsidR="00B84FC8" w:rsidRPr="0048741F" w:rsidRDefault="00B84FC8" w:rsidP="00AE109A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rPr>
                <w:rFonts w:ascii="Angsana New" w:hAnsi="Angsana New"/>
                <w:spacing w:val="-2"/>
                <w:sz w:val="28"/>
                <w:szCs w:val="28"/>
                <w:highlight w:val="yellow"/>
                <w:cs/>
              </w:rPr>
            </w:pPr>
            <w:r w:rsidRPr="0048741F">
              <w:rPr>
                <w:rFonts w:ascii="Angsana New" w:hAnsi="Angsana New" w:hint="cs"/>
                <w:spacing w:val="-2"/>
                <w:sz w:val="28"/>
                <w:szCs w:val="28"/>
                <w:highlight w:val="yellow"/>
                <w:cs/>
              </w:rPr>
              <w:t xml:space="preserve">ร้อยละ </w:t>
            </w:r>
            <w:r w:rsidR="0048741F" w:rsidRPr="0048741F">
              <w:rPr>
                <w:rFonts w:ascii="Angsana New" w:hAnsi="Angsana New" w:hint="cs"/>
                <w:spacing w:val="-2"/>
                <w:sz w:val="28"/>
                <w:szCs w:val="28"/>
                <w:highlight w:val="yellow"/>
                <w:cs/>
              </w:rPr>
              <w:t>19.19</w:t>
            </w:r>
          </w:p>
        </w:tc>
        <w:tc>
          <w:tcPr>
            <w:tcW w:w="1724" w:type="dxa"/>
            <w:vAlign w:val="bottom"/>
          </w:tcPr>
          <w:p w14:paraId="794E271A" w14:textId="0A4E7522" w:rsidR="00B84FC8" w:rsidRPr="0048741F" w:rsidRDefault="0048741F" w:rsidP="00AE109A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rPr>
                <w:rFonts w:ascii="Angsana New" w:hAnsi="Angsana New"/>
                <w:spacing w:val="-2"/>
                <w:sz w:val="28"/>
                <w:szCs w:val="28"/>
                <w:highlight w:val="yellow"/>
              </w:rPr>
            </w:pPr>
            <w:r w:rsidRPr="0048741F">
              <w:rPr>
                <w:rFonts w:ascii="Angsana New" w:hAnsi="Angsana New"/>
                <w:spacing w:val="-2"/>
                <w:sz w:val="28"/>
                <w:szCs w:val="28"/>
                <w:highlight w:val="yellow"/>
              </w:rPr>
              <w:t>109.48</w:t>
            </w:r>
            <w:r w:rsidR="0032768E" w:rsidRPr="0048741F">
              <w:rPr>
                <w:rFonts w:ascii="Angsana New" w:hAnsi="Angsana New"/>
                <w:spacing w:val="-2"/>
                <w:sz w:val="28"/>
                <w:szCs w:val="28"/>
                <w:highlight w:val="yellow"/>
              </w:rPr>
              <w:t xml:space="preserve"> </w:t>
            </w:r>
            <w:r w:rsidR="00B84FC8" w:rsidRPr="0048741F">
              <w:rPr>
                <w:rFonts w:ascii="Angsana New" w:hAnsi="Angsana New"/>
                <w:spacing w:val="-2"/>
                <w:sz w:val="28"/>
                <w:szCs w:val="28"/>
                <w:highlight w:val="yellow"/>
              </w:rPr>
              <w:t xml:space="preserve"> </w:t>
            </w:r>
            <w:r w:rsidR="00B84FC8" w:rsidRPr="0048741F">
              <w:rPr>
                <w:rFonts w:ascii="Angsana New" w:hAnsi="Angsana New" w:hint="cs"/>
                <w:spacing w:val="-2"/>
                <w:sz w:val="28"/>
                <w:szCs w:val="28"/>
                <w:highlight w:val="yellow"/>
                <w:cs/>
              </w:rPr>
              <w:t>ล้านบาท</w:t>
            </w:r>
          </w:p>
        </w:tc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463F0D93" w14:textId="25BEAEE0" w:rsidR="00B84FC8" w:rsidRPr="0048741F" w:rsidRDefault="0048741F" w:rsidP="00AE109A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rPr>
                <w:rFonts w:ascii="Angsana New" w:hAnsi="Angsana New"/>
                <w:spacing w:val="-2"/>
                <w:sz w:val="28"/>
                <w:szCs w:val="28"/>
                <w:highlight w:val="yellow"/>
              </w:rPr>
            </w:pPr>
            <w:r w:rsidRPr="0048741F">
              <w:rPr>
                <w:rFonts w:ascii="Angsana New" w:hAnsi="Angsana New"/>
                <w:spacing w:val="-2"/>
                <w:sz w:val="28"/>
                <w:szCs w:val="28"/>
                <w:highlight w:val="yellow"/>
              </w:rPr>
              <w:t xml:space="preserve">30 </w:t>
            </w:r>
            <w:r w:rsidRPr="0048741F">
              <w:rPr>
                <w:rFonts w:ascii="Angsana New" w:hAnsi="Angsana New" w:hint="cs"/>
                <w:spacing w:val="-2"/>
                <w:sz w:val="28"/>
                <w:szCs w:val="28"/>
                <w:highlight w:val="yellow"/>
                <w:cs/>
              </w:rPr>
              <w:t xml:space="preserve">พฤษภาคม </w:t>
            </w:r>
            <w:r w:rsidRPr="0048741F">
              <w:rPr>
                <w:rFonts w:ascii="Angsana New" w:hAnsi="Angsana New"/>
                <w:spacing w:val="-2"/>
                <w:sz w:val="28"/>
                <w:szCs w:val="28"/>
                <w:highlight w:val="yellow"/>
              </w:rPr>
              <w:t>2566</w:t>
            </w:r>
          </w:p>
        </w:tc>
      </w:tr>
      <w:tr w:rsidR="0048741F" w:rsidRPr="00411DBC" w14:paraId="66271DFC" w14:textId="77777777" w:rsidTr="00556FDD">
        <w:tc>
          <w:tcPr>
            <w:tcW w:w="1565" w:type="dxa"/>
          </w:tcPr>
          <w:p w14:paraId="7C830E92" w14:textId="670626CC" w:rsidR="0048741F" w:rsidRPr="0048741F" w:rsidRDefault="0048741F" w:rsidP="0048741F">
            <w:pPr>
              <w:pStyle w:val="ListParagraph"/>
              <w:ind w:left="270"/>
              <w:rPr>
                <w:rFonts w:ascii="Angsana New" w:hAnsi="Angsana New"/>
                <w:spacing w:val="-2"/>
                <w:sz w:val="28"/>
                <w:szCs w:val="28"/>
                <w:highlight w:val="yellow"/>
                <w:cs/>
              </w:rPr>
            </w:pPr>
            <w:r w:rsidRPr="0048741F">
              <w:rPr>
                <w:rFonts w:ascii="Angsana New" w:hAnsi="Angsana New"/>
                <w:spacing w:val="-2"/>
                <w:sz w:val="28"/>
                <w:szCs w:val="28"/>
                <w:highlight w:val="yellow"/>
              </w:rPr>
              <w:t>3/2566</w:t>
            </w:r>
          </w:p>
        </w:tc>
        <w:tc>
          <w:tcPr>
            <w:tcW w:w="1724" w:type="dxa"/>
            <w:vAlign w:val="center"/>
          </w:tcPr>
          <w:p w14:paraId="4AD30421" w14:textId="5E79F2F3" w:rsidR="0048741F" w:rsidRPr="0048741F" w:rsidRDefault="0048741F" w:rsidP="0048741F">
            <w:pPr>
              <w:pStyle w:val="ListParagraph"/>
              <w:ind w:left="270"/>
              <w:rPr>
                <w:rFonts w:ascii="Angsana New" w:hAnsi="Angsana New"/>
                <w:spacing w:val="-2"/>
                <w:sz w:val="28"/>
                <w:szCs w:val="28"/>
                <w:highlight w:val="yellow"/>
                <w:cs/>
              </w:rPr>
            </w:pPr>
            <w:r w:rsidRPr="0048741F">
              <w:rPr>
                <w:rFonts w:ascii="Angsana New" w:hAnsi="Angsana New" w:hint="cs"/>
                <w:spacing w:val="-2"/>
                <w:sz w:val="28"/>
                <w:szCs w:val="28"/>
                <w:highlight w:val="yellow"/>
                <w:cs/>
              </w:rPr>
              <w:t>2</w:t>
            </w:r>
          </w:p>
        </w:tc>
        <w:tc>
          <w:tcPr>
            <w:tcW w:w="1931" w:type="dxa"/>
          </w:tcPr>
          <w:p w14:paraId="1C524107" w14:textId="15F16615" w:rsidR="0048741F" w:rsidRPr="0048741F" w:rsidRDefault="0048741F" w:rsidP="0048741F">
            <w:pPr>
              <w:pStyle w:val="ListParagraph"/>
              <w:ind w:left="270"/>
              <w:rPr>
                <w:rFonts w:ascii="Angsana New" w:hAnsi="Angsana New"/>
                <w:spacing w:val="-2"/>
                <w:sz w:val="28"/>
                <w:szCs w:val="28"/>
                <w:highlight w:val="yellow"/>
              </w:rPr>
            </w:pPr>
            <w:r w:rsidRPr="0048741F">
              <w:rPr>
                <w:rFonts w:ascii="Angsana New" w:hAnsi="Angsana New" w:hint="cs"/>
                <w:spacing w:val="-2"/>
                <w:sz w:val="28"/>
                <w:szCs w:val="28"/>
                <w:highlight w:val="yellow"/>
                <w:cs/>
              </w:rPr>
              <w:t xml:space="preserve">ร้อยละ </w:t>
            </w:r>
            <w:r w:rsidRPr="0048741F">
              <w:rPr>
                <w:rFonts w:ascii="Angsana New" w:hAnsi="Angsana New"/>
                <w:spacing w:val="-2"/>
                <w:sz w:val="28"/>
                <w:szCs w:val="28"/>
                <w:highlight w:val="yellow"/>
              </w:rPr>
              <w:t>4.03</w:t>
            </w:r>
          </w:p>
        </w:tc>
        <w:tc>
          <w:tcPr>
            <w:tcW w:w="1724" w:type="dxa"/>
            <w:vAlign w:val="bottom"/>
          </w:tcPr>
          <w:p w14:paraId="1A95779F" w14:textId="36E7E18B" w:rsidR="0048741F" w:rsidRPr="0048741F" w:rsidRDefault="0048741F" w:rsidP="0048741F">
            <w:pPr>
              <w:pStyle w:val="ListParagraph"/>
              <w:ind w:left="270"/>
              <w:rPr>
                <w:rFonts w:ascii="Angsana New" w:hAnsi="Angsana New"/>
                <w:spacing w:val="-2"/>
                <w:sz w:val="28"/>
                <w:szCs w:val="28"/>
                <w:highlight w:val="yellow"/>
              </w:rPr>
            </w:pPr>
            <w:r w:rsidRPr="0048741F">
              <w:rPr>
                <w:rFonts w:ascii="Angsana New" w:hAnsi="Angsana New"/>
                <w:spacing w:val="-2"/>
                <w:sz w:val="28"/>
                <w:szCs w:val="28"/>
                <w:highlight w:val="yellow"/>
              </w:rPr>
              <w:t xml:space="preserve">23.00  </w:t>
            </w:r>
            <w:r w:rsidRPr="0048741F">
              <w:rPr>
                <w:rFonts w:ascii="Angsana New" w:hAnsi="Angsana New" w:hint="cs"/>
                <w:spacing w:val="-2"/>
                <w:sz w:val="28"/>
                <w:szCs w:val="28"/>
                <w:highlight w:val="yellow"/>
                <w:cs/>
              </w:rPr>
              <w:t>ล้านบาท</w:t>
            </w:r>
          </w:p>
        </w:tc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731ACC93" w14:textId="64A8A8D3" w:rsidR="0048741F" w:rsidRPr="0048741F" w:rsidRDefault="0048741F" w:rsidP="0048741F">
            <w:pPr>
              <w:pStyle w:val="ListParagraph"/>
              <w:ind w:left="270"/>
              <w:rPr>
                <w:rFonts w:ascii="Angsana New" w:hAnsi="Angsana New"/>
                <w:spacing w:val="-2"/>
                <w:sz w:val="28"/>
                <w:szCs w:val="28"/>
                <w:highlight w:val="yellow"/>
                <w:cs/>
              </w:rPr>
            </w:pPr>
            <w:r w:rsidRPr="0048741F">
              <w:rPr>
                <w:rFonts w:ascii="Angsana New" w:hAnsi="Angsana New"/>
                <w:spacing w:val="-2"/>
                <w:sz w:val="28"/>
                <w:szCs w:val="28"/>
                <w:highlight w:val="yellow"/>
              </w:rPr>
              <w:t xml:space="preserve">26 </w:t>
            </w:r>
            <w:r w:rsidRPr="0048741F">
              <w:rPr>
                <w:rFonts w:ascii="Angsana New" w:hAnsi="Angsana New" w:hint="cs"/>
                <w:spacing w:val="-2"/>
                <w:sz w:val="28"/>
                <w:szCs w:val="28"/>
                <w:highlight w:val="yellow"/>
                <w:cs/>
              </w:rPr>
              <w:t xml:space="preserve">มิถุนายน </w:t>
            </w:r>
            <w:r w:rsidRPr="0048741F">
              <w:rPr>
                <w:rFonts w:ascii="Angsana New" w:hAnsi="Angsana New"/>
                <w:spacing w:val="-2"/>
                <w:sz w:val="28"/>
                <w:szCs w:val="28"/>
                <w:highlight w:val="yellow"/>
              </w:rPr>
              <w:t>2566</w:t>
            </w:r>
          </w:p>
        </w:tc>
      </w:tr>
    </w:tbl>
    <w:p w14:paraId="493CB160" w14:textId="77777777" w:rsidR="00AE109A" w:rsidRPr="00411DBC" w:rsidRDefault="00AE109A" w:rsidP="002665DA">
      <w:pPr>
        <w:spacing w:before="120"/>
        <w:ind w:right="-454"/>
        <w:jc w:val="thaiDistribute"/>
        <w:rPr>
          <w:rFonts w:ascii="Angsana New" w:hAnsi="Angsana New"/>
          <w:spacing w:val="2"/>
          <w:sz w:val="28"/>
          <w:szCs w:val="28"/>
        </w:rPr>
      </w:pPr>
    </w:p>
    <w:p w14:paraId="62E61FE9" w14:textId="0D9C88E7" w:rsidR="002665DA" w:rsidRPr="00411DBC" w:rsidRDefault="002665DA" w:rsidP="002665DA">
      <w:pPr>
        <w:spacing w:before="120"/>
        <w:ind w:right="-454"/>
        <w:jc w:val="thaiDistribute"/>
        <w:rPr>
          <w:rFonts w:ascii="Angsana New" w:hAnsi="Angsana New"/>
          <w:sz w:val="28"/>
          <w:szCs w:val="28"/>
        </w:rPr>
      </w:pPr>
      <w:r w:rsidRPr="00411DBC">
        <w:rPr>
          <w:rFonts w:ascii="Angsana New" w:hAnsi="Angsana New" w:hint="cs"/>
          <w:spacing w:val="2"/>
          <w:sz w:val="28"/>
          <w:szCs w:val="28"/>
          <w:cs/>
        </w:rPr>
        <w:t>โดยบริษัท</w:t>
      </w:r>
      <w:r w:rsidRPr="00411DBC">
        <w:rPr>
          <w:rFonts w:ascii="Angsana New" w:hAnsi="Angsana New" w:hint="cs"/>
          <w:sz w:val="28"/>
          <w:szCs w:val="28"/>
          <w:cs/>
        </w:rPr>
        <w:t xml:space="preserve"> เดอะ เมกะวัตต์ จำกัด </w:t>
      </w:r>
      <w:r w:rsidR="00263970" w:rsidRPr="00411DBC">
        <w:rPr>
          <w:rFonts w:ascii="Angsana New" w:hAnsi="Angsana New" w:hint="cs"/>
          <w:sz w:val="28"/>
          <w:szCs w:val="28"/>
          <w:cs/>
        </w:rPr>
        <w:t>มีบริษัทย่อยซึ่งอยู่ภายใต้การควบคุมของกิจการ ดังต่อไปนี้</w:t>
      </w:r>
    </w:p>
    <w:p w14:paraId="1FBC6FCE" w14:textId="3958AC92" w:rsidR="00263970" w:rsidRPr="00411DBC" w:rsidRDefault="00263970" w:rsidP="003658C5">
      <w:pPr>
        <w:spacing w:before="120"/>
        <w:ind w:right="-454"/>
        <w:jc w:val="thaiDistribute"/>
        <w:rPr>
          <w:rFonts w:ascii="Angsana New" w:hAnsi="Angsana New"/>
          <w:b/>
          <w:bCs/>
          <w:spacing w:val="2"/>
          <w:sz w:val="28"/>
          <w:szCs w:val="28"/>
        </w:rPr>
      </w:pPr>
      <w:r w:rsidRPr="00411DBC">
        <w:rPr>
          <w:rFonts w:ascii="Angsana New" w:hAnsi="Angsana New"/>
          <w:b/>
          <w:bCs/>
          <w:spacing w:val="2"/>
          <w:sz w:val="28"/>
          <w:szCs w:val="28"/>
        </w:rPr>
        <w:t xml:space="preserve">(2.1) </w:t>
      </w:r>
      <w:r w:rsidRPr="00411DBC">
        <w:rPr>
          <w:rFonts w:ascii="Angsana New" w:hAnsi="Angsana New"/>
          <w:b/>
          <w:bCs/>
          <w:spacing w:val="2"/>
          <w:sz w:val="28"/>
          <w:szCs w:val="28"/>
          <w:cs/>
        </w:rPr>
        <w:t>บริษัท สยาม โซล่าร์ เจนเนอเรชั่น จำกัด (มหาชน)</w:t>
      </w:r>
    </w:p>
    <w:p w14:paraId="4C8A53B5" w14:textId="77777777" w:rsidR="00263970" w:rsidRPr="00411DBC" w:rsidRDefault="00263970" w:rsidP="00263970">
      <w:pPr>
        <w:spacing w:before="120"/>
        <w:ind w:right="-454"/>
        <w:jc w:val="thaiDistribute"/>
        <w:rPr>
          <w:rFonts w:ascii="Angsana New" w:hAnsi="Angsana New"/>
          <w:spacing w:val="2"/>
          <w:sz w:val="28"/>
          <w:szCs w:val="28"/>
        </w:rPr>
      </w:pPr>
      <w:r w:rsidRPr="00411DBC">
        <w:rPr>
          <w:rFonts w:ascii="Angsana New" w:hAnsi="Angsana New"/>
          <w:spacing w:val="2"/>
          <w:sz w:val="28"/>
          <w:szCs w:val="28"/>
          <w:cs/>
        </w:rPr>
        <w:t xml:space="preserve">ในการประชุมวิสามัญเมื่อวันที่ </w:t>
      </w:r>
      <w:r w:rsidRPr="00411DBC">
        <w:rPr>
          <w:rFonts w:ascii="Angsana New" w:hAnsi="Angsana New"/>
          <w:spacing w:val="2"/>
          <w:sz w:val="28"/>
          <w:szCs w:val="28"/>
        </w:rPr>
        <w:t xml:space="preserve">19 </w:t>
      </w:r>
      <w:r w:rsidRPr="00411DBC">
        <w:rPr>
          <w:rFonts w:ascii="Angsana New" w:hAnsi="Angsana New"/>
          <w:spacing w:val="2"/>
          <w:sz w:val="28"/>
          <w:szCs w:val="28"/>
          <w:cs/>
        </w:rPr>
        <w:t xml:space="preserve">เมษายน </w:t>
      </w:r>
      <w:r w:rsidRPr="00411DBC">
        <w:rPr>
          <w:rFonts w:ascii="Angsana New" w:hAnsi="Angsana New"/>
          <w:spacing w:val="2"/>
          <w:sz w:val="28"/>
          <w:szCs w:val="28"/>
        </w:rPr>
        <w:t xml:space="preserve">2564 </w:t>
      </w:r>
      <w:r w:rsidRPr="00411DBC">
        <w:rPr>
          <w:rFonts w:ascii="Angsana New" w:hAnsi="Angsana New"/>
          <w:spacing w:val="2"/>
          <w:sz w:val="28"/>
          <w:szCs w:val="28"/>
          <w:cs/>
        </w:rPr>
        <w:t>ที่ประชุมได้มีมติ</w:t>
      </w:r>
      <w:r w:rsidRPr="00411DBC">
        <w:rPr>
          <w:rFonts w:ascii="Angsana New" w:hAnsi="Angsana New" w:hint="cs"/>
          <w:spacing w:val="2"/>
          <w:sz w:val="28"/>
          <w:szCs w:val="28"/>
          <w:cs/>
        </w:rPr>
        <w:t>อ</w:t>
      </w:r>
      <w:r w:rsidRPr="00411DBC">
        <w:rPr>
          <w:rFonts w:ascii="Angsana New" w:hAnsi="Angsana New"/>
          <w:spacing w:val="2"/>
          <w:sz w:val="28"/>
          <w:szCs w:val="28"/>
          <w:cs/>
        </w:rPr>
        <w:t>นุมัติให้เช้าลงทุนในบริษัท สยาม โซล่าร์ เจนเนอเรชั่น</w:t>
      </w:r>
      <w:r w:rsidRPr="00411DBC">
        <w:rPr>
          <w:rFonts w:ascii="Angsana New" w:hAnsi="Angsana New" w:hint="cs"/>
          <w:spacing w:val="2"/>
          <w:sz w:val="28"/>
          <w:szCs w:val="28"/>
          <w:cs/>
        </w:rPr>
        <w:t xml:space="preserve"> </w:t>
      </w:r>
      <w:r w:rsidRPr="00411DBC">
        <w:rPr>
          <w:rFonts w:ascii="Angsana New" w:hAnsi="Angsana New"/>
          <w:spacing w:val="2"/>
          <w:sz w:val="28"/>
          <w:szCs w:val="28"/>
          <w:cs/>
        </w:rPr>
        <w:t xml:space="preserve">จำกัด (มหาชน) มูลค่าไม่เกิน </w:t>
      </w:r>
      <w:r w:rsidRPr="00411DBC">
        <w:rPr>
          <w:rFonts w:ascii="Angsana New" w:hAnsi="Angsana New"/>
          <w:spacing w:val="2"/>
          <w:sz w:val="28"/>
          <w:szCs w:val="28"/>
        </w:rPr>
        <w:t xml:space="preserve">1,170 </w:t>
      </w:r>
      <w:r w:rsidRPr="00411DBC">
        <w:rPr>
          <w:rFonts w:ascii="Angsana New" w:hAnsi="Angsana New"/>
          <w:spacing w:val="2"/>
          <w:sz w:val="28"/>
          <w:szCs w:val="28"/>
          <w:cs/>
        </w:rPr>
        <w:t xml:space="preserve">ล้านบาท (จำนวนหุ้นสามัญ </w:t>
      </w:r>
      <w:r w:rsidRPr="00411DBC">
        <w:rPr>
          <w:rFonts w:ascii="Angsana New" w:hAnsi="Angsana New"/>
          <w:spacing w:val="2"/>
          <w:sz w:val="28"/>
          <w:szCs w:val="28"/>
        </w:rPr>
        <w:t xml:space="preserve">9.999.998 </w:t>
      </w:r>
      <w:r w:rsidRPr="00411DBC">
        <w:rPr>
          <w:rFonts w:ascii="Angsana New" w:hAnsi="Angsana New"/>
          <w:spacing w:val="2"/>
          <w:sz w:val="28"/>
          <w:szCs w:val="28"/>
          <w:cs/>
        </w:rPr>
        <w:t xml:space="preserve">หุ้น มีมูลค่าที่ตราไว้หุ้นละ </w:t>
      </w:r>
      <w:r w:rsidRPr="00411DBC">
        <w:rPr>
          <w:rFonts w:ascii="Angsana New" w:hAnsi="Angsana New"/>
          <w:spacing w:val="2"/>
          <w:sz w:val="28"/>
          <w:szCs w:val="28"/>
        </w:rPr>
        <w:t xml:space="preserve">100 </w:t>
      </w:r>
      <w:r w:rsidRPr="00411DBC">
        <w:rPr>
          <w:rFonts w:ascii="Angsana New" w:hAnsi="Angsana New"/>
          <w:spacing w:val="2"/>
          <w:sz w:val="28"/>
          <w:szCs w:val="28"/>
          <w:cs/>
        </w:rPr>
        <w:t xml:space="preserve">บาท และซื้อในราคาหุ้นละ </w:t>
      </w:r>
      <w:r w:rsidRPr="00411DBC">
        <w:rPr>
          <w:rFonts w:ascii="Angsana New" w:hAnsi="Angsana New"/>
          <w:spacing w:val="2"/>
          <w:sz w:val="28"/>
          <w:szCs w:val="28"/>
        </w:rPr>
        <w:t xml:space="preserve">117 </w:t>
      </w:r>
      <w:r w:rsidRPr="00411DBC">
        <w:rPr>
          <w:rFonts w:ascii="Angsana New" w:hAnsi="Angsana New"/>
          <w:spacing w:val="2"/>
          <w:sz w:val="28"/>
          <w:szCs w:val="28"/>
          <w:cs/>
        </w:rPr>
        <w:t xml:space="preserve">บาท) ในสัดส่วนร้อยละ </w:t>
      </w:r>
      <w:r w:rsidRPr="00411DBC">
        <w:rPr>
          <w:rFonts w:ascii="Angsana New" w:hAnsi="Angsana New"/>
          <w:spacing w:val="2"/>
          <w:sz w:val="28"/>
          <w:szCs w:val="28"/>
        </w:rPr>
        <w:t xml:space="preserve">90 </w:t>
      </w:r>
      <w:r w:rsidRPr="00411DBC">
        <w:rPr>
          <w:rFonts w:ascii="Angsana New" w:hAnsi="Angsana New"/>
          <w:spacing w:val="2"/>
          <w:sz w:val="28"/>
          <w:szCs w:val="28"/>
          <w:cs/>
        </w:rPr>
        <w:t>ซึ่งดำเนินธุรกิจผลิตไฟฟ้</w:t>
      </w:r>
      <w:r w:rsidRPr="00411DBC">
        <w:rPr>
          <w:rFonts w:ascii="Angsana New" w:hAnsi="Angsana New" w:hint="cs"/>
          <w:spacing w:val="2"/>
          <w:sz w:val="28"/>
          <w:szCs w:val="28"/>
          <w:cs/>
        </w:rPr>
        <w:t>า</w:t>
      </w:r>
      <w:r w:rsidRPr="00411DBC">
        <w:rPr>
          <w:rFonts w:ascii="Angsana New" w:hAnsi="Angsana New"/>
          <w:spacing w:val="2"/>
          <w:sz w:val="28"/>
          <w:szCs w:val="28"/>
          <w:cs/>
        </w:rPr>
        <w:t>จากพลังงานแสงอาทิตย์แบบติดตั้งบนพื้นดิน</w:t>
      </w:r>
      <w:r w:rsidRPr="00411DBC">
        <w:rPr>
          <w:rFonts w:ascii="Angsana New" w:hAnsi="Angsana New"/>
          <w:spacing w:val="2"/>
          <w:sz w:val="28"/>
          <w:szCs w:val="28"/>
        </w:rPr>
        <w:t xml:space="preserve"> (Solar Farm) </w:t>
      </w:r>
      <w:r w:rsidRPr="00411DBC">
        <w:rPr>
          <w:rFonts w:ascii="Angsana New" w:hAnsi="Angsana New"/>
          <w:spacing w:val="2"/>
          <w:sz w:val="28"/>
          <w:szCs w:val="28"/>
          <w:cs/>
        </w:rPr>
        <w:t xml:space="preserve">ซึ่งบริษัทได้จ่ายชำระเงินลงทุนล่วงหน้าเป็นจำนวน </w:t>
      </w:r>
      <w:r w:rsidRPr="00411DBC">
        <w:rPr>
          <w:rFonts w:ascii="Angsana New" w:hAnsi="Angsana New"/>
          <w:spacing w:val="2"/>
          <w:sz w:val="28"/>
          <w:szCs w:val="28"/>
        </w:rPr>
        <w:t xml:space="preserve">453 </w:t>
      </w:r>
      <w:r w:rsidRPr="00411DBC">
        <w:rPr>
          <w:rFonts w:ascii="Angsana New" w:hAnsi="Angsana New"/>
          <w:spacing w:val="2"/>
          <w:sz w:val="28"/>
          <w:szCs w:val="28"/>
          <w:cs/>
        </w:rPr>
        <w:t>ล้านบาท</w:t>
      </w:r>
    </w:p>
    <w:p w14:paraId="09915038" w14:textId="194C4529" w:rsidR="00B028B0" w:rsidRPr="00411DBC" w:rsidRDefault="00263970" w:rsidP="00263970">
      <w:pPr>
        <w:spacing w:before="120"/>
        <w:ind w:right="-454"/>
        <w:jc w:val="thaiDistribute"/>
        <w:rPr>
          <w:rFonts w:ascii="Angsana New" w:hAnsi="Angsana New"/>
          <w:spacing w:val="2"/>
          <w:sz w:val="28"/>
          <w:szCs w:val="28"/>
        </w:rPr>
      </w:pPr>
      <w:r w:rsidRPr="00411DBC">
        <w:rPr>
          <w:rFonts w:ascii="Angsana New" w:hAnsi="Angsana New"/>
          <w:spacing w:val="2"/>
          <w:sz w:val="28"/>
          <w:szCs w:val="28"/>
          <w:cs/>
        </w:rPr>
        <w:t xml:space="preserve">ต่อมาในปี </w:t>
      </w:r>
      <w:r w:rsidRPr="00411DBC">
        <w:rPr>
          <w:rFonts w:ascii="Angsana New" w:hAnsi="Angsana New"/>
          <w:spacing w:val="2"/>
          <w:sz w:val="28"/>
          <w:szCs w:val="28"/>
        </w:rPr>
        <w:t xml:space="preserve">2564 </w:t>
      </w:r>
      <w:r w:rsidRPr="00411DBC">
        <w:rPr>
          <w:rFonts w:ascii="Angsana New" w:hAnsi="Angsana New"/>
          <w:spacing w:val="2"/>
          <w:sz w:val="28"/>
          <w:szCs w:val="28"/>
          <w:cs/>
        </w:rPr>
        <w:t xml:space="preserve">บริษัทได้ทำการซื้อเสร็จสิ้นที่ราคา </w:t>
      </w:r>
      <w:r w:rsidRPr="00411DBC">
        <w:rPr>
          <w:rFonts w:ascii="Angsana New" w:hAnsi="Angsana New"/>
          <w:spacing w:val="2"/>
          <w:sz w:val="28"/>
          <w:szCs w:val="28"/>
        </w:rPr>
        <w:t xml:space="preserve">1,170 </w:t>
      </w:r>
      <w:r w:rsidRPr="00411DBC">
        <w:rPr>
          <w:rFonts w:ascii="Angsana New" w:hAnsi="Angsana New"/>
          <w:spacing w:val="2"/>
          <w:sz w:val="28"/>
          <w:szCs w:val="28"/>
          <w:cs/>
        </w:rPr>
        <w:t xml:space="preserve">ล้านบาท และได้จ่ายชำระเป็นเงินสดจำนวน </w:t>
      </w:r>
      <w:r w:rsidRPr="00411DBC">
        <w:rPr>
          <w:rFonts w:ascii="Angsana New" w:hAnsi="Angsana New"/>
          <w:spacing w:val="2"/>
          <w:sz w:val="28"/>
          <w:szCs w:val="28"/>
        </w:rPr>
        <w:t xml:space="preserve">435 </w:t>
      </w:r>
      <w:r w:rsidRPr="00411DBC">
        <w:rPr>
          <w:rFonts w:ascii="Angsana New" w:hAnsi="Angsana New"/>
          <w:spacing w:val="2"/>
          <w:sz w:val="28"/>
          <w:szCs w:val="28"/>
          <w:cs/>
        </w:rPr>
        <w:t xml:space="preserve">ล้านบาทและตั๋วสัญญาใช้เงินจำนวน </w:t>
      </w:r>
      <w:r w:rsidRPr="00411DBC">
        <w:rPr>
          <w:rFonts w:ascii="Angsana New" w:hAnsi="Angsana New"/>
          <w:spacing w:val="2"/>
          <w:sz w:val="28"/>
          <w:szCs w:val="28"/>
        </w:rPr>
        <w:t xml:space="preserve">735 </w:t>
      </w:r>
      <w:r w:rsidRPr="00411DBC">
        <w:rPr>
          <w:rFonts w:ascii="Angsana New" w:hAnsi="Angsana New"/>
          <w:spacing w:val="2"/>
          <w:sz w:val="28"/>
          <w:szCs w:val="28"/>
          <w:cs/>
        </w:rPr>
        <w:t>ล้านบาท ที่มีกำหนดชำระภายในหนึ่งปี</w:t>
      </w:r>
    </w:p>
    <w:p w14:paraId="6629F266" w14:textId="07C07AC1" w:rsidR="00263970" w:rsidRPr="00411DBC" w:rsidRDefault="00263970" w:rsidP="00263970">
      <w:pPr>
        <w:spacing w:before="120"/>
        <w:ind w:right="-454"/>
        <w:jc w:val="thaiDistribute"/>
        <w:rPr>
          <w:rFonts w:ascii="Angsana New" w:hAnsi="Angsana New"/>
          <w:b/>
          <w:bCs/>
          <w:spacing w:val="2"/>
          <w:sz w:val="28"/>
          <w:szCs w:val="28"/>
        </w:rPr>
      </w:pPr>
      <w:r w:rsidRPr="00411DBC">
        <w:rPr>
          <w:rFonts w:ascii="Angsana New" w:hAnsi="Angsana New"/>
          <w:b/>
          <w:bCs/>
          <w:spacing w:val="2"/>
          <w:sz w:val="28"/>
          <w:szCs w:val="28"/>
        </w:rPr>
        <w:t xml:space="preserve">(2.2) </w:t>
      </w:r>
      <w:r w:rsidRPr="00411DBC">
        <w:rPr>
          <w:rFonts w:ascii="Angsana New" w:hAnsi="Angsana New"/>
          <w:b/>
          <w:bCs/>
          <w:spacing w:val="2"/>
          <w:sz w:val="28"/>
          <w:szCs w:val="28"/>
          <w:cs/>
        </w:rPr>
        <w:t>บริษัท โซล่าร์ ไอเจน จำกัด</w:t>
      </w:r>
    </w:p>
    <w:p w14:paraId="630BA550" w14:textId="77777777" w:rsidR="00263970" w:rsidRPr="00411DBC" w:rsidRDefault="00263970" w:rsidP="00263970">
      <w:pPr>
        <w:spacing w:before="120"/>
        <w:ind w:right="-454"/>
        <w:jc w:val="thaiDistribute"/>
        <w:rPr>
          <w:rFonts w:ascii="Angsana New" w:hAnsi="Angsana New"/>
          <w:spacing w:val="2"/>
          <w:sz w:val="28"/>
          <w:szCs w:val="28"/>
        </w:rPr>
      </w:pPr>
      <w:r w:rsidRPr="00411DBC">
        <w:rPr>
          <w:rFonts w:ascii="Angsana New" w:hAnsi="Angsana New"/>
          <w:spacing w:val="2"/>
          <w:sz w:val="28"/>
          <w:szCs w:val="28"/>
          <w:cs/>
        </w:rPr>
        <w:t xml:space="preserve">ในการประชุมคณะกรรมการบริหารเมื่อวันที่ </w:t>
      </w:r>
      <w:r w:rsidRPr="00411DBC">
        <w:rPr>
          <w:rFonts w:ascii="Angsana New" w:hAnsi="Angsana New"/>
          <w:spacing w:val="2"/>
          <w:sz w:val="28"/>
          <w:szCs w:val="28"/>
        </w:rPr>
        <w:t xml:space="preserve">24 </w:t>
      </w:r>
      <w:r w:rsidRPr="00411DBC">
        <w:rPr>
          <w:rFonts w:ascii="Angsana New" w:hAnsi="Angsana New"/>
          <w:spacing w:val="2"/>
          <w:sz w:val="28"/>
          <w:szCs w:val="28"/>
          <w:cs/>
        </w:rPr>
        <w:t xml:space="preserve">มีนาคม </w:t>
      </w:r>
      <w:r w:rsidRPr="00411DBC">
        <w:rPr>
          <w:rFonts w:ascii="Angsana New" w:hAnsi="Angsana New"/>
          <w:spacing w:val="2"/>
          <w:sz w:val="28"/>
          <w:szCs w:val="28"/>
        </w:rPr>
        <w:t xml:space="preserve">2565 </w:t>
      </w:r>
      <w:r w:rsidRPr="00411DBC">
        <w:rPr>
          <w:rFonts w:ascii="Angsana New" w:hAnsi="Angsana New"/>
          <w:spacing w:val="2"/>
          <w:sz w:val="28"/>
          <w:szCs w:val="28"/>
          <w:cs/>
        </w:rPr>
        <w:t xml:space="preserve">ที่ประชุมได้มีมติอนุมัติให้เข้าลงทุนเพิ่ม โดยการลงทุนเพิ่มเป็นจำนวน </w:t>
      </w:r>
      <w:r w:rsidRPr="00411DBC">
        <w:rPr>
          <w:rFonts w:ascii="Angsana New" w:hAnsi="Angsana New"/>
          <w:spacing w:val="2"/>
          <w:sz w:val="28"/>
          <w:szCs w:val="28"/>
        </w:rPr>
        <w:t xml:space="preserve">150,000 </w:t>
      </w:r>
      <w:r w:rsidRPr="00411DBC">
        <w:rPr>
          <w:rFonts w:ascii="Angsana New" w:hAnsi="Angsana New"/>
          <w:spacing w:val="2"/>
          <w:sz w:val="28"/>
          <w:szCs w:val="28"/>
          <w:cs/>
        </w:rPr>
        <w:t xml:space="preserve">หุ้น มีมูลคำที่ตราไว้หุ้นละ </w:t>
      </w:r>
      <w:r w:rsidRPr="00411DBC">
        <w:rPr>
          <w:rFonts w:ascii="Angsana New" w:hAnsi="Angsana New"/>
          <w:spacing w:val="2"/>
          <w:sz w:val="28"/>
          <w:szCs w:val="28"/>
        </w:rPr>
        <w:t xml:space="preserve">100 </w:t>
      </w:r>
      <w:r w:rsidRPr="00411DBC">
        <w:rPr>
          <w:rFonts w:ascii="Angsana New" w:hAnsi="Angsana New"/>
          <w:spacing w:val="2"/>
          <w:sz w:val="28"/>
          <w:szCs w:val="28"/>
          <w:cs/>
        </w:rPr>
        <w:t xml:space="preserve">บาท และซื้อในราคาหุ้นละ </w:t>
      </w:r>
      <w:r w:rsidRPr="00411DBC">
        <w:rPr>
          <w:rFonts w:ascii="Angsana New" w:hAnsi="Angsana New"/>
          <w:spacing w:val="2"/>
          <w:sz w:val="28"/>
          <w:szCs w:val="28"/>
        </w:rPr>
        <w:t xml:space="preserve">100 </w:t>
      </w:r>
      <w:r w:rsidRPr="00411DBC">
        <w:rPr>
          <w:rFonts w:ascii="Angsana New" w:hAnsi="Angsana New"/>
          <w:spacing w:val="2"/>
          <w:sz w:val="28"/>
          <w:szCs w:val="28"/>
          <w:cs/>
        </w:rPr>
        <w:t xml:space="preserve">บาท เป็นจำนวนเงิน </w:t>
      </w:r>
      <w:r w:rsidRPr="00411DBC">
        <w:rPr>
          <w:rFonts w:ascii="Angsana New" w:hAnsi="Angsana New"/>
          <w:spacing w:val="2"/>
          <w:sz w:val="28"/>
          <w:szCs w:val="28"/>
        </w:rPr>
        <w:t xml:space="preserve">15 </w:t>
      </w:r>
      <w:r w:rsidRPr="00411DBC">
        <w:rPr>
          <w:rFonts w:ascii="Angsana New" w:hAnsi="Angsana New"/>
          <w:spacing w:val="2"/>
          <w:sz w:val="28"/>
          <w:szCs w:val="28"/>
          <w:cs/>
        </w:rPr>
        <w:t xml:space="preserve">ล้านบาทส่งผลทำให้บริษัทยังคงถือหุ้นในสัดส่วนร้อยละ </w:t>
      </w:r>
      <w:r w:rsidRPr="00411DBC">
        <w:rPr>
          <w:rFonts w:ascii="Angsana New" w:hAnsi="Angsana New"/>
          <w:spacing w:val="2"/>
          <w:sz w:val="28"/>
          <w:szCs w:val="28"/>
        </w:rPr>
        <w:t xml:space="preserve">99.99 </w:t>
      </w:r>
      <w:r w:rsidRPr="00411DBC">
        <w:rPr>
          <w:rFonts w:ascii="Angsana New" w:hAnsi="Angsana New"/>
          <w:spacing w:val="2"/>
          <w:sz w:val="28"/>
          <w:szCs w:val="28"/>
          <w:cs/>
        </w:rPr>
        <w:t>ของทุนจดทะเบียนทั้งหมด</w:t>
      </w:r>
    </w:p>
    <w:p w14:paraId="1C02AE2D" w14:textId="6C9EEC62" w:rsidR="00263970" w:rsidRPr="00411DBC" w:rsidRDefault="00263970" w:rsidP="00263970">
      <w:pPr>
        <w:spacing w:before="120"/>
        <w:ind w:right="-454"/>
        <w:jc w:val="thaiDistribute"/>
        <w:rPr>
          <w:rFonts w:ascii="Angsana New" w:hAnsi="Angsana New"/>
          <w:spacing w:val="2"/>
          <w:sz w:val="28"/>
          <w:szCs w:val="28"/>
        </w:rPr>
      </w:pPr>
      <w:r w:rsidRPr="00411DBC">
        <w:rPr>
          <w:rFonts w:ascii="Angsana New" w:hAnsi="Angsana New"/>
          <w:b/>
          <w:bCs/>
          <w:spacing w:val="2"/>
          <w:sz w:val="28"/>
          <w:szCs w:val="28"/>
        </w:rPr>
        <w:t>(2.3)</w:t>
      </w:r>
      <w:r w:rsidRPr="00411DBC">
        <w:rPr>
          <w:rFonts w:ascii="Angsana New" w:hAnsi="Angsana New"/>
          <w:spacing w:val="2"/>
          <w:sz w:val="28"/>
          <w:szCs w:val="28"/>
        </w:rPr>
        <w:t xml:space="preserve"> </w:t>
      </w:r>
      <w:r w:rsidRPr="00411DBC">
        <w:rPr>
          <w:rFonts w:ascii="Angsana New" w:hAnsi="Angsana New"/>
          <w:b/>
          <w:bCs/>
          <w:spacing w:val="2"/>
          <w:sz w:val="28"/>
          <w:szCs w:val="28"/>
          <w:cs/>
        </w:rPr>
        <w:t>บริษัท เวิลด์ ไวร์ โปรเซสซิ่ง จำกัด</w:t>
      </w:r>
    </w:p>
    <w:p w14:paraId="2275AE94" w14:textId="77777777" w:rsidR="00263970" w:rsidRPr="00411DBC" w:rsidRDefault="00263970" w:rsidP="00263970">
      <w:pPr>
        <w:spacing w:before="120"/>
        <w:ind w:right="-454"/>
        <w:jc w:val="thaiDistribute"/>
        <w:rPr>
          <w:rFonts w:ascii="Angsana New" w:hAnsi="Angsana New"/>
          <w:spacing w:val="2"/>
          <w:sz w:val="28"/>
          <w:szCs w:val="28"/>
        </w:rPr>
      </w:pPr>
      <w:r w:rsidRPr="00411DBC">
        <w:rPr>
          <w:rFonts w:ascii="Angsana New" w:hAnsi="Angsana New"/>
          <w:spacing w:val="2"/>
          <w:sz w:val="28"/>
          <w:szCs w:val="28"/>
          <w:cs/>
        </w:rPr>
        <w:t xml:space="preserve">ในการประชุมคณะกรรมการเมื่อวันที่ </w:t>
      </w:r>
      <w:r w:rsidRPr="00411DBC">
        <w:rPr>
          <w:rFonts w:ascii="Angsana New" w:hAnsi="Angsana New"/>
          <w:spacing w:val="2"/>
          <w:sz w:val="28"/>
          <w:szCs w:val="28"/>
        </w:rPr>
        <w:t xml:space="preserve">12 </w:t>
      </w:r>
      <w:r w:rsidRPr="00411DBC">
        <w:rPr>
          <w:rFonts w:ascii="Angsana New" w:hAnsi="Angsana New"/>
          <w:spacing w:val="2"/>
          <w:sz w:val="28"/>
          <w:szCs w:val="28"/>
          <w:cs/>
        </w:rPr>
        <w:t xml:space="preserve">กรกฎาคม </w:t>
      </w:r>
      <w:r w:rsidRPr="00411DBC">
        <w:rPr>
          <w:rFonts w:ascii="Angsana New" w:hAnsi="Angsana New"/>
          <w:spacing w:val="2"/>
          <w:sz w:val="28"/>
          <w:szCs w:val="28"/>
        </w:rPr>
        <w:t xml:space="preserve">2565 </w:t>
      </w:r>
      <w:r w:rsidRPr="00411DBC">
        <w:rPr>
          <w:rFonts w:ascii="Angsana New" w:hAnsi="Angsana New"/>
          <w:spacing w:val="2"/>
          <w:sz w:val="28"/>
          <w:szCs w:val="28"/>
          <w:cs/>
        </w:rPr>
        <w:t xml:space="preserve">ที่ประชุมมีมติอนุมัติซื้อหุ้นสามัญจำนวน </w:t>
      </w:r>
      <w:r w:rsidRPr="00411DBC">
        <w:rPr>
          <w:rFonts w:ascii="Angsana New" w:hAnsi="Angsana New"/>
          <w:spacing w:val="2"/>
          <w:sz w:val="28"/>
          <w:szCs w:val="28"/>
        </w:rPr>
        <w:t>139.997</w:t>
      </w:r>
      <w:r w:rsidRPr="00411DBC">
        <w:rPr>
          <w:rFonts w:ascii="Angsana New" w:hAnsi="Angsana New"/>
          <w:spacing w:val="2"/>
          <w:sz w:val="28"/>
          <w:szCs w:val="28"/>
          <w:cs/>
        </w:rPr>
        <w:t>หุ้น</w:t>
      </w:r>
      <w:r w:rsidRPr="00411DBC">
        <w:rPr>
          <w:rFonts w:ascii="Angsana New" w:hAnsi="Angsana New" w:hint="cs"/>
          <w:spacing w:val="2"/>
          <w:sz w:val="28"/>
          <w:szCs w:val="28"/>
          <w:cs/>
        </w:rPr>
        <w:t xml:space="preserve"> </w:t>
      </w:r>
      <w:r w:rsidRPr="00411DBC">
        <w:rPr>
          <w:rFonts w:ascii="Angsana New" w:hAnsi="Angsana New"/>
          <w:spacing w:val="2"/>
          <w:sz w:val="28"/>
          <w:szCs w:val="28"/>
          <w:cs/>
        </w:rPr>
        <w:t>จากผู้ถือหุ้นเดิมในมูลค่</w:t>
      </w:r>
      <w:r w:rsidRPr="00411DBC">
        <w:rPr>
          <w:rFonts w:ascii="Angsana New" w:hAnsi="Angsana New" w:hint="cs"/>
          <w:spacing w:val="2"/>
          <w:sz w:val="28"/>
          <w:szCs w:val="28"/>
          <w:cs/>
        </w:rPr>
        <w:t>า</w:t>
      </w:r>
      <w:r w:rsidRPr="00411DBC">
        <w:rPr>
          <w:rFonts w:ascii="Angsana New" w:hAnsi="Angsana New"/>
          <w:spacing w:val="2"/>
          <w:sz w:val="28"/>
          <w:szCs w:val="28"/>
          <w:cs/>
        </w:rPr>
        <w:t xml:space="preserve">หุ้นละ </w:t>
      </w:r>
      <w:r w:rsidRPr="00411DBC">
        <w:rPr>
          <w:rFonts w:ascii="Angsana New" w:hAnsi="Angsana New"/>
          <w:spacing w:val="2"/>
          <w:sz w:val="28"/>
          <w:szCs w:val="28"/>
        </w:rPr>
        <w:t xml:space="preserve">316.44 </w:t>
      </w:r>
      <w:r w:rsidRPr="00411DBC">
        <w:rPr>
          <w:rFonts w:ascii="Angsana New" w:hAnsi="Angsana New"/>
          <w:spacing w:val="2"/>
          <w:sz w:val="28"/>
          <w:szCs w:val="28"/>
          <w:cs/>
        </w:rPr>
        <w:t xml:space="preserve">บาท (มูลค่าที่ตราไว้หุ้นละ </w:t>
      </w:r>
      <w:r w:rsidRPr="00411DBC">
        <w:rPr>
          <w:rFonts w:ascii="Angsana New" w:hAnsi="Angsana New"/>
          <w:spacing w:val="2"/>
          <w:sz w:val="28"/>
          <w:szCs w:val="28"/>
        </w:rPr>
        <w:t xml:space="preserve">100 </w:t>
      </w:r>
      <w:r w:rsidRPr="00411DBC">
        <w:rPr>
          <w:rFonts w:ascii="Angsana New" w:hAnsi="Angsana New"/>
          <w:spacing w:val="2"/>
          <w:sz w:val="28"/>
          <w:szCs w:val="28"/>
          <w:cs/>
        </w:rPr>
        <w:t xml:space="preserve">บาท) รวมเป็นจำนวน </w:t>
      </w:r>
      <w:r w:rsidRPr="00411DBC">
        <w:rPr>
          <w:rFonts w:ascii="Angsana New" w:hAnsi="Angsana New"/>
          <w:spacing w:val="2"/>
          <w:sz w:val="28"/>
          <w:szCs w:val="28"/>
        </w:rPr>
        <w:t xml:space="preserve">44.30 </w:t>
      </w:r>
      <w:r w:rsidRPr="00411DBC">
        <w:rPr>
          <w:rFonts w:ascii="Angsana New" w:hAnsi="Angsana New"/>
          <w:spacing w:val="2"/>
          <w:sz w:val="28"/>
          <w:szCs w:val="28"/>
          <w:cs/>
        </w:rPr>
        <w:t xml:space="preserve">ล้านบาท บริษัทได้จ่ายชำระเงินลงทุนตังกล่าวแล้ว ทำให้บริษัทถือหุ้นในสัดส่วนร้อยละ </w:t>
      </w:r>
      <w:r w:rsidRPr="00411DBC">
        <w:rPr>
          <w:rFonts w:ascii="Angsana New" w:hAnsi="Angsana New"/>
          <w:spacing w:val="2"/>
          <w:sz w:val="28"/>
          <w:szCs w:val="28"/>
        </w:rPr>
        <w:t>99.99</w:t>
      </w:r>
    </w:p>
    <w:p w14:paraId="61D196A5" w14:textId="614AB109" w:rsidR="00263970" w:rsidRPr="00411DBC" w:rsidRDefault="00263970" w:rsidP="003658C5">
      <w:pPr>
        <w:pStyle w:val="ListParagraph"/>
        <w:numPr>
          <w:ilvl w:val="0"/>
          <w:numId w:val="41"/>
        </w:numPr>
        <w:spacing w:before="120"/>
        <w:ind w:left="284" w:right="-454"/>
        <w:jc w:val="thaiDistribute"/>
        <w:rPr>
          <w:rFonts w:ascii="Angsana New" w:hAnsi="Angsana New"/>
          <w:b/>
          <w:bCs/>
          <w:spacing w:val="2"/>
          <w:sz w:val="28"/>
          <w:szCs w:val="28"/>
        </w:rPr>
      </w:pPr>
      <w:r w:rsidRPr="00411DBC">
        <w:rPr>
          <w:rFonts w:ascii="Angsana New" w:hAnsi="Angsana New"/>
          <w:b/>
          <w:bCs/>
          <w:spacing w:val="2"/>
          <w:sz w:val="28"/>
          <w:szCs w:val="28"/>
          <w:cs/>
        </w:rPr>
        <w:t>บริษัท บียอนด์ แคปปิตอล จำกัด</w:t>
      </w:r>
    </w:p>
    <w:p w14:paraId="36144AB7" w14:textId="5D9BCD0A" w:rsidR="00263970" w:rsidRPr="00411DBC" w:rsidRDefault="00323A12" w:rsidP="003658C5">
      <w:pPr>
        <w:pStyle w:val="ListParagraph"/>
        <w:ind w:left="0" w:right="28"/>
        <w:jc w:val="thaiDistribute"/>
        <w:rPr>
          <w:rFonts w:ascii="Angsana New" w:hAnsi="Angsana New"/>
          <w:sz w:val="28"/>
          <w:szCs w:val="28"/>
        </w:rPr>
      </w:pPr>
      <w:r w:rsidRPr="00411DBC">
        <w:rPr>
          <w:rFonts w:ascii="Angsana New" w:hAnsi="Angsana New"/>
          <w:sz w:val="28"/>
          <w:szCs w:val="28"/>
          <w:cs/>
        </w:rPr>
        <w:t>ตามมติที่ประชุมคณะกรรมการ</w:t>
      </w:r>
      <w:r w:rsidRPr="00411DBC">
        <w:rPr>
          <w:rFonts w:ascii="Angsana New" w:hAnsi="Angsana New" w:hint="cs"/>
          <w:sz w:val="28"/>
          <w:szCs w:val="28"/>
          <w:cs/>
        </w:rPr>
        <w:t>บริษัท</w:t>
      </w:r>
      <w:r w:rsidRPr="00411DBC">
        <w:rPr>
          <w:rFonts w:ascii="Angsana New" w:hAnsi="Angsana New"/>
          <w:sz w:val="28"/>
          <w:szCs w:val="28"/>
          <w:cs/>
        </w:rPr>
        <w:t xml:space="preserve"> ครั้งที่ </w:t>
      </w:r>
      <w:r w:rsidRPr="00411DBC">
        <w:rPr>
          <w:rFonts w:ascii="Angsana New" w:hAnsi="Angsana New" w:hint="cs"/>
          <w:sz w:val="28"/>
          <w:szCs w:val="28"/>
          <w:cs/>
        </w:rPr>
        <w:t xml:space="preserve">5/2566 </w:t>
      </w:r>
      <w:r w:rsidRPr="00411DBC">
        <w:rPr>
          <w:rFonts w:ascii="Angsana New" w:hAnsi="Angsana New"/>
          <w:sz w:val="28"/>
          <w:szCs w:val="28"/>
        </w:rPr>
        <w:t xml:space="preserve"> </w:t>
      </w:r>
      <w:r w:rsidRPr="00411DBC">
        <w:rPr>
          <w:rFonts w:ascii="Angsana New" w:hAnsi="Angsana New"/>
          <w:sz w:val="28"/>
          <w:szCs w:val="28"/>
          <w:cs/>
        </w:rPr>
        <w:t xml:space="preserve">เมื่อวันที่ </w:t>
      </w:r>
      <w:r w:rsidRPr="00411DBC">
        <w:rPr>
          <w:rFonts w:ascii="Angsana New" w:hAnsi="Angsana New" w:hint="cs"/>
          <w:sz w:val="28"/>
          <w:szCs w:val="28"/>
          <w:cs/>
        </w:rPr>
        <w:t>25 เมษายน 2566</w:t>
      </w:r>
      <w:r w:rsidRPr="00411DBC">
        <w:rPr>
          <w:rFonts w:ascii="Angsana New" w:hAnsi="Angsana New"/>
          <w:sz w:val="28"/>
          <w:szCs w:val="28"/>
        </w:rPr>
        <w:t xml:space="preserve"> </w:t>
      </w:r>
      <w:r w:rsidRPr="00411DBC">
        <w:rPr>
          <w:rFonts w:ascii="Angsana New" w:hAnsi="Angsana New"/>
          <w:sz w:val="28"/>
          <w:szCs w:val="28"/>
          <w:cs/>
        </w:rPr>
        <w:t>มีมติอนุมัติ</w:t>
      </w:r>
      <w:r w:rsidRPr="00411DBC">
        <w:rPr>
          <w:rFonts w:ascii="Angsana New" w:hAnsi="Angsana New" w:hint="cs"/>
          <w:sz w:val="28"/>
          <w:szCs w:val="28"/>
          <w:cs/>
        </w:rPr>
        <w:t>จำหน่าย</w:t>
      </w:r>
      <w:r w:rsidRPr="00411DBC">
        <w:rPr>
          <w:rFonts w:ascii="Angsana New" w:hAnsi="Angsana New"/>
          <w:sz w:val="28"/>
          <w:szCs w:val="28"/>
          <w:cs/>
        </w:rPr>
        <w:t>หุ้นสามัญทั้งหมดของบริษัท บียอนด์ แคปปิตอล จำกัด จำนวน 1</w:t>
      </w:r>
      <w:r w:rsidRPr="00411DBC">
        <w:rPr>
          <w:rFonts w:ascii="Angsana New" w:hAnsi="Angsana New"/>
          <w:sz w:val="28"/>
          <w:szCs w:val="28"/>
        </w:rPr>
        <w:t>,</w:t>
      </w:r>
      <w:r w:rsidRPr="00411DBC">
        <w:rPr>
          <w:rFonts w:ascii="Angsana New" w:hAnsi="Angsana New"/>
          <w:sz w:val="28"/>
          <w:szCs w:val="28"/>
          <w:cs/>
        </w:rPr>
        <w:t>830</w:t>
      </w:r>
      <w:r w:rsidRPr="00411DBC">
        <w:rPr>
          <w:rFonts w:ascii="Angsana New" w:hAnsi="Angsana New"/>
          <w:sz w:val="28"/>
          <w:szCs w:val="28"/>
        </w:rPr>
        <w:t>,</w:t>
      </w:r>
      <w:r w:rsidRPr="00411DBC">
        <w:rPr>
          <w:rFonts w:ascii="Angsana New" w:hAnsi="Angsana New"/>
          <w:sz w:val="28"/>
          <w:szCs w:val="28"/>
          <w:cs/>
        </w:rPr>
        <w:t xml:space="preserve">000 หุ้น คิดเป็นสัดส่วนร้อยละ 100 ของหุ้นที่ออกและจำหน่ายแล้ว </w:t>
      </w:r>
      <w:r w:rsidR="006575BE" w:rsidRPr="00411DBC">
        <w:rPr>
          <w:rFonts w:ascii="Angsana New" w:hAnsi="Angsana New"/>
          <w:sz w:val="28"/>
          <w:szCs w:val="28"/>
        </w:rPr>
        <w:t xml:space="preserve"> </w:t>
      </w:r>
      <w:r w:rsidR="006575BE" w:rsidRPr="00411DBC">
        <w:rPr>
          <w:rFonts w:ascii="Angsana New" w:hAnsi="Angsana New" w:hint="cs"/>
          <w:sz w:val="28"/>
          <w:szCs w:val="28"/>
          <w:cs/>
        </w:rPr>
        <w:t>ต่อมมาเมื่อวันที่ 31 พฤษภาคม 25655 บริษัทได้ทำสัญญาขายหุ้นสามัญดังกล่าว</w:t>
      </w:r>
      <w:r w:rsidRPr="00411DBC">
        <w:rPr>
          <w:rFonts w:ascii="Angsana New" w:hAnsi="Angsana New"/>
          <w:sz w:val="28"/>
          <w:szCs w:val="28"/>
          <w:cs/>
        </w:rPr>
        <w:t xml:space="preserve"> </w:t>
      </w:r>
      <w:r w:rsidRPr="00411DBC">
        <w:rPr>
          <w:rFonts w:ascii="Angsana New" w:hAnsi="Angsana New" w:hint="cs"/>
          <w:sz w:val="28"/>
          <w:szCs w:val="28"/>
          <w:cs/>
        </w:rPr>
        <w:t>ให้กับบริษัทที่ไม่เกี่ยวข้องกันแห่งหนึ</w:t>
      </w:r>
      <w:r w:rsidR="006575BE" w:rsidRPr="00411DBC">
        <w:rPr>
          <w:rFonts w:ascii="Angsana New" w:hAnsi="Angsana New" w:hint="cs"/>
          <w:sz w:val="28"/>
          <w:szCs w:val="28"/>
          <w:cs/>
        </w:rPr>
        <w:t>่</w:t>
      </w:r>
      <w:r w:rsidRPr="00411DBC">
        <w:rPr>
          <w:rFonts w:ascii="Angsana New" w:hAnsi="Angsana New" w:hint="cs"/>
          <w:sz w:val="28"/>
          <w:szCs w:val="28"/>
          <w:cs/>
        </w:rPr>
        <w:t xml:space="preserve">ง </w:t>
      </w:r>
      <w:r w:rsidRPr="00411DBC">
        <w:rPr>
          <w:rFonts w:ascii="Angsana New" w:hAnsi="Angsana New"/>
          <w:sz w:val="28"/>
          <w:szCs w:val="28"/>
          <w:cs/>
        </w:rPr>
        <w:t>มูลค่าหุ้นละ 172.131 บาท</w:t>
      </w:r>
      <w:r w:rsidRPr="00411DBC">
        <w:rPr>
          <w:rFonts w:ascii="Angsana New" w:hAnsi="Angsana New" w:hint="cs"/>
          <w:sz w:val="28"/>
          <w:szCs w:val="28"/>
          <w:cs/>
        </w:rPr>
        <w:t xml:space="preserve"> </w:t>
      </w:r>
      <w:r w:rsidRPr="00411DBC">
        <w:rPr>
          <w:rFonts w:ascii="Angsana New" w:hAnsi="Angsana New"/>
          <w:sz w:val="28"/>
          <w:szCs w:val="28"/>
          <w:cs/>
        </w:rPr>
        <w:t>คิดเป็นมูลค่า จำนวน 315</w:t>
      </w:r>
      <w:r w:rsidRPr="00411DBC">
        <w:rPr>
          <w:rFonts w:ascii="Angsana New" w:hAnsi="Angsana New"/>
          <w:sz w:val="28"/>
          <w:szCs w:val="28"/>
        </w:rPr>
        <w:t>,</w:t>
      </w:r>
      <w:r w:rsidRPr="00411DBC">
        <w:rPr>
          <w:rFonts w:ascii="Angsana New" w:hAnsi="Angsana New"/>
          <w:sz w:val="28"/>
          <w:szCs w:val="28"/>
          <w:cs/>
        </w:rPr>
        <w:t>000</w:t>
      </w:r>
      <w:r w:rsidRPr="00411DBC">
        <w:rPr>
          <w:rFonts w:ascii="Angsana New" w:hAnsi="Angsana New"/>
          <w:sz w:val="28"/>
          <w:szCs w:val="28"/>
        </w:rPr>
        <w:t>,</w:t>
      </w:r>
      <w:r w:rsidRPr="00411DBC">
        <w:rPr>
          <w:rFonts w:ascii="Angsana New" w:hAnsi="Angsana New"/>
          <w:sz w:val="28"/>
          <w:szCs w:val="28"/>
          <w:cs/>
        </w:rPr>
        <w:t>000 บาท</w:t>
      </w:r>
      <w:r w:rsidRPr="00411DBC">
        <w:rPr>
          <w:rFonts w:ascii="Angsana New" w:hAnsi="Angsana New" w:hint="cs"/>
          <w:sz w:val="28"/>
          <w:szCs w:val="28"/>
          <w:cs/>
        </w:rPr>
        <w:t xml:space="preserve"> บริษัทผู้ถือได้จ่ายชำระค่าหุ้นด้วยเช็คลงวันที่ล่วงหน้า ในเดือนกันยายน 2566 พร้อมกับวางหลักประกันเป็นที่ดินของบริษัทผู้ขาย ซึ่งได้ทำสัญญาจำนองหลักประกันดังกล่าวเรียบร้อยแล้ว</w:t>
      </w:r>
    </w:p>
    <w:p w14:paraId="2D9BE99C" w14:textId="77777777" w:rsidR="00AE109A" w:rsidRPr="00411DBC" w:rsidRDefault="00AE109A" w:rsidP="00C821CB">
      <w:pPr>
        <w:spacing w:before="240"/>
        <w:rPr>
          <w:rFonts w:ascii="Angsana New" w:hAnsi="Angsana New"/>
          <w:spacing w:val="2"/>
          <w:sz w:val="28"/>
          <w:szCs w:val="28"/>
        </w:rPr>
      </w:pPr>
      <w:bookmarkStart w:id="11" w:name="_Hlk119096794"/>
    </w:p>
    <w:p w14:paraId="07D9AD98" w14:textId="77777777" w:rsidR="003658C5" w:rsidRPr="00411DBC" w:rsidRDefault="003658C5" w:rsidP="00C821CB">
      <w:pPr>
        <w:spacing w:before="240"/>
        <w:rPr>
          <w:rFonts w:ascii="Angsana New" w:hAnsi="Angsana New"/>
          <w:spacing w:val="2"/>
          <w:sz w:val="28"/>
          <w:szCs w:val="28"/>
        </w:rPr>
      </w:pPr>
    </w:p>
    <w:p w14:paraId="2E161656" w14:textId="77777777" w:rsidR="003658C5" w:rsidRPr="00411DBC" w:rsidRDefault="003658C5" w:rsidP="00C821CB">
      <w:pPr>
        <w:spacing w:before="240"/>
        <w:rPr>
          <w:rFonts w:ascii="Angsana New" w:hAnsi="Angsana New"/>
          <w:spacing w:val="2"/>
          <w:sz w:val="28"/>
          <w:szCs w:val="28"/>
        </w:rPr>
      </w:pPr>
    </w:p>
    <w:p w14:paraId="629911E0" w14:textId="5F4E6BDF" w:rsidR="008D7779" w:rsidRPr="00411DBC" w:rsidRDefault="008E0029" w:rsidP="00EA4CCF">
      <w:pPr>
        <w:pStyle w:val="ListParagraph"/>
        <w:numPr>
          <w:ilvl w:val="0"/>
          <w:numId w:val="18"/>
        </w:numPr>
        <w:spacing w:before="240"/>
        <w:rPr>
          <w:rFonts w:ascii="Angsana New" w:hAnsi="Angsana New"/>
          <w:spacing w:val="2"/>
          <w:sz w:val="28"/>
          <w:szCs w:val="28"/>
        </w:rPr>
      </w:pPr>
      <w:r w:rsidRPr="00411DBC">
        <w:rPr>
          <w:rFonts w:ascii="Angsana New" w:hAnsi="Angsana New" w:hint="cs"/>
          <w:b/>
          <w:bCs/>
          <w:sz w:val="28"/>
          <w:szCs w:val="28"/>
          <w:cs/>
        </w:rPr>
        <w:t>เงินให้กู้ยืมระยะยาวและดอกเบี้ยค้างรับแก่บริษัทอื่น</w:t>
      </w:r>
      <w:r w:rsidRPr="00411DBC">
        <w:rPr>
          <w:rFonts w:ascii="Angsana New" w:hAnsi="Angsana New"/>
          <w:b/>
          <w:bCs/>
          <w:sz w:val="28"/>
          <w:szCs w:val="28"/>
        </w:rPr>
        <w:br/>
      </w:r>
    </w:p>
    <w:tbl>
      <w:tblPr>
        <w:tblStyle w:val="TableGrid"/>
        <w:tblW w:w="9913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4"/>
        <w:gridCol w:w="3685"/>
        <w:gridCol w:w="1309"/>
        <w:gridCol w:w="236"/>
        <w:gridCol w:w="1309"/>
        <w:gridCol w:w="236"/>
        <w:gridCol w:w="1309"/>
        <w:gridCol w:w="236"/>
        <w:gridCol w:w="1309"/>
      </w:tblGrid>
      <w:tr w:rsidR="008E0029" w:rsidRPr="00411DBC" w14:paraId="2C4E8DF9" w14:textId="77777777" w:rsidTr="003E0595">
        <w:trPr>
          <w:trHeight w:val="403"/>
          <w:tblHeader/>
        </w:trPr>
        <w:tc>
          <w:tcPr>
            <w:tcW w:w="284" w:type="dxa"/>
          </w:tcPr>
          <w:p w14:paraId="7E3B11D9" w14:textId="77777777" w:rsidR="008E0029" w:rsidRPr="00411DBC" w:rsidRDefault="008E0029" w:rsidP="003E05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685" w:type="dxa"/>
            <w:vAlign w:val="center"/>
          </w:tcPr>
          <w:p w14:paraId="3B28BD93" w14:textId="77777777" w:rsidR="008E0029" w:rsidRPr="00411DBC" w:rsidRDefault="008E0029" w:rsidP="003E05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44" w:type="dxa"/>
            <w:gridSpan w:val="7"/>
            <w:tcBorders>
              <w:bottom w:val="single" w:sz="4" w:space="0" w:color="auto"/>
            </w:tcBorders>
            <w:vAlign w:val="center"/>
          </w:tcPr>
          <w:p w14:paraId="24FD811A" w14:textId="77777777" w:rsidR="008E0029" w:rsidRPr="00411DBC" w:rsidRDefault="008E0029" w:rsidP="003E05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(</w:t>
            </w:r>
            <w:r w:rsidRPr="00411DBC">
              <w:rPr>
                <w:rFonts w:ascii="Angsana New" w:hAnsi="Angsana New"/>
                <w:sz w:val="28"/>
                <w:szCs w:val="28"/>
                <w:cs/>
              </w:rPr>
              <w:t>หน่วย: พันบาท)</w:t>
            </w:r>
          </w:p>
        </w:tc>
      </w:tr>
      <w:tr w:rsidR="008E0029" w:rsidRPr="00411DBC" w14:paraId="67ED3DDF" w14:textId="77777777" w:rsidTr="003E0595">
        <w:trPr>
          <w:trHeight w:val="416"/>
          <w:tblHeader/>
        </w:trPr>
        <w:tc>
          <w:tcPr>
            <w:tcW w:w="284" w:type="dxa"/>
          </w:tcPr>
          <w:p w14:paraId="5CA966E4" w14:textId="77777777" w:rsidR="008E0029" w:rsidRPr="00411DBC" w:rsidRDefault="008E0029" w:rsidP="003E05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685" w:type="dxa"/>
            <w:vAlign w:val="center"/>
          </w:tcPr>
          <w:p w14:paraId="69DD2612" w14:textId="77777777" w:rsidR="008E0029" w:rsidRPr="00411DBC" w:rsidRDefault="008E0029" w:rsidP="003E05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54" w:type="dxa"/>
            <w:gridSpan w:val="3"/>
            <w:tcBorders>
              <w:top w:val="single" w:sz="4" w:space="0" w:color="auto"/>
            </w:tcBorders>
            <w:vAlign w:val="center"/>
          </w:tcPr>
          <w:p w14:paraId="640A7A4C" w14:textId="77777777" w:rsidR="008E0029" w:rsidRPr="00411DBC" w:rsidRDefault="008E0029" w:rsidP="003E05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36" w:type="dxa"/>
            <w:tcBorders>
              <w:top w:val="single" w:sz="4" w:space="0" w:color="auto"/>
            </w:tcBorders>
            <w:vAlign w:val="center"/>
          </w:tcPr>
          <w:p w14:paraId="010295D2" w14:textId="77777777" w:rsidR="008E0029" w:rsidRPr="00411DBC" w:rsidRDefault="008E0029" w:rsidP="003E05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54" w:type="dxa"/>
            <w:gridSpan w:val="3"/>
            <w:tcBorders>
              <w:top w:val="single" w:sz="4" w:space="0" w:color="auto"/>
            </w:tcBorders>
            <w:vAlign w:val="center"/>
          </w:tcPr>
          <w:p w14:paraId="5B3A5575" w14:textId="77777777" w:rsidR="008E0029" w:rsidRPr="00411DBC" w:rsidRDefault="008E0029" w:rsidP="003E05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A177E8" w:rsidRPr="00411DBC" w14:paraId="35C3986A" w14:textId="77777777" w:rsidTr="003E0595">
        <w:trPr>
          <w:trHeight w:val="403"/>
          <w:tblHeader/>
        </w:trPr>
        <w:tc>
          <w:tcPr>
            <w:tcW w:w="284" w:type="dxa"/>
          </w:tcPr>
          <w:p w14:paraId="136B8D8C" w14:textId="77777777" w:rsidR="00A177E8" w:rsidRPr="00411DBC" w:rsidRDefault="00A177E8" w:rsidP="00A177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685" w:type="dxa"/>
            <w:vAlign w:val="center"/>
          </w:tcPr>
          <w:p w14:paraId="2021FF2A" w14:textId="77777777" w:rsidR="00A177E8" w:rsidRPr="00411DBC" w:rsidRDefault="00A177E8" w:rsidP="00A177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vMerge w:val="restart"/>
            <w:tcBorders>
              <w:top w:val="single" w:sz="4" w:space="0" w:color="auto"/>
            </w:tcBorders>
            <w:vAlign w:val="center"/>
          </w:tcPr>
          <w:p w14:paraId="5346B6CA" w14:textId="77777777" w:rsidR="00A177E8" w:rsidRPr="00411DBC" w:rsidRDefault="00A177E8" w:rsidP="00A177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  <w:p w14:paraId="5ADF36A0" w14:textId="7A5F3D4D" w:rsidR="00A177E8" w:rsidRPr="00411DBC" w:rsidRDefault="00A177E8" w:rsidP="00A177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3</w:t>
            </w:r>
            <w:r w:rsidR="00586B0B" w:rsidRPr="00411DBC">
              <w:rPr>
                <w:rFonts w:ascii="Angsana New" w:hAnsi="Angsana New"/>
                <w:sz w:val="28"/>
                <w:szCs w:val="28"/>
              </w:rPr>
              <w:t xml:space="preserve">0 </w:t>
            </w:r>
            <w:r w:rsidR="00586B0B" w:rsidRPr="00411DBC">
              <w:rPr>
                <w:rFonts w:ascii="Angsana New" w:hAnsi="Angsana New" w:hint="cs"/>
                <w:sz w:val="28"/>
                <w:szCs w:val="28"/>
                <w:cs/>
              </w:rPr>
              <w:t>มิถุนายน</w:t>
            </w:r>
          </w:p>
          <w:p w14:paraId="403F90C3" w14:textId="4E5986AD" w:rsidR="00A177E8" w:rsidRPr="00411DBC" w:rsidRDefault="00A177E8" w:rsidP="00A177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236" w:type="dxa"/>
            <w:vMerge w:val="restart"/>
            <w:tcBorders>
              <w:top w:val="single" w:sz="4" w:space="0" w:color="auto"/>
            </w:tcBorders>
            <w:vAlign w:val="center"/>
          </w:tcPr>
          <w:p w14:paraId="61A14D3F" w14:textId="77777777" w:rsidR="00A177E8" w:rsidRPr="00411DBC" w:rsidRDefault="00A177E8" w:rsidP="00A177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vMerge w:val="restart"/>
            <w:tcBorders>
              <w:top w:val="single" w:sz="4" w:space="0" w:color="auto"/>
            </w:tcBorders>
            <w:vAlign w:val="center"/>
          </w:tcPr>
          <w:p w14:paraId="0860FFAD" w14:textId="77777777" w:rsidR="00A177E8" w:rsidRPr="00411DBC" w:rsidRDefault="00A177E8" w:rsidP="00A177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  <w:p w14:paraId="0C3D3C36" w14:textId="77777777" w:rsidR="00A177E8" w:rsidRPr="00411DBC" w:rsidRDefault="00A177E8" w:rsidP="00A177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ธันวาคม</w:t>
            </w:r>
          </w:p>
          <w:p w14:paraId="041D63E0" w14:textId="243B9C1B" w:rsidR="00A177E8" w:rsidRPr="00411DBC" w:rsidRDefault="00A177E8" w:rsidP="00A177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2565</w:t>
            </w:r>
          </w:p>
        </w:tc>
        <w:tc>
          <w:tcPr>
            <w:tcW w:w="236" w:type="dxa"/>
            <w:vMerge w:val="restart"/>
            <w:vAlign w:val="center"/>
          </w:tcPr>
          <w:p w14:paraId="768D30C2" w14:textId="77777777" w:rsidR="00A177E8" w:rsidRPr="00411DBC" w:rsidRDefault="00A177E8" w:rsidP="00A177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vMerge w:val="restart"/>
            <w:tcBorders>
              <w:top w:val="single" w:sz="4" w:space="0" w:color="auto"/>
            </w:tcBorders>
            <w:vAlign w:val="center"/>
          </w:tcPr>
          <w:p w14:paraId="240636E7" w14:textId="77777777" w:rsidR="00586B0B" w:rsidRPr="00411DBC" w:rsidRDefault="00586B0B" w:rsidP="00586B0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  <w:p w14:paraId="1D750F9E" w14:textId="77777777" w:rsidR="00586B0B" w:rsidRPr="00411DBC" w:rsidRDefault="00586B0B" w:rsidP="00586B0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 xml:space="preserve">30 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มิถุนายน</w:t>
            </w:r>
          </w:p>
          <w:p w14:paraId="22471898" w14:textId="2EE4CFC1" w:rsidR="00A177E8" w:rsidRPr="00411DBC" w:rsidRDefault="00586B0B" w:rsidP="00586B0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236" w:type="dxa"/>
            <w:vMerge w:val="restart"/>
            <w:tcBorders>
              <w:top w:val="single" w:sz="4" w:space="0" w:color="auto"/>
            </w:tcBorders>
            <w:vAlign w:val="center"/>
          </w:tcPr>
          <w:p w14:paraId="1C8732D9" w14:textId="77777777" w:rsidR="00A177E8" w:rsidRPr="00411DBC" w:rsidRDefault="00A177E8" w:rsidP="00A177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vMerge w:val="restart"/>
            <w:tcBorders>
              <w:top w:val="single" w:sz="4" w:space="0" w:color="auto"/>
            </w:tcBorders>
            <w:vAlign w:val="center"/>
          </w:tcPr>
          <w:p w14:paraId="0B4DF8B9" w14:textId="77777777" w:rsidR="00A177E8" w:rsidRPr="00411DBC" w:rsidRDefault="00A177E8" w:rsidP="00A177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  <w:p w14:paraId="494B8090" w14:textId="77777777" w:rsidR="00A177E8" w:rsidRPr="00411DBC" w:rsidRDefault="00A177E8" w:rsidP="00A177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ธันวาคม</w:t>
            </w:r>
          </w:p>
          <w:p w14:paraId="09B66815" w14:textId="708FE65B" w:rsidR="00A177E8" w:rsidRPr="00411DBC" w:rsidRDefault="00A177E8" w:rsidP="00A177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2565</w:t>
            </w:r>
          </w:p>
        </w:tc>
      </w:tr>
      <w:tr w:rsidR="008E0029" w:rsidRPr="00411DBC" w14:paraId="5AD539CE" w14:textId="77777777" w:rsidTr="003E0595">
        <w:trPr>
          <w:trHeight w:val="403"/>
          <w:tblHeader/>
        </w:trPr>
        <w:tc>
          <w:tcPr>
            <w:tcW w:w="284" w:type="dxa"/>
          </w:tcPr>
          <w:p w14:paraId="2BBAE97C" w14:textId="77777777" w:rsidR="008E0029" w:rsidRPr="00411DBC" w:rsidRDefault="008E0029" w:rsidP="003E05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685" w:type="dxa"/>
            <w:vAlign w:val="center"/>
          </w:tcPr>
          <w:p w14:paraId="3C9BFEC2" w14:textId="77777777" w:rsidR="008E0029" w:rsidRPr="00411DBC" w:rsidRDefault="008E0029" w:rsidP="003E05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vMerge/>
            <w:vAlign w:val="center"/>
          </w:tcPr>
          <w:p w14:paraId="4789219B" w14:textId="77777777" w:rsidR="008E0029" w:rsidRPr="00411DBC" w:rsidRDefault="008E0029" w:rsidP="003E05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36" w:type="dxa"/>
            <w:vMerge/>
            <w:vAlign w:val="center"/>
          </w:tcPr>
          <w:p w14:paraId="72DB1BEF" w14:textId="77777777" w:rsidR="008E0029" w:rsidRPr="00411DBC" w:rsidRDefault="008E0029" w:rsidP="003E05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vMerge/>
            <w:vAlign w:val="center"/>
          </w:tcPr>
          <w:p w14:paraId="5ACB9DDA" w14:textId="77777777" w:rsidR="008E0029" w:rsidRPr="00411DBC" w:rsidRDefault="008E0029" w:rsidP="003E05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36" w:type="dxa"/>
            <w:vMerge/>
            <w:vAlign w:val="center"/>
          </w:tcPr>
          <w:p w14:paraId="5073A21D" w14:textId="77777777" w:rsidR="008E0029" w:rsidRPr="00411DBC" w:rsidRDefault="008E0029" w:rsidP="003E05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vMerge/>
            <w:vAlign w:val="center"/>
          </w:tcPr>
          <w:p w14:paraId="7F1F1E47" w14:textId="77777777" w:rsidR="008E0029" w:rsidRPr="00411DBC" w:rsidRDefault="008E0029" w:rsidP="003E05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36" w:type="dxa"/>
            <w:vMerge/>
            <w:vAlign w:val="center"/>
          </w:tcPr>
          <w:p w14:paraId="67D991A3" w14:textId="77777777" w:rsidR="008E0029" w:rsidRPr="00411DBC" w:rsidRDefault="008E0029" w:rsidP="003E05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vMerge/>
            <w:vAlign w:val="center"/>
          </w:tcPr>
          <w:p w14:paraId="20B50032" w14:textId="77777777" w:rsidR="008E0029" w:rsidRPr="00411DBC" w:rsidRDefault="008E0029" w:rsidP="003E05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8E0029" w:rsidRPr="00411DBC" w14:paraId="627038D8" w14:textId="77777777" w:rsidTr="003E0595">
        <w:trPr>
          <w:trHeight w:val="403"/>
          <w:tblHeader/>
        </w:trPr>
        <w:tc>
          <w:tcPr>
            <w:tcW w:w="284" w:type="dxa"/>
          </w:tcPr>
          <w:p w14:paraId="41178427" w14:textId="77777777" w:rsidR="008E0029" w:rsidRPr="00411DBC" w:rsidRDefault="008E0029" w:rsidP="003E05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685" w:type="dxa"/>
            <w:vAlign w:val="center"/>
          </w:tcPr>
          <w:p w14:paraId="3E35B0B9" w14:textId="77777777" w:rsidR="008E0029" w:rsidRPr="00411DBC" w:rsidRDefault="008E0029" w:rsidP="003E05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vMerge/>
            <w:tcBorders>
              <w:bottom w:val="single" w:sz="4" w:space="0" w:color="auto"/>
            </w:tcBorders>
            <w:vAlign w:val="center"/>
          </w:tcPr>
          <w:p w14:paraId="2CC979E8" w14:textId="77777777" w:rsidR="008E0029" w:rsidRPr="00411DBC" w:rsidRDefault="008E0029" w:rsidP="003E05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36" w:type="dxa"/>
            <w:vMerge/>
            <w:vAlign w:val="center"/>
          </w:tcPr>
          <w:p w14:paraId="485684CF" w14:textId="77777777" w:rsidR="008E0029" w:rsidRPr="00411DBC" w:rsidRDefault="008E0029" w:rsidP="003E05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vMerge/>
            <w:tcBorders>
              <w:bottom w:val="single" w:sz="4" w:space="0" w:color="auto"/>
            </w:tcBorders>
            <w:vAlign w:val="center"/>
          </w:tcPr>
          <w:p w14:paraId="3A31D6A3" w14:textId="77777777" w:rsidR="008E0029" w:rsidRPr="00411DBC" w:rsidRDefault="008E0029" w:rsidP="003E05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36" w:type="dxa"/>
            <w:vMerge/>
            <w:vAlign w:val="center"/>
          </w:tcPr>
          <w:p w14:paraId="2503F219" w14:textId="77777777" w:rsidR="008E0029" w:rsidRPr="00411DBC" w:rsidRDefault="008E0029" w:rsidP="003E05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vMerge/>
            <w:tcBorders>
              <w:bottom w:val="single" w:sz="4" w:space="0" w:color="auto"/>
            </w:tcBorders>
            <w:vAlign w:val="center"/>
          </w:tcPr>
          <w:p w14:paraId="236B7C7B" w14:textId="77777777" w:rsidR="008E0029" w:rsidRPr="00411DBC" w:rsidRDefault="008E0029" w:rsidP="003E05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36" w:type="dxa"/>
            <w:vMerge/>
            <w:vAlign w:val="center"/>
          </w:tcPr>
          <w:p w14:paraId="6D933487" w14:textId="77777777" w:rsidR="008E0029" w:rsidRPr="00411DBC" w:rsidRDefault="008E0029" w:rsidP="003E05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vMerge/>
            <w:tcBorders>
              <w:bottom w:val="single" w:sz="4" w:space="0" w:color="auto"/>
            </w:tcBorders>
            <w:vAlign w:val="center"/>
          </w:tcPr>
          <w:p w14:paraId="43530193" w14:textId="77777777" w:rsidR="008E0029" w:rsidRPr="00411DBC" w:rsidRDefault="008E0029" w:rsidP="003E05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8E0029" w:rsidRPr="00411DBC" w14:paraId="11ACF514" w14:textId="77777777" w:rsidTr="008E0029">
        <w:trPr>
          <w:trHeight w:val="403"/>
        </w:trPr>
        <w:tc>
          <w:tcPr>
            <w:tcW w:w="284" w:type="dxa"/>
          </w:tcPr>
          <w:p w14:paraId="32CA015F" w14:textId="77777777" w:rsidR="008E0029" w:rsidRPr="00411DBC" w:rsidRDefault="008E0029" w:rsidP="003E0595">
            <w:pPr>
              <w:ind w:hanging="245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685" w:type="dxa"/>
            <w:vAlign w:val="center"/>
          </w:tcPr>
          <w:p w14:paraId="0AA36664" w14:textId="77777777" w:rsidR="008E0029" w:rsidRPr="00411DBC" w:rsidRDefault="008E0029" w:rsidP="003E0595">
            <w:pPr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</w:pPr>
            <w:r w:rsidRPr="00411DBC"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  <w:t>บริษัท อีโคลด์ จำกัด</w:t>
            </w:r>
          </w:p>
        </w:tc>
        <w:tc>
          <w:tcPr>
            <w:tcW w:w="1309" w:type="dxa"/>
          </w:tcPr>
          <w:p w14:paraId="399BCBBE" w14:textId="77777777" w:rsidR="008E0029" w:rsidRPr="00411DBC" w:rsidRDefault="008E0029" w:rsidP="003E0595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vAlign w:val="center"/>
          </w:tcPr>
          <w:p w14:paraId="28E40174" w14:textId="77777777" w:rsidR="008E0029" w:rsidRPr="00411DBC" w:rsidRDefault="008E0029" w:rsidP="003E0595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</w:tcPr>
          <w:p w14:paraId="4E189947" w14:textId="77777777" w:rsidR="008E0029" w:rsidRPr="00411DBC" w:rsidRDefault="008E0029" w:rsidP="003E0595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vAlign w:val="center"/>
          </w:tcPr>
          <w:p w14:paraId="20BD2657" w14:textId="77777777" w:rsidR="008E0029" w:rsidRPr="00411DBC" w:rsidRDefault="008E0029" w:rsidP="003E0595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</w:tcPr>
          <w:p w14:paraId="1374A084" w14:textId="77777777" w:rsidR="008E0029" w:rsidRPr="00411DBC" w:rsidRDefault="008E0029" w:rsidP="003E0595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vAlign w:val="center"/>
          </w:tcPr>
          <w:p w14:paraId="7C3E914F" w14:textId="77777777" w:rsidR="008E0029" w:rsidRPr="00411DBC" w:rsidRDefault="008E0029" w:rsidP="003E0595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</w:tcPr>
          <w:p w14:paraId="07598E18" w14:textId="77777777" w:rsidR="008E0029" w:rsidRPr="00411DBC" w:rsidRDefault="008E0029" w:rsidP="003E0595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BF7B2C" w:rsidRPr="00411DBC" w14:paraId="597D24E4" w14:textId="77777777" w:rsidTr="003E0595">
        <w:trPr>
          <w:trHeight w:val="403"/>
        </w:trPr>
        <w:tc>
          <w:tcPr>
            <w:tcW w:w="284" w:type="dxa"/>
          </w:tcPr>
          <w:p w14:paraId="3342C93F" w14:textId="77777777" w:rsidR="00BF7B2C" w:rsidRPr="00411DBC" w:rsidRDefault="00BF7B2C" w:rsidP="00BF7B2C">
            <w:pPr>
              <w:ind w:hanging="245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685" w:type="dxa"/>
            <w:vAlign w:val="center"/>
          </w:tcPr>
          <w:p w14:paraId="242F4C95" w14:textId="77777777" w:rsidR="00BF7B2C" w:rsidRPr="00411DBC" w:rsidRDefault="00BF7B2C" w:rsidP="00BF7B2C">
            <w:pPr>
              <w:ind w:firstLine="183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เงินให้กู้ยืมระยะยาว</w:t>
            </w:r>
          </w:p>
        </w:tc>
        <w:tc>
          <w:tcPr>
            <w:tcW w:w="1309" w:type="dxa"/>
          </w:tcPr>
          <w:p w14:paraId="4599A9AC" w14:textId="5C2C9C67" w:rsidR="00BF7B2C" w:rsidRPr="00411DBC" w:rsidRDefault="00BF7B2C" w:rsidP="00BF7B2C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22,000</w:t>
            </w:r>
          </w:p>
        </w:tc>
        <w:tc>
          <w:tcPr>
            <w:tcW w:w="236" w:type="dxa"/>
            <w:vAlign w:val="center"/>
          </w:tcPr>
          <w:p w14:paraId="330F1882" w14:textId="77777777" w:rsidR="00BF7B2C" w:rsidRPr="00411DBC" w:rsidRDefault="00BF7B2C" w:rsidP="00BF7B2C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</w:tcPr>
          <w:p w14:paraId="652BF1B7" w14:textId="46C143FF" w:rsidR="00BF7B2C" w:rsidRPr="00411DBC" w:rsidRDefault="00BF7B2C" w:rsidP="00BF7B2C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22,000</w:t>
            </w:r>
          </w:p>
        </w:tc>
        <w:tc>
          <w:tcPr>
            <w:tcW w:w="236" w:type="dxa"/>
            <w:vAlign w:val="center"/>
          </w:tcPr>
          <w:p w14:paraId="61E4E60D" w14:textId="77777777" w:rsidR="00BF7B2C" w:rsidRPr="00411DBC" w:rsidRDefault="00BF7B2C" w:rsidP="00BF7B2C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</w:tcPr>
          <w:p w14:paraId="255A6222" w14:textId="34E2D23D" w:rsidR="00BF7B2C" w:rsidRPr="00411DBC" w:rsidRDefault="00BF7B2C" w:rsidP="00BF7B2C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22,000</w:t>
            </w:r>
          </w:p>
        </w:tc>
        <w:tc>
          <w:tcPr>
            <w:tcW w:w="236" w:type="dxa"/>
            <w:vAlign w:val="center"/>
          </w:tcPr>
          <w:p w14:paraId="17736AED" w14:textId="77777777" w:rsidR="00BF7B2C" w:rsidRPr="00411DBC" w:rsidRDefault="00BF7B2C" w:rsidP="00BF7B2C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</w:tcPr>
          <w:p w14:paraId="41D9BEE5" w14:textId="4EA5F611" w:rsidR="00BF7B2C" w:rsidRPr="00411DBC" w:rsidRDefault="00BF7B2C" w:rsidP="00BF7B2C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22,000</w:t>
            </w:r>
          </w:p>
        </w:tc>
      </w:tr>
      <w:tr w:rsidR="00BF7B2C" w:rsidRPr="00411DBC" w14:paraId="62F22C94" w14:textId="77777777" w:rsidTr="008E0029">
        <w:trPr>
          <w:trHeight w:val="403"/>
        </w:trPr>
        <w:tc>
          <w:tcPr>
            <w:tcW w:w="284" w:type="dxa"/>
          </w:tcPr>
          <w:p w14:paraId="30FD2688" w14:textId="77777777" w:rsidR="00BF7B2C" w:rsidRPr="00411DBC" w:rsidRDefault="00BF7B2C" w:rsidP="00BF7B2C">
            <w:pPr>
              <w:ind w:hanging="245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685" w:type="dxa"/>
            <w:vAlign w:val="center"/>
          </w:tcPr>
          <w:p w14:paraId="7ABBF1DD" w14:textId="77777777" w:rsidR="00BF7B2C" w:rsidRPr="00411DBC" w:rsidRDefault="00BF7B2C" w:rsidP="00BF7B2C">
            <w:pPr>
              <w:ind w:firstLine="183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ดอกเบี้ยค้างรับ</w:t>
            </w:r>
          </w:p>
        </w:tc>
        <w:tc>
          <w:tcPr>
            <w:tcW w:w="1309" w:type="dxa"/>
            <w:tcBorders>
              <w:bottom w:val="single" w:sz="4" w:space="0" w:color="auto"/>
            </w:tcBorders>
          </w:tcPr>
          <w:p w14:paraId="173AAFE9" w14:textId="367901EC" w:rsidR="00BF7B2C" w:rsidRPr="00411DBC" w:rsidRDefault="00BF7B2C" w:rsidP="00BF7B2C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1,762</w:t>
            </w:r>
          </w:p>
        </w:tc>
        <w:tc>
          <w:tcPr>
            <w:tcW w:w="236" w:type="dxa"/>
            <w:vAlign w:val="center"/>
          </w:tcPr>
          <w:p w14:paraId="417B449A" w14:textId="77777777" w:rsidR="00BF7B2C" w:rsidRPr="00411DBC" w:rsidRDefault="00BF7B2C" w:rsidP="00BF7B2C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tcBorders>
              <w:bottom w:val="single" w:sz="4" w:space="0" w:color="auto"/>
            </w:tcBorders>
          </w:tcPr>
          <w:p w14:paraId="3103A24F" w14:textId="4A91015F" w:rsidR="00BF7B2C" w:rsidRPr="00411DBC" w:rsidRDefault="00BF7B2C" w:rsidP="00BF7B2C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998</w:t>
            </w:r>
          </w:p>
        </w:tc>
        <w:tc>
          <w:tcPr>
            <w:tcW w:w="236" w:type="dxa"/>
            <w:vAlign w:val="center"/>
          </w:tcPr>
          <w:p w14:paraId="73768CC9" w14:textId="77777777" w:rsidR="00BF7B2C" w:rsidRPr="00411DBC" w:rsidRDefault="00BF7B2C" w:rsidP="00BF7B2C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tcBorders>
              <w:bottom w:val="single" w:sz="4" w:space="0" w:color="auto"/>
            </w:tcBorders>
          </w:tcPr>
          <w:p w14:paraId="2603DDED" w14:textId="11EA98C4" w:rsidR="00BF7B2C" w:rsidRPr="00411DBC" w:rsidRDefault="00BF7B2C" w:rsidP="00BF7B2C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1,762</w:t>
            </w:r>
          </w:p>
        </w:tc>
        <w:tc>
          <w:tcPr>
            <w:tcW w:w="236" w:type="dxa"/>
            <w:vAlign w:val="center"/>
          </w:tcPr>
          <w:p w14:paraId="7D659DF1" w14:textId="77777777" w:rsidR="00BF7B2C" w:rsidRPr="00411DBC" w:rsidRDefault="00BF7B2C" w:rsidP="00BF7B2C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tcBorders>
              <w:bottom w:val="single" w:sz="4" w:space="0" w:color="auto"/>
            </w:tcBorders>
          </w:tcPr>
          <w:p w14:paraId="3E692661" w14:textId="0A53B804" w:rsidR="00BF7B2C" w:rsidRPr="00411DBC" w:rsidRDefault="00BF7B2C" w:rsidP="00BF7B2C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998</w:t>
            </w:r>
          </w:p>
        </w:tc>
      </w:tr>
      <w:tr w:rsidR="00BF7B2C" w:rsidRPr="00411DBC" w14:paraId="5C8AF8BF" w14:textId="77777777" w:rsidTr="00883A02">
        <w:trPr>
          <w:trHeight w:val="403"/>
        </w:trPr>
        <w:tc>
          <w:tcPr>
            <w:tcW w:w="284" w:type="dxa"/>
          </w:tcPr>
          <w:p w14:paraId="7FA525B2" w14:textId="77777777" w:rsidR="00BF7B2C" w:rsidRPr="00411DBC" w:rsidRDefault="00BF7B2C" w:rsidP="00BF7B2C">
            <w:pPr>
              <w:ind w:hanging="245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685" w:type="dxa"/>
            <w:vAlign w:val="center"/>
          </w:tcPr>
          <w:p w14:paraId="7DA40822" w14:textId="77777777" w:rsidR="00BF7B2C" w:rsidRPr="00411DBC" w:rsidRDefault="00BF7B2C" w:rsidP="00BF7B2C">
            <w:pPr>
              <w:ind w:firstLine="183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309" w:type="dxa"/>
            <w:tcBorders>
              <w:top w:val="single" w:sz="4" w:space="0" w:color="auto"/>
              <w:bottom w:val="single" w:sz="4" w:space="0" w:color="auto"/>
            </w:tcBorders>
          </w:tcPr>
          <w:p w14:paraId="18D904E7" w14:textId="5B4B80CA" w:rsidR="00BF7B2C" w:rsidRPr="00411DBC" w:rsidRDefault="00BF7B2C" w:rsidP="00BF7B2C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23,762</w:t>
            </w:r>
          </w:p>
        </w:tc>
        <w:tc>
          <w:tcPr>
            <w:tcW w:w="236" w:type="dxa"/>
            <w:vAlign w:val="center"/>
          </w:tcPr>
          <w:p w14:paraId="589DD1D5" w14:textId="77777777" w:rsidR="00BF7B2C" w:rsidRPr="00411DBC" w:rsidRDefault="00BF7B2C" w:rsidP="00BF7B2C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tcBorders>
              <w:top w:val="single" w:sz="4" w:space="0" w:color="auto"/>
              <w:bottom w:val="single" w:sz="4" w:space="0" w:color="auto"/>
            </w:tcBorders>
          </w:tcPr>
          <w:p w14:paraId="3987AFE5" w14:textId="51B51667" w:rsidR="00BF7B2C" w:rsidRPr="00411DBC" w:rsidRDefault="00BF7B2C" w:rsidP="00BF7B2C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22,998</w:t>
            </w:r>
          </w:p>
        </w:tc>
        <w:tc>
          <w:tcPr>
            <w:tcW w:w="236" w:type="dxa"/>
            <w:vAlign w:val="center"/>
          </w:tcPr>
          <w:p w14:paraId="2573C407" w14:textId="77777777" w:rsidR="00BF7B2C" w:rsidRPr="00411DBC" w:rsidRDefault="00BF7B2C" w:rsidP="00BF7B2C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tcBorders>
              <w:top w:val="single" w:sz="4" w:space="0" w:color="auto"/>
              <w:bottom w:val="single" w:sz="4" w:space="0" w:color="auto"/>
            </w:tcBorders>
          </w:tcPr>
          <w:p w14:paraId="6534003B" w14:textId="4B01CFB1" w:rsidR="00BF7B2C" w:rsidRPr="00411DBC" w:rsidRDefault="00BF7B2C" w:rsidP="00BF7B2C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23,762</w:t>
            </w:r>
          </w:p>
        </w:tc>
        <w:tc>
          <w:tcPr>
            <w:tcW w:w="236" w:type="dxa"/>
            <w:vAlign w:val="center"/>
          </w:tcPr>
          <w:p w14:paraId="16F9C069" w14:textId="77777777" w:rsidR="00BF7B2C" w:rsidRPr="00411DBC" w:rsidRDefault="00BF7B2C" w:rsidP="00BF7B2C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tcBorders>
              <w:top w:val="single" w:sz="4" w:space="0" w:color="auto"/>
              <w:bottom w:val="single" w:sz="4" w:space="0" w:color="auto"/>
            </w:tcBorders>
          </w:tcPr>
          <w:p w14:paraId="065741FB" w14:textId="1B566AD5" w:rsidR="00BF7B2C" w:rsidRPr="00411DBC" w:rsidRDefault="00BF7B2C" w:rsidP="00BF7B2C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22,998</w:t>
            </w:r>
          </w:p>
        </w:tc>
      </w:tr>
      <w:tr w:rsidR="00631F41" w:rsidRPr="00411DBC" w14:paraId="129651CE" w14:textId="77777777" w:rsidTr="00631F41">
        <w:trPr>
          <w:trHeight w:val="403"/>
        </w:trPr>
        <w:tc>
          <w:tcPr>
            <w:tcW w:w="284" w:type="dxa"/>
          </w:tcPr>
          <w:p w14:paraId="271377AE" w14:textId="77777777" w:rsidR="00631F41" w:rsidRPr="00411DBC" w:rsidRDefault="00631F41" w:rsidP="003E0595">
            <w:pPr>
              <w:ind w:hanging="245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685" w:type="dxa"/>
            <w:vAlign w:val="center"/>
          </w:tcPr>
          <w:p w14:paraId="30E30596" w14:textId="77777777" w:rsidR="00631F41" w:rsidRPr="00411DBC" w:rsidRDefault="00631F41" w:rsidP="008E0029">
            <w:pPr>
              <w:ind w:firstLine="183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09" w:type="dxa"/>
            <w:tcBorders>
              <w:top w:val="single" w:sz="4" w:space="0" w:color="auto"/>
            </w:tcBorders>
          </w:tcPr>
          <w:p w14:paraId="105A07E3" w14:textId="77777777" w:rsidR="00631F41" w:rsidRPr="00411DBC" w:rsidRDefault="00631F41" w:rsidP="003E0595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vAlign w:val="center"/>
          </w:tcPr>
          <w:p w14:paraId="68ED5260" w14:textId="77777777" w:rsidR="00631F41" w:rsidRPr="00411DBC" w:rsidRDefault="00631F41" w:rsidP="003E0595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tcBorders>
              <w:top w:val="single" w:sz="4" w:space="0" w:color="auto"/>
            </w:tcBorders>
            <w:vAlign w:val="bottom"/>
          </w:tcPr>
          <w:p w14:paraId="737E0E94" w14:textId="77777777" w:rsidR="00631F41" w:rsidRPr="00411DBC" w:rsidRDefault="00631F41" w:rsidP="003E0595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vAlign w:val="center"/>
          </w:tcPr>
          <w:p w14:paraId="46023E93" w14:textId="77777777" w:rsidR="00631F41" w:rsidRPr="00411DBC" w:rsidRDefault="00631F41" w:rsidP="003E0595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tcBorders>
              <w:top w:val="single" w:sz="4" w:space="0" w:color="auto"/>
            </w:tcBorders>
          </w:tcPr>
          <w:p w14:paraId="5F275C27" w14:textId="77777777" w:rsidR="00631F41" w:rsidRPr="00411DBC" w:rsidRDefault="00631F41" w:rsidP="003E0595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vAlign w:val="center"/>
          </w:tcPr>
          <w:p w14:paraId="04071A57" w14:textId="77777777" w:rsidR="00631F41" w:rsidRPr="00411DBC" w:rsidRDefault="00631F41" w:rsidP="003E0595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tcBorders>
              <w:top w:val="single" w:sz="4" w:space="0" w:color="auto"/>
            </w:tcBorders>
            <w:vAlign w:val="bottom"/>
          </w:tcPr>
          <w:p w14:paraId="1F8A2ABD" w14:textId="77777777" w:rsidR="00631F41" w:rsidRPr="00411DBC" w:rsidRDefault="00631F41" w:rsidP="003E0595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631F41" w:rsidRPr="00411DBC" w14:paraId="43DF06B2" w14:textId="77777777" w:rsidTr="00631F41">
        <w:trPr>
          <w:trHeight w:val="403"/>
        </w:trPr>
        <w:tc>
          <w:tcPr>
            <w:tcW w:w="284" w:type="dxa"/>
          </w:tcPr>
          <w:p w14:paraId="415395F8" w14:textId="77777777" w:rsidR="00631F41" w:rsidRPr="00411DBC" w:rsidRDefault="00631F41" w:rsidP="003E0595">
            <w:pPr>
              <w:ind w:hanging="245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685" w:type="dxa"/>
            <w:vAlign w:val="center"/>
          </w:tcPr>
          <w:p w14:paraId="3EAD295B" w14:textId="30020908" w:rsidR="00631F41" w:rsidRPr="00411DBC" w:rsidRDefault="00B61503" w:rsidP="00631F41">
            <w:pPr>
              <w:tabs>
                <w:tab w:val="clear" w:pos="227"/>
              </w:tabs>
              <w:ind w:firstLine="36"/>
              <w:jc w:val="both"/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</w:pPr>
            <w:r w:rsidRPr="00411DBC">
              <w:rPr>
                <w:rFonts w:ascii="Angsana New" w:hAnsi="Angsana New"/>
                <w:b/>
                <w:bCs/>
                <w:sz w:val="28"/>
                <w:szCs w:val="28"/>
                <w:u w:val="single"/>
              </w:rPr>
              <w:t>Energy Sources Investment Pte.Ltd. (GAP)</w:t>
            </w:r>
          </w:p>
        </w:tc>
        <w:tc>
          <w:tcPr>
            <w:tcW w:w="1309" w:type="dxa"/>
          </w:tcPr>
          <w:p w14:paraId="14184EDE" w14:textId="77777777" w:rsidR="00631F41" w:rsidRPr="00411DBC" w:rsidRDefault="00631F41" w:rsidP="003E0595">
            <w:pPr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36" w:type="dxa"/>
            <w:vAlign w:val="center"/>
          </w:tcPr>
          <w:p w14:paraId="03966714" w14:textId="77777777" w:rsidR="00631F41" w:rsidRPr="00411DBC" w:rsidRDefault="00631F41" w:rsidP="003E0595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vAlign w:val="bottom"/>
          </w:tcPr>
          <w:p w14:paraId="3BFD283B" w14:textId="77777777" w:rsidR="00631F41" w:rsidRPr="00411DBC" w:rsidRDefault="00631F41" w:rsidP="003E0595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vAlign w:val="center"/>
          </w:tcPr>
          <w:p w14:paraId="79FD4196" w14:textId="77777777" w:rsidR="00631F41" w:rsidRPr="00411DBC" w:rsidRDefault="00631F41" w:rsidP="003E0595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</w:tcPr>
          <w:p w14:paraId="03CA15C0" w14:textId="77777777" w:rsidR="00631F41" w:rsidRPr="00411DBC" w:rsidRDefault="00631F41" w:rsidP="003E0595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vAlign w:val="center"/>
          </w:tcPr>
          <w:p w14:paraId="7AB11CC5" w14:textId="77777777" w:rsidR="00631F41" w:rsidRPr="00411DBC" w:rsidRDefault="00631F41" w:rsidP="003E0595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vAlign w:val="bottom"/>
          </w:tcPr>
          <w:p w14:paraId="77A9B058" w14:textId="77777777" w:rsidR="00631F41" w:rsidRPr="00411DBC" w:rsidRDefault="00631F41" w:rsidP="003E0595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BF7B2C" w:rsidRPr="00411DBC" w14:paraId="711E0AC2" w14:textId="77777777" w:rsidTr="0088562A">
        <w:trPr>
          <w:trHeight w:val="403"/>
        </w:trPr>
        <w:tc>
          <w:tcPr>
            <w:tcW w:w="284" w:type="dxa"/>
          </w:tcPr>
          <w:p w14:paraId="057855CD" w14:textId="77777777" w:rsidR="00BF7B2C" w:rsidRPr="00411DBC" w:rsidRDefault="00BF7B2C" w:rsidP="00BF7B2C">
            <w:pPr>
              <w:ind w:hanging="245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685" w:type="dxa"/>
            <w:vAlign w:val="center"/>
          </w:tcPr>
          <w:p w14:paraId="7480508B" w14:textId="2825110E" w:rsidR="00BF7B2C" w:rsidRPr="00411DBC" w:rsidRDefault="00BF7B2C" w:rsidP="00BF7B2C">
            <w:pPr>
              <w:ind w:firstLine="183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เงินให้กู้ยืมระยะยาว</w:t>
            </w:r>
          </w:p>
        </w:tc>
        <w:tc>
          <w:tcPr>
            <w:tcW w:w="1309" w:type="dxa"/>
          </w:tcPr>
          <w:p w14:paraId="799ED1BD" w14:textId="33414D52" w:rsidR="00BF7B2C" w:rsidRPr="00411DBC" w:rsidRDefault="00BF7B2C" w:rsidP="00BF7B2C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115,437</w:t>
            </w:r>
          </w:p>
        </w:tc>
        <w:tc>
          <w:tcPr>
            <w:tcW w:w="236" w:type="dxa"/>
            <w:vAlign w:val="center"/>
          </w:tcPr>
          <w:p w14:paraId="5CE13991" w14:textId="77777777" w:rsidR="00BF7B2C" w:rsidRPr="00411DBC" w:rsidRDefault="00BF7B2C" w:rsidP="00BF7B2C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</w:tcPr>
          <w:p w14:paraId="476A5DE5" w14:textId="5D8DD479" w:rsidR="00BF7B2C" w:rsidRPr="00411DBC" w:rsidRDefault="00BF7B2C" w:rsidP="00BF7B2C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115,437</w:t>
            </w:r>
          </w:p>
        </w:tc>
        <w:tc>
          <w:tcPr>
            <w:tcW w:w="236" w:type="dxa"/>
            <w:vAlign w:val="center"/>
          </w:tcPr>
          <w:p w14:paraId="56A0FB73" w14:textId="77777777" w:rsidR="00BF7B2C" w:rsidRPr="00411DBC" w:rsidRDefault="00BF7B2C" w:rsidP="00BF7B2C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</w:tcPr>
          <w:p w14:paraId="78DB3BC6" w14:textId="2527E447" w:rsidR="00BF7B2C" w:rsidRPr="00411DBC" w:rsidRDefault="00BF7B2C" w:rsidP="00BF7B2C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115,437</w:t>
            </w:r>
          </w:p>
        </w:tc>
        <w:tc>
          <w:tcPr>
            <w:tcW w:w="236" w:type="dxa"/>
            <w:vAlign w:val="center"/>
          </w:tcPr>
          <w:p w14:paraId="0D910256" w14:textId="77777777" w:rsidR="00BF7B2C" w:rsidRPr="00411DBC" w:rsidRDefault="00BF7B2C" w:rsidP="00BF7B2C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</w:tcPr>
          <w:p w14:paraId="0F1343D5" w14:textId="01670BDA" w:rsidR="00BF7B2C" w:rsidRPr="00411DBC" w:rsidRDefault="00BF7B2C" w:rsidP="00BF7B2C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115,437</w:t>
            </w:r>
          </w:p>
        </w:tc>
      </w:tr>
      <w:tr w:rsidR="00BF7B2C" w:rsidRPr="00411DBC" w14:paraId="77FD3884" w14:textId="77777777" w:rsidTr="0088562A">
        <w:trPr>
          <w:trHeight w:val="403"/>
        </w:trPr>
        <w:tc>
          <w:tcPr>
            <w:tcW w:w="284" w:type="dxa"/>
          </w:tcPr>
          <w:p w14:paraId="74BCD3C1" w14:textId="77777777" w:rsidR="00BF7B2C" w:rsidRPr="00411DBC" w:rsidRDefault="00BF7B2C" w:rsidP="00BF7B2C">
            <w:pPr>
              <w:ind w:hanging="245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685" w:type="dxa"/>
            <w:vAlign w:val="center"/>
          </w:tcPr>
          <w:p w14:paraId="0B148708" w14:textId="310C010E" w:rsidR="00BF7B2C" w:rsidRPr="00411DBC" w:rsidRDefault="00BF7B2C" w:rsidP="00BF7B2C">
            <w:pPr>
              <w:ind w:firstLine="183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ดอกเบี้ยค้างรับ</w:t>
            </w:r>
          </w:p>
        </w:tc>
        <w:tc>
          <w:tcPr>
            <w:tcW w:w="1309" w:type="dxa"/>
            <w:tcBorders>
              <w:bottom w:val="single" w:sz="4" w:space="0" w:color="auto"/>
            </w:tcBorders>
          </w:tcPr>
          <w:p w14:paraId="2D8CF162" w14:textId="1607391F" w:rsidR="00BF7B2C" w:rsidRPr="00411DBC" w:rsidRDefault="00BF7B2C" w:rsidP="00BF7B2C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2,605</w:t>
            </w:r>
          </w:p>
        </w:tc>
        <w:tc>
          <w:tcPr>
            <w:tcW w:w="236" w:type="dxa"/>
            <w:vAlign w:val="center"/>
          </w:tcPr>
          <w:p w14:paraId="13150E47" w14:textId="77777777" w:rsidR="00BF7B2C" w:rsidRPr="00411DBC" w:rsidRDefault="00BF7B2C" w:rsidP="00BF7B2C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tcBorders>
              <w:bottom w:val="single" w:sz="4" w:space="0" w:color="auto"/>
            </w:tcBorders>
          </w:tcPr>
          <w:p w14:paraId="29D16CD2" w14:textId="6631B3E6" w:rsidR="00BF7B2C" w:rsidRPr="00411DBC" w:rsidRDefault="00BF7B2C" w:rsidP="00BF7B2C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2,605</w:t>
            </w:r>
          </w:p>
        </w:tc>
        <w:tc>
          <w:tcPr>
            <w:tcW w:w="236" w:type="dxa"/>
            <w:vAlign w:val="center"/>
          </w:tcPr>
          <w:p w14:paraId="62488283" w14:textId="77777777" w:rsidR="00BF7B2C" w:rsidRPr="00411DBC" w:rsidRDefault="00BF7B2C" w:rsidP="00BF7B2C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tcBorders>
              <w:bottom w:val="single" w:sz="4" w:space="0" w:color="auto"/>
            </w:tcBorders>
          </w:tcPr>
          <w:p w14:paraId="12C3CDB5" w14:textId="258F02D3" w:rsidR="00BF7B2C" w:rsidRPr="00411DBC" w:rsidRDefault="00BF7B2C" w:rsidP="00BF7B2C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2,605</w:t>
            </w:r>
          </w:p>
        </w:tc>
        <w:tc>
          <w:tcPr>
            <w:tcW w:w="236" w:type="dxa"/>
            <w:vAlign w:val="center"/>
          </w:tcPr>
          <w:p w14:paraId="7CB764BA" w14:textId="77777777" w:rsidR="00BF7B2C" w:rsidRPr="00411DBC" w:rsidRDefault="00BF7B2C" w:rsidP="00BF7B2C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tcBorders>
              <w:bottom w:val="single" w:sz="4" w:space="0" w:color="auto"/>
            </w:tcBorders>
          </w:tcPr>
          <w:p w14:paraId="22A03AD1" w14:textId="16B976E3" w:rsidR="00BF7B2C" w:rsidRPr="00411DBC" w:rsidRDefault="00BF7B2C" w:rsidP="00BF7B2C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2,605</w:t>
            </w:r>
          </w:p>
        </w:tc>
      </w:tr>
      <w:tr w:rsidR="00BF7B2C" w:rsidRPr="00411DBC" w14:paraId="1B4C0DB5" w14:textId="77777777" w:rsidTr="0088562A">
        <w:trPr>
          <w:trHeight w:val="403"/>
        </w:trPr>
        <w:tc>
          <w:tcPr>
            <w:tcW w:w="284" w:type="dxa"/>
          </w:tcPr>
          <w:p w14:paraId="757F9E38" w14:textId="77777777" w:rsidR="00BF7B2C" w:rsidRPr="00411DBC" w:rsidRDefault="00BF7B2C" w:rsidP="00BF7B2C">
            <w:pPr>
              <w:ind w:hanging="245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685" w:type="dxa"/>
            <w:vAlign w:val="center"/>
          </w:tcPr>
          <w:p w14:paraId="3BE5AE39" w14:textId="34914E0E" w:rsidR="00BF7B2C" w:rsidRPr="00411DBC" w:rsidRDefault="00BF7B2C" w:rsidP="00BF7B2C">
            <w:pPr>
              <w:ind w:firstLine="183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309" w:type="dxa"/>
            <w:tcBorders>
              <w:top w:val="single" w:sz="4" w:space="0" w:color="auto"/>
              <w:bottom w:val="single" w:sz="4" w:space="0" w:color="auto"/>
            </w:tcBorders>
          </w:tcPr>
          <w:p w14:paraId="75599F7D" w14:textId="2A21AA86" w:rsidR="00BF7B2C" w:rsidRPr="00411DBC" w:rsidRDefault="00BF7B2C" w:rsidP="00BF7B2C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118,042</w:t>
            </w:r>
          </w:p>
        </w:tc>
        <w:tc>
          <w:tcPr>
            <w:tcW w:w="236" w:type="dxa"/>
            <w:vAlign w:val="center"/>
          </w:tcPr>
          <w:p w14:paraId="0A487600" w14:textId="77777777" w:rsidR="00BF7B2C" w:rsidRPr="00411DBC" w:rsidRDefault="00BF7B2C" w:rsidP="00BF7B2C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tcBorders>
              <w:top w:val="single" w:sz="4" w:space="0" w:color="auto"/>
              <w:bottom w:val="single" w:sz="4" w:space="0" w:color="auto"/>
            </w:tcBorders>
          </w:tcPr>
          <w:p w14:paraId="18E38D95" w14:textId="7E3F582F" w:rsidR="00BF7B2C" w:rsidRPr="00411DBC" w:rsidRDefault="00BF7B2C" w:rsidP="00BF7B2C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118,042</w:t>
            </w:r>
          </w:p>
        </w:tc>
        <w:tc>
          <w:tcPr>
            <w:tcW w:w="236" w:type="dxa"/>
            <w:vAlign w:val="center"/>
          </w:tcPr>
          <w:p w14:paraId="6CBB4DB7" w14:textId="77777777" w:rsidR="00BF7B2C" w:rsidRPr="00411DBC" w:rsidRDefault="00BF7B2C" w:rsidP="00BF7B2C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tcBorders>
              <w:top w:val="single" w:sz="4" w:space="0" w:color="auto"/>
              <w:bottom w:val="single" w:sz="4" w:space="0" w:color="auto"/>
            </w:tcBorders>
          </w:tcPr>
          <w:p w14:paraId="68A15559" w14:textId="234FE3A8" w:rsidR="00BF7B2C" w:rsidRPr="00411DBC" w:rsidRDefault="00BF7B2C" w:rsidP="00BF7B2C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118,042</w:t>
            </w:r>
          </w:p>
        </w:tc>
        <w:tc>
          <w:tcPr>
            <w:tcW w:w="236" w:type="dxa"/>
            <w:vAlign w:val="center"/>
          </w:tcPr>
          <w:p w14:paraId="10541884" w14:textId="77777777" w:rsidR="00BF7B2C" w:rsidRPr="00411DBC" w:rsidRDefault="00BF7B2C" w:rsidP="00BF7B2C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tcBorders>
              <w:top w:val="single" w:sz="4" w:space="0" w:color="auto"/>
              <w:bottom w:val="single" w:sz="4" w:space="0" w:color="auto"/>
            </w:tcBorders>
          </w:tcPr>
          <w:p w14:paraId="053D49FC" w14:textId="39FA9A1C" w:rsidR="00BF7B2C" w:rsidRPr="00411DBC" w:rsidRDefault="00BF7B2C" w:rsidP="00BF7B2C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118,042</w:t>
            </w:r>
          </w:p>
        </w:tc>
      </w:tr>
      <w:tr w:rsidR="00C921BF" w:rsidRPr="00411DBC" w14:paraId="01019E3E" w14:textId="77777777" w:rsidTr="002B6D64">
        <w:trPr>
          <w:trHeight w:val="403"/>
        </w:trPr>
        <w:tc>
          <w:tcPr>
            <w:tcW w:w="284" w:type="dxa"/>
          </w:tcPr>
          <w:p w14:paraId="5FD556F8" w14:textId="77777777" w:rsidR="00C921BF" w:rsidRPr="00411DBC" w:rsidRDefault="00C921BF" w:rsidP="00A177E8">
            <w:pPr>
              <w:ind w:hanging="245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685" w:type="dxa"/>
            <w:vAlign w:val="center"/>
          </w:tcPr>
          <w:p w14:paraId="167660E2" w14:textId="77777777" w:rsidR="00C921BF" w:rsidRPr="00411DBC" w:rsidRDefault="00C921BF" w:rsidP="00A177E8">
            <w:pPr>
              <w:ind w:left="177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09" w:type="dxa"/>
            <w:tcBorders>
              <w:top w:val="single" w:sz="4" w:space="0" w:color="auto"/>
            </w:tcBorders>
            <w:vAlign w:val="bottom"/>
          </w:tcPr>
          <w:p w14:paraId="566F6A15" w14:textId="77777777" w:rsidR="00C921BF" w:rsidRPr="00411DBC" w:rsidRDefault="00C921BF" w:rsidP="00A177E8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vAlign w:val="bottom"/>
          </w:tcPr>
          <w:p w14:paraId="0B459960" w14:textId="77777777" w:rsidR="00C921BF" w:rsidRPr="00411DBC" w:rsidRDefault="00C921BF" w:rsidP="00A177E8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tcBorders>
              <w:top w:val="single" w:sz="4" w:space="0" w:color="auto"/>
            </w:tcBorders>
            <w:vAlign w:val="bottom"/>
          </w:tcPr>
          <w:p w14:paraId="0819A104" w14:textId="77777777" w:rsidR="00C921BF" w:rsidRPr="00411DBC" w:rsidRDefault="00C921BF" w:rsidP="00A177E8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vAlign w:val="bottom"/>
          </w:tcPr>
          <w:p w14:paraId="5A42BF36" w14:textId="77777777" w:rsidR="00C921BF" w:rsidRPr="00411DBC" w:rsidRDefault="00C921BF" w:rsidP="00A177E8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tcBorders>
              <w:top w:val="single" w:sz="4" w:space="0" w:color="auto"/>
            </w:tcBorders>
            <w:vAlign w:val="bottom"/>
          </w:tcPr>
          <w:p w14:paraId="4DAE73A0" w14:textId="77777777" w:rsidR="00C921BF" w:rsidRPr="00411DBC" w:rsidRDefault="00C921BF" w:rsidP="00A177E8">
            <w:pPr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36" w:type="dxa"/>
            <w:vAlign w:val="bottom"/>
          </w:tcPr>
          <w:p w14:paraId="3896A861" w14:textId="77777777" w:rsidR="00C921BF" w:rsidRPr="00411DBC" w:rsidRDefault="00C921BF" w:rsidP="00A177E8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tcBorders>
              <w:top w:val="single" w:sz="4" w:space="0" w:color="auto"/>
            </w:tcBorders>
            <w:vAlign w:val="bottom"/>
          </w:tcPr>
          <w:p w14:paraId="06C65042" w14:textId="77777777" w:rsidR="00C921BF" w:rsidRPr="00411DBC" w:rsidRDefault="00C921BF" w:rsidP="00A177E8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2B6D64" w:rsidRPr="00411DBC" w14:paraId="379E1CBB" w14:textId="77777777" w:rsidTr="002B6D64">
        <w:trPr>
          <w:trHeight w:val="403"/>
        </w:trPr>
        <w:tc>
          <w:tcPr>
            <w:tcW w:w="284" w:type="dxa"/>
          </w:tcPr>
          <w:p w14:paraId="6B569F83" w14:textId="77777777" w:rsidR="002B6D64" w:rsidRPr="00411DBC" w:rsidRDefault="002B6D64" w:rsidP="00A177E8">
            <w:pPr>
              <w:ind w:hanging="245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685" w:type="dxa"/>
            <w:vAlign w:val="center"/>
          </w:tcPr>
          <w:p w14:paraId="753255BB" w14:textId="7832605E" w:rsidR="002B6D64" w:rsidRPr="00411DBC" w:rsidRDefault="00BF7B2C" w:rsidP="00C821CB">
            <w:pPr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</w:pPr>
            <w:r w:rsidRPr="00411DBC">
              <w:rPr>
                <w:rFonts w:ascii="Angsana New" w:hAnsi="Angsana New" w:hint="cs"/>
                <w:b/>
                <w:bCs/>
                <w:sz w:val="28"/>
                <w:szCs w:val="28"/>
                <w:u w:val="single"/>
                <w:cs/>
              </w:rPr>
              <w:t>บริษัท บียอนด์ แคปปิตอล</w:t>
            </w:r>
          </w:p>
        </w:tc>
        <w:tc>
          <w:tcPr>
            <w:tcW w:w="1309" w:type="dxa"/>
            <w:vAlign w:val="bottom"/>
          </w:tcPr>
          <w:p w14:paraId="270FCB90" w14:textId="77777777" w:rsidR="002B6D64" w:rsidRPr="00411DBC" w:rsidRDefault="002B6D64" w:rsidP="00A177E8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vAlign w:val="bottom"/>
          </w:tcPr>
          <w:p w14:paraId="24012B0E" w14:textId="77777777" w:rsidR="002B6D64" w:rsidRPr="00411DBC" w:rsidRDefault="002B6D64" w:rsidP="00A177E8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vAlign w:val="bottom"/>
          </w:tcPr>
          <w:p w14:paraId="5BDD8676" w14:textId="77777777" w:rsidR="002B6D64" w:rsidRPr="00411DBC" w:rsidRDefault="002B6D64" w:rsidP="00A177E8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vAlign w:val="bottom"/>
          </w:tcPr>
          <w:p w14:paraId="5C7C368E" w14:textId="77777777" w:rsidR="002B6D64" w:rsidRPr="00411DBC" w:rsidRDefault="002B6D64" w:rsidP="00A177E8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vAlign w:val="bottom"/>
          </w:tcPr>
          <w:p w14:paraId="2445CFB0" w14:textId="77777777" w:rsidR="002B6D64" w:rsidRPr="00411DBC" w:rsidRDefault="002B6D64" w:rsidP="00A177E8">
            <w:pPr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36" w:type="dxa"/>
            <w:vAlign w:val="bottom"/>
          </w:tcPr>
          <w:p w14:paraId="253D4E35" w14:textId="77777777" w:rsidR="002B6D64" w:rsidRPr="00411DBC" w:rsidRDefault="002B6D64" w:rsidP="00A177E8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vAlign w:val="bottom"/>
          </w:tcPr>
          <w:p w14:paraId="3BEE14BB" w14:textId="77777777" w:rsidR="002B6D64" w:rsidRPr="00411DBC" w:rsidRDefault="002B6D64" w:rsidP="00A177E8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BF7B2C" w:rsidRPr="00411DBC" w14:paraId="53A4F713" w14:textId="77777777" w:rsidTr="00BF7B2C">
        <w:trPr>
          <w:trHeight w:val="403"/>
        </w:trPr>
        <w:tc>
          <w:tcPr>
            <w:tcW w:w="284" w:type="dxa"/>
          </w:tcPr>
          <w:p w14:paraId="2E768AAD" w14:textId="77777777" w:rsidR="00BF7B2C" w:rsidRPr="00411DBC" w:rsidRDefault="00BF7B2C" w:rsidP="00BF7B2C">
            <w:pPr>
              <w:ind w:hanging="245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685" w:type="dxa"/>
            <w:vAlign w:val="center"/>
          </w:tcPr>
          <w:p w14:paraId="14B2CC84" w14:textId="1B4A0338" w:rsidR="00BF7B2C" w:rsidRPr="00411DBC" w:rsidRDefault="00BF7B2C" w:rsidP="00BF7B2C">
            <w:pPr>
              <w:ind w:left="177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เงินให้กู้ยืมระยะยาว</w:t>
            </w:r>
          </w:p>
        </w:tc>
        <w:tc>
          <w:tcPr>
            <w:tcW w:w="1309" w:type="dxa"/>
            <w:vAlign w:val="bottom"/>
          </w:tcPr>
          <w:p w14:paraId="2A5CAA3D" w14:textId="7BB12D6A" w:rsidR="00BF7B2C" w:rsidRPr="00411DBC" w:rsidRDefault="00BF7B2C" w:rsidP="00BF7B2C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70</w:t>
            </w:r>
            <w:r w:rsidRPr="00411DBC">
              <w:rPr>
                <w:rFonts w:ascii="Angsana New" w:hAnsi="Angsana New"/>
                <w:sz w:val="28"/>
                <w:szCs w:val="28"/>
              </w:rPr>
              <w:t>,</w:t>
            </w:r>
            <w:r w:rsidRPr="00411DBC">
              <w:rPr>
                <w:rFonts w:ascii="Angsana New" w:hAnsi="Angsana New"/>
                <w:sz w:val="28"/>
                <w:szCs w:val="28"/>
                <w:cs/>
              </w:rPr>
              <w:t>881</w:t>
            </w:r>
          </w:p>
        </w:tc>
        <w:tc>
          <w:tcPr>
            <w:tcW w:w="236" w:type="dxa"/>
            <w:vAlign w:val="bottom"/>
          </w:tcPr>
          <w:p w14:paraId="3FFBA82C" w14:textId="77777777" w:rsidR="00BF7B2C" w:rsidRPr="00411DBC" w:rsidRDefault="00BF7B2C" w:rsidP="00BF7B2C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vAlign w:val="bottom"/>
          </w:tcPr>
          <w:p w14:paraId="346F7ACC" w14:textId="704E2C71" w:rsidR="00BF7B2C" w:rsidRPr="00411DBC" w:rsidRDefault="00BF7B2C" w:rsidP="00BF7B2C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6" w:type="dxa"/>
            <w:vAlign w:val="bottom"/>
          </w:tcPr>
          <w:p w14:paraId="33C6C3A5" w14:textId="77777777" w:rsidR="00BF7B2C" w:rsidRPr="00411DBC" w:rsidRDefault="00BF7B2C" w:rsidP="00BF7B2C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vAlign w:val="bottom"/>
          </w:tcPr>
          <w:p w14:paraId="6B4C5B1E" w14:textId="018CE238" w:rsidR="00BF7B2C" w:rsidRPr="00411DBC" w:rsidRDefault="00BF7B2C" w:rsidP="00BF7B2C">
            <w:pPr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70</w:t>
            </w:r>
            <w:r w:rsidRPr="00411DBC">
              <w:rPr>
                <w:rFonts w:ascii="Angsana New" w:hAnsi="Angsana New"/>
                <w:sz w:val="28"/>
                <w:szCs w:val="28"/>
              </w:rPr>
              <w:t>,</w:t>
            </w:r>
            <w:r w:rsidRPr="00411DBC">
              <w:rPr>
                <w:rFonts w:ascii="Angsana New" w:hAnsi="Angsana New"/>
                <w:sz w:val="28"/>
                <w:szCs w:val="28"/>
                <w:cs/>
              </w:rPr>
              <w:t>881</w:t>
            </w:r>
          </w:p>
        </w:tc>
        <w:tc>
          <w:tcPr>
            <w:tcW w:w="236" w:type="dxa"/>
            <w:vAlign w:val="bottom"/>
          </w:tcPr>
          <w:p w14:paraId="6B50875B" w14:textId="77777777" w:rsidR="00BF7B2C" w:rsidRPr="00411DBC" w:rsidRDefault="00BF7B2C" w:rsidP="00BF7B2C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vAlign w:val="bottom"/>
          </w:tcPr>
          <w:p w14:paraId="0B6598D6" w14:textId="1C980205" w:rsidR="00BF7B2C" w:rsidRPr="00411DBC" w:rsidRDefault="00BF7B2C" w:rsidP="00BF7B2C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BF7B2C" w:rsidRPr="00411DBC" w14:paraId="110E1D87" w14:textId="77777777" w:rsidTr="00BF7B2C">
        <w:trPr>
          <w:trHeight w:val="403"/>
        </w:trPr>
        <w:tc>
          <w:tcPr>
            <w:tcW w:w="284" w:type="dxa"/>
          </w:tcPr>
          <w:p w14:paraId="5679E15B" w14:textId="77777777" w:rsidR="00BF7B2C" w:rsidRPr="00411DBC" w:rsidRDefault="00BF7B2C" w:rsidP="00BF7B2C">
            <w:pPr>
              <w:ind w:hanging="245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685" w:type="dxa"/>
            <w:vAlign w:val="center"/>
          </w:tcPr>
          <w:p w14:paraId="3E2F8F49" w14:textId="77777777" w:rsidR="00BF7B2C" w:rsidRPr="00411DBC" w:rsidRDefault="00BF7B2C" w:rsidP="00BF7B2C">
            <w:pPr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รวม</w:t>
            </w:r>
            <w:r w:rsidRPr="00411DBC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เงินให้กู้ยืมระยะยาวและดอกเบี้ยค้างรับ</w:t>
            </w:r>
          </w:p>
          <w:p w14:paraId="1CC73135" w14:textId="4B05F25C" w:rsidR="00BF7B2C" w:rsidRPr="00411DBC" w:rsidRDefault="00BF7B2C" w:rsidP="00BF7B2C">
            <w:pPr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411DBC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แก่บริษัทอื่น</w:t>
            </w:r>
          </w:p>
        </w:tc>
        <w:tc>
          <w:tcPr>
            <w:tcW w:w="130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0B78D3B" w14:textId="686D378E" w:rsidR="00BF7B2C" w:rsidRPr="00411DBC" w:rsidRDefault="00BF7B2C" w:rsidP="00BF7B2C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212,685</w:t>
            </w:r>
          </w:p>
        </w:tc>
        <w:tc>
          <w:tcPr>
            <w:tcW w:w="236" w:type="dxa"/>
            <w:vAlign w:val="bottom"/>
          </w:tcPr>
          <w:p w14:paraId="3CB1D525" w14:textId="77777777" w:rsidR="00BF7B2C" w:rsidRPr="00411DBC" w:rsidRDefault="00BF7B2C" w:rsidP="00BF7B2C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D4AB593" w14:textId="54C3C7E7" w:rsidR="00BF7B2C" w:rsidRPr="00411DBC" w:rsidRDefault="00BF7B2C" w:rsidP="00BF7B2C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141,804</w:t>
            </w:r>
          </w:p>
        </w:tc>
        <w:tc>
          <w:tcPr>
            <w:tcW w:w="236" w:type="dxa"/>
            <w:vAlign w:val="bottom"/>
          </w:tcPr>
          <w:p w14:paraId="062486AC" w14:textId="77777777" w:rsidR="00BF7B2C" w:rsidRPr="00411DBC" w:rsidRDefault="00BF7B2C" w:rsidP="00BF7B2C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24F25CA" w14:textId="6D884E2B" w:rsidR="00BF7B2C" w:rsidRPr="00411DBC" w:rsidRDefault="00BF7B2C" w:rsidP="00BF7B2C">
            <w:pPr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212,685</w:t>
            </w:r>
          </w:p>
        </w:tc>
        <w:tc>
          <w:tcPr>
            <w:tcW w:w="236" w:type="dxa"/>
            <w:vAlign w:val="bottom"/>
          </w:tcPr>
          <w:p w14:paraId="71697DC9" w14:textId="77777777" w:rsidR="00BF7B2C" w:rsidRPr="00411DBC" w:rsidRDefault="00BF7B2C" w:rsidP="00BF7B2C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70B8C31" w14:textId="1F05B2A6" w:rsidR="00BF7B2C" w:rsidRPr="00411DBC" w:rsidRDefault="00BF7B2C" w:rsidP="00BF7B2C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141,804</w:t>
            </w:r>
          </w:p>
        </w:tc>
      </w:tr>
      <w:tr w:rsidR="00BF7B2C" w:rsidRPr="00411DBC" w14:paraId="3036AFC4" w14:textId="77777777" w:rsidTr="00BF7B2C">
        <w:trPr>
          <w:trHeight w:val="403"/>
        </w:trPr>
        <w:tc>
          <w:tcPr>
            <w:tcW w:w="284" w:type="dxa"/>
          </w:tcPr>
          <w:p w14:paraId="65887939" w14:textId="77777777" w:rsidR="00BF7B2C" w:rsidRPr="00411DBC" w:rsidRDefault="00BF7B2C" w:rsidP="00BF7B2C">
            <w:pPr>
              <w:ind w:hanging="245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685" w:type="dxa"/>
            <w:vAlign w:val="center"/>
          </w:tcPr>
          <w:p w14:paraId="3F9F6E3A" w14:textId="77777777" w:rsidR="00BF7B2C" w:rsidRPr="00411DBC" w:rsidRDefault="00BF7B2C" w:rsidP="00BF7B2C">
            <w:pPr>
              <w:ind w:left="177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09" w:type="dxa"/>
            <w:tcBorders>
              <w:top w:val="double" w:sz="4" w:space="0" w:color="auto"/>
            </w:tcBorders>
            <w:vAlign w:val="bottom"/>
          </w:tcPr>
          <w:p w14:paraId="62547DD6" w14:textId="77777777" w:rsidR="00BF7B2C" w:rsidRPr="00411DBC" w:rsidRDefault="00BF7B2C" w:rsidP="00BF7B2C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vAlign w:val="bottom"/>
          </w:tcPr>
          <w:p w14:paraId="5E6C619E" w14:textId="77777777" w:rsidR="00BF7B2C" w:rsidRPr="00411DBC" w:rsidRDefault="00BF7B2C" w:rsidP="00BF7B2C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tcBorders>
              <w:top w:val="double" w:sz="4" w:space="0" w:color="auto"/>
            </w:tcBorders>
            <w:vAlign w:val="bottom"/>
          </w:tcPr>
          <w:p w14:paraId="7EE9D34B" w14:textId="77777777" w:rsidR="00BF7B2C" w:rsidRPr="00411DBC" w:rsidRDefault="00BF7B2C" w:rsidP="00BF7B2C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vAlign w:val="bottom"/>
          </w:tcPr>
          <w:p w14:paraId="6B5BEFD6" w14:textId="77777777" w:rsidR="00BF7B2C" w:rsidRPr="00411DBC" w:rsidRDefault="00BF7B2C" w:rsidP="00BF7B2C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tcBorders>
              <w:top w:val="double" w:sz="4" w:space="0" w:color="auto"/>
            </w:tcBorders>
            <w:vAlign w:val="bottom"/>
          </w:tcPr>
          <w:p w14:paraId="410CCDDE" w14:textId="77777777" w:rsidR="00BF7B2C" w:rsidRPr="00411DBC" w:rsidRDefault="00BF7B2C" w:rsidP="00BF7B2C">
            <w:pPr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36" w:type="dxa"/>
            <w:vAlign w:val="bottom"/>
          </w:tcPr>
          <w:p w14:paraId="2342917F" w14:textId="77777777" w:rsidR="00BF7B2C" w:rsidRPr="00411DBC" w:rsidRDefault="00BF7B2C" w:rsidP="00BF7B2C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tcBorders>
              <w:top w:val="double" w:sz="4" w:space="0" w:color="auto"/>
            </w:tcBorders>
            <w:vAlign w:val="bottom"/>
          </w:tcPr>
          <w:p w14:paraId="4BD4726D" w14:textId="77777777" w:rsidR="00BF7B2C" w:rsidRPr="00411DBC" w:rsidRDefault="00BF7B2C" w:rsidP="00BF7B2C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</w:tbl>
    <w:p w14:paraId="746F843A" w14:textId="77777777" w:rsidR="00400B9E" w:rsidRPr="00411DBC" w:rsidRDefault="00400B9E" w:rsidP="0085791D">
      <w:pPr>
        <w:spacing w:before="120"/>
        <w:ind w:left="855" w:hanging="571"/>
        <w:jc w:val="thaiDistribute"/>
        <w:rPr>
          <w:rFonts w:ascii="Angsana New" w:hAnsi="Angsana New"/>
          <w:sz w:val="28"/>
          <w:szCs w:val="28"/>
        </w:rPr>
      </w:pPr>
    </w:p>
    <w:p w14:paraId="27EE37C8" w14:textId="77777777" w:rsidR="00BF7B2C" w:rsidRPr="00411DBC" w:rsidRDefault="00BF7B2C" w:rsidP="0085791D">
      <w:pPr>
        <w:spacing w:before="120"/>
        <w:ind w:left="855" w:hanging="571"/>
        <w:jc w:val="thaiDistribute"/>
        <w:rPr>
          <w:rFonts w:ascii="Angsana New" w:hAnsi="Angsana New"/>
          <w:sz w:val="28"/>
          <w:szCs w:val="28"/>
        </w:rPr>
      </w:pPr>
    </w:p>
    <w:p w14:paraId="11AD2A4B" w14:textId="77777777" w:rsidR="00BF7B2C" w:rsidRPr="00411DBC" w:rsidRDefault="00BF7B2C" w:rsidP="0085791D">
      <w:pPr>
        <w:spacing w:before="120"/>
        <w:ind w:left="855" w:hanging="571"/>
        <w:jc w:val="thaiDistribute"/>
        <w:rPr>
          <w:rFonts w:ascii="Angsana New" w:hAnsi="Angsana New"/>
          <w:sz w:val="28"/>
          <w:szCs w:val="28"/>
        </w:rPr>
      </w:pPr>
    </w:p>
    <w:p w14:paraId="0FDFEFF8" w14:textId="77777777" w:rsidR="00BF7B2C" w:rsidRPr="00411DBC" w:rsidRDefault="00BF7B2C" w:rsidP="0085791D">
      <w:pPr>
        <w:spacing w:before="120"/>
        <w:ind w:left="855" w:hanging="571"/>
        <w:jc w:val="thaiDistribute"/>
        <w:rPr>
          <w:rFonts w:ascii="Angsana New" w:hAnsi="Angsana New"/>
          <w:sz w:val="28"/>
          <w:szCs w:val="28"/>
        </w:rPr>
      </w:pPr>
    </w:p>
    <w:p w14:paraId="7DC9A8EA" w14:textId="77777777" w:rsidR="00BF7B2C" w:rsidRPr="00411DBC" w:rsidRDefault="00BF7B2C" w:rsidP="0085791D">
      <w:pPr>
        <w:spacing w:before="120"/>
        <w:ind w:left="855" w:hanging="571"/>
        <w:jc w:val="thaiDistribute"/>
        <w:rPr>
          <w:rFonts w:ascii="Angsana New" w:hAnsi="Angsana New"/>
          <w:sz w:val="28"/>
          <w:szCs w:val="28"/>
        </w:rPr>
      </w:pPr>
    </w:p>
    <w:p w14:paraId="1B42B4CC" w14:textId="77777777" w:rsidR="00BF7B2C" w:rsidRPr="00411DBC" w:rsidRDefault="00BF7B2C" w:rsidP="0085791D">
      <w:pPr>
        <w:spacing w:before="120"/>
        <w:ind w:left="855" w:hanging="571"/>
        <w:jc w:val="thaiDistribute"/>
        <w:rPr>
          <w:rFonts w:ascii="Angsana New" w:hAnsi="Angsana New"/>
          <w:sz w:val="28"/>
          <w:szCs w:val="28"/>
        </w:rPr>
      </w:pPr>
    </w:p>
    <w:p w14:paraId="59A1828D" w14:textId="77777777" w:rsidR="00BF7B2C" w:rsidRDefault="00BF7B2C" w:rsidP="0085791D">
      <w:pPr>
        <w:spacing w:before="120"/>
        <w:ind w:left="855" w:hanging="571"/>
        <w:jc w:val="thaiDistribute"/>
        <w:rPr>
          <w:rFonts w:ascii="Angsana New" w:hAnsi="Angsana New"/>
          <w:sz w:val="28"/>
          <w:szCs w:val="28"/>
        </w:rPr>
      </w:pPr>
    </w:p>
    <w:p w14:paraId="6D4DF788" w14:textId="77777777" w:rsidR="007A4455" w:rsidRPr="00411DBC" w:rsidRDefault="007A4455" w:rsidP="0085791D">
      <w:pPr>
        <w:spacing w:before="120"/>
        <w:ind w:left="855" w:hanging="571"/>
        <w:jc w:val="thaiDistribute"/>
        <w:rPr>
          <w:rFonts w:ascii="Angsana New" w:hAnsi="Angsana New"/>
          <w:sz w:val="28"/>
          <w:szCs w:val="28"/>
        </w:rPr>
      </w:pPr>
    </w:p>
    <w:p w14:paraId="1B952272" w14:textId="77777777" w:rsidR="00BF7B2C" w:rsidRPr="00411DBC" w:rsidRDefault="00BF7B2C" w:rsidP="0085791D">
      <w:pPr>
        <w:spacing w:before="120"/>
        <w:ind w:left="855" w:hanging="571"/>
        <w:jc w:val="thaiDistribute"/>
        <w:rPr>
          <w:rFonts w:ascii="Angsana New" w:hAnsi="Angsana New"/>
          <w:sz w:val="28"/>
          <w:szCs w:val="28"/>
        </w:rPr>
      </w:pPr>
    </w:p>
    <w:p w14:paraId="0260A54E" w14:textId="77777777" w:rsidR="00BF7B2C" w:rsidRPr="00411DBC" w:rsidRDefault="00BF7B2C" w:rsidP="0085791D">
      <w:pPr>
        <w:spacing w:before="120"/>
        <w:ind w:left="855" w:hanging="571"/>
        <w:jc w:val="thaiDistribute"/>
        <w:rPr>
          <w:rFonts w:ascii="Angsana New" w:hAnsi="Angsana New"/>
          <w:sz w:val="28"/>
          <w:szCs w:val="28"/>
        </w:rPr>
      </w:pPr>
    </w:p>
    <w:p w14:paraId="0D9195CD" w14:textId="163B1A60" w:rsidR="0085791D" w:rsidRPr="00411DBC" w:rsidRDefault="0085791D" w:rsidP="0085791D">
      <w:pPr>
        <w:spacing w:before="120"/>
        <w:ind w:left="855" w:hanging="571"/>
        <w:jc w:val="thaiDistribute"/>
        <w:rPr>
          <w:rFonts w:ascii="Angsana New" w:hAnsi="Angsana New"/>
          <w:sz w:val="28"/>
          <w:szCs w:val="28"/>
        </w:rPr>
      </w:pPr>
      <w:r w:rsidRPr="00411DBC">
        <w:rPr>
          <w:rFonts w:ascii="Angsana New" w:hAnsi="Angsana New" w:hint="cs"/>
          <w:sz w:val="28"/>
          <w:szCs w:val="28"/>
          <w:cs/>
        </w:rPr>
        <w:t xml:space="preserve">การเพิ่มขึ้น (ลดลง) ของเงินให้กู้ยืมและดอกเบี้ย </w:t>
      </w:r>
      <w:r w:rsidRPr="00411DBC">
        <w:rPr>
          <w:rFonts w:ascii="Angsana New" w:hAnsi="Angsana New"/>
          <w:sz w:val="28"/>
          <w:szCs w:val="28"/>
        </w:rPr>
        <w:t>–</w:t>
      </w:r>
      <w:r w:rsidRPr="00411DBC">
        <w:rPr>
          <w:rFonts w:ascii="Angsana New" w:hAnsi="Angsana New" w:hint="cs"/>
          <w:sz w:val="28"/>
          <w:szCs w:val="28"/>
          <w:cs/>
        </w:rPr>
        <w:t xml:space="preserve"> แก่บริษัทอื่น  มีดังนี้</w:t>
      </w:r>
    </w:p>
    <w:tbl>
      <w:tblPr>
        <w:tblW w:w="10543" w:type="dxa"/>
        <w:tblInd w:w="-709" w:type="dxa"/>
        <w:tblLook w:val="04A0" w:firstRow="1" w:lastRow="0" w:firstColumn="1" w:lastColumn="0" w:noHBand="0" w:noVBand="1"/>
      </w:tblPr>
      <w:tblGrid>
        <w:gridCol w:w="3020"/>
        <w:gridCol w:w="1271"/>
        <w:gridCol w:w="294"/>
        <w:gridCol w:w="1259"/>
        <w:gridCol w:w="294"/>
        <w:gridCol w:w="1136"/>
        <w:gridCol w:w="294"/>
        <w:gridCol w:w="1443"/>
        <w:gridCol w:w="248"/>
        <w:gridCol w:w="1284"/>
      </w:tblGrid>
      <w:tr w:rsidR="00D25417" w:rsidRPr="00411DBC" w14:paraId="00E785AD" w14:textId="77777777" w:rsidTr="00D25417">
        <w:trPr>
          <w:trHeight w:val="419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F4489A" w14:textId="77777777" w:rsidR="00D25417" w:rsidRPr="00411DBC" w:rsidRDefault="00D25417" w:rsidP="00CC73AC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F921A6E" w14:textId="77777777" w:rsidR="00D25417" w:rsidRPr="00411DBC" w:rsidRDefault="00D25417" w:rsidP="00CC73AC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30CC9AD" w14:textId="77777777" w:rsidR="00D25417" w:rsidRPr="00411DBC" w:rsidRDefault="00D25417" w:rsidP="00CC73AC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68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CA1B1EA" w14:textId="77777777" w:rsidR="00D25417" w:rsidRPr="00411DBC" w:rsidRDefault="00D25417" w:rsidP="00CC73AC">
            <w:pPr>
              <w:jc w:val="center"/>
              <w:rPr>
                <w:rFonts w:ascii="Angsana New" w:hAnsi="Angsana New"/>
                <w:color w:val="000000"/>
                <w:sz w:val="25"/>
                <w:szCs w:val="25"/>
                <w:cs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2331D1B" w14:textId="77777777" w:rsidR="00D25417" w:rsidRPr="00411DBC" w:rsidRDefault="00D25417" w:rsidP="00CC73AC">
            <w:pPr>
              <w:jc w:val="center"/>
              <w:rPr>
                <w:rFonts w:ascii="Angsana New" w:hAnsi="Angsana New"/>
                <w:color w:val="000000"/>
                <w:sz w:val="25"/>
                <w:szCs w:val="25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DF036AC" w14:textId="77777777" w:rsidR="00D25417" w:rsidRPr="00411DBC" w:rsidRDefault="00D25417" w:rsidP="00CC73AC">
            <w:pPr>
              <w:jc w:val="center"/>
              <w:rPr>
                <w:rFonts w:ascii="Angsana New" w:hAnsi="Angsana New"/>
                <w:color w:val="000000"/>
                <w:sz w:val="25"/>
                <w:szCs w:val="25"/>
              </w:rPr>
            </w:pPr>
          </w:p>
        </w:tc>
        <w:tc>
          <w:tcPr>
            <w:tcW w:w="15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DAF15E3" w14:textId="2ACF5AA9" w:rsidR="00D25417" w:rsidRPr="00411DBC" w:rsidRDefault="00D25417" w:rsidP="00CC73AC">
            <w:pPr>
              <w:rPr>
                <w:rFonts w:ascii="Angsana New" w:hAnsi="Angsana New"/>
                <w:sz w:val="25"/>
                <w:szCs w:val="25"/>
                <w:cs/>
              </w:rPr>
            </w:pPr>
            <w:r w:rsidRPr="00411DBC">
              <w:rPr>
                <w:rFonts w:ascii="Angsana New" w:hAnsi="Angsana New"/>
                <w:sz w:val="25"/>
                <w:szCs w:val="25"/>
                <w:cs/>
              </w:rPr>
              <w:t>(หน่วย</w:t>
            </w:r>
            <w:r w:rsidRPr="00411DBC">
              <w:rPr>
                <w:rFonts w:ascii="Angsana New" w:hAnsi="Angsana New"/>
                <w:sz w:val="25"/>
                <w:szCs w:val="25"/>
              </w:rPr>
              <w:t>:</w:t>
            </w:r>
            <w:r w:rsidRPr="00411DBC">
              <w:rPr>
                <w:rFonts w:ascii="Angsana New" w:hAnsi="Angsana New"/>
                <w:sz w:val="25"/>
                <w:szCs w:val="25"/>
                <w:cs/>
              </w:rPr>
              <w:t>พันบาท)</w:t>
            </w:r>
          </w:p>
        </w:tc>
      </w:tr>
      <w:tr w:rsidR="00D25417" w:rsidRPr="00411DBC" w14:paraId="7F9F3E1A" w14:textId="77777777" w:rsidTr="00D25417">
        <w:trPr>
          <w:trHeight w:val="419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E1A0AA" w14:textId="77777777" w:rsidR="00D25417" w:rsidRPr="00411DBC" w:rsidRDefault="00D25417" w:rsidP="00CC73AC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752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CC93FBE" w14:textId="022A4595" w:rsidR="00D25417" w:rsidRPr="00411DBC" w:rsidRDefault="00D25417" w:rsidP="00D25417">
            <w:pPr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411DBC">
              <w:rPr>
                <w:rFonts w:ascii="Times New Roman" w:hAnsi="Times New Roman" w:hint="cs"/>
                <w:sz w:val="25"/>
                <w:szCs w:val="25"/>
                <w:cs/>
              </w:rPr>
              <w:t>งบการเงินเฉพาะกิจการ</w:t>
            </w:r>
          </w:p>
        </w:tc>
      </w:tr>
      <w:tr w:rsidR="00D25417" w:rsidRPr="00411DBC" w14:paraId="29EFE1E1" w14:textId="77777777" w:rsidTr="00D25417">
        <w:trPr>
          <w:trHeight w:val="419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31B23" w14:textId="77777777" w:rsidR="00D25417" w:rsidRPr="00411DBC" w:rsidRDefault="00D25417" w:rsidP="00CC73A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bookmarkStart w:id="12" w:name="_Hlk128490190"/>
          </w:p>
        </w:tc>
        <w:tc>
          <w:tcPr>
            <w:tcW w:w="127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4DF77" w14:textId="77777777" w:rsidR="00D25417" w:rsidRPr="00411DBC" w:rsidRDefault="00D25417" w:rsidP="00CC73AC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D9239" w14:textId="77777777" w:rsidR="00D25417" w:rsidRPr="00411DBC" w:rsidRDefault="00D25417" w:rsidP="00CC73AC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6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7F852C" w14:textId="7143F75C" w:rsidR="00D25417" w:rsidRPr="00411DBC" w:rsidRDefault="00D25417" w:rsidP="00CC73AC">
            <w:pPr>
              <w:jc w:val="center"/>
              <w:rPr>
                <w:rFonts w:ascii="Angsana New" w:hAnsi="Angsana New"/>
                <w:color w:val="000000"/>
                <w:sz w:val="25"/>
                <w:szCs w:val="25"/>
              </w:rPr>
            </w:pPr>
            <w:r w:rsidRPr="00411DBC">
              <w:rPr>
                <w:rFonts w:ascii="Angsana New" w:hAnsi="Angsana New"/>
                <w:color w:val="000000"/>
                <w:sz w:val="25"/>
                <w:szCs w:val="25"/>
                <w:cs/>
              </w:rPr>
              <w:t>การเปลี่ยนแปลง</w:t>
            </w:r>
          </w:p>
        </w:tc>
        <w:tc>
          <w:tcPr>
            <w:tcW w:w="2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24DB8C" w14:textId="77777777" w:rsidR="00D25417" w:rsidRPr="00411DBC" w:rsidRDefault="00D25417" w:rsidP="00CC73AC">
            <w:pPr>
              <w:jc w:val="center"/>
              <w:rPr>
                <w:rFonts w:ascii="Angsana New" w:hAnsi="Angsana New"/>
                <w:color w:val="000000"/>
                <w:sz w:val="25"/>
                <w:szCs w:val="25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3077FA6" w14:textId="3BBE19D9" w:rsidR="00D25417" w:rsidRPr="00411DBC" w:rsidRDefault="00D25417" w:rsidP="00CC73AC">
            <w:pPr>
              <w:jc w:val="center"/>
              <w:rPr>
                <w:rFonts w:ascii="Angsana New" w:hAnsi="Angsana New"/>
                <w:color w:val="000000"/>
                <w:sz w:val="25"/>
                <w:szCs w:val="25"/>
              </w:rPr>
            </w:pPr>
          </w:p>
        </w:tc>
        <w:tc>
          <w:tcPr>
            <w:tcW w:w="24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8CB75" w14:textId="77777777" w:rsidR="00D25417" w:rsidRPr="00411DBC" w:rsidRDefault="00D25417" w:rsidP="00CC73AC">
            <w:pPr>
              <w:jc w:val="center"/>
              <w:rPr>
                <w:rFonts w:ascii="Angsana New" w:hAnsi="Angsana New"/>
                <w:color w:val="000000"/>
                <w:sz w:val="25"/>
                <w:szCs w:val="25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244A2" w14:textId="77777777" w:rsidR="00D25417" w:rsidRPr="00411DBC" w:rsidRDefault="00D25417" w:rsidP="00CC73AC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D25417" w:rsidRPr="00411DBC" w14:paraId="00CBC2DE" w14:textId="77777777" w:rsidTr="00D25417">
        <w:trPr>
          <w:trHeight w:val="406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94535" w14:textId="77777777" w:rsidR="00D25417" w:rsidRPr="00411DBC" w:rsidRDefault="00D25417" w:rsidP="00A2173B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A1059A" w14:textId="48B7D02A" w:rsidR="00D25417" w:rsidRPr="00411DBC" w:rsidRDefault="00D25417" w:rsidP="00A2173B">
            <w:pPr>
              <w:jc w:val="center"/>
              <w:rPr>
                <w:rFonts w:ascii="Angsana New" w:hAnsi="Angsana New"/>
                <w:color w:val="000000"/>
                <w:sz w:val="25"/>
                <w:szCs w:val="25"/>
              </w:rPr>
            </w:pPr>
            <w:r w:rsidRPr="00411DBC">
              <w:rPr>
                <w:rFonts w:ascii="Angsana New" w:hAnsi="Angsana New" w:hint="cs"/>
                <w:color w:val="000000"/>
                <w:sz w:val="25"/>
                <w:szCs w:val="25"/>
                <w:cs/>
              </w:rPr>
              <w:t>ณ วันที่</w:t>
            </w:r>
            <w:r w:rsidRPr="00411DBC">
              <w:rPr>
                <w:rFonts w:ascii="Angsana New" w:hAnsi="Angsana New"/>
                <w:color w:val="000000"/>
                <w:sz w:val="25"/>
                <w:szCs w:val="25"/>
              </w:rPr>
              <w:t xml:space="preserve"> 1 </w:t>
            </w:r>
            <w:r w:rsidRPr="00411DBC">
              <w:rPr>
                <w:rFonts w:ascii="Angsana New" w:hAnsi="Angsana New" w:hint="cs"/>
                <w:color w:val="000000"/>
                <w:sz w:val="25"/>
                <w:szCs w:val="25"/>
                <w:cs/>
              </w:rPr>
              <w:t xml:space="preserve">มกราคม </w:t>
            </w:r>
            <w:r w:rsidRPr="00411DBC">
              <w:rPr>
                <w:rFonts w:ascii="Angsana New" w:hAnsi="Angsana New"/>
                <w:color w:val="000000"/>
                <w:sz w:val="25"/>
                <w:szCs w:val="25"/>
              </w:rPr>
              <w:t>2566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60CED1" w14:textId="77777777" w:rsidR="00D25417" w:rsidRPr="00411DBC" w:rsidRDefault="00D25417" w:rsidP="00A2173B">
            <w:pPr>
              <w:jc w:val="center"/>
              <w:rPr>
                <w:rFonts w:ascii="Angsana New" w:hAnsi="Angsana New"/>
                <w:color w:val="000000"/>
                <w:sz w:val="25"/>
                <w:szCs w:val="25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EB1B03" w14:textId="394CE38B" w:rsidR="00D25417" w:rsidRPr="00411DBC" w:rsidRDefault="00D25417" w:rsidP="00A2173B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411DBC">
              <w:rPr>
                <w:rFonts w:ascii="Angsana New" w:hAnsi="Angsana New" w:hint="cs"/>
                <w:color w:val="000000"/>
                <w:sz w:val="25"/>
                <w:szCs w:val="25"/>
                <w:cs/>
              </w:rPr>
              <w:t>เพิ่มขึ้น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78424C" w14:textId="77777777" w:rsidR="00D25417" w:rsidRPr="00411DBC" w:rsidRDefault="00D25417" w:rsidP="00A2173B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9408FE" w14:textId="55C2135A" w:rsidR="00D25417" w:rsidRPr="00411DBC" w:rsidRDefault="00D25417" w:rsidP="00A2173B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411DBC">
              <w:rPr>
                <w:rFonts w:ascii="Angsana New" w:hAnsi="Angsana New"/>
                <w:color w:val="000000"/>
                <w:sz w:val="25"/>
                <w:szCs w:val="25"/>
                <w:cs/>
              </w:rPr>
              <w:t>ลดลง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29D8A2" w14:textId="77777777" w:rsidR="00D25417" w:rsidRPr="00411DBC" w:rsidRDefault="00D25417" w:rsidP="00A2173B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6888F6" w14:textId="7A16B8DD" w:rsidR="00D25417" w:rsidRPr="00411DBC" w:rsidRDefault="00D25417" w:rsidP="00A2173B">
            <w:pPr>
              <w:jc w:val="center"/>
              <w:rPr>
                <w:rFonts w:ascii="Angsana New" w:hAnsi="Angsana New"/>
                <w:color w:val="000000"/>
                <w:sz w:val="25"/>
                <w:szCs w:val="25"/>
              </w:rPr>
            </w:pPr>
            <w:r w:rsidRPr="00411DBC">
              <w:rPr>
                <w:rFonts w:ascii="Angsana New" w:hAnsi="Angsana New" w:hint="cs"/>
                <w:color w:val="000000"/>
                <w:sz w:val="25"/>
                <w:szCs w:val="25"/>
                <w:cs/>
              </w:rPr>
              <w:t>กำไร(ขาดทุน)จากอัตราแลกเปลี่ยนที่ยังไม่เกิดขึ้น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5AEB22" w14:textId="77777777" w:rsidR="00D25417" w:rsidRPr="00411DBC" w:rsidRDefault="00D25417" w:rsidP="00A2173B">
            <w:pPr>
              <w:jc w:val="center"/>
              <w:rPr>
                <w:rFonts w:ascii="Angsana New" w:hAnsi="Angsana New"/>
                <w:color w:val="000000"/>
                <w:sz w:val="25"/>
                <w:szCs w:val="25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EA87C3" w14:textId="77777777" w:rsidR="00586B0B" w:rsidRPr="00411DBC" w:rsidRDefault="00586B0B" w:rsidP="00586B0B">
            <w:pPr>
              <w:jc w:val="center"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  <w:cs/>
              </w:rPr>
              <w:t>ณ วันที่</w:t>
            </w:r>
          </w:p>
          <w:p w14:paraId="726723D2" w14:textId="77777777" w:rsidR="00586B0B" w:rsidRPr="00411DBC" w:rsidRDefault="00586B0B" w:rsidP="00586B0B">
            <w:pPr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411DBC">
              <w:rPr>
                <w:rFonts w:ascii="Angsana New" w:hAnsi="Angsana New"/>
                <w:sz w:val="24"/>
                <w:szCs w:val="24"/>
              </w:rPr>
              <w:t xml:space="preserve">30 </w:t>
            </w:r>
            <w:r w:rsidRPr="00411DBC">
              <w:rPr>
                <w:rFonts w:ascii="Angsana New" w:hAnsi="Angsana New" w:hint="cs"/>
                <w:sz w:val="24"/>
                <w:szCs w:val="24"/>
                <w:cs/>
              </w:rPr>
              <w:t>มิถุนายน</w:t>
            </w:r>
          </w:p>
          <w:p w14:paraId="4BFB3FCF" w14:textId="79D62346" w:rsidR="00D25417" w:rsidRPr="00411DBC" w:rsidRDefault="00586B0B" w:rsidP="00586B0B">
            <w:pPr>
              <w:jc w:val="center"/>
              <w:rPr>
                <w:rFonts w:ascii="Angsana New" w:hAnsi="Angsana New"/>
                <w:color w:val="000000"/>
                <w:sz w:val="25"/>
                <w:szCs w:val="25"/>
              </w:rPr>
            </w:pPr>
            <w:r w:rsidRPr="00411DBC">
              <w:rPr>
                <w:rFonts w:ascii="Angsana New" w:hAnsi="Angsana New"/>
                <w:sz w:val="24"/>
                <w:szCs w:val="24"/>
              </w:rPr>
              <w:t>2566</w:t>
            </w:r>
          </w:p>
        </w:tc>
      </w:tr>
      <w:tr w:rsidR="00D25417" w:rsidRPr="00411DBC" w14:paraId="505F3E3D" w14:textId="77777777" w:rsidTr="00D25417">
        <w:trPr>
          <w:trHeight w:val="407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DBC21" w14:textId="793C879F" w:rsidR="00D25417" w:rsidRPr="00411DBC" w:rsidRDefault="00D25417" w:rsidP="00A2173B">
            <w:pPr>
              <w:rPr>
                <w:rFonts w:ascii="Angsana New" w:hAnsi="Angsana New"/>
                <w:b/>
                <w:bCs/>
                <w:color w:val="000000"/>
                <w:sz w:val="25"/>
                <w:szCs w:val="25"/>
                <w:u w:val="single"/>
                <w:cs/>
              </w:rPr>
            </w:pPr>
            <w:r w:rsidRPr="00411DBC">
              <w:rPr>
                <w:rFonts w:ascii="Angsana New" w:hAnsi="Angsana New" w:hint="cs"/>
                <w:b/>
                <w:bCs/>
                <w:color w:val="000000"/>
                <w:sz w:val="25"/>
                <w:szCs w:val="25"/>
                <w:u w:val="single"/>
                <w:cs/>
              </w:rPr>
              <w:t>เงินให้กู้ยืมระยะยาวและดอกเบี้ย</w:t>
            </w:r>
            <w:r w:rsidR="002407E0" w:rsidRPr="00411DBC">
              <w:rPr>
                <w:rFonts w:ascii="Angsana New" w:hAnsi="Angsana New"/>
                <w:b/>
                <w:bCs/>
                <w:color w:val="000000"/>
                <w:sz w:val="25"/>
                <w:szCs w:val="25"/>
                <w:u w:val="single"/>
                <w:cs/>
              </w:rPr>
              <w:t>ค้างรับ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717AD" w14:textId="77777777" w:rsidR="00D25417" w:rsidRPr="00411DBC" w:rsidRDefault="00D25417" w:rsidP="00A2173B">
            <w:pPr>
              <w:rPr>
                <w:rFonts w:ascii="Angsana New" w:hAnsi="Angsana New"/>
                <w:b/>
                <w:bCs/>
                <w:color w:val="000000"/>
                <w:sz w:val="25"/>
                <w:szCs w:val="25"/>
                <w:u w:val="single"/>
              </w:rPr>
            </w:pPr>
          </w:p>
        </w:tc>
        <w:tc>
          <w:tcPr>
            <w:tcW w:w="29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431F2" w14:textId="77777777" w:rsidR="00D25417" w:rsidRPr="00411DBC" w:rsidRDefault="00D25417" w:rsidP="00A2173B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CF28C" w14:textId="704E1A31" w:rsidR="00D25417" w:rsidRPr="00411DBC" w:rsidRDefault="00D25417" w:rsidP="00A2173B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9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1B256" w14:textId="77777777" w:rsidR="00D25417" w:rsidRPr="00411DBC" w:rsidRDefault="00D25417" w:rsidP="00A2173B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3600B" w14:textId="77777777" w:rsidR="00D25417" w:rsidRPr="00411DBC" w:rsidRDefault="00D25417" w:rsidP="00A2173B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82E75" w14:textId="77777777" w:rsidR="00D25417" w:rsidRPr="00411DBC" w:rsidRDefault="00D25417" w:rsidP="00A2173B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B1BA3" w14:textId="77777777" w:rsidR="00D25417" w:rsidRPr="00411DBC" w:rsidRDefault="00D25417" w:rsidP="00A2173B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4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033F3" w14:textId="77777777" w:rsidR="00D25417" w:rsidRPr="00411DBC" w:rsidRDefault="00D25417" w:rsidP="00A2173B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5D528" w14:textId="77777777" w:rsidR="00D25417" w:rsidRPr="00411DBC" w:rsidRDefault="00D25417" w:rsidP="00A2173B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315AE8" w:rsidRPr="00411DBC" w14:paraId="15C0515C" w14:textId="77777777" w:rsidTr="00BF7B2C">
        <w:trPr>
          <w:trHeight w:val="407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E39AC6" w14:textId="5399FA1C" w:rsidR="00315AE8" w:rsidRPr="00411DBC" w:rsidRDefault="00315AE8" w:rsidP="00315AE8">
            <w:pPr>
              <w:rPr>
                <w:rFonts w:ascii="Angsana New" w:hAnsi="Angsana New"/>
                <w:color w:val="000000"/>
                <w:sz w:val="25"/>
                <w:szCs w:val="25"/>
              </w:rPr>
            </w:pPr>
            <w:r w:rsidRPr="00411DBC">
              <w:rPr>
                <w:rFonts w:ascii="Angsana New" w:hAnsi="Angsana New"/>
                <w:sz w:val="25"/>
                <w:szCs w:val="25"/>
                <w:cs/>
              </w:rPr>
              <w:t>บริษัท อีโคลด์ จำกัด</w:t>
            </w:r>
            <w:r w:rsidRPr="00411DBC">
              <w:rPr>
                <w:rFonts w:ascii="Angsana New" w:hAnsi="Angsana New"/>
                <w:color w:val="000000"/>
                <w:sz w:val="25"/>
                <w:szCs w:val="25"/>
              </w:rPr>
              <w:t xml:space="preserve"> </w:t>
            </w:r>
            <w:r w:rsidRPr="00411DBC">
              <w:rPr>
                <w:rFonts w:ascii="Angsana New" w:hAnsi="Angsana New" w:hint="cs"/>
                <w:color w:val="000000"/>
                <w:sz w:val="25"/>
                <w:szCs w:val="25"/>
                <w:cs/>
              </w:rPr>
              <w:t>(</w:t>
            </w:r>
            <w:r w:rsidRPr="00411DBC">
              <w:rPr>
                <w:rFonts w:ascii="Angsana New" w:hAnsi="Angsana New"/>
                <w:color w:val="000000"/>
                <w:sz w:val="25"/>
                <w:szCs w:val="25"/>
              </w:rPr>
              <w:t>1)</w:t>
            </w:r>
          </w:p>
        </w:tc>
        <w:tc>
          <w:tcPr>
            <w:tcW w:w="127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59E5B" w14:textId="3FE3A901" w:rsidR="00315AE8" w:rsidRPr="00411DBC" w:rsidRDefault="00315AE8" w:rsidP="00315AE8">
            <w:pPr>
              <w:jc w:val="right"/>
              <w:rPr>
                <w:rFonts w:asciiTheme="majorBidi" w:hAnsiTheme="majorBidi" w:cstheme="majorBidi"/>
                <w:color w:val="000000"/>
                <w:sz w:val="25"/>
                <w:szCs w:val="25"/>
              </w:rPr>
            </w:pPr>
            <w:r w:rsidRPr="00411DBC">
              <w:rPr>
                <w:rFonts w:asciiTheme="majorBidi" w:hAnsiTheme="majorBidi" w:cstheme="majorBidi"/>
                <w:sz w:val="25"/>
                <w:szCs w:val="25"/>
              </w:rPr>
              <w:t>22,998</w:t>
            </w:r>
          </w:p>
        </w:tc>
        <w:tc>
          <w:tcPr>
            <w:tcW w:w="29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8EFC9" w14:textId="77777777" w:rsidR="00315AE8" w:rsidRPr="00411DBC" w:rsidRDefault="00315AE8" w:rsidP="00315AE8">
            <w:pPr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125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063CCFD" w14:textId="15CCA1DC" w:rsidR="00315AE8" w:rsidRPr="00B67EC3" w:rsidRDefault="00315AE8" w:rsidP="00315AE8">
            <w:pPr>
              <w:jc w:val="right"/>
              <w:rPr>
                <w:rFonts w:asciiTheme="majorBidi" w:hAnsiTheme="majorBidi" w:cstheme="majorBidi"/>
                <w:sz w:val="25"/>
                <w:szCs w:val="25"/>
                <w:highlight w:val="yellow"/>
              </w:rPr>
            </w:pPr>
            <w:r w:rsidRPr="00C35E64">
              <w:rPr>
                <w:rFonts w:asciiTheme="majorBidi" w:hAnsiTheme="majorBidi" w:cstheme="majorBidi"/>
                <w:sz w:val="25"/>
                <w:szCs w:val="25"/>
                <w:highlight w:val="yellow"/>
              </w:rPr>
              <w:t>764</w:t>
            </w:r>
          </w:p>
        </w:tc>
        <w:tc>
          <w:tcPr>
            <w:tcW w:w="29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FBBA6A8" w14:textId="77777777" w:rsidR="00315AE8" w:rsidRPr="00411DBC" w:rsidRDefault="00315AE8" w:rsidP="00315AE8">
            <w:pPr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11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CF53CF9" w14:textId="35487A73" w:rsidR="00315AE8" w:rsidRPr="00411DBC" w:rsidRDefault="00315AE8" w:rsidP="00315AE8">
            <w:pPr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  <w:r w:rsidRPr="00411DBC">
              <w:rPr>
                <w:rFonts w:asciiTheme="majorBidi" w:hAnsiTheme="majorBidi" w:cstheme="majorBidi"/>
                <w:sz w:val="25"/>
                <w:szCs w:val="25"/>
              </w:rPr>
              <w:t>-</w:t>
            </w:r>
          </w:p>
        </w:tc>
        <w:tc>
          <w:tcPr>
            <w:tcW w:w="29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730D84E" w14:textId="77777777" w:rsidR="00315AE8" w:rsidRPr="00411DBC" w:rsidRDefault="00315AE8" w:rsidP="00315AE8">
            <w:pPr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144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7E70F11" w14:textId="388E6ECF" w:rsidR="00315AE8" w:rsidRPr="00411DBC" w:rsidRDefault="00315AE8" w:rsidP="00315AE8">
            <w:pPr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  <w:r w:rsidRPr="00411DBC">
              <w:rPr>
                <w:rFonts w:asciiTheme="majorBidi" w:hAnsiTheme="majorBidi" w:cstheme="majorBidi"/>
                <w:sz w:val="25"/>
                <w:szCs w:val="25"/>
              </w:rPr>
              <w:t>-</w:t>
            </w:r>
          </w:p>
        </w:tc>
        <w:tc>
          <w:tcPr>
            <w:tcW w:w="24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639B3C7" w14:textId="77777777" w:rsidR="00315AE8" w:rsidRPr="00411DBC" w:rsidRDefault="00315AE8" w:rsidP="00315AE8">
            <w:pPr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128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EB2A067" w14:textId="781D0CFA" w:rsidR="00315AE8" w:rsidRPr="00411DBC" w:rsidRDefault="00315AE8" w:rsidP="00315AE8">
            <w:pPr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  <w:r>
              <w:rPr>
                <w:rFonts w:asciiTheme="majorBidi" w:hAnsiTheme="majorBidi" w:cstheme="majorBidi"/>
                <w:sz w:val="25"/>
                <w:szCs w:val="25"/>
              </w:rPr>
              <w:t>23,762</w:t>
            </w:r>
          </w:p>
        </w:tc>
      </w:tr>
      <w:tr w:rsidR="00315AE8" w:rsidRPr="00411DBC" w14:paraId="2951BBAF" w14:textId="77777777" w:rsidTr="00BF7B2C">
        <w:trPr>
          <w:trHeight w:val="407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DE3E8" w14:textId="07B48048" w:rsidR="00315AE8" w:rsidRPr="00411DBC" w:rsidRDefault="00315AE8" w:rsidP="00315AE8">
            <w:pPr>
              <w:rPr>
                <w:rFonts w:ascii="Angsana New" w:hAnsi="Angsana New"/>
                <w:color w:val="000000"/>
                <w:sz w:val="25"/>
                <w:szCs w:val="25"/>
              </w:rPr>
            </w:pPr>
            <w:r w:rsidRPr="00411DBC">
              <w:rPr>
                <w:rFonts w:ascii="Angsana New" w:hAnsi="Angsana New"/>
                <w:color w:val="000000"/>
                <w:sz w:val="25"/>
                <w:szCs w:val="25"/>
              </w:rPr>
              <w:t>Energy Sources Investment Pte.Ltd. (GAP) (2)</w:t>
            </w:r>
          </w:p>
        </w:tc>
        <w:tc>
          <w:tcPr>
            <w:tcW w:w="127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CF892" w14:textId="31FEC5CE" w:rsidR="00315AE8" w:rsidRPr="00411DBC" w:rsidRDefault="00315AE8" w:rsidP="00315AE8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  <w:r w:rsidRPr="00411DBC">
              <w:rPr>
                <w:rFonts w:ascii="Angsana New" w:hAnsi="Angsana New"/>
                <w:color w:val="000000"/>
                <w:sz w:val="25"/>
                <w:szCs w:val="25"/>
              </w:rPr>
              <w:t>118,042</w:t>
            </w:r>
          </w:p>
        </w:tc>
        <w:tc>
          <w:tcPr>
            <w:tcW w:w="29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8E935" w14:textId="77777777" w:rsidR="00315AE8" w:rsidRPr="00411DBC" w:rsidRDefault="00315AE8" w:rsidP="00315AE8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</w:p>
        </w:tc>
        <w:tc>
          <w:tcPr>
            <w:tcW w:w="125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3976CE0" w14:textId="1F6D436F" w:rsidR="00315AE8" w:rsidRPr="00411DBC" w:rsidRDefault="00315AE8" w:rsidP="00315AE8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  <w:r w:rsidRPr="00411DBC">
              <w:rPr>
                <w:rFonts w:ascii="Angsana New" w:hAnsi="Angsana New"/>
                <w:color w:val="000000"/>
                <w:sz w:val="25"/>
                <w:szCs w:val="25"/>
              </w:rPr>
              <w:t>-</w:t>
            </w:r>
          </w:p>
        </w:tc>
        <w:tc>
          <w:tcPr>
            <w:tcW w:w="29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3387FF3" w14:textId="77777777" w:rsidR="00315AE8" w:rsidRPr="00411DBC" w:rsidRDefault="00315AE8" w:rsidP="00315AE8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</w:p>
        </w:tc>
        <w:tc>
          <w:tcPr>
            <w:tcW w:w="11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9917E6C" w14:textId="3DC0C527" w:rsidR="00315AE8" w:rsidRPr="00411DBC" w:rsidRDefault="00315AE8" w:rsidP="00315AE8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  <w:r w:rsidRPr="00411DBC">
              <w:rPr>
                <w:rFonts w:ascii="Angsana New" w:hAnsi="Angsana New"/>
                <w:color w:val="000000"/>
                <w:sz w:val="25"/>
                <w:szCs w:val="25"/>
              </w:rPr>
              <w:t>-</w:t>
            </w:r>
          </w:p>
        </w:tc>
        <w:tc>
          <w:tcPr>
            <w:tcW w:w="29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DABB35A" w14:textId="77777777" w:rsidR="00315AE8" w:rsidRPr="00411DBC" w:rsidRDefault="00315AE8" w:rsidP="00315AE8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</w:p>
        </w:tc>
        <w:tc>
          <w:tcPr>
            <w:tcW w:w="144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F0C4D6D" w14:textId="4B3DDDA8" w:rsidR="00315AE8" w:rsidRPr="00411DBC" w:rsidRDefault="00315AE8" w:rsidP="00315AE8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  <w:r w:rsidRPr="00411DBC">
              <w:rPr>
                <w:rFonts w:ascii="Angsana New" w:hAnsi="Angsana New"/>
                <w:color w:val="000000"/>
                <w:sz w:val="25"/>
                <w:szCs w:val="25"/>
              </w:rPr>
              <w:t>-</w:t>
            </w:r>
          </w:p>
        </w:tc>
        <w:tc>
          <w:tcPr>
            <w:tcW w:w="24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6031E40" w14:textId="77777777" w:rsidR="00315AE8" w:rsidRPr="00411DBC" w:rsidRDefault="00315AE8" w:rsidP="00315AE8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</w:p>
        </w:tc>
        <w:tc>
          <w:tcPr>
            <w:tcW w:w="128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0AC33F3" w14:textId="53ED4719" w:rsidR="00315AE8" w:rsidRPr="00411DBC" w:rsidRDefault="00315AE8" w:rsidP="00315AE8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  <w:r w:rsidRPr="00411DBC">
              <w:rPr>
                <w:rFonts w:ascii="Angsana New" w:hAnsi="Angsana New"/>
                <w:color w:val="000000"/>
                <w:sz w:val="25"/>
                <w:szCs w:val="25"/>
              </w:rPr>
              <w:t>118,042</w:t>
            </w:r>
          </w:p>
        </w:tc>
      </w:tr>
      <w:tr w:rsidR="00315AE8" w:rsidRPr="00411DBC" w14:paraId="389D682A" w14:textId="77777777" w:rsidTr="00BF7B2C">
        <w:trPr>
          <w:trHeight w:val="407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E7290C" w14:textId="7ADBBB6A" w:rsidR="00315AE8" w:rsidRPr="00411DBC" w:rsidRDefault="00315AE8" w:rsidP="00315AE8">
            <w:pPr>
              <w:rPr>
                <w:rFonts w:ascii="Angsana New" w:hAnsi="Angsana New"/>
                <w:color w:val="000000"/>
                <w:sz w:val="25"/>
                <w:szCs w:val="25"/>
              </w:rPr>
            </w:pPr>
            <w:r w:rsidRPr="00411DBC">
              <w:rPr>
                <w:rFonts w:ascii="Angsana New" w:hAnsi="Angsana New"/>
                <w:color w:val="000000"/>
                <w:sz w:val="25"/>
                <w:szCs w:val="25"/>
                <w:cs/>
              </w:rPr>
              <w:t>บริษัท บียอนด์ แคปปิตอล</w:t>
            </w:r>
            <w:r w:rsidRPr="00411DBC">
              <w:rPr>
                <w:rFonts w:ascii="Angsana New" w:hAnsi="Angsana New"/>
                <w:color w:val="000000"/>
                <w:sz w:val="25"/>
                <w:szCs w:val="25"/>
              </w:rPr>
              <w:t xml:space="preserve"> (3)</w:t>
            </w:r>
          </w:p>
        </w:tc>
        <w:tc>
          <w:tcPr>
            <w:tcW w:w="1271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41EA1FB" w14:textId="4C588168" w:rsidR="00315AE8" w:rsidRPr="00411DBC" w:rsidRDefault="00315AE8" w:rsidP="00315AE8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  <w:r w:rsidRPr="00411DBC">
              <w:rPr>
                <w:rFonts w:ascii="Angsana New" w:hAnsi="Angsana New"/>
                <w:color w:val="000000"/>
                <w:sz w:val="25"/>
                <w:szCs w:val="25"/>
              </w:rPr>
              <w:t>-</w:t>
            </w:r>
          </w:p>
        </w:tc>
        <w:tc>
          <w:tcPr>
            <w:tcW w:w="2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38CDE2" w14:textId="77777777" w:rsidR="00315AE8" w:rsidRPr="00411DBC" w:rsidRDefault="00315AE8" w:rsidP="00315AE8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</w:p>
        </w:tc>
        <w:tc>
          <w:tcPr>
            <w:tcW w:w="125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C3F3DAD" w14:textId="757EC4F9" w:rsidR="00315AE8" w:rsidRPr="00411DBC" w:rsidRDefault="00315AE8" w:rsidP="00315AE8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  <w:r w:rsidRPr="00411DBC">
              <w:rPr>
                <w:rFonts w:ascii="Angsana New" w:hAnsi="Angsana New"/>
                <w:color w:val="000000"/>
                <w:sz w:val="25"/>
                <w:szCs w:val="25"/>
              </w:rPr>
              <w:t>70,881</w:t>
            </w:r>
          </w:p>
        </w:tc>
        <w:tc>
          <w:tcPr>
            <w:tcW w:w="2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2E0950" w14:textId="77777777" w:rsidR="00315AE8" w:rsidRPr="00411DBC" w:rsidRDefault="00315AE8" w:rsidP="00315AE8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</w:p>
        </w:tc>
        <w:tc>
          <w:tcPr>
            <w:tcW w:w="113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E281874" w14:textId="6C9BEDBA" w:rsidR="00315AE8" w:rsidRPr="00411DBC" w:rsidRDefault="00315AE8" w:rsidP="00315AE8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  <w:r w:rsidRPr="00411DBC">
              <w:rPr>
                <w:rFonts w:ascii="Angsana New" w:hAnsi="Angsana New"/>
                <w:color w:val="000000"/>
                <w:sz w:val="25"/>
                <w:szCs w:val="25"/>
              </w:rPr>
              <w:t>-</w:t>
            </w:r>
          </w:p>
        </w:tc>
        <w:tc>
          <w:tcPr>
            <w:tcW w:w="2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3F0489" w14:textId="77777777" w:rsidR="00315AE8" w:rsidRPr="00411DBC" w:rsidRDefault="00315AE8" w:rsidP="00315AE8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</w:p>
        </w:tc>
        <w:tc>
          <w:tcPr>
            <w:tcW w:w="144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39DF947" w14:textId="1BDAF73C" w:rsidR="00315AE8" w:rsidRPr="00411DBC" w:rsidRDefault="00315AE8" w:rsidP="00315AE8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  <w:r w:rsidRPr="00411DBC">
              <w:rPr>
                <w:rFonts w:ascii="Angsana New" w:hAnsi="Angsana New"/>
                <w:color w:val="000000"/>
                <w:sz w:val="25"/>
                <w:szCs w:val="25"/>
              </w:rPr>
              <w:t>-</w:t>
            </w:r>
          </w:p>
        </w:tc>
        <w:tc>
          <w:tcPr>
            <w:tcW w:w="24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70D5C8" w14:textId="77777777" w:rsidR="00315AE8" w:rsidRPr="00411DBC" w:rsidRDefault="00315AE8" w:rsidP="00315AE8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</w:p>
        </w:tc>
        <w:tc>
          <w:tcPr>
            <w:tcW w:w="128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9C65451" w14:textId="0BC632D1" w:rsidR="00315AE8" w:rsidRPr="00411DBC" w:rsidRDefault="00315AE8" w:rsidP="00315AE8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  <w:r w:rsidRPr="00411DBC">
              <w:rPr>
                <w:rFonts w:ascii="Angsana New" w:hAnsi="Angsana New"/>
                <w:color w:val="000000"/>
                <w:sz w:val="25"/>
                <w:szCs w:val="25"/>
              </w:rPr>
              <w:t>70,881</w:t>
            </w:r>
          </w:p>
        </w:tc>
      </w:tr>
      <w:tr w:rsidR="00315AE8" w:rsidRPr="00411DBC" w14:paraId="7400EC16" w14:textId="77777777" w:rsidTr="00BF7B2C">
        <w:trPr>
          <w:trHeight w:val="407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4A655F1" w14:textId="2C9F8F31" w:rsidR="00315AE8" w:rsidRPr="00411DBC" w:rsidRDefault="00315AE8" w:rsidP="00315AE8">
            <w:pPr>
              <w:rPr>
                <w:rFonts w:ascii="Angsana New" w:hAnsi="Angsana New"/>
                <w:color w:val="000000"/>
                <w:sz w:val="25"/>
                <w:szCs w:val="25"/>
                <w:cs/>
              </w:rPr>
            </w:pPr>
            <w:r w:rsidRPr="00411DBC">
              <w:rPr>
                <w:rFonts w:ascii="Angsana New" w:hAnsi="Angsana New" w:hint="cs"/>
                <w:color w:val="000000"/>
                <w:sz w:val="25"/>
                <w:szCs w:val="25"/>
                <w:cs/>
              </w:rPr>
              <w:t>รวม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14:paraId="0C3BD52C" w14:textId="4831A1C8" w:rsidR="00315AE8" w:rsidRPr="00411DBC" w:rsidRDefault="00315AE8" w:rsidP="00315AE8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  <w:r w:rsidRPr="00411DBC">
              <w:rPr>
                <w:rFonts w:ascii="Angsana New" w:hAnsi="Angsana New"/>
                <w:color w:val="000000"/>
                <w:sz w:val="25"/>
                <w:szCs w:val="25"/>
              </w:rPr>
              <w:t>141,040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6DAB8F" w14:textId="77777777" w:rsidR="00315AE8" w:rsidRPr="00411DBC" w:rsidRDefault="00315AE8" w:rsidP="00315AE8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14:paraId="005B7E18" w14:textId="774E892D" w:rsidR="00315AE8" w:rsidRPr="00411DBC" w:rsidRDefault="00315AE8" w:rsidP="00315AE8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  <w:r w:rsidRPr="00315AE8">
              <w:rPr>
                <w:rFonts w:ascii="Angsana New" w:hAnsi="Angsana New"/>
                <w:color w:val="000000"/>
                <w:sz w:val="25"/>
                <w:szCs w:val="25"/>
              </w:rPr>
              <w:t>71,645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011CFC" w14:textId="77777777" w:rsidR="00315AE8" w:rsidRPr="00411DBC" w:rsidRDefault="00315AE8" w:rsidP="00315AE8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14:paraId="32C1C737" w14:textId="34FBF075" w:rsidR="00315AE8" w:rsidRPr="00411DBC" w:rsidRDefault="00315AE8" w:rsidP="00315AE8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  <w:r w:rsidRPr="00411DBC">
              <w:rPr>
                <w:rFonts w:ascii="Angsana New" w:hAnsi="Angsana New"/>
                <w:color w:val="000000"/>
                <w:sz w:val="25"/>
                <w:szCs w:val="25"/>
              </w:rPr>
              <w:t>-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45EC6" w14:textId="77777777" w:rsidR="00315AE8" w:rsidRPr="00411DBC" w:rsidRDefault="00315AE8" w:rsidP="00315AE8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14:paraId="75B4AAF1" w14:textId="3A4B8CB8" w:rsidR="00315AE8" w:rsidRPr="00411DBC" w:rsidRDefault="00315AE8" w:rsidP="00315AE8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  <w:r w:rsidRPr="00411DBC">
              <w:rPr>
                <w:rFonts w:ascii="Angsana New" w:hAnsi="Angsana New"/>
                <w:color w:val="000000"/>
                <w:sz w:val="25"/>
                <w:szCs w:val="25"/>
              </w:rPr>
              <w:t>-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0ED7AA" w14:textId="77777777" w:rsidR="00315AE8" w:rsidRPr="00411DBC" w:rsidRDefault="00315AE8" w:rsidP="00315AE8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14:paraId="67744ED3" w14:textId="5BD0C1EE" w:rsidR="00315AE8" w:rsidRPr="00411DBC" w:rsidRDefault="00315AE8" w:rsidP="00315AE8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  <w:r w:rsidRPr="00411DBC">
              <w:rPr>
                <w:rFonts w:ascii="Angsana New" w:hAnsi="Angsana New"/>
                <w:color w:val="000000"/>
                <w:sz w:val="25"/>
                <w:szCs w:val="25"/>
              </w:rPr>
              <w:t>212,685</w:t>
            </w:r>
          </w:p>
        </w:tc>
      </w:tr>
      <w:bookmarkEnd w:id="12"/>
    </w:tbl>
    <w:p w14:paraId="51AF136C" w14:textId="77777777" w:rsidR="00811607" w:rsidRPr="00411DBC" w:rsidRDefault="00811607" w:rsidP="00811607">
      <w:pPr>
        <w:pStyle w:val="ListParagraph"/>
        <w:spacing w:before="120"/>
        <w:ind w:right="-171"/>
        <w:rPr>
          <w:rFonts w:ascii="Angsana New" w:hAnsi="Angsana New"/>
          <w:sz w:val="28"/>
          <w:szCs w:val="28"/>
        </w:rPr>
      </w:pPr>
    </w:p>
    <w:p w14:paraId="05CDB36A" w14:textId="06E833B3" w:rsidR="00811607" w:rsidRPr="00411DBC" w:rsidRDefault="0085791D">
      <w:pPr>
        <w:pStyle w:val="ListParagraph"/>
        <w:numPr>
          <w:ilvl w:val="0"/>
          <w:numId w:val="38"/>
        </w:numPr>
        <w:spacing w:before="120"/>
        <w:ind w:right="-171"/>
        <w:rPr>
          <w:rFonts w:ascii="Angsana New" w:hAnsi="Angsana New"/>
          <w:sz w:val="28"/>
          <w:szCs w:val="28"/>
        </w:rPr>
      </w:pPr>
      <w:r w:rsidRPr="00411DBC">
        <w:rPr>
          <w:rFonts w:ascii="Angsana New" w:hAnsi="Angsana New"/>
          <w:sz w:val="28"/>
          <w:szCs w:val="28"/>
          <w:cs/>
        </w:rPr>
        <w:t xml:space="preserve">เมื่อวันที่ </w:t>
      </w:r>
      <w:r w:rsidRPr="00411DBC">
        <w:rPr>
          <w:rFonts w:ascii="Angsana New" w:hAnsi="Angsana New"/>
          <w:sz w:val="28"/>
          <w:szCs w:val="28"/>
        </w:rPr>
        <w:t xml:space="preserve">10 </w:t>
      </w:r>
      <w:r w:rsidRPr="00411DBC">
        <w:rPr>
          <w:rFonts w:ascii="Angsana New" w:hAnsi="Angsana New"/>
          <w:sz w:val="28"/>
          <w:szCs w:val="28"/>
          <w:cs/>
        </w:rPr>
        <w:t xml:space="preserve">มีนาคม </w:t>
      </w:r>
      <w:r w:rsidRPr="00411DBC">
        <w:rPr>
          <w:rFonts w:ascii="Angsana New" w:hAnsi="Angsana New"/>
          <w:sz w:val="28"/>
          <w:szCs w:val="28"/>
        </w:rPr>
        <w:t xml:space="preserve">2565 </w:t>
      </w:r>
      <w:r w:rsidRPr="00411DBC">
        <w:rPr>
          <w:rFonts w:ascii="Angsana New" w:hAnsi="Angsana New"/>
          <w:sz w:val="28"/>
          <w:szCs w:val="28"/>
          <w:cs/>
        </w:rPr>
        <w:t xml:space="preserve">ที่ประชุมคณะกรรมการบริหาร ครั้งที่ </w:t>
      </w:r>
      <w:r w:rsidRPr="00411DBC">
        <w:rPr>
          <w:rFonts w:ascii="Angsana New" w:hAnsi="Angsana New"/>
          <w:sz w:val="28"/>
          <w:szCs w:val="28"/>
        </w:rPr>
        <w:t xml:space="preserve">3/2565 </w:t>
      </w:r>
      <w:r w:rsidRPr="00411DBC">
        <w:rPr>
          <w:rFonts w:ascii="Angsana New" w:hAnsi="Angsana New"/>
          <w:sz w:val="28"/>
          <w:szCs w:val="28"/>
          <w:cs/>
        </w:rPr>
        <w:t>มีมติอนุมัติให้</w:t>
      </w:r>
      <w:r w:rsidRPr="00411DBC">
        <w:rPr>
          <w:rFonts w:ascii="Angsana New" w:hAnsi="Angsana New" w:hint="cs"/>
          <w:sz w:val="28"/>
          <w:szCs w:val="28"/>
          <w:cs/>
        </w:rPr>
        <w:t>สินเชื่อ</w:t>
      </w:r>
      <w:r w:rsidRPr="00411DBC">
        <w:rPr>
          <w:rFonts w:ascii="Angsana New" w:hAnsi="Angsana New"/>
          <w:sz w:val="28"/>
          <w:szCs w:val="28"/>
          <w:cs/>
        </w:rPr>
        <w:t>แก่บริษัท</w:t>
      </w:r>
      <w:r w:rsidRPr="00411DBC">
        <w:rPr>
          <w:rFonts w:ascii="Angsana New" w:hAnsi="Angsana New" w:hint="cs"/>
          <w:sz w:val="28"/>
          <w:szCs w:val="28"/>
          <w:cs/>
        </w:rPr>
        <w:t xml:space="preserve"> อีโคลด์ จำกัด </w:t>
      </w:r>
      <w:r w:rsidRPr="00411DBC">
        <w:rPr>
          <w:rFonts w:ascii="Angsana New" w:hAnsi="Angsana New"/>
          <w:spacing w:val="-4"/>
          <w:sz w:val="28"/>
          <w:szCs w:val="28"/>
          <w:cs/>
        </w:rPr>
        <w:t xml:space="preserve">เป็นจำนวนเงิน </w:t>
      </w:r>
      <w:r w:rsidRPr="00411DBC">
        <w:rPr>
          <w:rFonts w:ascii="Angsana New" w:hAnsi="Angsana New"/>
          <w:spacing w:val="-4"/>
          <w:sz w:val="28"/>
          <w:szCs w:val="28"/>
        </w:rPr>
        <w:t xml:space="preserve">6 </w:t>
      </w:r>
      <w:r w:rsidRPr="00411DBC">
        <w:rPr>
          <w:rFonts w:ascii="Angsana New" w:hAnsi="Angsana New"/>
          <w:spacing w:val="-4"/>
          <w:sz w:val="28"/>
          <w:szCs w:val="28"/>
          <w:cs/>
        </w:rPr>
        <w:t xml:space="preserve">ล้านบาท โดยคิดอัตราดอกเบี้ยไม่เกินร้อยละ </w:t>
      </w:r>
      <w:r w:rsidRPr="00411DBC">
        <w:rPr>
          <w:rFonts w:ascii="Angsana New" w:hAnsi="Angsana New"/>
          <w:spacing w:val="-4"/>
          <w:sz w:val="28"/>
          <w:szCs w:val="28"/>
        </w:rPr>
        <w:t xml:space="preserve">7 </w:t>
      </w:r>
      <w:r w:rsidRPr="00411DBC">
        <w:rPr>
          <w:rFonts w:ascii="Angsana New" w:hAnsi="Angsana New"/>
          <w:spacing w:val="-4"/>
          <w:sz w:val="28"/>
          <w:szCs w:val="28"/>
          <w:cs/>
        </w:rPr>
        <w:t xml:space="preserve">ต่อปี </w:t>
      </w:r>
      <w:r w:rsidR="001B3EA3" w:rsidRPr="00411DBC">
        <w:rPr>
          <w:rFonts w:ascii="Angsana New" w:hAnsi="Angsana New"/>
          <w:spacing w:val="-4"/>
          <w:sz w:val="28"/>
          <w:szCs w:val="28"/>
          <w:cs/>
        </w:rPr>
        <w:br/>
      </w:r>
      <w:r w:rsidRPr="00411DBC">
        <w:rPr>
          <w:rFonts w:ascii="Angsana New" w:hAnsi="Angsana New" w:hint="cs"/>
          <w:sz w:val="28"/>
          <w:szCs w:val="28"/>
          <w:cs/>
        </w:rPr>
        <w:t xml:space="preserve">ตามมติที่ประชุมคณะกรรมการบริษัท ครั้งที่ </w:t>
      </w:r>
      <w:r w:rsidRPr="00411DBC">
        <w:rPr>
          <w:rFonts w:ascii="Angsana New" w:hAnsi="Angsana New"/>
          <w:sz w:val="28"/>
          <w:szCs w:val="28"/>
        </w:rPr>
        <w:t>6/2565</w:t>
      </w:r>
      <w:r w:rsidRPr="00411DBC">
        <w:rPr>
          <w:rFonts w:ascii="Angsana New" w:hAnsi="Angsana New" w:hint="cs"/>
          <w:sz w:val="28"/>
          <w:szCs w:val="28"/>
          <w:cs/>
        </w:rPr>
        <w:t xml:space="preserve"> วันที่ 17 พฤษภาคม 2565 มีมติอนุมัติให้สินเชื่อบริษัทร่วมเพิ่มอีก 16 ล้านบาท โดยคิดอัตราดอกเบี้ยสินเชื่อไม่เกินร้อยละ 7</w:t>
      </w:r>
      <w:r w:rsidRPr="00411DBC">
        <w:rPr>
          <w:rFonts w:ascii="Angsana New" w:hAnsi="Angsana New"/>
          <w:sz w:val="28"/>
          <w:szCs w:val="28"/>
        </w:rPr>
        <w:t xml:space="preserve"> </w:t>
      </w:r>
      <w:r w:rsidRPr="00411DBC">
        <w:rPr>
          <w:rFonts w:ascii="Angsana New" w:hAnsi="Angsana New" w:hint="cs"/>
          <w:sz w:val="28"/>
          <w:szCs w:val="28"/>
          <w:cs/>
        </w:rPr>
        <w:t xml:space="preserve">ต่อปี และบริษัทได้โอนจ่ายสินเชื่อดังกล่าวให้บริษัทร่วมในวันที่ </w:t>
      </w:r>
      <w:r w:rsidRPr="00411DBC">
        <w:rPr>
          <w:rFonts w:ascii="Angsana New" w:hAnsi="Angsana New"/>
          <w:sz w:val="28"/>
          <w:szCs w:val="28"/>
        </w:rPr>
        <w:t>20</w:t>
      </w:r>
      <w:r w:rsidRPr="00411DBC">
        <w:rPr>
          <w:rFonts w:ascii="Angsana New" w:hAnsi="Angsana New" w:hint="cs"/>
          <w:sz w:val="28"/>
          <w:szCs w:val="28"/>
          <w:cs/>
        </w:rPr>
        <w:t xml:space="preserve"> พฤษภาคม </w:t>
      </w:r>
      <w:r w:rsidRPr="00411DBC">
        <w:rPr>
          <w:rFonts w:ascii="Angsana New" w:hAnsi="Angsana New"/>
          <w:sz w:val="28"/>
          <w:szCs w:val="28"/>
        </w:rPr>
        <w:t>2565</w:t>
      </w:r>
      <w:r w:rsidRPr="00411DBC">
        <w:rPr>
          <w:rFonts w:ascii="Angsana New" w:hAnsi="Angsana New" w:hint="cs"/>
          <w:sz w:val="28"/>
          <w:szCs w:val="28"/>
          <w:cs/>
        </w:rPr>
        <w:t xml:space="preserve"> ทั้งจำนวน</w:t>
      </w:r>
    </w:p>
    <w:p w14:paraId="0EBAF7F5" w14:textId="6F495022" w:rsidR="0085791D" w:rsidRPr="00411DBC" w:rsidRDefault="0085791D">
      <w:pPr>
        <w:pStyle w:val="ListParagraph"/>
        <w:numPr>
          <w:ilvl w:val="0"/>
          <w:numId w:val="38"/>
        </w:numPr>
        <w:spacing w:before="120"/>
        <w:jc w:val="thaiDistribute"/>
        <w:rPr>
          <w:rFonts w:ascii="Angsana New" w:hAnsi="Angsana New"/>
          <w:sz w:val="28"/>
          <w:szCs w:val="28"/>
        </w:rPr>
      </w:pPr>
      <w:r w:rsidRPr="00411DBC">
        <w:rPr>
          <w:rFonts w:ascii="Angsana New" w:hAnsi="Angsana New" w:hint="cs"/>
          <w:sz w:val="28"/>
          <w:szCs w:val="28"/>
          <w:cs/>
        </w:rPr>
        <w:t xml:space="preserve">เนื่องจากการปรับลดอัตรารับซื้อไฟฟ้าของรัฐบาลเวียดนาม และการเปลี่ยนแปลงสัดส่วนการให้กู้ยืมจากสถาบันการเงินจากเดิม </w:t>
      </w:r>
      <w:r w:rsidRPr="00411DBC">
        <w:rPr>
          <w:rFonts w:ascii="Angsana New" w:hAnsi="Angsana New"/>
          <w:sz w:val="28"/>
          <w:szCs w:val="28"/>
        </w:rPr>
        <w:t xml:space="preserve">70% </w:t>
      </w:r>
      <w:r w:rsidRPr="00411DBC">
        <w:rPr>
          <w:rFonts w:ascii="Angsana New" w:hAnsi="Angsana New" w:hint="cs"/>
          <w:sz w:val="28"/>
          <w:szCs w:val="28"/>
          <w:cs/>
        </w:rPr>
        <w:t xml:space="preserve">เป็น </w:t>
      </w:r>
      <w:r w:rsidRPr="00411DBC">
        <w:rPr>
          <w:rFonts w:ascii="Angsana New" w:hAnsi="Angsana New"/>
          <w:sz w:val="28"/>
          <w:szCs w:val="28"/>
        </w:rPr>
        <w:t xml:space="preserve">50% </w:t>
      </w:r>
      <w:r w:rsidRPr="00411DBC">
        <w:rPr>
          <w:rFonts w:ascii="Angsana New" w:hAnsi="Angsana New" w:hint="cs"/>
          <w:sz w:val="28"/>
          <w:szCs w:val="28"/>
          <w:cs/>
        </w:rPr>
        <w:t>ของมูลค่าโครงการ และด้วยปัจจุบันยังไม่ได้รับการอนุมัติเงินกู้ยืมในส่วนของการชำระค่าหุ้นสามัญเพิ่มทุน จึงให้ดำเนินการในรูปแบบเงินให้กู้ยืม ดังนี้</w:t>
      </w:r>
    </w:p>
    <w:p w14:paraId="3226E62E" w14:textId="04A5091F" w:rsidR="0085791D" w:rsidRPr="00411DBC" w:rsidRDefault="0085791D" w:rsidP="00004BFC">
      <w:pPr>
        <w:pStyle w:val="ListParagraph"/>
        <w:spacing w:before="120"/>
        <w:ind w:left="1276"/>
        <w:jc w:val="thaiDistribute"/>
        <w:rPr>
          <w:rFonts w:ascii="Angsana New" w:hAnsi="Angsana New"/>
          <w:sz w:val="28"/>
          <w:szCs w:val="28"/>
        </w:rPr>
      </w:pPr>
      <w:r w:rsidRPr="00411DBC">
        <w:rPr>
          <w:rFonts w:ascii="Angsana New" w:hAnsi="Angsana New" w:hint="cs"/>
          <w:sz w:val="28"/>
          <w:szCs w:val="28"/>
          <w:cs/>
        </w:rPr>
        <w:t xml:space="preserve">ตามมติที่ประชุมคณะกรรมการบริหาร ครั้งที่ </w:t>
      </w:r>
      <w:r w:rsidRPr="00411DBC">
        <w:rPr>
          <w:rFonts w:ascii="Angsana New" w:hAnsi="Angsana New"/>
          <w:sz w:val="28"/>
          <w:szCs w:val="28"/>
        </w:rPr>
        <w:t xml:space="preserve">8/2563 </w:t>
      </w:r>
      <w:r w:rsidRPr="00411DBC">
        <w:rPr>
          <w:rFonts w:ascii="Angsana New" w:hAnsi="Angsana New" w:hint="cs"/>
          <w:sz w:val="28"/>
          <w:szCs w:val="28"/>
          <w:cs/>
        </w:rPr>
        <w:t xml:space="preserve">เมื่อวันที่ </w:t>
      </w:r>
      <w:r w:rsidRPr="00411DBC">
        <w:rPr>
          <w:rFonts w:ascii="Angsana New" w:hAnsi="Angsana New"/>
          <w:sz w:val="28"/>
          <w:szCs w:val="28"/>
        </w:rPr>
        <w:t xml:space="preserve">14 </w:t>
      </w:r>
      <w:r w:rsidRPr="00411DBC">
        <w:rPr>
          <w:rFonts w:ascii="Angsana New" w:hAnsi="Angsana New" w:hint="cs"/>
          <w:sz w:val="28"/>
          <w:szCs w:val="28"/>
          <w:cs/>
        </w:rPr>
        <w:t xml:space="preserve">กรกฎาคม </w:t>
      </w:r>
      <w:r w:rsidRPr="00411DBC">
        <w:rPr>
          <w:rFonts w:ascii="Angsana New" w:hAnsi="Angsana New"/>
          <w:sz w:val="28"/>
          <w:szCs w:val="28"/>
        </w:rPr>
        <w:t xml:space="preserve">2563 </w:t>
      </w:r>
      <w:r w:rsidRPr="00411DBC">
        <w:rPr>
          <w:rFonts w:ascii="Angsana New" w:hAnsi="Angsana New" w:hint="cs"/>
          <w:sz w:val="28"/>
          <w:szCs w:val="28"/>
          <w:cs/>
        </w:rPr>
        <w:t xml:space="preserve">มีมติอนุมัติให้ชำระเงินลงทุนให้กับบริษัทร่วมในรูปแบบเงินให้กู้ยืมตามสัดส่วนการลงทุน จำนวน </w:t>
      </w:r>
      <w:r w:rsidRPr="00411DBC">
        <w:rPr>
          <w:rFonts w:ascii="Angsana New" w:hAnsi="Angsana New"/>
          <w:sz w:val="28"/>
          <w:szCs w:val="28"/>
        </w:rPr>
        <w:t xml:space="preserve">21.10 </w:t>
      </w:r>
      <w:r w:rsidRPr="00411DBC">
        <w:rPr>
          <w:rFonts w:ascii="Angsana New" w:hAnsi="Angsana New" w:hint="cs"/>
          <w:sz w:val="28"/>
          <w:szCs w:val="28"/>
          <w:cs/>
        </w:rPr>
        <w:t>ล้านบาท</w:t>
      </w:r>
      <w:r w:rsidR="00004BFC" w:rsidRPr="00411DBC">
        <w:rPr>
          <w:rFonts w:ascii="Angsana New" w:hAnsi="Angsana New"/>
          <w:sz w:val="28"/>
          <w:szCs w:val="28"/>
        </w:rPr>
        <w:br/>
      </w:r>
      <w:r w:rsidRPr="00411DBC">
        <w:rPr>
          <w:rFonts w:ascii="Angsana New" w:hAnsi="Angsana New" w:hint="cs"/>
          <w:sz w:val="28"/>
          <w:szCs w:val="28"/>
          <w:cs/>
        </w:rPr>
        <w:t xml:space="preserve">ตามมติที่ประชุมคณะกรรมการบริษัท ครั้งที่ </w:t>
      </w:r>
      <w:r w:rsidRPr="00411DBC">
        <w:rPr>
          <w:rFonts w:ascii="Angsana New" w:hAnsi="Angsana New"/>
          <w:sz w:val="28"/>
          <w:szCs w:val="28"/>
        </w:rPr>
        <w:t xml:space="preserve">8/2563 </w:t>
      </w:r>
      <w:r w:rsidRPr="00411DBC">
        <w:rPr>
          <w:rFonts w:ascii="Angsana New" w:hAnsi="Angsana New" w:hint="cs"/>
          <w:sz w:val="28"/>
          <w:szCs w:val="28"/>
          <w:cs/>
        </w:rPr>
        <w:t xml:space="preserve">เมื่อวันที่ </w:t>
      </w:r>
      <w:r w:rsidRPr="00411DBC">
        <w:rPr>
          <w:rFonts w:ascii="Angsana New" w:hAnsi="Angsana New"/>
          <w:sz w:val="28"/>
          <w:szCs w:val="28"/>
        </w:rPr>
        <w:t xml:space="preserve">11 </w:t>
      </w:r>
      <w:r w:rsidRPr="00411DBC">
        <w:rPr>
          <w:rFonts w:ascii="Angsana New" w:hAnsi="Angsana New" w:hint="cs"/>
          <w:sz w:val="28"/>
          <w:szCs w:val="28"/>
          <w:cs/>
        </w:rPr>
        <w:t xml:space="preserve">สิงหาคม </w:t>
      </w:r>
      <w:r w:rsidRPr="00411DBC">
        <w:rPr>
          <w:rFonts w:ascii="Angsana New" w:hAnsi="Angsana New"/>
          <w:sz w:val="28"/>
          <w:szCs w:val="28"/>
        </w:rPr>
        <w:t xml:space="preserve">2563 </w:t>
      </w:r>
      <w:r w:rsidRPr="00411DBC">
        <w:rPr>
          <w:rFonts w:ascii="Angsana New" w:hAnsi="Angsana New" w:hint="cs"/>
          <w:sz w:val="28"/>
          <w:szCs w:val="28"/>
          <w:cs/>
        </w:rPr>
        <w:t xml:space="preserve">มีมติอนุมัติให้ชำระเงินลงทุนให้กับบริษัทร่วมในรูปแบบเงินให้กู้ยืมตามสัดส่วนการลงทุนจำนวน </w:t>
      </w:r>
      <w:r w:rsidRPr="00411DBC">
        <w:rPr>
          <w:rFonts w:ascii="Angsana New" w:hAnsi="Angsana New"/>
          <w:sz w:val="28"/>
          <w:szCs w:val="28"/>
        </w:rPr>
        <w:t xml:space="preserve">80.36 </w:t>
      </w:r>
      <w:r w:rsidRPr="00411DBC">
        <w:rPr>
          <w:rFonts w:ascii="Angsana New" w:hAnsi="Angsana New" w:hint="cs"/>
          <w:sz w:val="28"/>
          <w:szCs w:val="28"/>
          <w:cs/>
        </w:rPr>
        <w:t>ล้านบาท</w:t>
      </w:r>
    </w:p>
    <w:p w14:paraId="1959310E" w14:textId="77777777" w:rsidR="0085791D" w:rsidRPr="00411DBC" w:rsidRDefault="0085791D" w:rsidP="0085791D">
      <w:pPr>
        <w:pStyle w:val="ListParagraph"/>
        <w:spacing w:before="120"/>
        <w:ind w:left="1276"/>
        <w:jc w:val="thaiDistribute"/>
        <w:rPr>
          <w:rFonts w:ascii="Angsana New" w:hAnsi="Angsana New"/>
          <w:spacing w:val="-4"/>
          <w:sz w:val="28"/>
          <w:szCs w:val="28"/>
        </w:rPr>
      </w:pPr>
      <w:r w:rsidRPr="00411DBC">
        <w:rPr>
          <w:rFonts w:ascii="Angsana New" w:hAnsi="Angsana New" w:hint="cs"/>
          <w:spacing w:val="-4"/>
          <w:sz w:val="28"/>
          <w:szCs w:val="28"/>
          <w:cs/>
        </w:rPr>
        <w:t xml:space="preserve">บริษัทให้เงินกู้ยืมระยะสั้นแก่บริษัทร่วมโดยการทำสัญญา คิดอัตราดอกเบี้ยร้อยละ </w:t>
      </w:r>
      <w:r w:rsidRPr="00411DBC">
        <w:rPr>
          <w:rFonts w:ascii="Angsana New" w:hAnsi="Angsana New"/>
          <w:spacing w:val="-4"/>
          <w:sz w:val="28"/>
          <w:szCs w:val="28"/>
        </w:rPr>
        <w:t xml:space="preserve">1.0 </w:t>
      </w:r>
      <w:r w:rsidRPr="00411DBC">
        <w:rPr>
          <w:rFonts w:ascii="Angsana New" w:hAnsi="Angsana New" w:hint="cs"/>
          <w:spacing w:val="-4"/>
          <w:sz w:val="28"/>
          <w:szCs w:val="28"/>
          <w:cs/>
        </w:rPr>
        <w:t>ต่อปี เมื่อโครงการลงทุนในโรงไฟฟ้าได้รับสัญญาซื้อขายไฟฟ้า และได้รับอนุมัติการปล่อยเงินกู้จากสถาบันการเงินเรียบร้อยแล้ว ทางบริษัทร่วมจะดำเนินการชำระเงินคืนมาในรูปแบบเงินลงทุน</w:t>
      </w:r>
    </w:p>
    <w:p w14:paraId="2AC8A7D1" w14:textId="77777777" w:rsidR="00811607" w:rsidRPr="00411DBC" w:rsidRDefault="00811607" w:rsidP="00B61293">
      <w:pPr>
        <w:tabs>
          <w:tab w:val="left" w:pos="1276"/>
        </w:tabs>
        <w:rPr>
          <w:rFonts w:ascii="Angsana New" w:hAnsi="Angsana New"/>
          <w:spacing w:val="-4"/>
          <w:sz w:val="28"/>
          <w:szCs w:val="28"/>
        </w:rPr>
      </w:pPr>
    </w:p>
    <w:p w14:paraId="595D322E" w14:textId="77777777" w:rsidR="00811607" w:rsidRPr="00411DBC" w:rsidRDefault="0085791D" w:rsidP="00004BFC">
      <w:pPr>
        <w:pStyle w:val="ListParagraph"/>
        <w:tabs>
          <w:tab w:val="left" w:pos="1276"/>
        </w:tabs>
        <w:ind w:left="1276"/>
        <w:rPr>
          <w:rFonts w:ascii="Angsana New" w:hAnsi="Angsana New"/>
          <w:sz w:val="28"/>
          <w:szCs w:val="28"/>
        </w:rPr>
      </w:pPr>
      <w:r w:rsidRPr="00411DBC">
        <w:rPr>
          <w:rFonts w:ascii="Angsana New" w:hAnsi="Angsana New"/>
          <w:spacing w:val="-4"/>
          <w:sz w:val="28"/>
          <w:szCs w:val="28"/>
          <w:cs/>
        </w:rPr>
        <w:t>เมื่อวันที่ 9 กรกฎาคม 2564 ที่ประชุมคณะกรรมการบริษัท ครั้งที่ 10/2564 มีมติอนุมัติแก้ไขสัญญาให้กู้ยืมเงินกับบริษัทร่วม โดยเปลี่ยนแปลงกำหนดชำระคืนเงินต้นภายใน 14 ปี และกำหนดชำระดอกเบี้ยของเงินต้นพร้อมกำหนดชำระคืนเงินต้นภายใน 14 ปี</w:t>
      </w:r>
      <w:r w:rsidR="00004BFC" w:rsidRPr="00411DBC">
        <w:rPr>
          <w:rFonts w:ascii="Angsana New" w:hAnsi="Angsana New"/>
          <w:spacing w:val="-4"/>
          <w:sz w:val="28"/>
          <w:szCs w:val="28"/>
          <w:cs/>
        </w:rPr>
        <w:br/>
      </w:r>
    </w:p>
    <w:p w14:paraId="129988D8" w14:textId="77777777" w:rsidR="00FD3CA7" w:rsidRPr="00411DBC" w:rsidRDefault="00FD3CA7" w:rsidP="00004BFC">
      <w:pPr>
        <w:pStyle w:val="ListParagraph"/>
        <w:tabs>
          <w:tab w:val="left" w:pos="1276"/>
        </w:tabs>
        <w:ind w:left="1276"/>
        <w:rPr>
          <w:rFonts w:ascii="Angsana New" w:hAnsi="Angsana New"/>
          <w:sz w:val="28"/>
          <w:szCs w:val="28"/>
        </w:rPr>
      </w:pPr>
      <w:r w:rsidRPr="00411DBC">
        <w:rPr>
          <w:rFonts w:ascii="Angsana New" w:hAnsi="Angsana New" w:hint="cs"/>
          <w:sz w:val="28"/>
          <w:szCs w:val="28"/>
          <w:cs/>
        </w:rPr>
        <w:t xml:space="preserve">ต่อมาเมื่อวันที่ </w:t>
      </w:r>
      <w:r w:rsidRPr="00411DBC">
        <w:rPr>
          <w:rFonts w:ascii="Angsana New" w:hAnsi="Angsana New"/>
          <w:sz w:val="28"/>
          <w:szCs w:val="28"/>
        </w:rPr>
        <w:t xml:space="preserve">11 </w:t>
      </w:r>
      <w:r w:rsidRPr="00411DBC">
        <w:rPr>
          <w:rFonts w:ascii="Angsana New" w:hAnsi="Angsana New" w:hint="cs"/>
          <w:sz w:val="28"/>
          <w:szCs w:val="28"/>
          <w:cs/>
        </w:rPr>
        <w:t xml:space="preserve">พฤศจิกายน </w:t>
      </w:r>
      <w:r w:rsidRPr="00411DBC">
        <w:rPr>
          <w:rFonts w:ascii="Angsana New" w:hAnsi="Angsana New"/>
          <w:sz w:val="28"/>
          <w:szCs w:val="28"/>
        </w:rPr>
        <w:t>2565</w:t>
      </w:r>
      <w:r w:rsidRPr="00411DBC">
        <w:rPr>
          <w:rFonts w:ascii="Angsana New" w:hAnsi="Angsana New" w:hint="cs"/>
          <w:sz w:val="28"/>
          <w:szCs w:val="28"/>
          <w:cs/>
        </w:rPr>
        <w:t xml:space="preserve"> มติที่ประชุมคณะกรรมการบริษัท ครั้งที่ </w:t>
      </w:r>
      <w:r w:rsidRPr="00411DBC">
        <w:rPr>
          <w:rFonts w:ascii="Angsana New" w:hAnsi="Angsana New"/>
          <w:sz w:val="28"/>
          <w:szCs w:val="28"/>
        </w:rPr>
        <w:t xml:space="preserve">11/2565 </w:t>
      </w:r>
      <w:r w:rsidRPr="00411DBC">
        <w:rPr>
          <w:rFonts w:ascii="Angsana New" w:hAnsi="Angsana New" w:hint="cs"/>
          <w:sz w:val="28"/>
          <w:szCs w:val="28"/>
          <w:cs/>
        </w:rPr>
        <w:t xml:space="preserve">ได้มีการอนุมัติการขายหุ้นสามัญของบริษัท </w:t>
      </w:r>
      <w:r w:rsidRPr="00411DBC">
        <w:rPr>
          <w:rFonts w:ascii="Angsana New" w:hAnsi="Angsana New"/>
          <w:sz w:val="28"/>
          <w:szCs w:val="28"/>
        </w:rPr>
        <w:t>GA Power Pte.Ltd.(GAP)</w:t>
      </w:r>
      <w:r w:rsidRPr="00411DBC">
        <w:rPr>
          <w:rFonts w:ascii="Angsana New" w:hAnsi="Angsana New" w:hint="cs"/>
          <w:sz w:val="28"/>
          <w:szCs w:val="28"/>
          <w:cs/>
        </w:rPr>
        <w:t xml:space="preserve"> โดยได้ทำสัญญาซื้อขายกัน เมื่อวันที่</w:t>
      </w:r>
      <w:r w:rsidRPr="00411DBC">
        <w:rPr>
          <w:rFonts w:ascii="Angsana New" w:hAnsi="Angsana New"/>
          <w:sz w:val="28"/>
          <w:szCs w:val="28"/>
        </w:rPr>
        <w:t xml:space="preserve"> 15 </w:t>
      </w:r>
      <w:r w:rsidRPr="00411DBC">
        <w:rPr>
          <w:rFonts w:ascii="Angsana New" w:hAnsi="Angsana New" w:hint="cs"/>
          <w:sz w:val="28"/>
          <w:szCs w:val="28"/>
          <w:cs/>
        </w:rPr>
        <w:t xml:space="preserve">พฤศจิกายน </w:t>
      </w:r>
      <w:r w:rsidRPr="00411DBC">
        <w:rPr>
          <w:rFonts w:ascii="Angsana New" w:hAnsi="Angsana New"/>
          <w:sz w:val="28"/>
          <w:szCs w:val="28"/>
        </w:rPr>
        <w:t xml:space="preserve">2565 </w:t>
      </w:r>
      <w:r w:rsidRPr="00411DBC">
        <w:rPr>
          <w:rFonts w:ascii="Angsana New" w:hAnsi="Angsana New" w:hint="cs"/>
          <w:sz w:val="28"/>
          <w:szCs w:val="28"/>
          <w:cs/>
        </w:rPr>
        <w:t>และ</w:t>
      </w:r>
      <w:r w:rsidRPr="00411DBC">
        <w:rPr>
          <w:rFonts w:ascii="Angsana New" w:hAnsi="Angsana New"/>
          <w:sz w:val="28"/>
          <w:szCs w:val="28"/>
          <w:cs/>
        </w:rPr>
        <w:t>กำหนดให้โอน</w:t>
      </w:r>
      <w:r w:rsidRPr="00411DBC">
        <w:rPr>
          <w:rFonts w:ascii="Angsana New" w:hAnsi="Angsana New" w:hint="cs"/>
          <w:sz w:val="28"/>
          <w:szCs w:val="28"/>
          <w:cs/>
        </w:rPr>
        <w:t>กรรมสิทธิ์หุ้น</w:t>
      </w:r>
      <w:r w:rsidRPr="00411DBC">
        <w:rPr>
          <w:rFonts w:ascii="Angsana New" w:hAnsi="Angsana New"/>
          <w:sz w:val="28"/>
          <w:szCs w:val="28"/>
          <w:cs/>
        </w:rPr>
        <w:t>ของบริษัท</w:t>
      </w:r>
      <w:r w:rsidRPr="00411DBC">
        <w:rPr>
          <w:rFonts w:ascii="Angsana New" w:hAnsi="Angsana New"/>
          <w:sz w:val="28"/>
          <w:szCs w:val="28"/>
        </w:rPr>
        <w:t xml:space="preserve"> GA Power Pte.Ltd.(GAP)</w:t>
      </w:r>
      <w:r w:rsidRPr="00411DBC">
        <w:rPr>
          <w:rFonts w:ascii="Angsana New" w:hAnsi="Angsana New" w:hint="cs"/>
          <w:sz w:val="28"/>
          <w:szCs w:val="28"/>
          <w:cs/>
        </w:rPr>
        <w:t xml:space="preserve"> และสิทธิเรียกร้องตามสัญญาเงินกู้(ราคา ณ วันตัดรายการ </w:t>
      </w:r>
      <w:r w:rsidRPr="00411DBC">
        <w:rPr>
          <w:rFonts w:ascii="Angsana New" w:hAnsi="Angsana New"/>
          <w:sz w:val="28"/>
          <w:szCs w:val="28"/>
        </w:rPr>
        <w:t>Cut off date 14</w:t>
      </w:r>
      <w:r w:rsidRPr="00411DBC">
        <w:rPr>
          <w:rFonts w:ascii="Angsana New" w:hAnsi="Angsana New" w:hint="cs"/>
          <w:sz w:val="28"/>
          <w:szCs w:val="28"/>
          <w:cs/>
        </w:rPr>
        <w:t xml:space="preserve"> พฤศจิกายน </w:t>
      </w:r>
      <w:r w:rsidRPr="00411DBC">
        <w:rPr>
          <w:rFonts w:ascii="Angsana New" w:hAnsi="Angsana New"/>
          <w:sz w:val="28"/>
          <w:szCs w:val="28"/>
        </w:rPr>
        <w:t>2565</w:t>
      </w:r>
      <w:r w:rsidRPr="00411DBC">
        <w:rPr>
          <w:rFonts w:ascii="Angsana New" w:hAnsi="Angsana New" w:hint="cs"/>
          <w:sz w:val="28"/>
          <w:szCs w:val="28"/>
          <w:cs/>
        </w:rPr>
        <w:t>)</w:t>
      </w:r>
      <w:r w:rsidR="001F07DC" w:rsidRPr="00411DBC">
        <w:rPr>
          <w:rFonts w:ascii="Angsana New" w:hAnsi="Angsana New" w:hint="cs"/>
          <w:sz w:val="28"/>
          <w:szCs w:val="28"/>
          <w:cs/>
        </w:rPr>
        <w:t xml:space="preserve">   ให้กับบริษัท</w:t>
      </w:r>
      <w:r w:rsidR="001B3EA3" w:rsidRPr="00411DBC">
        <w:rPr>
          <w:rFonts w:ascii="Angsana New" w:hAnsi="Angsana New" w:hint="cs"/>
          <w:sz w:val="28"/>
          <w:szCs w:val="28"/>
          <w:cs/>
        </w:rPr>
        <w:t xml:space="preserve"> </w:t>
      </w:r>
      <w:r w:rsidR="001B3EA3" w:rsidRPr="00411DBC">
        <w:rPr>
          <w:rFonts w:ascii="Angsana New" w:hAnsi="Angsana New"/>
          <w:sz w:val="28"/>
          <w:szCs w:val="28"/>
        </w:rPr>
        <w:t>Energy Sources Investment  Pte.Ltd. (ESI)</w:t>
      </w:r>
    </w:p>
    <w:p w14:paraId="4E7450A1" w14:textId="77777777" w:rsidR="004E4D18" w:rsidRPr="00411DBC" w:rsidRDefault="004E4D18" w:rsidP="003658C5">
      <w:pPr>
        <w:tabs>
          <w:tab w:val="left" w:pos="1276"/>
        </w:tabs>
        <w:rPr>
          <w:rFonts w:ascii="Angsana New" w:hAnsi="Angsana New"/>
          <w:sz w:val="28"/>
          <w:szCs w:val="28"/>
        </w:rPr>
      </w:pPr>
    </w:p>
    <w:p w14:paraId="33EAC96F" w14:textId="11397A6B" w:rsidR="003658C5" w:rsidRPr="00411DBC" w:rsidRDefault="003658C5" w:rsidP="003658C5">
      <w:pPr>
        <w:pStyle w:val="ListParagraph"/>
        <w:numPr>
          <w:ilvl w:val="0"/>
          <w:numId w:val="38"/>
        </w:numPr>
        <w:spacing w:before="120"/>
        <w:jc w:val="both"/>
        <w:rPr>
          <w:rFonts w:ascii="Angsana New" w:hAnsi="Angsana New"/>
          <w:spacing w:val="-2"/>
          <w:sz w:val="28"/>
          <w:szCs w:val="28"/>
        </w:rPr>
      </w:pPr>
      <w:r w:rsidRPr="00411DBC">
        <w:rPr>
          <w:rFonts w:ascii="Angsana New" w:hAnsi="Angsana New"/>
          <w:sz w:val="28"/>
          <w:szCs w:val="28"/>
          <w:cs/>
        </w:rPr>
        <w:t xml:space="preserve">เมื่อวันที่ </w:t>
      </w:r>
      <w:r w:rsidRPr="00411DBC">
        <w:rPr>
          <w:rFonts w:ascii="Angsana New" w:hAnsi="Angsana New"/>
          <w:sz w:val="28"/>
          <w:szCs w:val="28"/>
        </w:rPr>
        <w:t>17</w:t>
      </w:r>
      <w:r w:rsidRPr="00411DBC">
        <w:rPr>
          <w:rFonts w:ascii="Angsana New" w:hAnsi="Angsana New" w:hint="cs"/>
          <w:sz w:val="28"/>
          <w:szCs w:val="28"/>
          <w:cs/>
        </w:rPr>
        <w:t xml:space="preserve"> พฤษภาคม </w:t>
      </w:r>
      <w:r w:rsidRPr="00411DBC">
        <w:rPr>
          <w:rFonts w:ascii="Angsana New" w:hAnsi="Angsana New"/>
          <w:sz w:val="28"/>
          <w:szCs w:val="28"/>
        </w:rPr>
        <w:t xml:space="preserve">2564 </w:t>
      </w:r>
      <w:r w:rsidRPr="00411DBC">
        <w:rPr>
          <w:rFonts w:ascii="Angsana New" w:hAnsi="Angsana New"/>
          <w:sz w:val="28"/>
          <w:szCs w:val="28"/>
          <w:cs/>
        </w:rPr>
        <w:t>ที่ประชุมคณะกรรมการ</w:t>
      </w:r>
      <w:r w:rsidRPr="00411DBC">
        <w:rPr>
          <w:rFonts w:ascii="Angsana New" w:hAnsi="Angsana New" w:hint="cs"/>
          <w:sz w:val="28"/>
          <w:szCs w:val="28"/>
          <w:cs/>
        </w:rPr>
        <w:t>บริษัท</w:t>
      </w:r>
      <w:r w:rsidRPr="00411DBC">
        <w:rPr>
          <w:rFonts w:ascii="Angsana New" w:hAnsi="Angsana New"/>
          <w:sz w:val="28"/>
          <w:szCs w:val="28"/>
          <w:cs/>
        </w:rPr>
        <w:t xml:space="preserve"> ครั้งที่ </w:t>
      </w:r>
      <w:r w:rsidRPr="00411DBC">
        <w:rPr>
          <w:rFonts w:ascii="Angsana New" w:hAnsi="Angsana New"/>
          <w:sz w:val="28"/>
          <w:szCs w:val="28"/>
        </w:rPr>
        <w:t>8/2564</w:t>
      </w:r>
      <w:r w:rsidRPr="00411DBC">
        <w:rPr>
          <w:rFonts w:ascii="Angsana New" w:hAnsi="Angsana New" w:hint="cs"/>
          <w:sz w:val="28"/>
          <w:szCs w:val="28"/>
          <w:cs/>
        </w:rPr>
        <w:t xml:space="preserve"> </w:t>
      </w:r>
      <w:r w:rsidRPr="00411DBC">
        <w:rPr>
          <w:rFonts w:ascii="Angsana New" w:hAnsi="Angsana New"/>
          <w:sz w:val="28"/>
          <w:szCs w:val="28"/>
        </w:rPr>
        <w:t xml:space="preserve"> </w:t>
      </w:r>
      <w:r w:rsidRPr="00411DBC">
        <w:rPr>
          <w:rFonts w:ascii="Angsana New" w:hAnsi="Angsana New"/>
          <w:sz w:val="28"/>
          <w:szCs w:val="28"/>
          <w:cs/>
        </w:rPr>
        <w:t>มีมติอนุมัติให้เงินกู้ยืมระย</w:t>
      </w:r>
      <w:r w:rsidRPr="00411DBC">
        <w:rPr>
          <w:rFonts w:ascii="Angsana New" w:hAnsi="Angsana New" w:hint="cs"/>
          <w:sz w:val="28"/>
          <w:szCs w:val="28"/>
          <w:cs/>
        </w:rPr>
        <w:t>ะยาว</w:t>
      </w:r>
      <w:r w:rsidRPr="00411DBC">
        <w:rPr>
          <w:rFonts w:ascii="Angsana New" w:hAnsi="Angsana New"/>
          <w:sz w:val="28"/>
          <w:szCs w:val="28"/>
          <w:cs/>
        </w:rPr>
        <w:t>แก่</w:t>
      </w:r>
      <w:r w:rsidRPr="00411DBC">
        <w:rPr>
          <w:rFonts w:ascii="Angsana New" w:hAnsi="Angsana New"/>
          <w:color w:val="000000"/>
          <w:sz w:val="25"/>
          <w:szCs w:val="25"/>
          <w:cs/>
        </w:rPr>
        <w:t xml:space="preserve">บริษัท </w:t>
      </w:r>
      <w:r w:rsidRPr="00411DBC">
        <w:rPr>
          <w:rFonts w:ascii="Angsana New" w:hAnsi="Angsana New"/>
          <w:color w:val="000000"/>
          <w:sz w:val="25"/>
          <w:szCs w:val="25"/>
          <w:cs/>
        </w:rPr>
        <w:br/>
        <w:t>บียอนด์ แคปปิตอล</w:t>
      </w:r>
      <w:r w:rsidRPr="00411DBC">
        <w:rPr>
          <w:rFonts w:ascii="Angsana New" w:hAnsi="Angsana New"/>
          <w:color w:val="000000"/>
          <w:sz w:val="25"/>
          <w:szCs w:val="25"/>
        </w:rPr>
        <w:t xml:space="preserve"> </w:t>
      </w:r>
      <w:r w:rsidRPr="00411DBC">
        <w:rPr>
          <w:rFonts w:ascii="Angsana New" w:hAnsi="Angsana New"/>
          <w:sz w:val="28"/>
          <w:szCs w:val="28"/>
          <w:cs/>
        </w:rPr>
        <w:t xml:space="preserve">จำนวน </w:t>
      </w:r>
      <w:r w:rsidRPr="00411DBC">
        <w:rPr>
          <w:rFonts w:ascii="Angsana New" w:hAnsi="Angsana New" w:hint="cs"/>
          <w:sz w:val="28"/>
          <w:szCs w:val="28"/>
          <w:cs/>
        </w:rPr>
        <w:t>3</w:t>
      </w:r>
      <w:r w:rsidRPr="00411DBC">
        <w:rPr>
          <w:rFonts w:ascii="Angsana New" w:hAnsi="Angsana New"/>
          <w:sz w:val="28"/>
          <w:szCs w:val="28"/>
        </w:rPr>
        <w:t xml:space="preserve">0 </w:t>
      </w:r>
      <w:r w:rsidRPr="00411DBC">
        <w:rPr>
          <w:rFonts w:ascii="Angsana New" w:hAnsi="Angsana New" w:hint="cs"/>
          <w:sz w:val="28"/>
          <w:szCs w:val="28"/>
          <w:cs/>
        </w:rPr>
        <w:t>ล้าน</w:t>
      </w:r>
      <w:r w:rsidRPr="00411DBC">
        <w:rPr>
          <w:rFonts w:ascii="Angsana New" w:hAnsi="Angsana New"/>
          <w:sz w:val="28"/>
          <w:szCs w:val="28"/>
          <w:cs/>
        </w:rPr>
        <w:t>บาท</w:t>
      </w:r>
      <w:r w:rsidRPr="00411DBC">
        <w:rPr>
          <w:rFonts w:ascii="Angsana New" w:hAnsi="Angsana New" w:hint="cs"/>
          <w:sz w:val="28"/>
          <w:szCs w:val="28"/>
          <w:cs/>
        </w:rPr>
        <w:t xml:space="preserve"> กำหนดชำระคืนภายใน </w:t>
      </w:r>
      <w:r w:rsidRPr="00411DBC">
        <w:rPr>
          <w:rFonts w:ascii="Angsana New" w:hAnsi="Angsana New"/>
          <w:sz w:val="28"/>
          <w:szCs w:val="28"/>
        </w:rPr>
        <w:t>3</w:t>
      </w:r>
      <w:r w:rsidRPr="00411DBC">
        <w:rPr>
          <w:rFonts w:ascii="Angsana New" w:hAnsi="Angsana New" w:hint="cs"/>
          <w:sz w:val="28"/>
          <w:szCs w:val="28"/>
          <w:cs/>
        </w:rPr>
        <w:t xml:space="preserve"> ปี คิดอัตราดอกเบี้ยร้อยละ </w:t>
      </w:r>
      <w:r w:rsidRPr="00411DBC">
        <w:rPr>
          <w:rFonts w:ascii="Angsana New" w:hAnsi="Angsana New"/>
          <w:sz w:val="28"/>
          <w:szCs w:val="28"/>
        </w:rPr>
        <w:t xml:space="preserve">7.5%  </w:t>
      </w:r>
      <w:r w:rsidRPr="00411DBC">
        <w:rPr>
          <w:rFonts w:ascii="Angsana New" w:hAnsi="Angsana New" w:hint="cs"/>
          <w:sz w:val="28"/>
          <w:szCs w:val="28"/>
          <w:cs/>
        </w:rPr>
        <w:t xml:space="preserve">และบริษัทได้โอนจ่ายเงินกู้ยืมดังกล่าวให้บริษัทย่อย ในวันที่ </w:t>
      </w:r>
      <w:r w:rsidRPr="00411DBC">
        <w:rPr>
          <w:rFonts w:ascii="Angsana New" w:hAnsi="Angsana New"/>
          <w:sz w:val="28"/>
          <w:szCs w:val="28"/>
        </w:rPr>
        <w:t>1</w:t>
      </w:r>
      <w:r w:rsidRPr="00411DBC">
        <w:rPr>
          <w:rFonts w:ascii="Angsana New" w:hAnsi="Angsana New" w:hint="cs"/>
          <w:sz w:val="28"/>
          <w:szCs w:val="28"/>
          <w:cs/>
        </w:rPr>
        <w:t xml:space="preserve"> มิถุนายน </w:t>
      </w:r>
      <w:r w:rsidRPr="00411DBC">
        <w:rPr>
          <w:rFonts w:ascii="Angsana New" w:hAnsi="Angsana New"/>
          <w:sz w:val="28"/>
          <w:szCs w:val="28"/>
        </w:rPr>
        <w:t xml:space="preserve">2564 </w:t>
      </w:r>
      <w:r w:rsidRPr="00411DBC">
        <w:rPr>
          <w:rFonts w:ascii="Angsana New" w:hAnsi="Angsana New" w:hint="cs"/>
          <w:sz w:val="28"/>
          <w:szCs w:val="28"/>
          <w:cs/>
        </w:rPr>
        <w:t>แล้วทั้งจำนวน</w:t>
      </w:r>
    </w:p>
    <w:p w14:paraId="513E6477" w14:textId="77777777" w:rsidR="003658C5" w:rsidRPr="00411DBC" w:rsidRDefault="003658C5" w:rsidP="003658C5">
      <w:pPr>
        <w:ind w:left="720"/>
        <w:jc w:val="both"/>
        <w:rPr>
          <w:rFonts w:ascii="Angsana New" w:hAnsi="Angsana New"/>
          <w:spacing w:val="-2"/>
          <w:sz w:val="28"/>
          <w:szCs w:val="28"/>
        </w:rPr>
      </w:pPr>
      <w:r w:rsidRPr="00411DBC">
        <w:rPr>
          <w:rFonts w:ascii="Angsana New" w:hAnsi="Angsana New" w:hint="cs"/>
          <w:spacing w:val="-2"/>
          <w:sz w:val="28"/>
          <w:szCs w:val="28"/>
          <w:cs/>
        </w:rPr>
        <w:t xml:space="preserve">เมื่อวันที่ </w:t>
      </w:r>
      <w:r w:rsidRPr="00411DBC">
        <w:rPr>
          <w:rFonts w:ascii="Angsana New" w:hAnsi="Angsana New"/>
          <w:spacing w:val="-2"/>
          <w:sz w:val="28"/>
          <w:szCs w:val="28"/>
        </w:rPr>
        <w:t>8</w:t>
      </w:r>
      <w:r w:rsidRPr="00411DBC">
        <w:rPr>
          <w:rFonts w:ascii="Angsana New" w:hAnsi="Angsana New" w:hint="cs"/>
          <w:spacing w:val="-2"/>
          <w:sz w:val="28"/>
          <w:szCs w:val="28"/>
          <w:cs/>
        </w:rPr>
        <w:t xml:space="preserve"> มีนาคม </w:t>
      </w:r>
      <w:r w:rsidRPr="00411DBC">
        <w:rPr>
          <w:rFonts w:ascii="Angsana New" w:hAnsi="Angsana New"/>
          <w:spacing w:val="-2"/>
          <w:sz w:val="28"/>
          <w:szCs w:val="28"/>
        </w:rPr>
        <w:t>2565</w:t>
      </w:r>
      <w:r w:rsidRPr="00411DBC">
        <w:rPr>
          <w:rFonts w:ascii="Angsana New" w:hAnsi="Angsana New" w:hint="cs"/>
          <w:spacing w:val="-2"/>
          <w:sz w:val="28"/>
          <w:szCs w:val="28"/>
          <w:cs/>
        </w:rPr>
        <w:t xml:space="preserve"> </w:t>
      </w:r>
      <w:r w:rsidRPr="00411DBC">
        <w:rPr>
          <w:rFonts w:ascii="Angsana New" w:hAnsi="Angsana New"/>
          <w:sz w:val="28"/>
          <w:szCs w:val="28"/>
          <w:cs/>
        </w:rPr>
        <w:t>ที่ประชุมคณะกรรมการ</w:t>
      </w:r>
      <w:r w:rsidRPr="00411DBC">
        <w:rPr>
          <w:rFonts w:ascii="Angsana New" w:hAnsi="Angsana New" w:hint="cs"/>
          <w:sz w:val="28"/>
          <w:szCs w:val="28"/>
          <w:cs/>
        </w:rPr>
        <w:t>บริษัท</w:t>
      </w:r>
      <w:r w:rsidRPr="00411DBC">
        <w:rPr>
          <w:rFonts w:ascii="Angsana New" w:hAnsi="Angsana New"/>
          <w:sz w:val="28"/>
          <w:szCs w:val="28"/>
          <w:cs/>
        </w:rPr>
        <w:t xml:space="preserve"> ครั้งที่ </w:t>
      </w:r>
      <w:r w:rsidRPr="00411DBC">
        <w:rPr>
          <w:rFonts w:ascii="Angsana New" w:hAnsi="Angsana New"/>
          <w:sz w:val="28"/>
          <w:szCs w:val="28"/>
        </w:rPr>
        <w:t>4/2565</w:t>
      </w:r>
      <w:r w:rsidRPr="00411DBC">
        <w:rPr>
          <w:rFonts w:ascii="Angsana New" w:hAnsi="Angsana New" w:hint="cs"/>
          <w:sz w:val="28"/>
          <w:szCs w:val="28"/>
          <w:cs/>
        </w:rPr>
        <w:t xml:space="preserve"> มีมติอนุมัติให้กู้</w:t>
      </w:r>
      <w:r w:rsidRPr="00411DBC">
        <w:rPr>
          <w:rFonts w:ascii="Angsana New" w:hAnsi="Angsana New"/>
          <w:sz w:val="28"/>
          <w:szCs w:val="28"/>
          <w:cs/>
        </w:rPr>
        <w:t>แก่บริษัท</w:t>
      </w:r>
      <w:r w:rsidRPr="00411DBC">
        <w:rPr>
          <w:rFonts w:ascii="Angsana New" w:hAnsi="Angsana New"/>
          <w:color w:val="000000"/>
          <w:sz w:val="25"/>
          <w:szCs w:val="25"/>
          <w:cs/>
        </w:rPr>
        <w:t xml:space="preserve"> บียอนด์ แคปปิตอล</w:t>
      </w:r>
      <w:r w:rsidRPr="00411DBC">
        <w:rPr>
          <w:rFonts w:ascii="Angsana New" w:hAnsi="Angsana New" w:hint="cs"/>
          <w:sz w:val="28"/>
          <w:szCs w:val="28"/>
          <w:cs/>
        </w:rPr>
        <w:t xml:space="preserve"> จำนวนไม่เกิน </w:t>
      </w:r>
      <w:r w:rsidRPr="00411DBC">
        <w:rPr>
          <w:rFonts w:ascii="Angsana New" w:hAnsi="Angsana New"/>
          <w:sz w:val="28"/>
          <w:szCs w:val="28"/>
        </w:rPr>
        <w:t>280</w:t>
      </w:r>
      <w:r w:rsidRPr="00411DBC">
        <w:rPr>
          <w:rFonts w:ascii="Angsana New" w:hAnsi="Angsana New" w:hint="cs"/>
          <w:sz w:val="28"/>
          <w:szCs w:val="28"/>
          <w:cs/>
        </w:rPr>
        <w:t xml:space="preserve"> ล้านบาท</w:t>
      </w:r>
      <w:r w:rsidRPr="00411DBC">
        <w:rPr>
          <w:rFonts w:ascii="Angsana New" w:hAnsi="Angsana New"/>
          <w:sz w:val="28"/>
          <w:szCs w:val="28"/>
        </w:rPr>
        <w:t xml:space="preserve"> </w:t>
      </w:r>
      <w:r w:rsidRPr="00411DBC">
        <w:rPr>
          <w:rFonts w:ascii="Angsana New" w:hAnsi="Angsana New" w:hint="cs"/>
          <w:sz w:val="28"/>
          <w:szCs w:val="28"/>
          <w:cs/>
        </w:rPr>
        <w:t xml:space="preserve">คิดอัตราดอกเบี้ยร้อยละ </w:t>
      </w:r>
      <w:r w:rsidRPr="00411DBC">
        <w:rPr>
          <w:rFonts w:ascii="Angsana New" w:hAnsi="Angsana New"/>
          <w:sz w:val="28"/>
          <w:szCs w:val="28"/>
        </w:rPr>
        <w:t>7.5%</w:t>
      </w:r>
      <w:r w:rsidRPr="00411DBC">
        <w:rPr>
          <w:rFonts w:ascii="Angsana New" w:hAnsi="Angsana New" w:hint="cs"/>
          <w:sz w:val="28"/>
          <w:szCs w:val="28"/>
          <w:cs/>
        </w:rPr>
        <w:t xml:space="preserve"> และบริษัทได้โอนจ่ายเงินกู้ยืมดังกล่าวให้บริษัทย่อย ภายในวันที่ </w:t>
      </w:r>
      <w:r w:rsidRPr="00411DBC">
        <w:rPr>
          <w:rFonts w:ascii="Angsana New" w:hAnsi="Angsana New"/>
          <w:sz w:val="28"/>
          <w:szCs w:val="28"/>
        </w:rPr>
        <w:t>2</w:t>
      </w:r>
      <w:r w:rsidRPr="00411DBC">
        <w:rPr>
          <w:rFonts w:ascii="Angsana New" w:hAnsi="Angsana New" w:hint="cs"/>
          <w:sz w:val="28"/>
          <w:szCs w:val="28"/>
          <w:cs/>
        </w:rPr>
        <w:t xml:space="preserve"> สิงหาคม </w:t>
      </w:r>
      <w:r w:rsidRPr="00411DBC">
        <w:rPr>
          <w:rFonts w:ascii="Angsana New" w:hAnsi="Angsana New"/>
          <w:sz w:val="28"/>
          <w:szCs w:val="28"/>
        </w:rPr>
        <w:t>2565</w:t>
      </w:r>
      <w:r w:rsidRPr="00411DBC">
        <w:rPr>
          <w:rFonts w:ascii="Angsana New" w:hAnsi="Angsana New" w:hint="cs"/>
          <w:sz w:val="28"/>
          <w:szCs w:val="28"/>
          <w:cs/>
        </w:rPr>
        <w:t xml:space="preserve"> เป็นจำนวน </w:t>
      </w:r>
      <w:r w:rsidRPr="00411DBC">
        <w:rPr>
          <w:rFonts w:ascii="Angsana New" w:hAnsi="Angsana New"/>
          <w:sz w:val="28"/>
          <w:szCs w:val="28"/>
        </w:rPr>
        <w:t>280</w:t>
      </w:r>
      <w:r w:rsidRPr="00411DBC">
        <w:rPr>
          <w:rFonts w:ascii="Angsana New" w:hAnsi="Angsana New" w:hint="cs"/>
          <w:sz w:val="28"/>
          <w:szCs w:val="28"/>
          <w:cs/>
        </w:rPr>
        <w:t xml:space="preserve"> ล้านบาท</w:t>
      </w:r>
    </w:p>
    <w:p w14:paraId="61A10B76" w14:textId="55D2C0C0" w:rsidR="003658C5" w:rsidRPr="00411DBC" w:rsidRDefault="003658C5" w:rsidP="003658C5">
      <w:pPr>
        <w:ind w:left="709"/>
        <w:jc w:val="both"/>
        <w:rPr>
          <w:rFonts w:ascii="Angsana New" w:hAnsi="Angsana New"/>
          <w:sz w:val="28"/>
          <w:szCs w:val="28"/>
        </w:rPr>
      </w:pPr>
      <w:r w:rsidRPr="00411DBC">
        <w:rPr>
          <w:rFonts w:ascii="Angsana New" w:hAnsi="Angsana New" w:hint="cs"/>
          <w:sz w:val="28"/>
          <w:szCs w:val="28"/>
          <w:cs/>
        </w:rPr>
        <w:t xml:space="preserve">ต่อมาเมื่อวันที่ </w:t>
      </w:r>
      <w:r w:rsidRPr="00411DBC">
        <w:rPr>
          <w:rFonts w:ascii="Angsana New" w:hAnsi="Angsana New"/>
          <w:sz w:val="28"/>
          <w:szCs w:val="28"/>
        </w:rPr>
        <w:t>27</w:t>
      </w:r>
      <w:r w:rsidRPr="00411DBC">
        <w:rPr>
          <w:rFonts w:ascii="Angsana New" w:hAnsi="Angsana New" w:hint="cs"/>
          <w:sz w:val="28"/>
          <w:szCs w:val="28"/>
          <w:cs/>
        </w:rPr>
        <w:t xml:space="preserve"> มิถุนายน </w:t>
      </w:r>
      <w:r w:rsidRPr="00411DBC">
        <w:rPr>
          <w:rFonts w:ascii="Angsana New" w:hAnsi="Angsana New"/>
          <w:sz w:val="28"/>
          <w:szCs w:val="28"/>
        </w:rPr>
        <w:t>2565</w:t>
      </w:r>
      <w:r w:rsidRPr="00411DBC">
        <w:rPr>
          <w:rFonts w:ascii="Angsana New" w:hAnsi="Angsana New" w:hint="cs"/>
          <w:sz w:val="28"/>
          <w:szCs w:val="28"/>
          <w:cs/>
        </w:rPr>
        <w:t xml:space="preserve"> ที่ประชุมคณะกรรมการบริหาร ครั้งที่ </w:t>
      </w:r>
      <w:r w:rsidRPr="00411DBC">
        <w:rPr>
          <w:rFonts w:ascii="Angsana New" w:hAnsi="Angsana New"/>
          <w:sz w:val="28"/>
          <w:szCs w:val="28"/>
        </w:rPr>
        <w:t>7/2565</w:t>
      </w:r>
      <w:r w:rsidRPr="00411DBC">
        <w:rPr>
          <w:rFonts w:ascii="Angsana New" w:hAnsi="Angsana New" w:hint="cs"/>
          <w:sz w:val="28"/>
          <w:szCs w:val="28"/>
          <w:cs/>
        </w:rPr>
        <w:t xml:space="preserve"> มีมติอนุมัติวงเงินสินเชื่อระยะสั้นแก่</w:t>
      </w:r>
      <w:r w:rsidRPr="00411DBC">
        <w:rPr>
          <w:rFonts w:ascii="Angsana New" w:hAnsi="Angsana New"/>
          <w:color w:val="000000"/>
          <w:sz w:val="25"/>
          <w:szCs w:val="25"/>
          <w:cs/>
        </w:rPr>
        <w:t xml:space="preserve"> </w:t>
      </w:r>
      <w:r w:rsidRPr="00411DBC">
        <w:rPr>
          <w:rFonts w:ascii="Angsana New" w:hAnsi="Angsana New"/>
          <w:color w:val="000000"/>
          <w:sz w:val="25"/>
          <w:szCs w:val="25"/>
          <w:cs/>
        </w:rPr>
        <w:br/>
        <w:t>บียอนด์ แคปปิตอล</w:t>
      </w:r>
      <w:r w:rsidRPr="00411DBC">
        <w:rPr>
          <w:rFonts w:ascii="Angsana New" w:hAnsi="Angsana New"/>
          <w:color w:val="000000"/>
          <w:sz w:val="25"/>
          <w:szCs w:val="25"/>
        </w:rPr>
        <w:t xml:space="preserve"> </w:t>
      </w:r>
      <w:r w:rsidRPr="00411DBC">
        <w:rPr>
          <w:rFonts w:ascii="Angsana New" w:hAnsi="Angsana New" w:hint="cs"/>
          <w:sz w:val="28"/>
          <w:szCs w:val="28"/>
          <w:cs/>
        </w:rPr>
        <w:t xml:space="preserve">วงเงินไม่เกิน </w:t>
      </w:r>
      <w:r w:rsidRPr="00411DBC">
        <w:rPr>
          <w:rFonts w:ascii="Angsana New" w:hAnsi="Angsana New"/>
          <w:sz w:val="28"/>
          <w:szCs w:val="28"/>
        </w:rPr>
        <w:t>40</w:t>
      </w:r>
      <w:r w:rsidRPr="00411DBC">
        <w:rPr>
          <w:rFonts w:ascii="Angsana New" w:hAnsi="Angsana New" w:hint="cs"/>
          <w:sz w:val="28"/>
          <w:szCs w:val="28"/>
          <w:cs/>
        </w:rPr>
        <w:t xml:space="preserve"> ล้านบาท คิดอัตราดอกเบี้ยร้อยละ </w:t>
      </w:r>
      <w:r w:rsidRPr="00411DBC">
        <w:rPr>
          <w:rFonts w:ascii="Angsana New" w:hAnsi="Angsana New"/>
          <w:sz w:val="28"/>
          <w:szCs w:val="28"/>
        </w:rPr>
        <w:t xml:space="preserve">5.5% - 7.5%  </w:t>
      </w:r>
      <w:r w:rsidRPr="00411DBC">
        <w:rPr>
          <w:rFonts w:ascii="Angsana New" w:hAnsi="Angsana New" w:hint="cs"/>
          <w:sz w:val="28"/>
          <w:szCs w:val="28"/>
          <w:cs/>
        </w:rPr>
        <w:t>และบริษัทได้โอนจ่ายเงินกู้ยืมดังกล่าวให้</w:t>
      </w:r>
      <w:r w:rsidRPr="00411DBC">
        <w:rPr>
          <w:rFonts w:ascii="Angsana New" w:hAnsi="Angsana New"/>
          <w:color w:val="000000"/>
          <w:sz w:val="25"/>
          <w:szCs w:val="25"/>
          <w:cs/>
        </w:rPr>
        <w:t>บริษัท บียอนด์ แคปปิตอล</w:t>
      </w:r>
      <w:r w:rsidRPr="00411DBC">
        <w:rPr>
          <w:rFonts w:ascii="Angsana New" w:hAnsi="Angsana New"/>
          <w:color w:val="000000"/>
          <w:sz w:val="25"/>
          <w:szCs w:val="25"/>
        </w:rPr>
        <w:t xml:space="preserve"> </w:t>
      </w:r>
      <w:r w:rsidRPr="00411DBC">
        <w:rPr>
          <w:rFonts w:ascii="Angsana New" w:hAnsi="Angsana New" w:hint="cs"/>
          <w:sz w:val="28"/>
          <w:szCs w:val="28"/>
          <w:cs/>
        </w:rPr>
        <w:t xml:space="preserve">ภายในวันที่  </w:t>
      </w:r>
      <w:r w:rsidRPr="00411DBC">
        <w:rPr>
          <w:rFonts w:ascii="Angsana New" w:hAnsi="Angsana New"/>
          <w:sz w:val="28"/>
          <w:szCs w:val="28"/>
        </w:rPr>
        <w:t xml:space="preserve">2 </w:t>
      </w:r>
      <w:r w:rsidRPr="00411DBC">
        <w:rPr>
          <w:rFonts w:ascii="Angsana New" w:hAnsi="Angsana New" w:hint="cs"/>
          <w:sz w:val="28"/>
          <w:szCs w:val="28"/>
          <w:cs/>
        </w:rPr>
        <w:t xml:space="preserve">สิงหาคม </w:t>
      </w:r>
      <w:r w:rsidRPr="00411DBC">
        <w:rPr>
          <w:rFonts w:ascii="Angsana New" w:hAnsi="Angsana New"/>
          <w:sz w:val="28"/>
          <w:szCs w:val="28"/>
        </w:rPr>
        <w:t>2565</w:t>
      </w:r>
      <w:r w:rsidRPr="00411DBC">
        <w:rPr>
          <w:rFonts w:ascii="Angsana New" w:hAnsi="Angsana New" w:hint="cs"/>
          <w:sz w:val="28"/>
          <w:szCs w:val="28"/>
          <w:cs/>
        </w:rPr>
        <w:t xml:space="preserve"> เป็นจำนวน </w:t>
      </w:r>
      <w:r w:rsidRPr="00411DBC">
        <w:rPr>
          <w:rFonts w:ascii="Angsana New" w:hAnsi="Angsana New"/>
          <w:sz w:val="28"/>
          <w:szCs w:val="28"/>
        </w:rPr>
        <w:t>40</w:t>
      </w:r>
      <w:r w:rsidRPr="00411DBC">
        <w:rPr>
          <w:rFonts w:ascii="Angsana New" w:hAnsi="Angsana New" w:hint="cs"/>
          <w:sz w:val="28"/>
          <w:szCs w:val="28"/>
          <w:cs/>
        </w:rPr>
        <w:t xml:space="preserve"> ล้านบาท</w:t>
      </w:r>
      <w:ins w:id="13" w:author="yaowalak somprasert" w:date="2023-08-15T09:53:00Z">
        <w:r w:rsidRPr="00411DBC">
          <w:rPr>
            <w:rFonts w:ascii="Angsana New" w:hAnsi="Angsana New" w:hint="cs"/>
            <w:sz w:val="28"/>
            <w:szCs w:val="28"/>
            <w:cs/>
          </w:rPr>
          <w:t xml:space="preserve">   </w:t>
        </w:r>
      </w:ins>
      <w:r w:rsidRPr="00411DBC">
        <w:rPr>
          <w:rFonts w:ascii="Angsana New" w:hAnsi="Angsana New" w:hint="cs"/>
          <w:sz w:val="28"/>
          <w:szCs w:val="28"/>
          <w:cs/>
        </w:rPr>
        <w:t xml:space="preserve">     </w:t>
      </w:r>
    </w:p>
    <w:p w14:paraId="4EE3A4F9" w14:textId="6EDAC24F" w:rsidR="004E4D18" w:rsidRPr="00411DBC" w:rsidRDefault="004E4D18" w:rsidP="003658C5">
      <w:pPr>
        <w:pStyle w:val="ListParagraph"/>
        <w:spacing w:before="120"/>
        <w:jc w:val="both"/>
        <w:rPr>
          <w:rFonts w:ascii="Angsana New" w:hAnsi="Angsana New"/>
          <w:spacing w:val="-2"/>
          <w:sz w:val="28"/>
          <w:szCs w:val="28"/>
        </w:rPr>
        <w:sectPr w:rsidR="004E4D18" w:rsidRPr="00411DBC" w:rsidSect="00B543A7">
          <w:headerReference w:type="default" r:id="rId8"/>
          <w:footerReference w:type="default" r:id="rId9"/>
          <w:headerReference w:type="first" r:id="rId10"/>
          <w:footerReference w:type="first" r:id="rId11"/>
          <w:pgSz w:w="11907" w:h="16840" w:code="9"/>
          <w:pgMar w:top="726" w:right="992" w:bottom="851" w:left="1620" w:header="737" w:footer="737" w:gutter="0"/>
          <w:pgNumType w:fmt="numberInDash" w:start="12"/>
          <w:cols w:space="708"/>
          <w:docGrid w:linePitch="360"/>
        </w:sectPr>
      </w:pPr>
    </w:p>
    <w:bookmarkEnd w:id="11"/>
    <w:p w14:paraId="0E3CD5C1" w14:textId="109CB51C" w:rsidR="00361C9F" w:rsidRPr="00411DBC" w:rsidRDefault="00B73BE7" w:rsidP="00EA4CCF">
      <w:pPr>
        <w:pStyle w:val="ListParagraph"/>
        <w:numPr>
          <w:ilvl w:val="0"/>
          <w:numId w:val="18"/>
        </w:numPr>
        <w:rPr>
          <w:rFonts w:ascii="Angsana New" w:hAnsi="Angsana New"/>
          <w:sz w:val="28"/>
          <w:szCs w:val="28"/>
          <w:cs/>
        </w:rPr>
      </w:pPr>
      <w:r w:rsidRPr="00411DBC">
        <w:rPr>
          <w:rFonts w:ascii="Angsana New" w:hAnsi="Angsana New"/>
          <w:b/>
          <w:bCs/>
          <w:sz w:val="28"/>
          <w:szCs w:val="28"/>
        </w:rPr>
        <w:t xml:space="preserve">  </w:t>
      </w:r>
      <w:r w:rsidR="00361C9F" w:rsidRPr="00411DBC">
        <w:rPr>
          <w:rFonts w:ascii="Angsana New" w:hAnsi="Angsana New"/>
          <w:b/>
          <w:bCs/>
          <w:sz w:val="28"/>
          <w:szCs w:val="28"/>
          <w:cs/>
        </w:rPr>
        <w:t>เงินลงทุนในบริษัทร่วม</w:t>
      </w:r>
    </w:p>
    <w:p w14:paraId="4EE0F2CD" w14:textId="3BDD376B" w:rsidR="00361C9F" w:rsidRPr="00411DBC" w:rsidRDefault="00162493" w:rsidP="00162493">
      <w:pPr>
        <w:spacing w:before="120" w:after="120"/>
        <w:ind w:left="426"/>
        <w:rPr>
          <w:rFonts w:ascii="Angsana New" w:hAnsi="Angsana New"/>
          <w:b/>
          <w:bCs/>
          <w:sz w:val="28"/>
          <w:szCs w:val="28"/>
        </w:rPr>
      </w:pPr>
      <w:r w:rsidRPr="00411DBC">
        <w:rPr>
          <w:rFonts w:ascii="Angsana New" w:hAnsi="Angsana New"/>
          <w:b/>
          <w:bCs/>
          <w:sz w:val="28"/>
          <w:szCs w:val="28"/>
        </w:rPr>
        <w:t>1</w:t>
      </w:r>
      <w:r w:rsidR="00745E47" w:rsidRPr="00411DBC">
        <w:rPr>
          <w:rFonts w:ascii="Angsana New" w:hAnsi="Angsana New"/>
          <w:b/>
          <w:bCs/>
          <w:sz w:val="28"/>
          <w:szCs w:val="28"/>
        </w:rPr>
        <w:t>3</w:t>
      </w:r>
      <w:r w:rsidRPr="00411DBC">
        <w:rPr>
          <w:rFonts w:ascii="Angsana New" w:hAnsi="Angsana New"/>
          <w:b/>
          <w:bCs/>
          <w:sz w:val="28"/>
          <w:szCs w:val="28"/>
        </w:rPr>
        <w:t xml:space="preserve">.1 </w:t>
      </w:r>
      <w:r w:rsidR="00361C9F" w:rsidRPr="00411DBC">
        <w:rPr>
          <w:rFonts w:ascii="Angsana New" w:hAnsi="Angsana New"/>
          <w:b/>
          <w:bCs/>
          <w:sz w:val="28"/>
          <w:szCs w:val="28"/>
          <w:cs/>
        </w:rPr>
        <w:t>เงินลงทุนในบริษัทร่วม มีรายละเอียดดังต่อไปนี้</w:t>
      </w:r>
    </w:p>
    <w:tbl>
      <w:tblPr>
        <w:tblStyle w:val="TableGrid"/>
        <w:tblW w:w="16180" w:type="dxa"/>
        <w:tblInd w:w="-12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75"/>
        <w:gridCol w:w="279"/>
        <w:gridCol w:w="692"/>
        <w:gridCol w:w="279"/>
        <w:gridCol w:w="1351"/>
        <w:gridCol w:w="278"/>
        <w:gridCol w:w="887"/>
        <w:gridCol w:w="278"/>
        <w:gridCol w:w="1064"/>
        <w:gridCol w:w="278"/>
        <w:gridCol w:w="1065"/>
        <w:gridCol w:w="278"/>
        <w:gridCol w:w="1064"/>
        <w:gridCol w:w="278"/>
        <w:gridCol w:w="1064"/>
        <w:gridCol w:w="278"/>
        <w:gridCol w:w="1064"/>
        <w:gridCol w:w="278"/>
        <w:gridCol w:w="1065"/>
        <w:gridCol w:w="278"/>
        <w:gridCol w:w="1064"/>
        <w:gridCol w:w="278"/>
        <w:gridCol w:w="1065"/>
      </w:tblGrid>
      <w:tr w:rsidR="001F2B52" w:rsidRPr="00411DBC" w14:paraId="531E406A" w14:textId="77777777" w:rsidTr="0007624E">
        <w:trPr>
          <w:trHeight w:val="227"/>
        </w:trPr>
        <w:tc>
          <w:tcPr>
            <w:tcW w:w="1675" w:type="dxa"/>
            <w:vAlign w:val="bottom"/>
          </w:tcPr>
          <w:p w14:paraId="63C240ED" w14:textId="77777777" w:rsidR="00BF0DF1" w:rsidRPr="00411DBC" w:rsidRDefault="00BF0DF1" w:rsidP="00C97C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20" w:line="240" w:lineRule="auto"/>
              <w:ind w:right="-409"/>
              <w:rPr>
                <w:rFonts w:ascii="Angsana New" w:hAnsi="Angsana New"/>
                <w:sz w:val="24"/>
                <w:szCs w:val="24"/>
                <w:cs/>
              </w:rPr>
            </w:pPr>
            <w:bookmarkStart w:id="14" w:name="_Hlk104472010"/>
          </w:p>
        </w:tc>
        <w:tc>
          <w:tcPr>
            <w:tcW w:w="279" w:type="dxa"/>
            <w:vAlign w:val="bottom"/>
          </w:tcPr>
          <w:p w14:paraId="2E41AB33" w14:textId="77777777" w:rsidR="00BF0DF1" w:rsidRPr="00411DBC" w:rsidRDefault="00BF0DF1" w:rsidP="00C97C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20"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692" w:type="dxa"/>
            <w:vAlign w:val="bottom"/>
          </w:tcPr>
          <w:p w14:paraId="28519AF8" w14:textId="77777777" w:rsidR="00BF0DF1" w:rsidRPr="00411DBC" w:rsidRDefault="00BF0DF1" w:rsidP="00C97C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20" w:line="240" w:lineRule="auto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279" w:type="dxa"/>
            <w:vAlign w:val="bottom"/>
          </w:tcPr>
          <w:p w14:paraId="5DB2F4F5" w14:textId="77777777" w:rsidR="00BF0DF1" w:rsidRPr="00411DBC" w:rsidRDefault="00BF0DF1" w:rsidP="00C97C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20" w:line="240" w:lineRule="auto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351" w:type="dxa"/>
            <w:vAlign w:val="bottom"/>
          </w:tcPr>
          <w:p w14:paraId="356C452E" w14:textId="77777777" w:rsidR="00BF0DF1" w:rsidRPr="00411DBC" w:rsidRDefault="00BF0DF1" w:rsidP="00C97C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20" w:line="240" w:lineRule="auto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278" w:type="dxa"/>
            <w:vAlign w:val="bottom"/>
          </w:tcPr>
          <w:p w14:paraId="15A6B7F3" w14:textId="77777777" w:rsidR="00BF0DF1" w:rsidRPr="00411DBC" w:rsidRDefault="00BF0DF1" w:rsidP="00C97C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20" w:line="240" w:lineRule="auto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887" w:type="dxa"/>
            <w:vAlign w:val="bottom"/>
          </w:tcPr>
          <w:p w14:paraId="37EBAEA2" w14:textId="77777777" w:rsidR="00BF0DF1" w:rsidRPr="00411DBC" w:rsidRDefault="00BF0DF1" w:rsidP="00C97C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20" w:line="240" w:lineRule="auto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278" w:type="dxa"/>
            <w:vAlign w:val="bottom"/>
          </w:tcPr>
          <w:p w14:paraId="0F786C5D" w14:textId="77777777" w:rsidR="00BF0DF1" w:rsidRPr="00411DBC" w:rsidRDefault="00BF0DF1" w:rsidP="00C97C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20" w:line="240" w:lineRule="auto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064" w:type="dxa"/>
            <w:vAlign w:val="bottom"/>
          </w:tcPr>
          <w:p w14:paraId="19E1F033" w14:textId="77777777" w:rsidR="00BF0DF1" w:rsidRPr="00411DBC" w:rsidRDefault="00BF0DF1" w:rsidP="00C97C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20" w:line="240" w:lineRule="auto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278" w:type="dxa"/>
            <w:vAlign w:val="bottom"/>
          </w:tcPr>
          <w:p w14:paraId="0BC881CA" w14:textId="77777777" w:rsidR="00BF0DF1" w:rsidRPr="00411DBC" w:rsidRDefault="00BF0DF1" w:rsidP="00F148E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065" w:type="dxa"/>
            <w:vAlign w:val="bottom"/>
          </w:tcPr>
          <w:p w14:paraId="2627CAC5" w14:textId="77777777" w:rsidR="00BF0DF1" w:rsidRPr="00411DBC" w:rsidRDefault="00BF0DF1" w:rsidP="00F148E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278" w:type="dxa"/>
            <w:vAlign w:val="bottom"/>
          </w:tcPr>
          <w:p w14:paraId="5F9ABDBB" w14:textId="77777777" w:rsidR="00BF0DF1" w:rsidRPr="00411DBC" w:rsidRDefault="00BF0DF1" w:rsidP="00F148E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64" w:type="dxa"/>
            <w:vAlign w:val="bottom"/>
          </w:tcPr>
          <w:p w14:paraId="4E6DAACA" w14:textId="77777777" w:rsidR="00BF0DF1" w:rsidRPr="00411DBC" w:rsidRDefault="00BF0DF1" w:rsidP="00F148E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278" w:type="dxa"/>
            <w:vAlign w:val="bottom"/>
          </w:tcPr>
          <w:p w14:paraId="603DEAE3" w14:textId="77777777" w:rsidR="00BF0DF1" w:rsidRPr="00411DBC" w:rsidRDefault="00BF0DF1" w:rsidP="00F148E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64" w:type="dxa"/>
            <w:vAlign w:val="bottom"/>
          </w:tcPr>
          <w:p w14:paraId="4268E8B2" w14:textId="77777777" w:rsidR="00BF0DF1" w:rsidRPr="00411DBC" w:rsidRDefault="00BF0DF1" w:rsidP="00F148E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278" w:type="dxa"/>
            <w:vAlign w:val="bottom"/>
          </w:tcPr>
          <w:p w14:paraId="4DB3D386" w14:textId="77777777" w:rsidR="00BF0DF1" w:rsidRPr="00411DBC" w:rsidRDefault="00BF0DF1" w:rsidP="00F148E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64" w:type="dxa"/>
            <w:tcBorders>
              <w:bottom w:val="single" w:sz="4" w:space="0" w:color="auto"/>
            </w:tcBorders>
            <w:vAlign w:val="bottom"/>
          </w:tcPr>
          <w:p w14:paraId="06C693E0" w14:textId="77777777" w:rsidR="00BF0DF1" w:rsidRPr="00411DBC" w:rsidRDefault="00BF0DF1" w:rsidP="00F148E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278" w:type="dxa"/>
            <w:tcBorders>
              <w:bottom w:val="single" w:sz="4" w:space="0" w:color="auto"/>
            </w:tcBorders>
            <w:vAlign w:val="bottom"/>
          </w:tcPr>
          <w:p w14:paraId="0B23A3D6" w14:textId="77777777" w:rsidR="00BF0DF1" w:rsidRPr="00411DBC" w:rsidRDefault="00BF0DF1" w:rsidP="00F148E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65" w:type="dxa"/>
            <w:tcBorders>
              <w:bottom w:val="single" w:sz="4" w:space="0" w:color="auto"/>
            </w:tcBorders>
            <w:vAlign w:val="bottom"/>
          </w:tcPr>
          <w:p w14:paraId="715109B4" w14:textId="77777777" w:rsidR="00BF0DF1" w:rsidRPr="00411DBC" w:rsidRDefault="00BF0DF1" w:rsidP="00F148E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278" w:type="dxa"/>
            <w:tcBorders>
              <w:bottom w:val="single" w:sz="4" w:space="0" w:color="auto"/>
            </w:tcBorders>
            <w:vAlign w:val="bottom"/>
          </w:tcPr>
          <w:p w14:paraId="4CEE2ABD" w14:textId="77777777" w:rsidR="00BF0DF1" w:rsidRPr="00411DBC" w:rsidRDefault="00BF0DF1" w:rsidP="00F148E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407" w:type="dxa"/>
            <w:gridSpan w:val="3"/>
            <w:tcBorders>
              <w:bottom w:val="single" w:sz="4" w:space="0" w:color="auto"/>
            </w:tcBorders>
            <w:vAlign w:val="bottom"/>
          </w:tcPr>
          <w:p w14:paraId="2191029F" w14:textId="732F3012" w:rsidR="00BF0DF1" w:rsidRPr="00411DBC" w:rsidRDefault="00BF0DF1" w:rsidP="00F148E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  <w:r w:rsidRPr="00411DBC">
              <w:rPr>
                <w:rFonts w:ascii="Angsana New" w:hAnsi="Angsana New" w:hint="cs"/>
                <w:sz w:val="24"/>
                <w:szCs w:val="24"/>
                <w:cs/>
              </w:rPr>
              <w:t>(หน่วย</w:t>
            </w:r>
            <w:r w:rsidRPr="00411DBC">
              <w:rPr>
                <w:rFonts w:ascii="Angsana New" w:hAnsi="Angsana New"/>
                <w:sz w:val="24"/>
                <w:szCs w:val="24"/>
              </w:rPr>
              <w:t xml:space="preserve">: </w:t>
            </w:r>
            <w:r w:rsidRPr="00411DBC">
              <w:rPr>
                <w:rFonts w:ascii="Angsana New" w:hAnsi="Angsana New" w:hint="cs"/>
                <w:sz w:val="24"/>
                <w:szCs w:val="24"/>
                <w:cs/>
              </w:rPr>
              <w:t>พันบาท)</w:t>
            </w:r>
          </w:p>
        </w:tc>
      </w:tr>
      <w:tr w:rsidR="00B633B3" w:rsidRPr="00411DBC" w14:paraId="32D2FD60" w14:textId="77777777" w:rsidTr="008F525E">
        <w:trPr>
          <w:trHeight w:val="227"/>
        </w:trPr>
        <w:tc>
          <w:tcPr>
            <w:tcW w:w="1675" w:type="dxa"/>
            <w:vAlign w:val="bottom"/>
          </w:tcPr>
          <w:p w14:paraId="0FCEC1FA" w14:textId="77777777" w:rsidR="00BF0DF1" w:rsidRPr="00411DBC" w:rsidRDefault="00BF0DF1" w:rsidP="00C97C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20" w:line="240" w:lineRule="auto"/>
              <w:ind w:right="-409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279" w:type="dxa"/>
            <w:vAlign w:val="bottom"/>
          </w:tcPr>
          <w:p w14:paraId="09F45310" w14:textId="77777777" w:rsidR="00BF0DF1" w:rsidRPr="00411DBC" w:rsidRDefault="00BF0DF1" w:rsidP="00C97C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20"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692" w:type="dxa"/>
            <w:vAlign w:val="bottom"/>
          </w:tcPr>
          <w:p w14:paraId="7D234BF9" w14:textId="77777777" w:rsidR="00BF0DF1" w:rsidRPr="00411DBC" w:rsidRDefault="00BF0DF1" w:rsidP="00C97C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20" w:line="240" w:lineRule="auto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279" w:type="dxa"/>
            <w:vAlign w:val="bottom"/>
          </w:tcPr>
          <w:p w14:paraId="4E269461" w14:textId="77777777" w:rsidR="00BF0DF1" w:rsidRPr="00411DBC" w:rsidRDefault="00BF0DF1" w:rsidP="00C97C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20" w:line="240" w:lineRule="auto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351" w:type="dxa"/>
            <w:vAlign w:val="bottom"/>
          </w:tcPr>
          <w:p w14:paraId="39173012" w14:textId="77777777" w:rsidR="00BF0DF1" w:rsidRPr="00411DBC" w:rsidRDefault="00BF0DF1" w:rsidP="00C97C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20" w:line="240" w:lineRule="auto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278" w:type="dxa"/>
            <w:vAlign w:val="bottom"/>
          </w:tcPr>
          <w:p w14:paraId="499BEC6B" w14:textId="77777777" w:rsidR="00BF0DF1" w:rsidRPr="00411DBC" w:rsidRDefault="00BF0DF1" w:rsidP="00C97C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20" w:line="240" w:lineRule="auto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887" w:type="dxa"/>
            <w:vAlign w:val="bottom"/>
          </w:tcPr>
          <w:p w14:paraId="7DC9A274" w14:textId="77777777" w:rsidR="00BF0DF1" w:rsidRPr="00411DBC" w:rsidRDefault="00BF0DF1" w:rsidP="00C97C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20" w:line="240" w:lineRule="auto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278" w:type="dxa"/>
            <w:vAlign w:val="bottom"/>
          </w:tcPr>
          <w:p w14:paraId="1B445C90" w14:textId="77777777" w:rsidR="00BF0DF1" w:rsidRPr="00411DBC" w:rsidRDefault="00BF0DF1" w:rsidP="00C97C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20" w:line="240" w:lineRule="auto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2407" w:type="dxa"/>
            <w:gridSpan w:val="3"/>
            <w:tcBorders>
              <w:bottom w:val="single" w:sz="4" w:space="0" w:color="auto"/>
            </w:tcBorders>
            <w:vAlign w:val="bottom"/>
          </w:tcPr>
          <w:p w14:paraId="0AFA894D" w14:textId="44FDD1AC" w:rsidR="00BF0DF1" w:rsidRPr="00411DBC" w:rsidRDefault="00BF0DF1" w:rsidP="00F148E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411DBC">
              <w:rPr>
                <w:rFonts w:ascii="Angsana New" w:hAnsi="Angsana New" w:hint="cs"/>
                <w:sz w:val="24"/>
                <w:szCs w:val="24"/>
                <w:cs/>
              </w:rPr>
              <w:t>(ร้อยละ)</w:t>
            </w:r>
          </w:p>
        </w:tc>
        <w:tc>
          <w:tcPr>
            <w:tcW w:w="278" w:type="dxa"/>
            <w:vAlign w:val="bottom"/>
          </w:tcPr>
          <w:p w14:paraId="4871F988" w14:textId="77777777" w:rsidR="00BF0DF1" w:rsidRPr="00411DBC" w:rsidRDefault="00BF0DF1" w:rsidP="00F148E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64" w:type="dxa"/>
            <w:vAlign w:val="bottom"/>
          </w:tcPr>
          <w:p w14:paraId="577EB6D6" w14:textId="77777777" w:rsidR="00BF0DF1" w:rsidRPr="00411DBC" w:rsidRDefault="00BF0DF1" w:rsidP="00F148E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278" w:type="dxa"/>
            <w:vAlign w:val="bottom"/>
          </w:tcPr>
          <w:p w14:paraId="3339272E" w14:textId="77777777" w:rsidR="00BF0DF1" w:rsidRPr="00411DBC" w:rsidRDefault="00BF0DF1" w:rsidP="00F148E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64" w:type="dxa"/>
            <w:vAlign w:val="bottom"/>
          </w:tcPr>
          <w:p w14:paraId="32A0D7B8" w14:textId="77777777" w:rsidR="00BF0DF1" w:rsidRPr="00411DBC" w:rsidRDefault="00BF0DF1" w:rsidP="00F148E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278" w:type="dxa"/>
            <w:vAlign w:val="bottom"/>
          </w:tcPr>
          <w:p w14:paraId="5F8076AC" w14:textId="77777777" w:rsidR="00BF0DF1" w:rsidRPr="00411DBC" w:rsidRDefault="00BF0DF1" w:rsidP="00F148E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407" w:type="dxa"/>
            <w:gridSpan w:val="3"/>
            <w:tcBorders>
              <w:bottom w:val="single" w:sz="4" w:space="0" w:color="auto"/>
            </w:tcBorders>
            <w:vAlign w:val="bottom"/>
          </w:tcPr>
          <w:p w14:paraId="3A427BFE" w14:textId="67D56CAB" w:rsidR="00BF0DF1" w:rsidRPr="00411DBC" w:rsidRDefault="00BF0DF1" w:rsidP="00F148E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411DBC">
              <w:rPr>
                <w:rFonts w:ascii="Angsana New" w:hAnsi="Angsana New" w:hint="cs"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278" w:type="dxa"/>
            <w:tcBorders>
              <w:top w:val="single" w:sz="4" w:space="0" w:color="auto"/>
            </w:tcBorders>
            <w:vAlign w:val="bottom"/>
          </w:tcPr>
          <w:p w14:paraId="239B84CF" w14:textId="77777777" w:rsidR="00BF0DF1" w:rsidRPr="00411DBC" w:rsidRDefault="00BF0DF1" w:rsidP="00F148E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40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8F3FA38" w14:textId="54CC4F78" w:rsidR="00BF0DF1" w:rsidRPr="00411DBC" w:rsidRDefault="00BF0DF1" w:rsidP="00F148E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411DBC">
              <w:rPr>
                <w:rFonts w:ascii="Angsana New" w:hAnsi="Angsana New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B633B3" w:rsidRPr="00411DBC" w14:paraId="7FB30AA9" w14:textId="77777777" w:rsidTr="008F525E">
        <w:trPr>
          <w:trHeight w:val="227"/>
        </w:trPr>
        <w:tc>
          <w:tcPr>
            <w:tcW w:w="1675" w:type="dxa"/>
            <w:vAlign w:val="bottom"/>
          </w:tcPr>
          <w:p w14:paraId="44011C8E" w14:textId="77777777" w:rsidR="00BF0DF1" w:rsidRPr="00411DBC" w:rsidRDefault="00BF0DF1" w:rsidP="00C97C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20" w:line="240" w:lineRule="auto"/>
              <w:ind w:right="-409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279" w:type="dxa"/>
            <w:vAlign w:val="bottom"/>
          </w:tcPr>
          <w:p w14:paraId="79B153CA" w14:textId="77777777" w:rsidR="00BF0DF1" w:rsidRPr="00411DBC" w:rsidRDefault="00BF0DF1" w:rsidP="00C97C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20"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692" w:type="dxa"/>
            <w:vAlign w:val="bottom"/>
          </w:tcPr>
          <w:p w14:paraId="22E87547" w14:textId="77777777" w:rsidR="00BF0DF1" w:rsidRPr="00411DBC" w:rsidRDefault="00BF0DF1" w:rsidP="00C97C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20" w:line="240" w:lineRule="auto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279" w:type="dxa"/>
            <w:vAlign w:val="bottom"/>
          </w:tcPr>
          <w:p w14:paraId="4AE7F93D" w14:textId="77777777" w:rsidR="00BF0DF1" w:rsidRPr="00411DBC" w:rsidRDefault="00BF0DF1" w:rsidP="00C97C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20" w:line="240" w:lineRule="auto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351" w:type="dxa"/>
            <w:vAlign w:val="bottom"/>
          </w:tcPr>
          <w:p w14:paraId="405167D6" w14:textId="77777777" w:rsidR="00BF0DF1" w:rsidRPr="00411DBC" w:rsidRDefault="00BF0DF1" w:rsidP="00C97C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20" w:line="240" w:lineRule="auto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278" w:type="dxa"/>
            <w:vAlign w:val="bottom"/>
          </w:tcPr>
          <w:p w14:paraId="0E094BF2" w14:textId="77777777" w:rsidR="00BF0DF1" w:rsidRPr="00411DBC" w:rsidRDefault="00BF0DF1" w:rsidP="00C97C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20" w:line="240" w:lineRule="auto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887" w:type="dxa"/>
            <w:vAlign w:val="bottom"/>
          </w:tcPr>
          <w:p w14:paraId="15B3362B" w14:textId="77777777" w:rsidR="00BF0DF1" w:rsidRPr="00411DBC" w:rsidRDefault="00BF0DF1" w:rsidP="00C97C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20" w:line="240" w:lineRule="auto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278" w:type="dxa"/>
            <w:vAlign w:val="bottom"/>
          </w:tcPr>
          <w:p w14:paraId="12FED6BD" w14:textId="77777777" w:rsidR="00BF0DF1" w:rsidRPr="00411DBC" w:rsidRDefault="00BF0DF1" w:rsidP="00C97C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20" w:line="240" w:lineRule="auto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240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BF27F4B" w14:textId="6FF838CF" w:rsidR="00BF0DF1" w:rsidRPr="00411DBC" w:rsidRDefault="00BF0DF1" w:rsidP="00F148E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411DBC">
              <w:rPr>
                <w:rFonts w:ascii="Angsana New" w:hAnsi="Angsana New" w:hint="cs"/>
                <w:sz w:val="24"/>
                <w:szCs w:val="24"/>
                <w:cs/>
              </w:rPr>
              <w:t>สัดส่วนความเป็นเจ้าของ</w:t>
            </w:r>
          </w:p>
        </w:tc>
        <w:tc>
          <w:tcPr>
            <w:tcW w:w="278" w:type="dxa"/>
            <w:vAlign w:val="bottom"/>
          </w:tcPr>
          <w:p w14:paraId="710A20FB" w14:textId="77777777" w:rsidR="00BF0DF1" w:rsidRPr="00411DBC" w:rsidRDefault="00BF0DF1" w:rsidP="00F148E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64" w:type="dxa"/>
            <w:vAlign w:val="bottom"/>
          </w:tcPr>
          <w:p w14:paraId="2CA03AFD" w14:textId="77777777" w:rsidR="00BF0DF1" w:rsidRPr="00411DBC" w:rsidRDefault="00BF0DF1" w:rsidP="00F148E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278" w:type="dxa"/>
            <w:vAlign w:val="bottom"/>
          </w:tcPr>
          <w:p w14:paraId="1A03D4DA" w14:textId="77777777" w:rsidR="00BF0DF1" w:rsidRPr="00411DBC" w:rsidRDefault="00BF0DF1" w:rsidP="00F148E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64" w:type="dxa"/>
            <w:vAlign w:val="bottom"/>
          </w:tcPr>
          <w:p w14:paraId="200979FA" w14:textId="77777777" w:rsidR="00BF0DF1" w:rsidRPr="00411DBC" w:rsidRDefault="00BF0DF1" w:rsidP="00F148E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278" w:type="dxa"/>
            <w:vAlign w:val="bottom"/>
          </w:tcPr>
          <w:p w14:paraId="269929F0" w14:textId="77777777" w:rsidR="00BF0DF1" w:rsidRPr="00411DBC" w:rsidRDefault="00BF0DF1" w:rsidP="00F148E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40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796B4E0" w14:textId="2F54083F" w:rsidR="00BF0DF1" w:rsidRPr="00411DBC" w:rsidRDefault="00BF0DF1" w:rsidP="00F148E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411DBC">
              <w:rPr>
                <w:rFonts w:ascii="Angsana New" w:hAnsi="Angsana New" w:hint="cs"/>
                <w:sz w:val="24"/>
                <w:szCs w:val="24"/>
                <w:cs/>
              </w:rPr>
              <w:t>วิธีส่วนได้เสีย</w:t>
            </w:r>
          </w:p>
        </w:tc>
        <w:tc>
          <w:tcPr>
            <w:tcW w:w="278" w:type="dxa"/>
            <w:vAlign w:val="bottom"/>
          </w:tcPr>
          <w:p w14:paraId="1BA5E625" w14:textId="77777777" w:rsidR="00BF0DF1" w:rsidRPr="00411DBC" w:rsidRDefault="00BF0DF1" w:rsidP="00F148E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40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9DA1DB9" w14:textId="42DAD5BA" w:rsidR="00BF0DF1" w:rsidRPr="00411DBC" w:rsidRDefault="00BF0DF1" w:rsidP="00F148E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411DBC">
              <w:rPr>
                <w:rFonts w:ascii="Angsana New" w:hAnsi="Angsana New" w:hint="cs"/>
                <w:sz w:val="24"/>
                <w:szCs w:val="24"/>
                <w:cs/>
              </w:rPr>
              <w:t>วิธีราคาทุน</w:t>
            </w:r>
          </w:p>
        </w:tc>
      </w:tr>
      <w:tr w:rsidR="000D0BB8" w:rsidRPr="00411DBC" w14:paraId="7933F54D" w14:textId="77777777" w:rsidTr="006C502D">
        <w:trPr>
          <w:trHeight w:val="227"/>
        </w:trPr>
        <w:tc>
          <w:tcPr>
            <w:tcW w:w="1675" w:type="dxa"/>
            <w:vAlign w:val="bottom"/>
          </w:tcPr>
          <w:p w14:paraId="60B153B8" w14:textId="7E31A4F4" w:rsidR="000D0BB8" w:rsidRPr="00411DBC" w:rsidRDefault="000D0BB8" w:rsidP="000D0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09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9" w:type="dxa"/>
            <w:vAlign w:val="bottom"/>
          </w:tcPr>
          <w:p w14:paraId="53DFF86F" w14:textId="77777777" w:rsidR="000D0BB8" w:rsidRPr="00411DBC" w:rsidRDefault="000D0BB8" w:rsidP="000D0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692" w:type="dxa"/>
            <w:tcBorders>
              <w:bottom w:val="single" w:sz="4" w:space="0" w:color="auto"/>
            </w:tcBorders>
            <w:vAlign w:val="bottom"/>
          </w:tcPr>
          <w:p w14:paraId="206B2809" w14:textId="20AAEC86" w:rsidR="000D0BB8" w:rsidRPr="00411DBC" w:rsidRDefault="000D0BB8" w:rsidP="000D0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411DBC">
              <w:rPr>
                <w:rFonts w:ascii="Angsana New" w:hAnsi="Angsana New"/>
                <w:sz w:val="24"/>
                <w:szCs w:val="24"/>
                <w:cs/>
              </w:rPr>
              <w:t>หมายเหตุ</w:t>
            </w:r>
          </w:p>
        </w:tc>
        <w:tc>
          <w:tcPr>
            <w:tcW w:w="279" w:type="dxa"/>
            <w:vAlign w:val="bottom"/>
          </w:tcPr>
          <w:p w14:paraId="1B3370B3" w14:textId="2F530ECA" w:rsidR="000D0BB8" w:rsidRPr="00411DBC" w:rsidRDefault="000D0BB8" w:rsidP="000D0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351" w:type="dxa"/>
            <w:tcBorders>
              <w:bottom w:val="single" w:sz="4" w:space="0" w:color="auto"/>
            </w:tcBorders>
            <w:vAlign w:val="bottom"/>
          </w:tcPr>
          <w:p w14:paraId="0DE5B4B1" w14:textId="7E5B9A17" w:rsidR="000D0BB8" w:rsidRPr="00411DBC" w:rsidRDefault="000D0BB8" w:rsidP="000D0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  <w:cs/>
              </w:rPr>
              <w:t>ประเภทกิจการ</w:t>
            </w:r>
          </w:p>
        </w:tc>
        <w:tc>
          <w:tcPr>
            <w:tcW w:w="278" w:type="dxa"/>
            <w:vAlign w:val="bottom"/>
          </w:tcPr>
          <w:p w14:paraId="50D13E7F" w14:textId="77777777" w:rsidR="000D0BB8" w:rsidRPr="00411DBC" w:rsidRDefault="000D0BB8" w:rsidP="000D0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887" w:type="dxa"/>
            <w:tcBorders>
              <w:bottom w:val="single" w:sz="4" w:space="0" w:color="auto"/>
            </w:tcBorders>
            <w:vAlign w:val="bottom"/>
          </w:tcPr>
          <w:p w14:paraId="25649047" w14:textId="6A82D3DE" w:rsidR="000D0BB8" w:rsidRPr="00411DBC" w:rsidRDefault="000D0BB8" w:rsidP="000D0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411DBC">
              <w:rPr>
                <w:rFonts w:ascii="Angsana New" w:hAnsi="Angsana New"/>
                <w:sz w:val="24"/>
                <w:szCs w:val="24"/>
                <w:cs/>
              </w:rPr>
              <w:t>สกุลเงิน</w:t>
            </w:r>
          </w:p>
        </w:tc>
        <w:tc>
          <w:tcPr>
            <w:tcW w:w="278" w:type="dxa"/>
            <w:vAlign w:val="bottom"/>
          </w:tcPr>
          <w:p w14:paraId="50808ECC" w14:textId="77777777" w:rsidR="000D0BB8" w:rsidRPr="00411DBC" w:rsidRDefault="000D0BB8" w:rsidP="000D0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0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51A93E" w14:textId="7309C548" w:rsidR="000D0BB8" w:rsidRPr="00411DBC" w:rsidRDefault="000D0BB8" w:rsidP="000D0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411DBC">
              <w:rPr>
                <w:rFonts w:ascii="Angsana New" w:hAnsi="Angsana New"/>
                <w:sz w:val="24"/>
                <w:szCs w:val="24"/>
                <w:cs/>
              </w:rPr>
              <w:t xml:space="preserve">ณ วันที่ </w:t>
            </w:r>
            <w:r w:rsidRPr="00411DBC">
              <w:rPr>
                <w:rFonts w:ascii="Angsana New" w:hAnsi="Angsana New"/>
                <w:sz w:val="24"/>
                <w:szCs w:val="24"/>
                <w:cs/>
              </w:rPr>
              <w:br/>
            </w:r>
            <w:r w:rsidR="00586B0B" w:rsidRPr="00411DBC">
              <w:rPr>
                <w:rFonts w:ascii="Angsana New" w:hAnsi="Angsana New" w:hint="cs"/>
                <w:sz w:val="24"/>
                <w:szCs w:val="24"/>
                <w:cs/>
              </w:rPr>
              <w:t>30 มิถุนายน</w:t>
            </w:r>
            <w:r w:rsidRPr="00411DBC">
              <w:rPr>
                <w:rFonts w:ascii="Angsana New" w:hAnsi="Angsana New"/>
                <w:sz w:val="24"/>
                <w:szCs w:val="24"/>
              </w:rPr>
              <w:t>2566</w:t>
            </w:r>
          </w:p>
        </w:tc>
        <w:tc>
          <w:tcPr>
            <w:tcW w:w="278" w:type="dxa"/>
            <w:tcBorders>
              <w:top w:val="single" w:sz="4" w:space="0" w:color="auto"/>
            </w:tcBorders>
            <w:vAlign w:val="bottom"/>
          </w:tcPr>
          <w:p w14:paraId="17D6792E" w14:textId="77777777" w:rsidR="000D0BB8" w:rsidRPr="00411DBC" w:rsidRDefault="000D0BB8" w:rsidP="000D0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06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9F3A265" w14:textId="01C1222C" w:rsidR="000D0BB8" w:rsidRPr="00411DBC" w:rsidRDefault="000D0BB8" w:rsidP="000D0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411DBC">
              <w:rPr>
                <w:rFonts w:ascii="Angsana New" w:hAnsi="Angsana New"/>
                <w:sz w:val="24"/>
                <w:szCs w:val="24"/>
                <w:cs/>
              </w:rPr>
              <w:t xml:space="preserve">ณ วันที่ </w:t>
            </w:r>
            <w:r w:rsidRPr="00411DBC">
              <w:rPr>
                <w:rFonts w:ascii="Angsana New" w:hAnsi="Angsana New"/>
                <w:sz w:val="24"/>
                <w:szCs w:val="24"/>
                <w:cs/>
              </w:rPr>
              <w:br/>
            </w:r>
            <w:r w:rsidRPr="00411DBC">
              <w:rPr>
                <w:rFonts w:ascii="Angsana New" w:hAnsi="Angsana New"/>
                <w:sz w:val="24"/>
                <w:szCs w:val="24"/>
              </w:rPr>
              <w:t xml:space="preserve">31 </w:t>
            </w:r>
            <w:r w:rsidRPr="00411DBC">
              <w:rPr>
                <w:rFonts w:ascii="Angsana New" w:hAnsi="Angsana New"/>
                <w:sz w:val="24"/>
                <w:szCs w:val="24"/>
                <w:cs/>
              </w:rPr>
              <w:t xml:space="preserve">ธันวาคม </w:t>
            </w:r>
            <w:r w:rsidRPr="00411DBC">
              <w:rPr>
                <w:rFonts w:ascii="Angsana New" w:hAnsi="Angsana New"/>
                <w:sz w:val="24"/>
                <w:szCs w:val="24"/>
              </w:rPr>
              <w:t>2565</w:t>
            </w:r>
          </w:p>
        </w:tc>
        <w:tc>
          <w:tcPr>
            <w:tcW w:w="278" w:type="dxa"/>
            <w:tcBorders>
              <w:left w:val="nil"/>
            </w:tcBorders>
            <w:vAlign w:val="bottom"/>
          </w:tcPr>
          <w:p w14:paraId="32A9B783" w14:textId="77777777" w:rsidR="000D0BB8" w:rsidRPr="00411DBC" w:rsidRDefault="000D0BB8" w:rsidP="000D0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64" w:type="dxa"/>
            <w:tcBorders>
              <w:bottom w:val="single" w:sz="4" w:space="0" w:color="auto"/>
            </w:tcBorders>
            <w:vAlign w:val="bottom"/>
          </w:tcPr>
          <w:p w14:paraId="33F1E69F" w14:textId="1B19C566" w:rsidR="000D0BB8" w:rsidRPr="00411DBC" w:rsidRDefault="000D0BB8" w:rsidP="000D0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411DBC">
              <w:rPr>
                <w:rFonts w:ascii="Angsana New" w:hAnsi="Angsana New"/>
                <w:sz w:val="24"/>
                <w:szCs w:val="24"/>
                <w:cs/>
              </w:rPr>
              <w:t>ทุนจดทะเบียน</w:t>
            </w:r>
            <w:r w:rsidRPr="00411DBC">
              <w:rPr>
                <w:rFonts w:ascii="Angsana New" w:hAnsi="Angsana New"/>
                <w:sz w:val="24"/>
                <w:szCs w:val="24"/>
              </w:rPr>
              <w:t xml:space="preserve"> </w:t>
            </w:r>
            <w:r w:rsidRPr="00411DBC">
              <w:rPr>
                <w:rFonts w:ascii="Angsana New" w:hAnsi="Angsana New"/>
                <w:sz w:val="24"/>
                <w:szCs w:val="24"/>
                <w:cs/>
              </w:rPr>
              <w:t>(พันบาท)</w:t>
            </w:r>
          </w:p>
        </w:tc>
        <w:tc>
          <w:tcPr>
            <w:tcW w:w="278" w:type="dxa"/>
            <w:vAlign w:val="bottom"/>
          </w:tcPr>
          <w:p w14:paraId="622926EB" w14:textId="77777777" w:rsidR="000D0BB8" w:rsidRPr="00411DBC" w:rsidRDefault="000D0BB8" w:rsidP="000D0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64" w:type="dxa"/>
            <w:tcBorders>
              <w:bottom w:val="single" w:sz="4" w:space="0" w:color="auto"/>
            </w:tcBorders>
            <w:vAlign w:val="bottom"/>
          </w:tcPr>
          <w:p w14:paraId="5FC6F84F" w14:textId="2AA81E4A" w:rsidR="000D0BB8" w:rsidRPr="00411DBC" w:rsidRDefault="000D0BB8" w:rsidP="000D0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411DBC">
              <w:rPr>
                <w:rFonts w:ascii="Angsana New" w:hAnsi="Angsana New"/>
                <w:sz w:val="24"/>
                <w:szCs w:val="24"/>
                <w:cs/>
              </w:rPr>
              <w:t xml:space="preserve">ทุนชำระแล้ว </w:t>
            </w:r>
            <w:r w:rsidRPr="00411DBC">
              <w:rPr>
                <w:rFonts w:ascii="Angsana New" w:hAnsi="Angsana New"/>
                <w:sz w:val="24"/>
                <w:szCs w:val="24"/>
                <w:cs/>
              </w:rPr>
              <w:br/>
              <w:t>(พันบาท)</w:t>
            </w:r>
          </w:p>
        </w:tc>
        <w:tc>
          <w:tcPr>
            <w:tcW w:w="278" w:type="dxa"/>
            <w:vAlign w:val="bottom"/>
          </w:tcPr>
          <w:p w14:paraId="6F30E0F6" w14:textId="52AD70FB" w:rsidR="000D0BB8" w:rsidRPr="00411DBC" w:rsidRDefault="000D0BB8" w:rsidP="000D0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333DA5" w14:textId="1F79F71C" w:rsidR="000D0BB8" w:rsidRPr="00411DBC" w:rsidRDefault="00586B0B" w:rsidP="000D0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  <w:cs/>
              </w:rPr>
              <w:t xml:space="preserve">ณ วันที่ </w:t>
            </w:r>
            <w:r w:rsidRPr="00411DBC">
              <w:rPr>
                <w:rFonts w:ascii="Angsana New" w:hAnsi="Angsana New"/>
                <w:sz w:val="24"/>
                <w:szCs w:val="24"/>
                <w:cs/>
              </w:rPr>
              <w:br/>
            </w:r>
            <w:r w:rsidRPr="00411DBC">
              <w:rPr>
                <w:rFonts w:ascii="Angsana New" w:hAnsi="Angsana New" w:hint="cs"/>
                <w:sz w:val="24"/>
                <w:szCs w:val="24"/>
                <w:cs/>
              </w:rPr>
              <w:t>30 มิถุนายน</w:t>
            </w:r>
            <w:r w:rsidRPr="00411DBC">
              <w:rPr>
                <w:rFonts w:ascii="Angsana New" w:hAnsi="Angsana New"/>
                <w:sz w:val="24"/>
                <w:szCs w:val="24"/>
              </w:rPr>
              <w:t>2566</w:t>
            </w:r>
          </w:p>
        </w:tc>
        <w:tc>
          <w:tcPr>
            <w:tcW w:w="278" w:type="dxa"/>
            <w:tcBorders>
              <w:top w:val="single" w:sz="4" w:space="0" w:color="auto"/>
            </w:tcBorders>
            <w:vAlign w:val="bottom"/>
          </w:tcPr>
          <w:p w14:paraId="65D0BB94" w14:textId="77777777" w:rsidR="000D0BB8" w:rsidRPr="00411DBC" w:rsidRDefault="000D0BB8" w:rsidP="000D0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3B91866" w14:textId="6F06CD03" w:rsidR="000D0BB8" w:rsidRPr="00411DBC" w:rsidRDefault="000D0BB8" w:rsidP="000D0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411DBC">
              <w:rPr>
                <w:rFonts w:ascii="Angsana New" w:hAnsi="Angsana New"/>
                <w:sz w:val="24"/>
                <w:szCs w:val="24"/>
                <w:cs/>
              </w:rPr>
              <w:t xml:space="preserve">ณ วันที่ </w:t>
            </w:r>
            <w:r w:rsidRPr="00411DBC">
              <w:rPr>
                <w:rFonts w:ascii="Angsana New" w:hAnsi="Angsana New"/>
                <w:sz w:val="24"/>
                <w:szCs w:val="24"/>
              </w:rPr>
              <w:br/>
              <w:t xml:space="preserve">31 </w:t>
            </w:r>
            <w:r w:rsidRPr="00411DBC">
              <w:rPr>
                <w:rFonts w:ascii="Angsana New" w:hAnsi="Angsana New"/>
                <w:sz w:val="24"/>
                <w:szCs w:val="24"/>
                <w:cs/>
              </w:rPr>
              <w:t xml:space="preserve">ธันวาคม </w:t>
            </w:r>
            <w:r w:rsidRPr="00411DBC">
              <w:rPr>
                <w:rFonts w:ascii="Angsana New" w:hAnsi="Angsana New"/>
                <w:sz w:val="24"/>
                <w:szCs w:val="24"/>
              </w:rPr>
              <w:t>2565</w:t>
            </w:r>
          </w:p>
        </w:tc>
        <w:tc>
          <w:tcPr>
            <w:tcW w:w="278" w:type="dxa"/>
            <w:vAlign w:val="bottom"/>
          </w:tcPr>
          <w:p w14:paraId="3EE9CFA8" w14:textId="77777777" w:rsidR="000D0BB8" w:rsidRPr="00411DBC" w:rsidRDefault="000D0BB8" w:rsidP="000D0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D02844" w14:textId="020DBC4F" w:rsidR="000D0BB8" w:rsidRPr="00411DBC" w:rsidRDefault="00586B0B" w:rsidP="000D0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  <w:cs/>
              </w:rPr>
              <w:t xml:space="preserve">ณ วันที่ </w:t>
            </w:r>
            <w:r w:rsidRPr="00411DBC">
              <w:rPr>
                <w:rFonts w:ascii="Angsana New" w:hAnsi="Angsana New"/>
                <w:sz w:val="24"/>
                <w:szCs w:val="24"/>
                <w:cs/>
              </w:rPr>
              <w:br/>
            </w:r>
            <w:r w:rsidRPr="00411DBC">
              <w:rPr>
                <w:rFonts w:ascii="Angsana New" w:hAnsi="Angsana New" w:hint="cs"/>
                <w:sz w:val="24"/>
                <w:szCs w:val="24"/>
                <w:cs/>
              </w:rPr>
              <w:t>30 มิถุนายน</w:t>
            </w:r>
            <w:r w:rsidRPr="00411DBC">
              <w:rPr>
                <w:rFonts w:ascii="Angsana New" w:hAnsi="Angsana New"/>
                <w:sz w:val="24"/>
                <w:szCs w:val="24"/>
              </w:rPr>
              <w:t>2566</w:t>
            </w:r>
          </w:p>
        </w:tc>
        <w:tc>
          <w:tcPr>
            <w:tcW w:w="278" w:type="dxa"/>
            <w:tcBorders>
              <w:top w:val="single" w:sz="4" w:space="0" w:color="auto"/>
            </w:tcBorders>
            <w:vAlign w:val="bottom"/>
          </w:tcPr>
          <w:p w14:paraId="0EA57014" w14:textId="77777777" w:rsidR="000D0BB8" w:rsidRPr="00411DBC" w:rsidRDefault="000D0BB8" w:rsidP="000D0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C96BA8" w14:textId="77D0A6BD" w:rsidR="000D0BB8" w:rsidRPr="00411DBC" w:rsidRDefault="000D0BB8" w:rsidP="000D0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  <w:cs/>
              </w:rPr>
              <w:t xml:space="preserve">ณ วันที่ </w:t>
            </w:r>
            <w:r w:rsidRPr="00411DBC">
              <w:rPr>
                <w:rFonts w:ascii="Angsana New" w:hAnsi="Angsana New"/>
                <w:sz w:val="24"/>
                <w:szCs w:val="24"/>
                <w:cs/>
              </w:rPr>
              <w:br/>
            </w:r>
            <w:r w:rsidRPr="00411DBC">
              <w:rPr>
                <w:rFonts w:ascii="Angsana New" w:hAnsi="Angsana New"/>
                <w:sz w:val="24"/>
                <w:szCs w:val="24"/>
              </w:rPr>
              <w:t xml:space="preserve">31 </w:t>
            </w:r>
            <w:r w:rsidRPr="00411DBC">
              <w:rPr>
                <w:rFonts w:ascii="Angsana New" w:hAnsi="Angsana New"/>
                <w:sz w:val="24"/>
                <w:szCs w:val="24"/>
                <w:cs/>
              </w:rPr>
              <w:t xml:space="preserve">ธันวาคม </w:t>
            </w:r>
            <w:r w:rsidRPr="00411DBC">
              <w:rPr>
                <w:rFonts w:ascii="Angsana New" w:hAnsi="Angsana New"/>
                <w:sz w:val="24"/>
                <w:szCs w:val="24"/>
              </w:rPr>
              <w:t>2565</w:t>
            </w:r>
          </w:p>
        </w:tc>
      </w:tr>
      <w:tr w:rsidR="000D0BB8" w:rsidRPr="00411DBC" w14:paraId="5E095314" w14:textId="77777777" w:rsidTr="0007624E">
        <w:trPr>
          <w:trHeight w:val="227"/>
        </w:trPr>
        <w:tc>
          <w:tcPr>
            <w:tcW w:w="1954" w:type="dxa"/>
            <w:gridSpan w:val="2"/>
          </w:tcPr>
          <w:p w14:paraId="13FA4BB9" w14:textId="4FC5AA19" w:rsidR="000D0BB8" w:rsidRPr="00411DBC" w:rsidRDefault="000D0BB8" w:rsidP="000D0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4"/>
                <w:szCs w:val="24"/>
                <w:cs/>
              </w:rPr>
            </w:pPr>
            <w:r w:rsidRPr="00411DBC">
              <w:rPr>
                <w:rFonts w:ascii="Angsana New" w:hAnsi="Angsana New"/>
                <w:sz w:val="24"/>
                <w:szCs w:val="24"/>
              </w:rPr>
              <w:t>GA Power Pte Co., Ltd.</w:t>
            </w:r>
          </w:p>
        </w:tc>
        <w:tc>
          <w:tcPr>
            <w:tcW w:w="692" w:type="dxa"/>
            <w:tcBorders>
              <w:top w:val="single" w:sz="4" w:space="0" w:color="auto"/>
            </w:tcBorders>
          </w:tcPr>
          <w:p w14:paraId="3F50A6F6" w14:textId="77777777" w:rsidR="000D0BB8" w:rsidRPr="00411DBC" w:rsidRDefault="000D0BB8" w:rsidP="000D0BB8">
            <w:pPr>
              <w:jc w:val="center"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  <w:cs/>
              </w:rPr>
              <w:t>(1)</w:t>
            </w:r>
          </w:p>
          <w:p w14:paraId="726A9EDE" w14:textId="77777777" w:rsidR="000D0BB8" w:rsidRPr="00411DBC" w:rsidRDefault="000D0BB8" w:rsidP="000D0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279" w:type="dxa"/>
          </w:tcPr>
          <w:p w14:paraId="3CAEF64F" w14:textId="49EBB424" w:rsidR="000D0BB8" w:rsidRPr="00411DBC" w:rsidRDefault="000D0BB8" w:rsidP="000D0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351" w:type="dxa"/>
            <w:tcBorders>
              <w:top w:val="single" w:sz="4" w:space="0" w:color="auto"/>
            </w:tcBorders>
          </w:tcPr>
          <w:p w14:paraId="5956931E" w14:textId="7B6AE8DC" w:rsidR="000D0BB8" w:rsidRPr="00411DBC" w:rsidRDefault="000D0BB8" w:rsidP="000D0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411DBC">
              <w:rPr>
                <w:rFonts w:ascii="Angsana New" w:hAnsi="Angsana New"/>
                <w:sz w:val="24"/>
                <w:szCs w:val="24"/>
                <w:cs/>
              </w:rPr>
              <w:t>โรงงานไฟฟ้า</w:t>
            </w:r>
          </w:p>
        </w:tc>
        <w:tc>
          <w:tcPr>
            <w:tcW w:w="278" w:type="dxa"/>
          </w:tcPr>
          <w:p w14:paraId="61CF7868" w14:textId="77777777" w:rsidR="000D0BB8" w:rsidRPr="00411DBC" w:rsidRDefault="000D0BB8" w:rsidP="000D0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single" w:sz="4" w:space="0" w:color="auto"/>
            </w:tcBorders>
            <w:vAlign w:val="center"/>
          </w:tcPr>
          <w:p w14:paraId="73D7D2B3" w14:textId="33D913A8" w:rsidR="000D0BB8" w:rsidRPr="00411DBC" w:rsidRDefault="000D0BB8" w:rsidP="000D0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  <w:cs/>
              </w:rPr>
              <w:t>ดอลลาร์สิงคโปร์</w:t>
            </w:r>
          </w:p>
        </w:tc>
        <w:tc>
          <w:tcPr>
            <w:tcW w:w="278" w:type="dxa"/>
          </w:tcPr>
          <w:p w14:paraId="7CB28C88" w14:textId="77777777" w:rsidR="000D0BB8" w:rsidRPr="00411DBC" w:rsidRDefault="000D0BB8" w:rsidP="000D0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auto"/>
            </w:tcBorders>
          </w:tcPr>
          <w:p w14:paraId="6956C162" w14:textId="0A2178D0" w:rsidR="000D0BB8" w:rsidRPr="00411DBC" w:rsidRDefault="000D0BB8" w:rsidP="000D0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  <w:r w:rsidRPr="00411DBC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78" w:type="dxa"/>
          </w:tcPr>
          <w:p w14:paraId="4045C47D" w14:textId="77777777" w:rsidR="000D0BB8" w:rsidRPr="00411DBC" w:rsidRDefault="000D0BB8" w:rsidP="000D0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065" w:type="dxa"/>
          </w:tcPr>
          <w:p w14:paraId="4F8FBADD" w14:textId="74911097" w:rsidR="000D0BB8" w:rsidRPr="00411DBC" w:rsidRDefault="000D0BB8" w:rsidP="000D0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78" w:type="dxa"/>
            <w:tcBorders>
              <w:left w:val="nil"/>
            </w:tcBorders>
          </w:tcPr>
          <w:p w14:paraId="580086C0" w14:textId="77777777" w:rsidR="000D0BB8" w:rsidRPr="00411DBC" w:rsidRDefault="000D0BB8" w:rsidP="000D0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064" w:type="dxa"/>
            <w:tcBorders>
              <w:top w:val="single" w:sz="4" w:space="0" w:color="auto"/>
            </w:tcBorders>
          </w:tcPr>
          <w:p w14:paraId="273E651E" w14:textId="59D48CF1" w:rsidR="000D0BB8" w:rsidRPr="00411DBC" w:rsidRDefault="000D0BB8" w:rsidP="000D0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  <w:r w:rsidRPr="00411DBC">
              <w:rPr>
                <w:rFonts w:ascii="Angsana New" w:hAnsi="Angsana New"/>
                <w:sz w:val="24"/>
                <w:szCs w:val="24"/>
              </w:rPr>
              <w:t>4,700</w:t>
            </w:r>
          </w:p>
        </w:tc>
        <w:tc>
          <w:tcPr>
            <w:tcW w:w="278" w:type="dxa"/>
          </w:tcPr>
          <w:p w14:paraId="1FBA02EC" w14:textId="77777777" w:rsidR="000D0BB8" w:rsidRPr="00411DBC" w:rsidRDefault="000D0BB8" w:rsidP="000D0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auto"/>
            </w:tcBorders>
          </w:tcPr>
          <w:p w14:paraId="3E0ED51A" w14:textId="0E77A32F" w:rsidR="000D0BB8" w:rsidRPr="00411DBC" w:rsidRDefault="000D0BB8" w:rsidP="000D0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</w:rPr>
              <w:t>4,700</w:t>
            </w:r>
          </w:p>
        </w:tc>
        <w:tc>
          <w:tcPr>
            <w:tcW w:w="278" w:type="dxa"/>
          </w:tcPr>
          <w:p w14:paraId="5A121737" w14:textId="77777777" w:rsidR="000D0BB8" w:rsidRPr="00411DBC" w:rsidRDefault="000D0BB8" w:rsidP="000D0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auto"/>
            </w:tcBorders>
          </w:tcPr>
          <w:p w14:paraId="031191D8" w14:textId="42B56FF0" w:rsidR="000D0BB8" w:rsidRPr="00411DBC" w:rsidRDefault="000D0BB8" w:rsidP="000D0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78" w:type="dxa"/>
          </w:tcPr>
          <w:p w14:paraId="5414BE6B" w14:textId="77777777" w:rsidR="000D0BB8" w:rsidRPr="00411DBC" w:rsidRDefault="000D0BB8" w:rsidP="000D0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auto"/>
            </w:tcBorders>
          </w:tcPr>
          <w:p w14:paraId="3AD9FC7F" w14:textId="106F8595" w:rsidR="000D0BB8" w:rsidRPr="00411DBC" w:rsidRDefault="000D0BB8" w:rsidP="000D0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78" w:type="dxa"/>
          </w:tcPr>
          <w:p w14:paraId="57B854A6" w14:textId="77777777" w:rsidR="000D0BB8" w:rsidRPr="00411DBC" w:rsidRDefault="000D0BB8" w:rsidP="000D0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auto"/>
            </w:tcBorders>
          </w:tcPr>
          <w:p w14:paraId="55944D34" w14:textId="6FCF2024" w:rsidR="000D0BB8" w:rsidRPr="00411DBC" w:rsidRDefault="000D0BB8" w:rsidP="000D0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78" w:type="dxa"/>
          </w:tcPr>
          <w:p w14:paraId="3562A91F" w14:textId="77777777" w:rsidR="000D0BB8" w:rsidRPr="00411DBC" w:rsidRDefault="000D0BB8" w:rsidP="000D0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auto"/>
            </w:tcBorders>
          </w:tcPr>
          <w:p w14:paraId="24FECCF3" w14:textId="1C95209F" w:rsidR="000D0BB8" w:rsidRPr="00411DBC" w:rsidRDefault="000D0BB8" w:rsidP="000D0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</w:rPr>
              <w:t>-</w:t>
            </w:r>
          </w:p>
        </w:tc>
      </w:tr>
      <w:tr w:rsidR="000D0BB8" w:rsidRPr="00411DBC" w14:paraId="59964BB4" w14:textId="77777777" w:rsidTr="00B633B3">
        <w:trPr>
          <w:trHeight w:val="227"/>
        </w:trPr>
        <w:tc>
          <w:tcPr>
            <w:tcW w:w="1954" w:type="dxa"/>
            <w:gridSpan w:val="2"/>
          </w:tcPr>
          <w:p w14:paraId="477B7815" w14:textId="0C668007" w:rsidR="000D0BB8" w:rsidRPr="00411DBC" w:rsidRDefault="000D0BB8" w:rsidP="000D0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4"/>
                <w:szCs w:val="24"/>
                <w:cs/>
              </w:rPr>
            </w:pPr>
            <w:r w:rsidRPr="00411DBC">
              <w:rPr>
                <w:rFonts w:ascii="Angsana New" w:hAnsi="Angsana New"/>
                <w:sz w:val="24"/>
                <w:szCs w:val="24"/>
                <w:cs/>
              </w:rPr>
              <w:t>บริษัท ซีพีเอส ชิปปิ้ง  แอนด์ โลจิสติกส์ จำกัด</w:t>
            </w:r>
          </w:p>
        </w:tc>
        <w:tc>
          <w:tcPr>
            <w:tcW w:w="692" w:type="dxa"/>
          </w:tcPr>
          <w:p w14:paraId="66BAA627" w14:textId="77777777" w:rsidR="000D0BB8" w:rsidRPr="00411DBC" w:rsidRDefault="000D0BB8" w:rsidP="000D0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279" w:type="dxa"/>
          </w:tcPr>
          <w:p w14:paraId="21850EEB" w14:textId="77777777" w:rsidR="000D0BB8" w:rsidRPr="00411DBC" w:rsidRDefault="000D0BB8" w:rsidP="000D0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351" w:type="dxa"/>
          </w:tcPr>
          <w:p w14:paraId="089A24AB" w14:textId="388A9E44" w:rsidR="000D0BB8" w:rsidRPr="00411DBC" w:rsidRDefault="000D0BB8" w:rsidP="000D0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411DBC">
              <w:rPr>
                <w:rFonts w:ascii="Angsana New" w:hAnsi="Angsana New"/>
                <w:sz w:val="24"/>
                <w:szCs w:val="24"/>
                <w:cs/>
              </w:rPr>
              <w:t>ให้บริการด้าน</w:t>
            </w:r>
            <w:r w:rsidRPr="00411DBC">
              <w:rPr>
                <w:rFonts w:ascii="Angsana New" w:hAnsi="Angsana New"/>
                <w:sz w:val="24"/>
                <w:szCs w:val="24"/>
                <w:cs/>
              </w:rPr>
              <w:br/>
              <w:t>ชิ้</w:t>
            </w:r>
            <w:r w:rsidRPr="00411DBC">
              <w:rPr>
                <w:rFonts w:ascii="Angsana New" w:hAnsi="Angsana New" w:hint="cs"/>
                <w:sz w:val="24"/>
                <w:szCs w:val="24"/>
                <w:cs/>
              </w:rPr>
              <w:t>ป</w:t>
            </w:r>
            <w:r w:rsidRPr="00411DBC">
              <w:rPr>
                <w:rFonts w:ascii="Angsana New" w:hAnsi="Angsana New"/>
                <w:sz w:val="24"/>
                <w:szCs w:val="24"/>
                <w:cs/>
              </w:rPr>
              <w:t>ปิ้งและ</w:t>
            </w:r>
            <w:r w:rsidRPr="00411DBC">
              <w:rPr>
                <w:rFonts w:ascii="Angsana New" w:hAnsi="Angsana New"/>
                <w:sz w:val="24"/>
                <w:szCs w:val="24"/>
                <w:cs/>
              </w:rPr>
              <w:br/>
              <w:t>โลจิสติกส์</w:t>
            </w:r>
          </w:p>
        </w:tc>
        <w:tc>
          <w:tcPr>
            <w:tcW w:w="278" w:type="dxa"/>
          </w:tcPr>
          <w:p w14:paraId="1C7D58B0" w14:textId="77777777" w:rsidR="000D0BB8" w:rsidRPr="00411DBC" w:rsidRDefault="000D0BB8" w:rsidP="000D0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87" w:type="dxa"/>
          </w:tcPr>
          <w:p w14:paraId="0FC023FE" w14:textId="174DAB9D" w:rsidR="000D0BB8" w:rsidRPr="00411DBC" w:rsidRDefault="000D0BB8" w:rsidP="000D0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  <w:cs/>
              </w:rPr>
              <w:t>บาท</w:t>
            </w:r>
          </w:p>
        </w:tc>
        <w:tc>
          <w:tcPr>
            <w:tcW w:w="278" w:type="dxa"/>
          </w:tcPr>
          <w:p w14:paraId="699A1773" w14:textId="77777777" w:rsidR="000D0BB8" w:rsidRPr="00411DBC" w:rsidRDefault="000D0BB8" w:rsidP="000D0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64" w:type="dxa"/>
          </w:tcPr>
          <w:p w14:paraId="57827842" w14:textId="69170175" w:rsidR="000D0BB8" w:rsidRPr="00411DBC" w:rsidRDefault="000D0BB8" w:rsidP="000D0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</w:rPr>
              <w:t>26.00</w:t>
            </w:r>
          </w:p>
        </w:tc>
        <w:tc>
          <w:tcPr>
            <w:tcW w:w="278" w:type="dxa"/>
          </w:tcPr>
          <w:p w14:paraId="434C61E1" w14:textId="77777777" w:rsidR="000D0BB8" w:rsidRPr="00411DBC" w:rsidRDefault="000D0BB8" w:rsidP="000D0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065" w:type="dxa"/>
          </w:tcPr>
          <w:p w14:paraId="6453CFC6" w14:textId="49E94F20" w:rsidR="000D0BB8" w:rsidRPr="00411DBC" w:rsidRDefault="000D0BB8" w:rsidP="000D0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  <w:r w:rsidRPr="00411DBC">
              <w:rPr>
                <w:rFonts w:ascii="Angsana New" w:hAnsi="Angsana New"/>
                <w:sz w:val="24"/>
                <w:szCs w:val="24"/>
              </w:rPr>
              <w:t>26.00</w:t>
            </w:r>
          </w:p>
        </w:tc>
        <w:tc>
          <w:tcPr>
            <w:tcW w:w="278" w:type="dxa"/>
          </w:tcPr>
          <w:p w14:paraId="7E56D35D" w14:textId="77777777" w:rsidR="000D0BB8" w:rsidRPr="00411DBC" w:rsidRDefault="000D0BB8" w:rsidP="000D0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064" w:type="dxa"/>
          </w:tcPr>
          <w:p w14:paraId="63F7A153" w14:textId="2D9DA93E" w:rsidR="000D0BB8" w:rsidRPr="00411DBC" w:rsidRDefault="000D0BB8" w:rsidP="000D0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</w:rPr>
              <w:t>18,000</w:t>
            </w:r>
          </w:p>
        </w:tc>
        <w:tc>
          <w:tcPr>
            <w:tcW w:w="278" w:type="dxa"/>
          </w:tcPr>
          <w:p w14:paraId="2DF4E7D0" w14:textId="77777777" w:rsidR="000D0BB8" w:rsidRPr="00411DBC" w:rsidRDefault="000D0BB8" w:rsidP="000D0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64" w:type="dxa"/>
          </w:tcPr>
          <w:p w14:paraId="276DD74D" w14:textId="1D824227" w:rsidR="000D0BB8" w:rsidRPr="00411DBC" w:rsidRDefault="000D0BB8" w:rsidP="000D0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</w:rPr>
              <w:t>18,000</w:t>
            </w:r>
          </w:p>
        </w:tc>
        <w:tc>
          <w:tcPr>
            <w:tcW w:w="278" w:type="dxa"/>
          </w:tcPr>
          <w:p w14:paraId="3BE97C6A" w14:textId="77777777" w:rsidR="000D0BB8" w:rsidRPr="00411DBC" w:rsidRDefault="000D0BB8" w:rsidP="000D0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64" w:type="dxa"/>
          </w:tcPr>
          <w:p w14:paraId="2BFFEFEC" w14:textId="77777777" w:rsidR="00B5671D" w:rsidRPr="00411DBC" w:rsidRDefault="00B5671D" w:rsidP="00B5671D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</w:rPr>
              <w:t xml:space="preserve">20,972 </w:t>
            </w:r>
          </w:p>
          <w:p w14:paraId="14A3F466" w14:textId="77777777" w:rsidR="00B5671D" w:rsidRPr="00411DBC" w:rsidRDefault="00B5671D" w:rsidP="00B5671D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  <w:p w14:paraId="0756C760" w14:textId="775C5398" w:rsidR="000D0BB8" w:rsidRPr="00411DBC" w:rsidRDefault="000D0BB8" w:rsidP="000D0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8" w:type="dxa"/>
          </w:tcPr>
          <w:p w14:paraId="272B71B0" w14:textId="77777777" w:rsidR="000D0BB8" w:rsidRPr="00411DBC" w:rsidRDefault="000D0BB8" w:rsidP="000D0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65" w:type="dxa"/>
          </w:tcPr>
          <w:p w14:paraId="48B52F2D" w14:textId="42657060" w:rsidR="000D0BB8" w:rsidRPr="00411DBC" w:rsidRDefault="000D0BB8" w:rsidP="000D0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</w:rPr>
              <w:t>16,249</w:t>
            </w:r>
          </w:p>
        </w:tc>
        <w:tc>
          <w:tcPr>
            <w:tcW w:w="278" w:type="dxa"/>
          </w:tcPr>
          <w:p w14:paraId="69DF9AB3" w14:textId="77777777" w:rsidR="000D0BB8" w:rsidRPr="00411DBC" w:rsidRDefault="000D0BB8" w:rsidP="000D0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64" w:type="dxa"/>
          </w:tcPr>
          <w:p w14:paraId="423EBE90" w14:textId="37BA8897" w:rsidR="000D0BB8" w:rsidRPr="00411DBC" w:rsidRDefault="000D0BB8" w:rsidP="000D0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</w:rPr>
              <w:t>4,680</w:t>
            </w:r>
          </w:p>
        </w:tc>
        <w:tc>
          <w:tcPr>
            <w:tcW w:w="278" w:type="dxa"/>
          </w:tcPr>
          <w:p w14:paraId="7C21659D" w14:textId="77777777" w:rsidR="000D0BB8" w:rsidRPr="00411DBC" w:rsidRDefault="000D0BB8" w:rsidP="000D0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65" w:type="dxa"/>
          </w:tcPr>
          <w:p w14:paraId="284426EE" w14:textId="0B796726" w:rsidR="000D0BB8" w:rsidRPr="00411DBC" w:rsidRDefault="000D0BB8" w:rsidP="000D0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</w:rPr>
              <w:t>4,680</w:t>
            </w:r>
          </w:p>
        </w:tc>
      </w:tr>
      <w:tr w:rsidR="000D0BB8" w:rsidRPr="00411DBC" w14:paraId="6056EFE0" w14:textId="77777777" w:rsidTr="00FA326E">
        <w:trPr>
          <w:trHeight w:val="227"/>
        </w:trPr>
        <w:tc>
          <w:tcPr>
            <w:tcW w:w="1954" w:type="dxa"/>
            <w:gridSpan w:val="2"/>
          </w:tcPr>
          <w:p w14:paraId="32EA1E0E" w14:textId="149A517A" w:rsidR="000D0BB8" w:rsidRPr="00411DBC" w:rsidRDefault="000D0BB8" w:rsidP="000D0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07"/>
              <w:rPr>
                <w:rFonts w:ascii="Angsana New" w:hAnsi="Angsana New"/>
                <w:sz w:val="24"/>
                <w:szCs w:val="24"/>
                <w:cs/>
              </w:rPr>
            </w:pPr>
            <w:r w:rsidRPr="00411DBC">
              <w:rPr>
                <w:rFonts w:ascii="Angsana New" w:hAnsi="Angsana New"/>
                <w:sz w:val="24"/>
                <w:szCs w:val="24"/>
                <w:cs/>
              </w:rPr>
              <w:t>บริษัท เดอะ เมกะวัตต์ จำกัด</w:t>
            </w:r>
          </w:p>
        </w:tc>
        <w:tc>
          <w:tcPr>
            <w:tcW w:w="692" w:type="dxa"/>
          </w:tcPr>
          <w:p w14:paraId="5A8FC644" w14:textId="321B6239" w:rsidR="000D0BB8" w:rsidRPr="00411DBC" w:rsidRDefault="000D0BB8" w:rsidP="000D0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411DBC">
              <w:rPr>
                <w:rFonts w:ascii="Angsana New" w:hAnsi="Angsana New"/>
                <w:sz w:val="24"/>
                <w:szCs w:val="24"/>
              </w:rPr>
              <w:t>(2)</w:t>
            </w:r>
          </w:p>
        </w:tc>
        <w:tc>
          <w:tcPr>
            <w:tcW w:w="279" w:type="dxa"/>
          </w:tcPr>
          <w:p w14:paraId="58B60DF8" w14:textId="77777777" w:rsidR="000D0BB8" w:rsidRPr="00411DBC" w:rsidRDefault="000D0BB8" w:rsidP="000D0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351" w:type="dxa"/>
          </w:tcPr>
          <w:p w14:paraId="5B42D92E" w14:textId="1C0FFBC0" w:rsidR="000D0BB8" w:rsidRPr="00411DBC" w:rsidRDefault="000D0BB8" w:rsidP="000D0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411DBC">
              <w:rPr>
                <w:rFonts w:ascii="Angsana New" w:hAnsi="Angsana New" w:hint="cs"/>
                <w:sz w:val="24"/>
                <w:szCs w:val="24"/>
                <w:cs/>
              </w:rPr>
              <w:t>โรงไฟฟ้าพลังงานทางเลือก</w:t>
            </w:r>
          </w:p>
        </w:tc>
        <w:tc>
          <w:tcPr>
            <w:tcW w:w="278" w:type="dxa"/>
          </w:tcPr>
          <w:p w14:paraId="2E929DBE" w14:textId="77777777" w:rsidR="000D0BB8" w:rsidRPr="00411DBC" w:rsidRDefault="000D0BB8" w:rsidP="000D0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87" w:type="dxa"/>
          </w:tcPr>
          <w:p w14:paraId="49BA484E" w14:textId="16CDEF1F" w:rsidR="000D0BB8" w:rsidRPr="00411DBC" w:rsidRDefault="000D0BB8" w:rsidP="000D0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  <w:cs/>
              </w:rPr>
              <w:t>บาท</w:t>
            </w:r>
          </w:p>
        </w:tc>
        <w:tc>
          <w:tcPr>
            <w:tcW w:w="278" w:type="dxa"/>
          </w:tcPr>
          <w:p w14:paraId="374D1606" w14:textId="77777777" w:rsidR="000D0BB8" w:rsidRPr="00411DBC" w:rsidRDefault="000D0BB8" w:rsidP="000D0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64" w:type="dxa"/>
          </w:tcPr>
          <w:p w14:paraId="2352A884" w14:textId="7333D693" w:rsidR="000D0BB8" w:rsidRPr="00411DBC" w:rsidRDefault="00FE1D4E" w:rsidP="000D0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78" w:type="dxa"/>
          </w:tcPr>
          <w:p w14:paraId="35179C9B" w14:textId="77777777" w:rsidR="000D0BB8" w:rsidRPr="00411DBC" w:rsidRDefault="000D0BB8" w:rsidP="000D0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065" w:type="dxa"/>
          </w:tcPr>
          <w:p w14:paraId="65DFB92D" w14:textId="19FFEEEB" w:rsidR="000D0BB8" w:rsidRPr="00411DBC" w:rsidRDefault="000D0BB8" w:rsidP="000D0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enter" w:pos="424"/>
                <w:tab w:val="right" w:pos="8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</w:rPr>
              <w:t>49.02</w:t>
            </w:r>
          </w:p>
        </w:tc>
        <w:tc>
          <w:tcPr>
            <w:tcW w:w="278" w:type="dxa"/>
          </w:tcPr>
          <w:p w14:paraId="52CFEF81" w14:textId="77777777" w:rsidR="000D0BB8" w:rsidRPr="00411DBC" w:rsidRDefault="000D0BB8" w:rsidP="000D0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064" w:type="dxa"/>
          </w:tcPr>
          <w:p w14:paraId="0E2400E2" w14:textId="4A4BE454" w:rsidR="000D0BB8" w:rsidRPr="00411DBC" w:rsidRDefault="000D0BB8" w:rsidP="000D0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</w:rPr>
              <w:t>2,346,000</w:t>
            </w:r>
          </w:p>
        </w:tc>
        <w:tc>
          <w:tcPr>
            <w:tcW w:w="278" w:type="dxa"/>
          </w:tcPr>
          <w:p w14:paraId="1642897D" w14:textId="77777777" w:rsidR="000D0BB8" w:rsidRPr="00411DBC" w:rsidRDefault="000D0BB8" w:rsidP="000D0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64" w:type="dxa"/>
          </w:tcPr>
          <w:p w14:paraId="11A13A68" w14:textId="15871255" w:rsidR="000D0BB8" w:rsidRPr="00411DBC" w:rsidRDefault="000D0BB8" w:rsidP="000D0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</w:rPr>
              <w:t>2,346,000</w:t>
            </w:r>
          </w:p>
        </w:tc>
        <w:tc>
          <w:tcPr>
            <w:tcW w:w="278" w:type="dxa"/>
          </w:tcPr>
          <w:p w14:paraId="714A71E2" w14:textId="77777777" w:rsidR="000D0BB8" w:rsidRPr="00411DBC" w:rsidRDefault="000D0BB8" w:rsidP="000D0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64" w:type="dxa"/>
          </w:tcPr>
          <w:p w14:paraId="4FFFDD97" w14:textId="05E999DA" w:rsidR="000D0BB8" w:rsidRPr="00411DBC" w:rsidRDefault="00B5671D" w:rsidP="00B567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</w:rPr>
              <w:t>5,629</w:t>
            </w:r>
          </w:p>
        </w:tc>
        <w:tc>
          <w:tcPr>
            <w:tcW w:w="278" w:type="dxa"/>
          </w:tcPr>
          <w:p w14:paraId="25E4D8AD" w14:textId="77777777" w:rsidR="000D0BB8" w:rsidRPr="00411DBC" w:rsidRDefault="000D0BB8" w:rsidP="000D0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65" w:type="dxa"/>
          </w:tcPr>
          <w:p w14:paraId="57593120" w14:textId="73324086" w:rsidR="000D0BB8" w:rsidRPr="00411DBC" w:rsidRDefault="000D0BB8" w:rsidP="000D0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</w:rPr>
              <w:t>1,247,527</w:t>
            </w:r>
          </w:p>
        </w:tc>
        <w:tc>
          <w:tcPr>
            <w:tcW w:w="278" w:type="dxa"/>
          </w:tcPr>
          <w:p w14:paraId="13BE6F05" w14:textId="77777777" w:rsidR="000D0BB8" w:rsidRPr="00411DBC" w:rsidRDefault="000D0BB8" w:rsidP="000D0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64" w:type="dxa"/>
          </w:tcPr>
          <w:p w14:paraId="0BB5D6DB" w14:textId="47A65BAF" w:rsidR="000D0BB8" w:rsidRPr="00411DBC" w:rsidRDefault="00FE1D4E" w:rsidP="000D0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78" w:type="dxa"/>
          </w:tcPr>
          <w:p w14:paraId="5A004056" w14:textId="77777777" w:rsidR="000D0BB8" w:rsidRPr="00411DBC" w:rsidRDefault="000D0BB8" w:rsidP="000D0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65" w:type="dxa"/>
          </w:tcPr>
          <w:p w14:paraId="56B10699" w14:textId="4AB665CD" w:rsidR="000D0BB8" w:rsidRPr="00411DBC" w:rsidRDefault="000D0BB8" w:rsidP="000D0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</w:rPr>
              <w:t>1,150,000</w:t>
            </w:r>
          </w:p>
        </w:tc>
      </w:tr>
      <w:tr w:rsidR="000D0BB8" w:rsidRPr="00411DBC" w14:paraId="47956C28" w14:textId="77777777" w:rsidTr="00FA326E">
        <w:trPr>
          <w:trHeight w:val="227"/>
        </w:trPr>
        <w:tc>
          <w:tcPr>
            <w:tcW w:w="1954" w:type="dxa"/>
            <w:gridSpan w:val="2"/>
          </w:tcPr>
          <w:p w14:paraId="0AEED30A" w14:textId="4B4880EA" w:rsidR="000D0BB8" w:rsidRPr="00411DBC" w:rsidRDefault="000D0BB8" w:rsidP="000D0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4"/>
                <w:szCs w:val="24"/>
                <w:cs/>
              </w:rPr>
            </w:pPr>
            <w:r w:rsidRPr="00411DBC">
              <w:rPr>
                <w:rFonts w:ascii="Angsana New" w:hAnsi="Angsana New"/>
                <w:sz w:val="24"/>
                <w:szCs w:val="24"/>
                <w:cs/>
              </w:rPr>
              <w:t>บริษัท อีโคลด์ จำกัด</w:t>
            </w:r>
          </w:p>
        </w:tc>
        <w:tc>
          <w:tcPr>
            <w:tcW w:w="692" w:type="dxa"/>
          </w:tcPr>
          <w:p w14:paraId="0722E73A" w14:textId="4C8A87AB" w:rsidR="000D0BB8" w:rsidRPr="00411DBC" w:rsidRDefault="000D0BB8" w:rsidP="000D0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411DBC">
              <w:rPr>
                <w:rFonts w:ascii="Angsana New" w:hAnsi="Angsana New"/>
                <w:sz w:val="24"/>
                <w:szCs w:val="24"/>
              </w:rPr>
              <w:t>(3)</w:t>
            </w:r>
          </w:p>
        </w:tc>
        <w:tc>
          <w:tcPr>
            <w:tcW w:w="279" w:type="dxa"/>
          </w:tcPr>
          <w:p w14:paraId="610D3F36" w14:textId="77777777" w:rsidR="000D0BB8" w:rsidRPr="00411DBC" w:rsidRDefault="000D0BB8" w:rsidP="000D0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351" w:type="dxa"/>
          </w:tcPr>
          <w:p w14:paraId="543EDBB9" w14:textId="3E89A19E" w:rsidR="000D0BB8" w:rsidRPr="00411DBC" w:rsidRDefault="000D0BB8" w:rsidP="000D0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411DBC">
              <w:rPr>
                <w:rFonts w:ascii="Angsana New" w:hAnsi="Angsana New" w:hint="cs"/>
                <w:sz w:val="24"/>
                <w:szCs w:val="24"/>
                <w:cs/>
              </w:rPr>
              <w:t>ขนส่งสินค้าแบบควบคุมอุณภูมิ</w:t>
            </w:r>
          </w:p>
        </w:tc>
        <w:tc>
          <w:tcPr>
            <w:tcW w:w="278" w:type="dxa"/>
          </w:tcPr>
          <w:p w14:paraId="0A8031A2" w14:textId="77777777" w:rsidR="000D0BB8" w:rsidRPr="00411DBC" w:rsidRDefault="000D0BB8" w:rsidP="000D0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87" w:type="dxa"/>
          </w:tcPr>
          <w:p w14:paraId="72FCDD21" w14:textId="29269293" w:rsidR="000D0BB8" w:rsidRPr="00411DBC" w:rsidRDefault="000D0BB8" w:rsidP="000D0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  <w:cs/>
              </w:rPr>
              <w:t>บาท</w:t>
            </w:r>
          </w:p>
        </w:tc>
        <w:tc>
          <w:tcPr>
            <w:tcW w:w="278" w:type="dxa"/>
          </w:tcPr>
          <w:p w14:paraId="12648BC0" w14:textId="77777777" w:rsidR="000D0BB8" w:rsidRPr="00411DBC" w:rsidRDefault="000D0BB8" w:rsidP="000D0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64" w:type="dxa"/>
          </w:tcPr>
          <w:p w14:paraId="365203C4" w14:textId="2FC0C341" w:rsidR="000D0BB8" w:rsidRPr="00411DBC" w:rsidRDefault="000D0BB8" w:rsidP="000D0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78" w:type="dxa"/>
          </w:tcPr>
          <w:p w14:paraId="036746D4" w14:textId="77777777" w:rsidR="000D0BB8" w:rsidRPr="00411DBC" w:rsidRDefault="000D0BB8" w:rsidP="000D0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065" w:type="dxa"/>
          </w:tcPr>
          <w:p w14:paraId="2C14F794" w14:textId="682FCDB7" w:rsidR="000D0BB8" w:rsidRPr="00411DBC" w:rsidRDefault="000D0BB8" w:rsidP="000D0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 w:hint="cs"/>
                <w:sz w:val="24"/>
                <w:szCs w:val="24"/>
                <w:cs/>
              </w:rPr>
              <w:t>-</w:t>
            </w:r>
          </w:p>
        </w:tc>
        <w:tc>
          <w:tcPr>
            <w:tcW w:w="278" w:type="dxa"/>
          </w:tcPr>
          <w:p w14:paraId="3B6AA3F6" w14:textId="77777777" w:rsidR="000D0BB8" w:rsidRPr="00411DBC" w:rsidRDefault="000D0BB8" w:rsidP="000D0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064" w:type="dxa"/>
          </w:tcPr>
          <w:p w14:paraId="0520DAE1" w14:textId="78D8CAD1" w:rsidR="000D0BB8" w:rsidRPr="00411DBC" w:rsidRDefault="000D0BB8" w:rsidP="000D0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</w:rPr>
              <w:t>5,000</w:t>
            </w:r>
          </w:p>
        </w:tc>
        <w:tc>
          <w:tcPr>
            <w:tcW w:w="278" w:type="dxa"/>
          </w:tcPr>
          <w:p w14:paraId="58799A4A" w14:textId="77777777" w:rsidR="000D0BB8" w:rsidRPr="00411DBC" w:rsidRDefault="000D0BB8" w:rsidP="000D0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64" w:type="dxa"/>
          </w:tcPr>
          <w:p w14:paraId="4C20FDB2" w14:textId="3CE90242" w:rsidR="000D0BB8" w:rsidRPr="00411DBC" w:rsidRDefault="000D0BB8" w:rsidP="000D0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</w:rPr>
              <w:t>5,000</w:t>
            </w:r>
          </w:p>
        </w:tc>
        <w:tc>
          <w:tcPr>
            <w:tcW w:w="278" w:type="dxa"/>
          </w:tcPr>
          <w:p w14:paraId="28B17653" w14:textId="77777777" w:rsidR="000D0BB8" w:rsidRPr="00411DBC" w:rsidRDefault="000D0BB8" w:rsidP="000D0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64" w:type="dxa"/>
          </w:tcPr>
          <w:p w14:paraId="3B150DC4" w14:textId="0076BC85" w:rsidR="000D0BB8" w:rsidRPr="00411DBC" w:rsidRDefault="000D0BB8" w:rsidP="000D0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78" w:type="dxa"/>
          </w:tcPr>
          <w:p w14:paraId="31BDFA36" w14:textId="77777777" w:rsidR="000D0BB8" w:rsidRPr="00411DBC" w:rsidRDefault="000D0BB8" w:rsidP="000D0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65" w:type="dxa"/>
          </w:tcPr>
          <w:p w14:paraId="6034B392" w14:textId="3D2E8F3B" w:rsidR="000D0BB8" w:rsidRPr="00411DBC" w:rsidRDefault="000D0BB8" w:rsidP="000D0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78" w:type="dxa"/>
          </w:tcPr>
          <w:p w14:paraId="60D9CC97" w14:textId="77777777" w:rsidR="000D0BB8" w:rsidRPr="00411DBC" w:rsidRDefault="000D0BB8" w:rsidP="000D0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64" w:type="dxa"/>
          </w:tcPr>
          <w:p w14:paraId="1E8AB3EB" w14:textId="019BB630" w:rsidR="000D0BB8" w:rsidRPr="00411DBC" w:rsidRDefault="000D0BB8" w:rsidP="000D0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78" w:type="dxa"/>
          </w:tcPr>
          <w:p w14:paraId="4A2509E6" w14:textId="77777777" w:rsidR="000D0BB8" w:rsidRPr="00411DBC" w:rsidRDefault="000D0BB8" w:rsidP="000D0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65" w:type="dxa"/>
          </w:tcPr>
          <w:p w14:paraId="09F999FE" w14:textId="50A147A6" w:rsidR="000D0BB8" w:rsidRPr="00411DBC" w:rsidRDefault="000D0BB8" w:rsidP="000D0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</w:rPr>
              <w:t>-</w:t>
            </w:r>
          </w:p>
        </w:tc>
      </w:tr>
      <w:tr w:rsidR="00FA326E" w:rsidRPr="00411DBC" w14:paraId="5C20A381" w14:textId="77777777" w:rsidTr="00AC04D3">
        <w:trPr>
          <w:trHeight w:val="299"/>
        </w:trPr>
        <w:tc>
          <w:tcPr>
            <w:tcW w:w="2646" w:type="dxa"/>
            <w:gridSpan w:val="3"/>
            <w:vAlign w:val="center"/>
          </w:tcPr>
          <w:p w14:paraId="7A27EBAA" w14:textId="48A8D64D" w:rsidR="00FA326E" w:rsidRPr="00411DBC" w:rsidRDefault="00FA326E" w:rsidP="00FA32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4"/>
                <w:szCs w:val="24"/>
                <w:cs/>
              </w:rPr>
            </w:pPr>
            <w:r w:rsidRPr="00411DBC">
              <w:rPr>
                <w:rFonts w:ascii="Angsana New" w:hAnsi="Angsana New"/>
                <w:sz w:val="24"/>
                <w:szCs w:val="24"/>
                <w:cs/>
              </w:rPr>
              <w:t>รวมเงินลงทุนในบริษัทร่วม</w:t>
            </w:r>
          </w:p>
        </w:tc>
        <w:tc>
          <w:tcPr>
            <w:tcW w:w="279" w:type="dxa"/>
          </w:tcPr>
          <w:p w14:paraId="6888C028" w14:textId="77777777" w:rsidR="00FA326E" w:rsidRPr="00411DBC" w:rsidRDefault="00FA326E" w:rsidP="00FA32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351" w:type="dxa"/>
          </w:tcPr>
          <w:p w14:paraId="6140B1D8" w14:textId="77777777" w:rsidR="00FA326E" w:rsidRPr="00411DBC" w:rsidRDefault="00FA326E" w:rsidP="00FA32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278" w:type="dxa"/>
          </w:tcPr>
          <w:p w14:paraId="09F39A37" w14:textId="77777777" w:rsidR="00FA326E" w:rsidRPr="00411DBC" w:rsidRDefault="00FA326E" w:rsidP="00FA32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87" w:type="dxa"/>
            <w:vAlign w:val="center"/>
          </w:tcPr>
          <w:p w14:paraId="616FF54A" w14:textId="77777777" w:rsidR="00FA326E" w:rsidRPr="00411DBC" w:rsidRDefault="00FA326E" w:rsidP="00FA32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8" w:type="dxa"/>
          </w:tcPr>
          <w:p w14:paraId="5A9967CB" w14:textId="77777777" w:rsidR="00FA326E" w:rsidRPr="00411DBC" w:rsidRDefault="00FA326E" w:rsidP="00FA32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64" w:type="dxa"/>
          </w:tcPr>
          <w:p w14:paraId="4A2FC75D" w14:textId="77777777" w:rsidR="00FA326E" w:rsidRPr="00411DBC" w:rsidRDefault="00FA326E" w:rsidP="00FA32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8" w:type="dxa"/>
          </w:tcPr>
          <w:p w14:paraId="260014DA" w14:textId="77777777" w:rsidR="00FA326E" w:rsidRPr="00411DBC" w:rsidRDefault="00FA326E" w:rsidP="00FA32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065" w:type="dxa"/>
          </w:tcPr>
          <w:p w14:paraId="6C2CAF68" w14:textId="77777777" w:rsidR="00FA326E" w:rsidRPr="00411DBC" w:rsidRDefault="00FA326E" w:rsidP="00FA32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8" w:type="dxa"/>
          </w:tcPr>
          <w:p w14:paraId="09521C2D" w14:textId="77777777" w:rsidR="00FA326E" w:rsidRPr="00411DBC" w:rsidRDefault="00FA326E" w:rsidP="00FA32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064" w:type="dxa"/>
          </w:tcPr>
          <w:p w14:paraId="2E0F9356" w14:textId="77777777" w:rsidR="00FA326E" w:rsidRPr="00411DBC" w:rsidRDefault="00FA326E" w:rsidP="00FA32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8" w:type="dxa"/>
          </w:tcPr>
          <w:p w14:paraId="26940B6F" w14:textId="77777777" w:rsidR="00FA326E" w:rsidRPr="00411DBC" w:rsidRDefault="00FA326E" w:rsidP="00FA32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64" w:type="dxa"/>
          </w:tcPr>
          <w:p w14:paraId="188755DA" w14:textId="77777777" w:rsidR="00FA326E" w:rsidRPr="00411DBC" w:rsidRDefault="00FA326E" w:rsidP="00FA32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8" w:type="dxa"/>
          </w:tcPr>
          <w:p w14:paraId="1AF54C56" w14:textId="77777777" w:rsidR="00FA326E" w:rsidRPr="00411DBC" w:rsidRDefault="00FA326E" w:rsidP="00FA32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auto"/>
              <w:bottom w:val="double" w:sz="4" w:space="0" w:color="auto"/>
            </w:tcBorders>
          </w:tcPr>
          <w:p w14:paraId="4F7E454D" w14:textId="1079022A" w:rsidR="00FA326E" w:rsidRPr="00411DBC" w:rsidRDefault="00B5671D" w:rsidP="00FA32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</w:rPr>
              <w:t>26,601</w:t>
            </w:r>
          </w:p>
        </w:tc>
        <w:tc>
          <w:tcPr>
            <w:tcW w:w="278" w:type="dxa"/>
          </w:tcPr>
          <w:p w14:paraId="3A356E72" w14:textId="77777777" w:rsidR="00FA326E" w:rsidRPr="00411DBC" w:rsidRDefault="00FA326E" w:rsidP="00FA32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auto"/>
              <w:bottom w:val="double" w:sz="4" w:space="0" w:color="auto"/>
            </w:tcBorders>
          </w:tcPr>
          <w:p w14:paraId="2EDACC3A" w14:textId="0F1C9E3B" w:rsidR="00FA326E" w:rsidRPr="00411DBC" w:rsidRDefault="00FA326E" w:rsidP="00FA32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</w:rPr>
              <w:t>1,263,776</w:t>
            </w:r>
          </w:p>
        </w:tc>
        <w:tc>
          <w:tcPr>
            <w:tcW w:w="278" w:type="dxa"/>
          </w:tcPr>
          <w:p w14:paraId="1AD9AB7C" w14:textId="77777777" w:rsidR="00FA326E" w:rsidRPr="00411DBC" w:rsidRDefault="00FA326E" w:rsidP="00FA32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auto"/>
              <w:bottom w:val="double" w:sz="4" w:space="0" w:color="auto"/>
            </w:tcBorders>
          </w:tcPr>
          <w:p w14:paraId="2B94626E" w14:textId="5411C609" w:rsidR="00FA326E" w:rsidRPr="00411DBC" w:rsidRDefault="00682EA3" w:rsidP="00FA32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</w:rPr>
              <w:t>4,680</w:t>
            </w:r>
          </w:p>
        </w:tc>
        <w:tc>
          <w:tcPr>
            <w:tcW w:w="278" w:type="dxa"/>
          </w:tcPr>
          <w:p w14:paraId="7690DA25" w14:textId="77777777" w:rsidR="00FA326E" w:rsidRPr="00411DBC" w:rsidRDefault="00FA326E" w:rsidP="00FA32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auto"/>
              <w:bottom w:val="double" w:sz="4" w:space="0" w:color="auto"/>
            </w:tcBorders>
          </w:tcPr>
          <w:p w14:paraId="2E0DA285" w14:textId="3187976D" w:rsidR="00FA326E" w:rsidRPr="00411DBC" w:rsidRDefault="00FA326E" w:rsidP="00FA32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</w:rPr>
              <w:t>1,154,680</w:t>
            </w:r>
          </w:p>
        </w:tc>
      </w:tr>
      <w:bookmarkEnd w:id="14"/>
    </w:tbl>
    <w:p w14:paraId="3073AB82" w14:textId="608775A3" w:rsidR="00307FE3" w:rsidRPr="00411DBC" w:rsidRDefault="00307FE3" w:rsidP="00162493">
      <w:pPr>
        <w:spacing w:before="120" w:after="120"/>
        <w:ind w:left="426"/>
        <w:rPr>
          <w:rFonts w:ascii="Angsana New" w:hAnsi="Angsana New"/>
          <w:sz w:val="28"/>
          <w:szCs w:val="28"/>
        </w:rPr>
      </w:pPr>
    </w:p>
    <w:p w14:paraId="00AEDEF7" w14:textId="6FD6C88E" w:rsidR="00307FE3" w:rsidRPr="00411DBC" w:rsidRDefault="00307FE3" w:rsidP="00B216E1">
      <w:pPr>
        <w:spacing w:before="120" w:after="120"/>
        <w:rPr>
          <w:rFonts w:ascii="Angsana New" w:hAnsi="Angsana New"/>
          <w:sz w:val="28"/>
          <w:szCs w:val="28"/>
        </w:rPr>
      </w:pPr>
    </w:p>
    <w:p w14:paraId="1DD8DE2F" w14:textId="7B301AE4" w:rsidR="00307FE3" w:rsidRPr="00411DBC" w:rsidRDefault="00307FE3" w:rsidP="00162493">
      <w:pPr>
        <w:spacing w:before="120" w:after="120"/>
        <w:ind w:left="426"/>
        <w:rPr>
          <w:rFonts w:ascii="Angsana New" w:hAnsi="Angsana New"/>
          <w:sz w:val="28"/>
          <w:szCs w:val="28"/>
        </w:rPr>
      </w:pPr>
    </w:p>
    <w:p w14:paraId="287B22DD" w14:textId="77777777" w:rsidR="006A7596" w:rsidRPr="00411DBC" w:rsidRDefault="006A7596" w:rsidP="006D05FA">
      <w:pPr>
        <w:pStyle w:val="block"/>
        <w:spacing w:before="120" w:after="0" w:line="240" w:lineRule="auto"/>
        <w:ind w:left="0" w:right="-45"/>
        <w:jc w:val="thaiDistribute"/>
        <w:rPr>
          <w:rFonts w:ascii="Angsana New" w:hAnsi="Angsana New" w:cs="Angsana New"/>
          <w:sz w:val="28"/>
          <w:szCs w:val="28"/>
          <w:lang w:val="en-US" w:bidi="th-TH"/>
        </w:rPr>
        <w:sectPr w:rsidR="006A7596" w:rsidRPr="00411DBC" w:rsidSect="00BB20F6">
          <w:headerReference w:type="default" r:id="rId12"/>
          <w:footerReference w:type="default" r:id="rId13"/>
          <w:pgSz w:w="16840" w:h="11907" w:orient="landscape" w:code="9"/>
          <w:pgMar w:top="851" w:right="1077" w:bottom="851" w:left="1588" w:header="850" w:footer="850" w:gutter="0"/>
          <w:pgNumType w:fmt="numberInDash"/>
          <w:cols w:space="708"/>
          <w:docGrid w:linePitch="360"/>
        </w:sectPr>
      </w:pPr>
    </w:p>
    <w:p w14:paraId="266D5C39" w14:textId="42470581" w:rsidR="00EB7420" w:rsidRPr="00411DBC" w:rsidRDefault="00856851" w:rsidP="00B52D67">
      <w:pPr>
        <w:ind w:left="850" w:hanging="322"/>
        <w:rPr>
          <w:rFonts w:ascii="Angsana New" w:eastAsia="Cordia New" w:hAnsi="Angsana New"/>
          <w:spacing w:val="-4"/>
          <w:sz w:val="28"/>
          <w:szCs w:val="28"/>
          <w:lang w:eastAsia="th-TH"/>
        </w:rPr>
      </w:pPr>
      <w:bookmarkStart w:id="15" w:name="_Hlk128490670"/>
      <w:r w:rsidRPr="00411DBC">
        <w:rPr>
          <w:rFonts w:ascii="Angsana New" w:eastAsia="Cordia New" w:hAnsi="Angsana New" w:hint="cs"/>
          <w:spacing w:val="-4"/>
          <w:sz w:val="28"/>
          <w:szCs w:val="28"/>
          <w:cs/>
          <w:lang w:eastAsia="th-TH"/>
        </w:rPr>
        <w:t xml:space="preserve">        </w:t>
      </w:r>
      <w:r w:rsidR="00EB7420" w:rsidRPr="00411DBC">
        <w:rPr>
          <w:rFonts w:ascii="Angsana New" w:eastAsia="Cordia New" w:hAnsi="Angsana New" w:hint="cs"/>
          <w:spacing w:val="-4"/>
          <w:sz w:val="28"/>
          <w:szCs w:val="28"/>
          <w:cs/>
          <w:lang w:eastAsia="th-TH"/>
        </w:rPr>
        <w:t>การเปลี่ยนแปลงของ</w:t>
      </w:r>
      <w:r w:rsidR="00EB7420" w:rsidRPr="00411DBC">
        <w:rPr>
          <w:rFonts w:ascii="Angsana New" w:eastAsia="Cordia New" w:hAnsi="Angsana New" w:hint="cs"/>
          <w:sz w:val="28"/>
          <w:szCs w:val="28"/>
          <w:cs/>
          <w:lang w:val="en-GB" w:eastAsia="th-TH"/>
        </w:rPr>
        <w:t>เงินลงทุนในบริษัทร่วมในระหว่าง</w:t>
      </w:r>
      <w:r w:rsidR="003D7B04" w:rsidRPr="00411DBC">
        <w:rPr>
          <w:rFonts w:ascii="Angsana New" w:eastAsia="Cordia New" w:hAnsi="Angsana New" w:hint="cs"/>
          <w:sz w:val="28"/>
          <w:szCs w:val="28"/>
          <w:cs/>
          <w:lang w:val="en-GB" w:eastAsia="th-TH"/>
        </w:rPr>
        <w:t>งวด</w:t>
      </w:r>
      <w:r w:rsidR="003A3DD8" w:rsidRPr="00411DBC">
        <w:rPr>
          <w:rFonts w:ascii="Angsana New" w:eastAsia="Cordia New" w:hAnsi="Angsana New" w:hint="cs"/>
          <w:sz w:val="28"/>
          <w:szCs w:val="28"/>
          <w:cs/>
          <w:lang w:val="en-GB" w:eastAsia="th-TH"/>
        </w:rPr>
        <w:t>หก</w:t>
      </w:r>
      <w:r w:rsidR="00B52D67" w:rsidRPr="00411DBC">
        <w:rPr>
          <w:rFonts w:ascii="Angsana New" w:eastAsia="Cordia New" w:hAnsi="Angsana New" w:hint="cs"/>
          <w:sz w:val="28"/>
          <w:szCs w:val="28"/>
          <w:cs/>
          <w:lang w:val="en-GB" w:eastAsia="th-TH"/>
        </w:rPr>
        <w:t xml:space="preserve">เดือน </w:t>
      </w:r>
      <w:r w:rsidR="00EB7420" w:rsidRPr="00411DBC">
        <w:rPr>
          <w:rFonts w:ascii="Angsana New" w:eastAsia="Cordia New" w:hAnsi="Angsana New" w:hint="cs"/>
          <w:sz w:val="28"/>
          <w:szCs w:val="28"/>
          <w:cs/>
          <w:lang w:val="en-GB" w:eastAsia="th-TH"/>
        </w:rPr>
        <w:t xml:space="preserve">สิ้นสุดวันที่ </w:t>
      </w:r>
      <w:r w:rsidR="003A3DD8" w:rsidRPr="00411DBC">
        <w:rPr>
          <w:rFonts w:ascii="Angsana New" w:eastAsia="Cordia New" w:hAnsi="Angsana New"/>
          <w:sz w:val="28"/>
          <w:szCs w:val="28"/>
          <w:lang w:eastAsia="th-TH"/>
        </w:rPr>
        <w:t xml:space="preserve">30 </w:t>
      </w:r>
      <w:r w:rsidR="003A3DD8" w:rsidRPr="00411DBC">
        <w:rPr>
          <w:rFonts w:ascii="Angsana New" w:eastAsia="Cordia New" w:hAnsi="Angsana New" w:hint="cs"/>
          <w:sz w:val="28"/>
          <w:szCs w:val="28"/>
          <w:cs/>
          <w:lang w:eastAsia="th-TH"/>
        </w:rPr>
        <w:t xml:space="preserve">มิถุนายน </w:t>
      </w:r>
      <w:r w:rsidR="00EB7420" w:rsidRPr="00411DBC">
        <w:rPr>
          <w:rFonts w:ascii="Angsana New" w:eastAsia="Cordia New" w:hAnsi="Angsana New"/>
          <w:sz w:val="28"/>
          <w:szCs w:val="28"/>
          <w:lang w:eastAsia="th-TH"/>
        </w:rPr>
        <w:t>256</w:t>
      </w:r>
      <w:r w:rsidR="003D7B04" w:rsidRPr="00411DBC">
        <w:rPr>
          <w:rFonts w:ascii="Angsana New" w:eastAsia="Cordia New" w:hAnsi="Angsana New"/>
          <w:sz w:val="28"/>
          <w:szCs w:val="28"/>
          <w:lang w:eastAsia="th-TH"/>
        </w:rPr>
        <w:t>6</w:t>
      </w:r>
      <w:r w:rsidR="00EB7420" w:rsidRPr="00411DBC">
        <w:rPr>
          <w:rFonts w:ascii="Angsana New" w:eastAsia="Cordia New" w:hAnsi="Angsana New"/>
          <w:sz w:val="28"/>
          <w:szCs w:val="28"/>
          <w:lang w:eastAsia="th-TH"/>
        </w:rPr>
        <w:t xml:space="preserve"> </w:t>
      </w:r>
      <w:r w:rsidR="00EB7420" w:rsidRPr="00411DBC">
        <w:rPr>
          <w:rFonts w:ascii="Angsana New" w:eastAsia="Cordia New" w:hAnsi="Angsana New" w:hint="cs"/>
          <w:sz w:val="28"/>
          <w:szCs w:val="28"/>
          <w:cs/>
          <w:lang w:eastAsia="th-TH"/>
        </w:rPr>
        <w:t>และสำหรับปี</w:t>
      </w:r>
      <w:r w:rsidR="00EB7420" w:rsidRPr="00411DBC">
        <w:rPr>
          <w:rFonts w:ascii="Angsana New" w:eastAsia="Cordia New" w:hAnsi="Angsana New" w:hint="cs"/>
          <w:sz w:val="28"/>
          <w:szCs w:val="28"/>
          <w:cs/>
          <w:lang w:val="en-GB" w:eastAsia="th-TH"/>
        </w:rPr>
        <w:t xml:space="preserve">สิ้นสุดวันที่ </w:t>
      </w:r>
      <w:r w:rsidR="00EB7420" w:rsidRPr="00411DBC">
        <w:rPr>
          <w:rFonts w:ascii="Angsana New" w:eastAsia="Cordia New" w:hAnsi="Angsana New"/>
          <w:snapToGrid w:val="0"/>
          <w:sz w:val="28"/>
          <w:szCs w:val="28"/>
          <w:lang w:eastAsia="th-TH"/>
        </w:rPr>
        <w:t>31</w:t>
      </w:r>
      <w:r w:rsidR="00EB7420" w:rsidRPr="00411DBC">
        <w:rPr>
          <w:rFonts w:ascii="Angsana New" w:eastAsia="Cordia New" w:hAnsi="Angsana New"/>
          <w:snapToGrid w:val="0"/>
          <w:sz w:val="28"/>
          <w:szCs w:val="28"/>
          <w:cs/>
          <w:lang w:eastAsia="th-TH"/>
        </w:rPr>
        <w:t xml:space="preserve"> ธันวาคม </w:t>
      </w:r>
      <w:r w:rsidR="00EB7420" w:rsidRPr="00411DBC">
        <w:rPr>
          <w:rFonts w:ascii="Angsana New" w:eastAsia="Cordia New" w:hAnsi="Angsana New"/>
          <w:snapToGrid w:val="0"/>
          <w:sz w:val="28"/>
          <w:szCs w:val="28"/>
          <w:lang w:eastAsia="th-TH"/>
        </w:rPr>
        <w:t>256</w:t>
      </w:r>
      <w:r w:rsidR="003D7B04" w:rsidRPr="00411DBC">
        <w:rPr>
          <w:rFonts w:ascii="Angsana New" w:eastAsia="Cordia New" w:hAnsi="Angsana New"/>
          <w:snapToGrid w:val="0"/>
          <w:sz w:val="28"/>
          <w:szCs w:val="28"/>
          <w:lang w:eastAsia="th-TH"/>
        </w:rPr>
        <w:t>5</w:t>
      </w:r>
      <w:r w:rsidR="00EB7420" w:rsidRPr="00411DBC">
        <w:rPr>
          <w:rFonts w:ascii="Angsana New" w:eastAsia="Cordia New" w:hAnsi="Angsana New"/>
          <w:sz w:val="28"/>
          <w:szCs w:val="28"/>
          <w:lang w:val="en-GB" w:eastAsia="th-TH"/>
        </w:rPr>
        <w:t xml:space="preserve"> </w:t>
      </w:r>
      <w:r w:rsidR="00EB7420" w:rsidRPr="00411DBC">
        <w:rPr>
          <w:rFonts w:ascii="Angsana New" w:eastAsia="Cordia New" w:hAnsi="Angsana New" w:hint="cs"/>
          <w:sz w:val="28"/>
          <w:szCs w:val="28"/>
          <w:cs/>
          <w:lang w:val="en-GB" w:eastAsia="th-TH"/>
        </w:rPr>
        <w:t>มีดังนี้</w:t>
      </w:r>
    </w:p>
    <w:tbl>
      <w:tblPr>
        <w:tblW w:w="9638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260"/>
        <w:gridCol w:w="1361"/>
        <w:gridCol w:w="236"/>
        <w:gridCol w:w="1362"/>
        <w:gridCol w:w="236"/>
        <w:gridCol w:w="1362"/>
        <w:gridCol w:w="236"/>
        <w:gridCol w:w="1585"/>
      </w:tblGrid>
      <w:tr w:rsidR="00EB7420" w:rsidRPr="00411DBC" w14:paraId="3595CAEE" w14:textId="77777777" w:rsidTr="00961818">
        <w:tc>
          <w:tcPr>
            <w:tcW w:w="3260" w:type="dxa"/>
          </w:tcPr>
          <w:p w14:paraId="4C77BEA3" w14:textId="77777777" w:rsidR="00EB7420" w:rsidRPr="00411DBC" w:rsidRDefault="00EB7420" w:rsidP="00961818">
            <w:pPr>
              <w:tabs>
                <w:tab w:val="left" w:pos="1080"/>
              </w:tabs>
              <w:spacing w:line="260" w:lineRule="atLeast"/>
              <w:jc w:val="thaiDistribute"/>
              <w:rPr>
                <w:rFonts w:ascii="Angsana New" w:eastAsia="Cordia New" w:hAnsi="Angsana New"/>
                <w:sz w:val="28"/>
                <w:szCs w:val="28"/>
                <w:cs/>
                <w:lang w:val="en-GB" w:eastAsia="th-TH"/>
              </w:rPr>
            </w:pPr>
          </w:p>
        </w:tc>
        <w:tc>
          <w:tcPr>
            <w:tcW w:w="6378" w:type="dxa"/>
            <w:gridSpan w:val="7"/>
            <w:tcBorders>
              <w:bottom w:val="single" w:sz="4" w:space="0" w:color="auto"/>
            </w:tcBorders>
          </w:tcPr>
          <w:p w14:paraId="28D95B71" w14:textId="32DA1D4F" w:rsidR="00EB7420" w:rsidRPr="00411DBC" w:rsidRDefault="00856851" w:rsidP="00856851">
            <w:pPr>
              <w:spacing w:line="260" w:lineRule="atLeast"/>
              <w:ind w:right="128"/>
              <w:jc w:val="right"/>
              <w:rPr>
                <w:rFonts w:ascii="Angsana New" w:eastAsia="Cordia New" w:hAnsi="Angsana New"/>
                <w:sz w:val="28"/>
                <w:szCs w:val="28"/>
                <w:cs/>
                <w:lang w:eastAsia="th-TH"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(หน่วย</w:t>
            </w:r>
            <w:r w:rsidRPr="00411DBC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พันบาท)</w:t>
            </w:r>
          </w:p>
        </w:tc>
      </w:tr>
      <w:tr w:rsidR="00EB7420" w:rsidRPr="00411DBC" w14:paraId="377D0C45" w14:textId="77777777" w:rsidTr="00961818">
        <w:tc>
          <w:tcPr>
            <w:tcW w:w="3260" w:type="dxa"/>
          </w:tcPr>
          <w:p w14:paraId="4E96CDDF" w14:textId="77777777" w:rsidR="00EB7420" w:rsidRPr="00411DBC" w:rsidRDefault="00EB7420" w:rsidP="00961818">
            <w:pPr>
              <w:tabs>
                <w:tab w:val="left" w:pos="1080"/>
              </w:tabs>
              <w:spacing w:line="260" w:lineRule="atLeast"/>
              <w:jc w:val="thaiDistribute"/>
              <w:rPr>
                <w:rFonts w:ascii="Angsana New" w:eastAsia="Cordia New" w:hAnsi="Angsana New"/>
                <w:sz w:val="28"/>
                <w:szCs w:val="28"/>
                <w:lang w:val="en-GB" w:eastAsia="th-TH"/>
              </w:rPr>
            </w:pPr>
          </w:p>
        </w:tc>
        <w:tc>
          <w:tcPr>
            <w:tcW w:w="295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A64D3CF" w14:textId="77777777" w:rsidR="00EB7420" w:rsidRPr="00411DBC" w:rsidRDefault="00EB7420" w:rsidP="00961818">
            <w:pPr>
              <w:tabs>
                <w:tab w:val="left" w:pos="1080"/>
              </w:tabs>
              <w:spacing w:line="260" w:lineRule="atLeast"/>
              <w:ind w:right="-108"/>
              <w:jc w:val="center"/>
              <w:rPr>
                <w:rFonts w:ascii="Angsana New" w:eastAsia="Cordia New" w:hAnsi="Angsana New"/>
                <w:sz w:val="28"/>
                <w:szCs w:val="28"/>
                <w:cs/>
                <w:lang w:val="en-GB" w:eastAsia="th-TH"/>
              </w:rPr>
            </w:pPr>
            <w:r w:rsidRPr="00411DBC">
              <w:rPr>
                <w:rFonts w:ascii="Angsana New" w:eastAsia="Cordia New" w:hAnsi="Angsana New"/>
                <w:sz w:val="28"/>
                <w:szCs w:val="28"/>
                <w:cs/>
                <w:lang w:val="en-GB" w:eastAsia="th-TH"/>
              </w:rPr>
              <w:t>งบการเงินรวม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591E5FF9" w14:textId="77777777" w:rsidR="00EB7420" w:rsidRPr="00411DBC" w:rsidRDefault="00EB7420" w:rsidP="00961818">
            <w:pPr>
              <w:tabs>
                <w:tab w:val="left" w:pos="1080"/>
              </w:tabs>
              <w:spacing w:line="260" w:lineRule="atLeast"/>
              <w:ind w:right="-108"/>
              <w:jc w:val="thaiDistribute"/>
              <w:rPr>
                <w:rFonts w:ascii="Angsana New" w:eastAsia="Cordia New" w:hAnsi="Angsana New"/>
                <w:sz w:val="28"/>
                <w:szCs w:val="28"/>
                <w:lang w:val="en-GB" w:eastAsia="th-TH"/>
              </w:rPr>
            </w:pPr>
          </w:p>
        </w:tc>
        <w:tc>
          <w:tcPr>
            <w:tcW w:w="318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D54C100" w14:textId="77777777" w:rsidR="00EB7420" w:rsidRPr="00411DBC" w:rsidRDefault="00EB7420" w:rsidP="00961818">
            <w:pPr>
              <w:tabs>
                <w:tab w:val="left" w:pos="1980"/>
              </w:tabs>
              <w:ind w:right="-108"/>
              <w:jc w:val="center"/>
              <w:rPr>
                <w:rFonts w:ascii="Angsana New" w:eastAsia="Cordia New" w:hAnsi="Angsana New"/>
                <w:sz w:val="28"/>
                <w:szCs w:val="28"/>
                <w:lang w:val="en-GB" w:eastAsia="th-TH"/>
              </w:rPr>
            </w:pPr>
            <w:r w:rsidRPr="00411DBC">
              <w:rPr>
                <w:rFonts w:ascii="Angsana New" w:eastAsia="Cordia New" w:hAnsi="Angsana New"/>
                <w:sz w:val="28"/>
                <w:szCs w:val="28"/>
                <w:cs/>
                <w:lang w:val="en-GB" w:eastAsia="th-TH"/>
              </w:rPr>
              <w:t>งบการเงินเฉพาะกิจการ</w:t>
            </w:r>
          </w:p>
        </w:tc>
      </w:tr>
      <w:tr w:rsidR="00EB7420" w:rsidRPr="00411DBC" w14:paraId="4753F4A9" w14:textId="77777777" w:rsidTr="00961818">
        <w:tc>
          <w:tcPr>
            <w:tcW w:w="3260" w:type="dxa"/>
          </w:tcPr>
          <w:p w14:paraId="534C82DD" w14:textId="77777777" w:rsidR="00EB7420" w:rsidRPr="00411DBC" w:rsidRDefault="00EB7420" w:rsidP="00961818">
            <w:pPr>
              <w:tabs>
                <w:tab w:val="left" w:pos="1080"/>
              </w:tabs>
              <w:spacing w:line="260" w:lineRule="atLeast"/>
              <w:jc w:val="thaiDistribute"/>
              <w:rPr>
                <w:rFonts w:ascii="Angsana New" w:eastAsia="Cordia New" w:hAnsi="Angsana New"/>
                <w:sz w:val="28"/>
                <w:szCs w:val="28"/>
                <w:lang w:val="en-GB" w:eastAsia="th-TH"/>
              </w:rPr>
            </w:pPr>
          </w:p>
        </w:tc>
        <w:tc>
          <w:tcPr>
            <w:tcW w:w="295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9454349" w14:textId="77777777" w:rsidR="00EB7420" w:rsidRPr="00411DBC" w:rsidRDefault="00EB7420" w:rsidP="00961818">
            <w:pPr>
              <w:tabs>
                <w:tab w:val="left" w:pos="1080"/>
              </w:tabs>
              <w:spacing w:line="260" w:lineRule="atLeast"/>
              <w:ind w:right="-108"/>
              <w:jc w:val="center"/>
              <w:rPr>
                <w:rFonts w:ascii="Angsana New" w:eastAsia="Cordia New" w:hAnsi="Angsana New"/>
                <w:sz w:val="28"/>
                <w:szCs w:val="28"/>
                <w:cs/>
                <w:lang w:val="en-GB" w:eastAsia="th-TH"/>
              </w:rPr>
            </w:pPr>
            <w:r w:rsidRPr="00411DBC">
              <w:rPr>
                <w:rFonts w:ascii="Angsana New" w:eastAsia="Cordia New" w:hAnsi="Angsana New" w:hint="cs"/>
                <w:sz w:val="28"/>
                <w:szCs w:val="28"/>
                <w:cs/>
                <w:lang w:val="en-GB" w:eastAsia="th-TH"/>
              </w:rPr>
              <w:t>วิธีส่วนได้เสีย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313309AF" w14:textId="77777777" w:rsidR="00EB7420" w:rsidRPr="00411DBC" w:rsidRDefault="00EB7420" w:rsidP="00961818">
            <w:pPr>
              <w:tabs>
                <w:tab w:val="left" w:pos="1080"/>
              </w:tabs>
              <w:spacing w:line="260" w:lineRule="atLeast"/>
              <w:ind w:right="-108"/>
              <w:jc w:val="thaiDistribute"/>
              <w:rPr>
                <w:rFonts w:ascii="Angsana New" w:eastAsia="Cordia New" w:hAnsi="Angsana New"/>
                <w:sz w:val="28"/>
                <w:szCs w:val="28"/>
                <w:lang w:val="en-GB" w:eastAsia="th-TH"/>
              </w:rPr>
            </w:pPr>
          </w:p>
        </w:tc>
        <w:tc>
          <w:tcPr>
            <w:tcW w:w="318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E0740F7" w14:textId="77777777" w:rsidR="00EB7420" w:rsidRPr="00411DBC" w:rsidRDefault="00EB7420" w:rsidP="00961818">
            <w:pPr>
              <w:tabs>
                <w:tab w:val="left" w:pos="1980"/>
              </w:tabs>
              <w:ind w:right="-108"/>
              <w:jc w:val="center"/>
              <w:rPr>
                <w:rFonts w:ascii="Angsana New" w:eastAsia="Cordia New" w:hAnsi="Angsana New"/>
                <w:sz w:val="28"/>
                <w:szCs w:val="28"/>
                <w:cs/>
                <w:lang w:val="en-GB" w:eastAsia="th-TH"/>
              </w:rPr>
            </w:pPr>
            <w:r w:rsidRPr="00411DBC">
              <w:rPr>
                <w:rFonts w:ascii="Angsana New" w:eastAsia="Cordia New" w:hAnsi="Angsana New" w:hint="cs"/>
                <w:sz w:val="28"/>
                <w:szCs w:val="28"/>
                <w:cs/>
                <w:lang w:val="en-GB" w:eastAsia="th-TH"/>
              </w:rPr>
              <w:t>วิธีราคาทุน</w:t>
            </w:r>
          </w:p>
        </w:tc>
      </w:tr>
      <w:tr w:rsidR="003D7B04" w:rsidRPr="00411DBC" w14:paraId="68D0198B" w14:textId="77777777" w:rsidTr="00961818">
        <w:tc>
          <w:tcPr>
            <w:tcW w:w="3260" w:type="dxa"/>
          </w:tcPr>
          <w:p w14:paraId="7ADDC252" w14:textId="77777777" w:rsidR="003D7B04" w:rsidRPr="00411DBC" w:rsidRDefault="003D7B04" w:rsidP="003D7B04">
            <w:pPr>
              <w:tabs>
                <w:tab w:val="left" w:pos="1080"/>
              </w:tabs>
              <w:spacing w:line="260" w:lineRule="atLeast"/>
              <w:jc w:val="thaiDistribute"/>
              <w:rPr>
                <w:rFonts w:ascii="Angsana New" w:eastAsia="Cordia New" w:hAnsi="Angsana New"/>
                <w:sz w:val="28"/>
                <w:szCs w:val="28"/>
                <w:lang w:val="en-GB" w:eastAsia="th-TH"/>
              </w:rPr>
            </w:pPr>
          </w:p>
        </w:tc>
        <w:tc>
          <w:tcPr>
            <w:tcW w:w="1361" w:type="dxa"/>
            <w:tcBorders>
              <w:top w:val="single" w:sz="4" w:space="0" w:color="auto"/>
              <w:bottom w:val="single" w:sz="4" w:space="0" w:color="auto"/>
            </w:tcBorders>
          </w:tcPr>
          <w:p w14:paraId="2874B635" w14:textId="53462552" w:rsidR="003D7B04" w:rsidRPr="00411DBC" w:rsidRDefault="003A3DD8" w:rsidP="003D7B04">
            <w:pPr>
              <w:spacing w:line="260" w:lineRule="atLeast"/>
              <w:jc w:val="center"/>
              <w:rPr>
                <w:rFonts w:ascii="Angsana New" w:eastAsia="Cordia New" w:hAnsi="Angsana New"/>
                <w:sz w:val="28"/>
                <w:szCs w:val="28"/>
                <w:lang w:eastAsia="th-TH"/>
              </w:rPr>
            </w:pPr>
            <w:r w:rsidRPr="00411DBC">
              <w:rPr>
                <w:rFonts w:ascii="Angsana New" w:eastAsia="Cordia New" w:hAnsi="Angsana New"/>
                <w:snapToGrid w:val="0"/>
                <w:sz w:val="28"/>
                <w:szCs w:val="28"/>
                <w:lang w:eastAsia="th-TH"/>
              </w:rPr>
              <w:t xml:space="preserve">30 </w:t>
            </w:r>
            <w:r w:rsidRPr="00411DBC">
              <w:rPr>
                <w:rFonts w:ascii="Angsana New" w:eastAsia="Cordia New" w:hAnsi="Angsana New" w:hint="cs"/>
                <w:snapToGrid w:val="0"/>
                <w:sz w:val="28"/>
                <w:szCs w:val="28"/>
                <w:cs/>
                <w:lang w:eastAsia="th-TH"/>
              </w:rPr>
              <w:t xml:space="preserve">มิถุนายน </w:t>
            </w:r>
            <w:r w:rsidR="003D7B04" w:rsidRPr="00411DBC">
              <w:rPr>
                <w:rFonts w:ascii="Angsana New" w:eastAsia="Cordia New" w:hAnsi="Angsana New"/>
                <w:snapToGrid w:val="0"/>
                <w:sz w:val="28"/>
                <w:szCs w:val="28"/>
                <w:lang w:eastAsia="th-TH"/>
              </w:rPr>
              <w:t>2566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207ED0D2" w14:textId="77777777" w:rsidR="003D7B04" w:rsidRPr="00411DBC" w:rsidRDefault="003D7B04" w:rsidP="003D7B04">
            <w:pPr>
              <w:spacing w:line="260" w:lineRule="atLeast"/>
              <w:jc w:val="center"/>
              <w:rPr>
                <w:rFonts w:ascii="Angsana New" w:eastAsia="Cordia New" w:hAnsi="Angsana New"/>
                <w:sz w:val="28"/>
                <w:szCs w:val="28"/>
                <w:lang w:val="en-GB" w:eastAsia="th-TH"/>
              </w:rPr>
            </w:pPr>
          </w:p>
        </w:tc>
        <w:tc>
          <w:tcPr>
            <w:tcW w:w="1362" w:type="dxa"/>
            <w:tcBorders>
              <w:top w:val="single" w:sz="4" w:space="0" w:color="auto"/>
              <w:bottom w:val="single" w:sz="4" w:space="0" w:color="auto"/>
            </w:tcBorders>
          </w:tcPr>
          <w:p w14:paraId="3C1DB94B" w14:textId="7D6333DA" w:rsidR="003D7B04" w:rsidRPr="00411DBC" w:rsidRDefault="003D7B04" w:rsidP="003D7B04">
            <w:pPr>
              <w:spacing w:line="260" w:lineRule="atLeast"/>
              <w:jc w:val="center"/>
              <w:rPr>
                <w:rFonts w:ascii="Angsana New" w:eastAsia="Cordia New" w:hAnsi="Angsana New"/>
                <w:sz w:val="28"/>
                <w:szCs w:val="28"/>
                <w:lang w:eastAsia="th-TH"/>
              </w:rPr>
            </w:pPr>
            <w:r w:rsidRPr="00411DBC">
              <w:rPr>
                <w:rFonts w:ascii="Angsana New" w:eastAsia="Cordia New" w:hAnsi="Angsana New"/>
                <w:snapToGrid w:val="0"/>
                <w:sz w:val="28"/>
                <w:szCs w:val="28"/>
                <w:lang w:eastAsia="th-TH"/>
              </w:rPr>
              <w:t>31</w:t>
            </w:r>
            <w:r w:rsidRPr="00411DBC">
              <w:rPr>
                <w:rFonts w:ascii="Angsana New" w:eastAsia="Cordia New" w:hAnsi="Angsana New"/>
                <w:snapToGrid w:val="0"/>
                <w:sz w:val="28"/>
                <w:szCs w:val="28"/>
                <w:cs/>
                <w:lang w:eastAsia="th-TH"/>
              </w:rPr>
              <w:t xml:space="preserve"> </w:t>
            </w:r>
            <w:r w:rsidRPr="00411DBC">
              <w:rPr>
                <w:rFonts w:ascii="Angsana New" w:eastAsia="Cordia New" w:hAnsi="Angsana New" w:hint="cs"/>
                <w:snapToGrid w:val="0"/>
                <w:sz w:val="28"/>
                <w:szCs w:val="28"/>
                <w:cs/>
                <w:lang w:eastAsia="th-TH"/>
              </w:rPr>
              <w:t>ธันวาคม</w:t>
            </w:r>
            <w:r w:rsidRPr="00411DBC">
              <w:rPr>
                <w:rFonts w:ascii="Angsana New" w:eastAsia="Cordia New" w:hAnsi="Angsana New"/>
                <w:snapToGrid w:val="0"/>
                <w:sz w:val="28"/>
                <w:szCs w:val="28"/>
                <w:cs/>
                <w:lang w:eastAsia="th-TH"/>
              </w:rPr>
              <w:t xml:space="preserve"> </w:t>
            </w:r>
            <w:r w:rsidRPr="00411DBC">
              <w:rPr>
                <w:rFonts w:ascii="Angsana New" w:eastAsia="Cordia New" w:hAnsi="Angsana New"/>
                <w:snapToGrid w:val="0"/>
                <w:sz w:val="28"/>
                <w:szCs w:val="28"/>
                <w:lang w:eastAsia="th-TH"/>
              </w:rPr>
              <w:t>2565</w:t>
            </w:r>
          </w:p>
        </w:tc>
        <w:tc>
          <w:tcPr>
            <w:tcW w:w="236" w:type="dxa"/>
          </w:tcPr>
          <w:p w14:paraId="5B5A4424" w14:textId="77777777" w:rsidR="003D7B04" w:rsidRPr="00411DBC" w:rsidRDefault="003D7B04" w:rsidP="003D7B04">
            <w:pPr>
              <w:spacing w:line="260" w:lineRule="atLeast"/>
              <w:jc w:val="center"/>
              <w:rPr>
                <w:rFonts w:ascii="Angsana New" w:eastAsia="Cordia New" w:hAnsi="Angsana New"/>
                <w:sz w:val="28"/>
                <w:szCs w:val="28"/>
                <w:lang w:val="en-GB" w:eastAsia="th-TH"/>
              </w:rPr>
            </w:pPr>
          </w:p>
        </w:tc>
        <w:tc>
          <w:tcPr>
            <w:tcW w:w="1362" w:type="dxa"/>
            <w:tcBorders>
              <w:top w:val="single" w:sz="4" w:space="0" w:color="auto"/>
              <w:bottom w:val="single" w:sz="4" w:space="0" w:color="auto"/>
            </w:tcBorders>
          </w:tcPr>
          <w:p w14:paraId="30F50760" w14:textId="579C7127" w:rsidR="003D7B04" w:rsidRPr="00411DBC" w:rsidRDefault="003A3DD8" w:rsidP="003D7B04">
            <w:pPr>
              <w:spacing w:line="260" w:lineRule="atLeast"/>
              <w:jc w:val="center"/>
              <w:rPr>
                <w:rFonts w:ascii="Angsana New" w:eastAsia="Cordia New" w:hAnsi="Angsana New"/>
                <w:sz w:val="28"/>
                <w:szCs w:val="28"/>
                <w:lang w:eastAsia="th-TH"/>
              </w:rPr>
            </w:pPr>
            <w:r w:rsidRPr="00411DBC">
              <w:rPr>
                <w:rFonts w:ascii="Angsana New" w:eastAsia="Cordia New" w:hAnsi="Angsana New"/>
                <w:snapToGrid w:val="0"/>
                <w:sz w:val="28"/>
                <w:szCs w:val="28"/>
                <w:lang w:eastAsia="th-TH"/>
              </w:rPr>
              <w:t xml:space="preserve">30 </w:t>
            </w:r>
            <w:r w:rsidRPr="00411DBC">
              <w:rPr>
                <w:rFonts w:ascii="Angsana New" w:eastAsia="Cordia New" w:hAnsi="Angsana New" w:hint="cs"/>
                <w:snapToGrid w:val="0"/>
                <w:sz w:val="28"/>
                <w:szCs w:val="28"/>
                <w:cs/>
                <w:lang w:eastAsia="th-TH"/>
              </w:rPr>
              <w:t xml:space="preserve">มิถุนายน </w:t>
            </w:r>
            <w:r w:rsidRPr="00411DBC">
              <w:rPr>
                <w:rFonts w:ascii="Angsana New" w:eastAsia="Cordia New" w:hAnsi="Angsana New"/>
                <w:snapToGrid w:val="0"/>
                <w:sz w:val="28"/>
                <w:szCs w:val="28"/>
                <w:lang w:eastAsia="th-TH"/>
              </w:rPr>
              <w:t>2566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4328AFBD" w14:textId="77777777" w:rsidR="003D7B04" w:rsidRPr="00411DBC" w:rsidRDefault="003D7B04" w:rsidP="003D7B04">
            <w:pPr>
              <w:spacing w:line="260" w:lineRule="atLeast"/>
              <w:jc w:val="center"/>
              <w:rPr>
                <w:rFonts w:ascii="Angsana New" w:eastAsia="Cordia New" w:hAnsi="Angsana New"/>
                <w:sz w:val="28"/>
                <w:szCs w:val="28"/>
                <w:lang w:val="en-GB" w:eastAsia="th-TH"/>
              </w:rPr>
            </w:pPr>
          </w:p>
        </w:tc>
        <w:tc>
          <w:tcPr>
            <w:tcW w:w="1585" w:type="dxa"/>
            <w:tcBorders>
              <w:top w:val="single" w:sz="4" w:space="0" w:color="auto"/>
              <w:bottom w:val="single" w:sz="4" w:space="0" w:color="auto"/>
            </w:tcBorders>
          </w:tcPr>
          <w:p w14:paraId="0AEAB28A" w14:textId="1D91F5EE" w:rsidR="003D7B04" w:rsidRPr="00411DBC" w:rsidRDefault="003D7B04" w:rsidP="003D7B04">
            <w:pPr>
              <w:spacing w:line="260" w:lineRule="atLeast"/>
              <w:jc w:val="center"/>
              <w:rPr>
                <w:rFonts w:ascii="Angsana New" w:eastAsia="Cordia New" w:hAnsi="Angsana New"/>
                <w:sz w:val="28"/>
                <w:szCs w:val="28"/>
                <w:lang w:val="en-GB" w:eastAsia="th-TH"/>
              </w:rPr>
            </w:pPr>
            <w:r w:rsidRPr="00411DBC">
              <w:rPr>
                <w:rFonts w:ascii="Angsana New" w:eastAsia="Cordia New" w:hAnsi="Angsana New"/>
                <w:snapToGrid w:val="0"/>
                <w:sz w:val="28"/>
                <w:szCs w:val="28"/>
                <w:lang w:eastAsia="th-TH"/>
              </w:rPr>
              <w:t>31</w:t>
            </w:r>
            <w:r w:rsidRPr="00411DBC">
              <w:rPr>
                <w:rFonts w:ascii="Angsana New" w:eastAsia="Cordia New" w:hAnsi="Angsana New"/>
                <w:snapToGrid w:val="0"/>
                <w:sz w:val="28"/>
                <w:szCs w:val="28"/>
                <w:cs/>
                <w:lang w:eastAsia="th-TH"/>
              </w:rPr>
              <w:t xml:space="preserve"> </w:t>
            </w:r>
            <w:r w:rsidRPr="00411DBC">
              <w:rPr>
                <w:rFonts w:ascii="Angsana New" w:eastAsia="Cordia New" w:hAnsi="Angsana New" w:hint="cs"/>
                <w:snapToGrid w:val="0"/>
                <w:sz w:val="28"/>
                <w:szCs w:val="28"/>
                <w:cs/>
                <w:lang w:eastAsia="th-TH"/>
              </w:rPr>
              <w:t>ธันวาคม</w:t>
            </w:r>
            <w:r w:rsidRPr="00411DBC">
              <w:rPr>
                <w:rFonts w:ascii="Angsana New" w:eastAsia="Cordia New" w:hAnsi="Angsana New"/>
                <w:snapToGrid w:val="0"/>
                <w:sz w:val="28"/>
                <w:szCs w:val="28"/>
                <w:cs/>
                <w:lang w:eastAsia="th-TH"/>
              </w:rPr>
              <w:t xml:space="preserve"> </w:t>
            </w:r>
            <w:r w:rsidRPr="00411DBC">
              <w:rPr>
                <w:rFonts w:ascii="Angsana New" w:eastAsia="Cordia New" w:hAnsi="Angsana New"/>
                <w:snapToGrid w:val="0"/>
                <w:sz w:val="28"/>
                <w:szCs w:val="28"/>
                <w:lang w:eastAsia="th-TH"/>
              </w:rPr>
              <w:t>2565</w:t>
            </w:r>
          </w:p>
        </w:tc>
      </w:tr>
      <w:tr w:rsidR="00EB7420" w:rsidRPr="00411DBC" w14:paraId="60FF3059" w14:textId="77777777" w:rsidTr="00961818">
        <w:tc>
          <w:tcPr>
            <w:tcW w:w="3260" w:type="dxa"/>
          </w:tcPr>
          <w:p w14:paraId="1270D94B" w14:textId="77777777" w:rsidR="00EB7420" w:rsidRPr="00411DBC" w:rsidRDefault="00EB7420" w:rsidP="00961818">
            <w:pPr>
              <w:tabs>
                <w:tab w:val="left" w:pos="1080"/>
              </w:tabs>
              <w:spacing w:line="260" w:lineRule="atLeast"/>
              <w:jc w:val="thaiDistribute"/>
              <w:rPr>
                <w:rFonts w:ascii="Angsana New" w:eastAsia="Cordia New" w:hAnsi="Angsana New"/>
                <w:sz w:val="28"/>
                <w:szCs w:val="28"/>
                <w:lang w:val="en-GB" w:eastAsia="th-TH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0E4CC606" w14:textId="77777777" w:rsidR="00EB7420" w:rsidRPr="00411DBC" w:rsidRDefault="00EB7420" w:rsidP="00961818">
            <w:pPr>
              <w:tabs>
                <w:tab w:val="left" w:pos="1242"/>
              </w:tabs>
              <w:spacing w:line="260" w:lineRule="atLeast"/>
              <w:ind w:right="-108"/>
              <w:jc w:val="center"/>
              <w:rPr>
                <w:rFonts w:ascii="Angsana New" w:eastAsia="Cordia New" w:hAnsi="Angsana New"/>
                <w:sz w:val="28"/>
                <w:szCs w:val="28"/>
                <w:lang w:val="en-GB" w:eastAsia="th-TH"/>
              </w:rPr>
            </w:pP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32559B5D" w14:textId="77777777" w:rsidR="00EB7420" w:rsidRPr="00411DBC" w:rsidRDefault="00EB7420" w:rsidP="00961818">
            <w:pPr>
              <w:tabs>
                <w:tab w:val="left" w:pos="1080"/>
              </w:tabs>
              <w:spacing w:line="260" w:lineRule="atLeast"/>
              <w:jc w:val="thaiDistribute"/>
              <w:rPr>
                <w:rFonts w:ascii="Angsana New" w:eastAsia="Cordia New" w:hAnsi="Angsana New"/>
                <w:sz w:val="28"/>
                <w:szCs w:val="28"/>
                <w:lang w:val="en-GB" w:eastAsia="th-TH"/>
              </w:rPr>
            </w:pPr>
          </w:p>
        </w:tc>
        <w:tc>
          <w:tcPr>
            <w:tcW w:w="1362" w:type="dxa"/>
            <w:tcBorders>
              <w:top w:val="single" w:sz="4" w:space="0" w:color="auto"/>
            </w:tcBorders>
          </w:tcPr>
          <w:p w14:paraId="193607B1" w14:textId="77777777" w:rsidR="00EB7420" w:rsidRPr="00411DBC" w:rsidRDefault="00EB7420" w:rsidP="00961818">
            <w:pPr>
              <w:tabs>
                <w:tab w:val="left" w:pos="1242"/>
              </w:tabs>
              <w:spacing w:line="260" w:lineRule="atLeast"/>
              <w:ind w:right="-108"/>
              <w:jc w:val="center"/>
              <w:rPr>
                <w:rFonts w:ascii="Angsana New" w:eastAsia="Cordia New" w:hAnsi="Angsana New"/>
                <w:sz w:val="28"/>
                <w:szCs w:val="28"/>
                <w:lang w:val="en-GB" w:eastAsia="th-TH"/>
              </w:rPr>
            </w:pPr>
          </w:p>
        </w:tc>
        <w:tc>
          <w:tcPr>
            <w:tcW w:w="236" w:type="dxa"/>
          </w:tcPr>
          <w:p w14:paraId="48D1E106" w14:textId="77777777" w:rsidR="00EB7420" w:rsidRPr="00411DBC" w:rsidRDefault="00EB7420" w:rsidP="00961818">
            <w:pPr>
              <w:tabs>
                <w:tab w:val="left" w:pos="1080"/>
              </w:tabs>
              <w:spacing w:line="260" w:lineRule="atLeast"/>
              <w:ind w:right="-108"/>
              <w:jc w:val="thaiDistribute"/>
              <w:rPr>
                <w:rFonts w:ascii="Angsana New" w:eastAsia="Cordia New" w:hAnsi="Angsana New"/>
                <w:sz w:val="28"/>
                <w:szCs w:val="28"/>
                <w:lang w:val="en-GB" w:eastAsia="th-TH"/>
              </w:rPr>
            </w:pPr>
          </w:p>
        </w:tc>
        <w:tc>
          <w:tcPr>
            <w:tcW w:w="1362" w:type="dxa"/>
            <w:tcBorders>
              <w:top w:val="single" w:sz="4" w:space="0" w:color="auto"/>
            </w:tcBorders>
          </w:tcPr>
          <w:p w14:paraId="36B28736" w14:textId="77777777" w:rsidR="00EB7420" w:rsidRPr="00411DBC" w:rsidRDefault="00EB7420" w:rsidP="00961818">
            <w:pPr>
              <w:tabs>
                <w:tab w:val="left" w:pos="1242"/>
              </w:tabs>
              <w:spacing w:line="260" w:lineRule="atLeast"/>
              <w:ind w:right="-108"/>
              <w:jc w:val="center"/>
              <w:rPr>
                <w:rFonts w:ascii="Angsana New" w:eastAsia="Cordia New" w:hAnsi="Angsana New"/>
                <w:sz w:val="28"/>
                <w:szCs w:val="28"/>
                <w:lang w:val="en-GB" w:eastAsia="th-TH"/>
              </w:rPr>
            </w:pP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79F9E8E6" w14:textId="77777777" w:rsidR="00EB7420" w:rsidRPr="00411DBC" w:rsidRDefault="00EB7420" w:rsidP="00961818">
            <w:pPr>
              <w:tabs>
                <w:tab w:val="left" w:pos="1080"/>
              </w:tabs>
              <w:spacing w:line="260" w:lineRule="atLeast"/>
              <w:jc w:val="thaiDistribute"/>
              <w:rPr>
                <w:rFonts w:ascii="Angsana New" w:eastAsia="Cordia New" w:hAnsi="Angsana New"/>
                <w:sz w:val="28"/>
                <w:szCs w:val="28"/>
                <w:lang w:val="en-GB" w:eastAsia="th-TH"/>
              </w:rPr>
            </w:pPr>
          </w:p>
        </w:tc>
        <w:tc>
          <w:tcPr>
            <w:tcW w:w="1585" w:type="dxa"/>
            <w:tcBorders>
              <w:top w:val="single" w:sz="4" w:space="0" w:color="auto"/>
            </w:tcBorders>
          </w:tcPr>
          <w:p w14:paraId="0368A7EF" w14:textId="77777777" w:rsidR="00EB7420" w:rsidRPr="00411DBC" w:rsidRDefault="00EB7420" w:rsidP="00961818">
            <w:pPr>
              <w:tabs>
                <w:tab w:val="left" w:pos="1242"/>
              </w:tabs>
              <w:spacing w:line="260" w:lineRule="atLeast"/>
              <w:ind w:right="-108"/>
              <w:jc w:val="center"/>
              <w:rPr>
                <w:rFonts w:ascii="Angsana New" w:eastAsia="Cordia New" w:hAnsi="Angsana New"/>
                <w:sz w:val="28"/>
                <w:szCs w:val="28"/>
                <w:lang w:val="en-GB" w:eastAsia="th-TH"/>
              </w:rPr>
            </w:pPr>
          </w:p>
        </w:tc>
      </w:tr>
      <w:tr w:rsidR="003D7B04" w:rsidRPr="00411DBC" w14:paraId="2BE253EE" w14:textId="77777777" w:rsidTr="00961818">
        <w:tc>
          <w:tcPr>
            <w:tcW w:w="3260" w:type="dxa"/>
          </w:tcPr>
          <w:p w14:paraId="38EEACD6" w14:textId="77777777" w:rsidR="003D7B04" w:rsidRPr="00411DBC" w:rsidRDefault="003D7B04" w:rsidP="003D7B04">
            <w:pPr>
              <w:spacing w:line="260" w:lineRule="atLeast"/>
              <w:ind w:left="128" w:right="40"/>
              <w:rPr>
                <w:rFonts w:ascii="Angsana New" w:eastAsia="Angsana New" w:hAnsi="Angsana New"/>
                <w:sz w:val="28"/>
                <w:szCs w:val="28"/>
                <w:lang w:val="en-GB" w:eastAsia="th-TH"/>
              </w:rPr>
            </w:pPr>
            <w:r w:rsidRPr="00411DBC">
              <w:rPr>
                <w:rFonts w:ascii="Angsana New" w:eastAsia="Angsana New" w:hAnsi="Angsana New"/>
                <w:sz w:val="28"/>
                <w:szCs w:val="28"/>
                <w:cs/>
                <w:lang w:val="en-GB" w:eastAsia="th-TH"/>
              </w:rPr>
              <w:t>ยอดยกมา</w:t>
            </w:r>
          </w:p>
        </w:tc>
        <w:tc>
          <w:tcPr>
            <w:tcW w:w="1361" w:type="dxa"/>
            <w:vAlign w:val="bottom"/>
          </w:tcPr>
          <w:p w14:paraId="376953CD" w14:textId="770F63FA" w:rsidR="003D7B04" w:rsidRPr="00411DBC" w:rsidRDefault="001A55A0" w:rsidP="003D7B04">
            <w:pPr>
              <w:spacing w:line="260" w:lineRule="atLeast"/>
              <w:ind w:right="127"/>
              <w:jc w:val="right"/>
              <w:rPr>
                <w:rFonts w:ascii="Angsana New" w:eastAsia="Angsana New" w:hAnsi="Angsana New"/>
                <w:sz w:val="28"/>
                <w:szCs w:val="28"/>
                <w:lang w:eastAsia="th-TH"/>
              </w:rPr>
            </w:pPr>
            <w:r w:rsidRPr="00411DBC">
              <w:rPr>
                <w:rFonts w:ascii="Angsana New" w:eastAsia="Angsana New" w:hAnsi="Angsana New"/>
                <w:sz w:val="28"/>
                <w:szCs w:val="28"/>
                <w:lang w:eastAsia="th-TH"/>
              </w:rPr>
              <w:t>1,263,77</w:t>
            </w:r>
            <w:r w:rsidR="004D732C" w:rsidRPr="00411DBC">
              <w:rPr>
                <w:rFonts w:ascii="Angsana New" w:eastAsia="Angsana New" w:hAnsi="Angsana New"/>
                <w:sz w:val="28"/>
                <w:szCs w:val="28"/>
                <w:lang w:eastAsia="th-TH"/>
              </w:rPr>
              <w:t>6</w:t>
            </w:r>
          </w:p>
        </w:tc>
        <w:tc>
          <w:tcPr>
            <w:tcW w:w="236" w:type="dxa"/>
            <w:vAlign w:val="bottom"/>
          </w:tcPr>
          <w:p w14:paraId="5EC0B2F1" w14:textId="77777777" w:rsidR="003D7B04" w:rsidRPr="00411DBC" w:rsidRDefault="003D7B04" w:rsidP="003D7B04">
            <w:pPr>
              <w:tabs>
                <w:tab w:val="left" w:pos="165"/>
              </w:tabs>
              <w:spacing w:line="260" w:lineRule="atLeast"/>
              <w:ind w:right="544"/>
              <w:jc w:val="right"/>
              <w:rPr>
                <w:rFonts w:ascii="Angsana New" w:eastAsia="Cordia New" w:hAnsi="Angsana New"/>
                <w:sz w:val="28"/>
                <w:szCs w:val="28"/>
                <w:lang w:eastAsia="th-TH"/>
              </w:rPr>
            </w:pPr>
          </w:p>
        </w:tc>
        <w:tc>
          <w:tcPr>
            <w:tcW w:w="1362" w:type="dxa"/>
            <w:vAlign w:val="bottom"/>
          </w:tcPr>
          <w:p w14:paraId="219DAEBB" w14:textId="25ED253C" w:rsidR="003D7B04" w:rsidRPr="00411DBC" w:rsidRDefault="003D7B04" w:rsidP="003D7B04">
            <w:pPr>
              <w:spacing w:line="260" w:lineRule="atLeast"/>
              <w:ind w:right="127"/>
              <w:jc w:val="right"/>
              <w:rPr>
                <w:rFonts w:ascii="Angsana New" w:eastAsia="Angsana New" w:hAnsi="Angsana New"/>
                <w:sz w:val="28"/>
                <w:szCs w:val="28"/>
                <w:lang w:eastAsia="th-TH"/>
              </w:rPr>
            </w:pPr>
            <w:r w:rsidRPr="00411DBC">
              <w:rPr>
                <w:rFonts w:ascii="Angsana New" w:eastAsia="Angsana New" w:hAnsi="Angsana New"/>
                <w:sz w:val="28"/>
                <w:szCs w:val="28"/>
                <w:lang w:eastAsia="th-TH"/>
              </w:rPr>
              <w:t>435,89</w:t>
            </w:r>
            <w:r w:rsidR="004D732C" w:rsidRPr="00411DBC">
              <w:rPr>
                <w:rFonts w:ascii="Angsana New" w:eastAsia="Angsana New" w:hAnsi="Angsana New"/>
                <w:sz w:val="28"/>
                <w:szCs w:val="28"/>
                <w:lang w:eastAsia="th-TH"/>
              </w:rPr>
              <w:t>1</w:t>
            </w:r>
          </w:p>
        </w:tc>
        <w:tc>
          <w:tcPr>
            <w:tcW w:w="236" w:type="dxa"/>
            <w:vAlign w:val="bottom"/>
          </w:tcPr>
          <w:p w14:paraId="3944F3FB" w14:textId="77777777" w:rsidR="003D7B04" w:rsidRPr="00411DBC" w:rsidRDefault="003D7B04" w:rsidP="003D7B04">
            <w:pPr>
              <w:tabs>
                <w:tab w:val="left" w:pos="165"/>
              </w:tabs>
              <w:spacing w:line="260" w:lineRule="atLeast"/>
              <w:ind w:right="544"/>
              <w:jc w:val="right"/>
              <w:rPr>
                <w:rFonts w:ascii="Angsana New" w:eastAsia="Angsana New" w:hAnsi="Angsana New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1362" w:type="dxa"/>
            <w:vAlign w:val="bottom"/>
          </w:tcPr>
          <w:p w14:paraId="2550B8EE" w14:textId="3FB4D0C2" w:rsidR="003D7B04" w:rsidRPr="00411DBC" w:rsidRDefault="001A55A0" w:rsidP="003A3DD8">
            <w:pPr>
              <w:spacing w:line="260" w:lineRule="atLeast"/>
              <w:ind w:right="145"/>
              <w:jc w:val="right"/>
              <w:rPr>
                <w:rFonts w:ascii="Angsana New" w:eastAsia="Angsana New" w:hAnsi="Angsana New"/>
                <w:sz w:val="28"/>
                <w:szCs w:val="28"/>
                <w:lang w:eastAsia="th-TH"/>
              </w:rPr>
            </w:pPr>
            <w:r w:rsidRPr="00411DBC">
              <w:rPr>
                <w:rFonts w:ascii="Angsana New" w:eastAsia="Angsana New" w:hAnsi="Angsana New"/>
                <w:sz w:val="28"/>
                <w:szCs w:val="28"/>
                <w:lang w:eastAsia="th-TH"/>
              </w:rPr>
              <w:t>1,154,680</w:t>
            </w:r>
          </w:p>
        </w:tc>
        <w:tc>
          <w:tcPr>
            <w:tcW w:w="236" w:type="dxa"/>
            <w:vAlign w:val="bottom"/>
          </w:tcPr>
          <w:p w14:paraId="24D346A6" w14:textId="77777777" w:rsidR="003D7B04" w:rsidRPr="00411DBC" w:rsidRDefault="003D7B04" w:rsidP="003D7B04">
            <w:pPr>
              <w:tabs>
                <w:tab w:val="left" w:pos="165"/>
              </w:tabs>
              <w:spacing w:line="260" w:lineRule="atLeast"/>
              <w:ind w:right="544"/>
              <w:jc w:val="right"/>
              <w:rPr>
                <w:rFonts w:ascii="Angsana New" w:eastAsia="Cordia New" w:hAnsi="Angsana New"/>
                <w:sz w:val="28"/>
                <w:szCs w:val="28"/>
                <w:lang w:eastAsia="th-TH"/>
              </w:rPr>
            </w:pPr>
          </w:p>
        </w:tc>
        <w:tc>
          <w:tcPr>
            <w:tcW w:w="1585" w:type="dxa"/>
            <w:vAlign w:val="bottom"/>
          </w:tcPr>
          <w:p w14:paraId="584A0D05" w14:textId="24D4DAD7" w:rsidR="003D7B04" w:rsidRPr="00411DBC" w:rsidRDefault="003D7B04" w:rsidP="003D7B04">
            <w:pPr>
              <w:spacing w:line="260" w:lineRule="atLeast"/>
              <w:ind w:right="126"/>
              <w:jc w:val="right"/>
              <w:rPr>
                <w:rFonts w:ascii="Angsana New" w:eastAsia="Angsana New" w:hAnsi="Angsana New"/>
                <w:sz w:val="28"/>
                <w:szCs w:val="28"/>
                <w:lang w:eastAsia="th-TH"/>
              </w:rPr>
            </w:pPr>
            <w:r w:rsidRPr="00411DBC">
              <w:rPr>
                <w:rFonts w:ascii="Angsana New" w:eastAsia="Angsana New" w:hAnsi="Angsana New"/>
                <w:sz w:val="28"/>
                <w:szCs w:val="28"/>
                <w:lang w:eastAsia="th-TH"/>
              </w:rPr>
              <w:t>404,930</w:t>
            </w:r>
          </w:p>
        </w:tc>
      </w:tr>
      <w:tr w:rsidR="003D7B04" w:rsidRPr="00411DBC" w14:paraId="518504CA" w14:textId="77777777" w:rsidTr="00961818">
        <w:tc>
          <w:tcPr>
            <w:tcW w:w="3260" w:type="dxa"/>
          </w:tcPr>
          <w:p w14:paraId="24BAA682" w14:textId="77777777" w:rsidR="003D7B04" w:rsidRPr="00411DBC" w:rsidRDefault="003D7B04" w:rsidP="003D7B04">
            <w:pPr>
              <w:spacing w:line="260" w:lineRule="atLeast"/>
              <w:ind w:left="128"/>
              <w:rPr>
                <w:rFonts w:ascii="Angsana New" w:eastAsia="Cordia New" w:hAnsi="Angsana New"/>
                <w:sz w:val="28"/>
                <w:szCs w:val="28"/>
                <w:cs/>
                <w:lang w:val="en-GB" w:eastAsia="th-TH"/>
              </w:rPr>
            </w:pPr>
            <w:r w:rsidRPr="00411DBC">
              <w:rPr>
                <w:rFonts w:ascii="Angsana New" w:eastAsia="Cordia New" w:hAnsi="Angsana New" w:hint="cs"/>
                <w:sz w:val="28"/>
                <w:szCs w:val="28"/>
                <w:cs/>
                <w:lang w:val="en-GB" w:eastAsia="th-TH"/>
              </w:rPr>
              <w:t>ซื้อเงินลงทุนเพิ่ม</w:t>
            </w:r>
          </w:p>
        </w:tc>
        <w:tc>
          <w:tcPr>
            <w:tcW w:w="1361" w:type="dxa"/>
            <w:vAlign w:val="bottom"/>
          </w:tcPr>
          <w:p w14:paraId="279282EC" w14:textId="02781655" w:rsidR="003D7B04" w:rsidRPr="00411DBC" w:rsidRDefault="00772CF7" w:rsidP="003D7B04">
            <w:pPr>
              <w:spacing w:line="260" w:lineRule="atLeast"/>
              <w:ind w:right="127"/>
              <w:jc w:val="right"/>
              <w:rPr>
                <w:rFonts w:ascii="Angsana New" w:eastAsia="Angsana New" w:hAnsi="Angsana New"/>
                <w:sz w:val="28"/>
                <w:szCs w:val="28"/>
                <w:lang w:eastAsia="th-TH"/>
              </w:rPr>
            </w:pPr>
            <w:r w:rsidRPr="00411DBC">
              <w:rPr>
                <w:rFonts w:ascii="Angsana New" w:eastAsia="Angsana New" w:hAnsi="Angsana New"/>
                <w:sz w:val="28"/>
                <w:szCs w:val="28"/>
                <w:lang w:eastAsia="th-TH"/>
              </w:rPr>
              <w:t>5,629</w:t>
            </w:r>
          </w:p>
        </w:tc>
        <w:tc>
          <w:tcPr>
            <w:tcW w:w="236" w:type="dxa"/>
            <w:vAlign w:val="bottom"/>
          </w:tcPr>
          <w:p w14:paraId="3AB56C54" w14:textId="77777777" w:rsidR="003D7B04" w:rsidRPr="00411DBC" w:rsidRDefault="003D7B04" w:rsidP="003D7B04">
            <w:pPr>
              <w:spacing w:line="260" w:lineRule="atLeast"/>
              <w:jc w:val="right"/>
              <w:rPr>
                <w:rFonts w:ascii="Angsana New" w:eastAsia="Cordia New" w:hAnsi="Angsana New"/>
                <w:sz w:val="22"/>
                <w:szCs w:val="22"/>
                <w:lang w:val="en-GB" w:eastAsia="th-TH"/>
              </w:rPr>
            </w:pPr>
          </w:p>
        </w:tc>
        <w:tc>
          <w:tcPr>
            <w:tcW w:w="1362" w:type="dxa"/>
            <w:vAlign w:val="bottom"/>
          </w:tcPr>
          <w:p w14:paraId="5D09AF20" w14:textId="74997391" w:rsidR="003D7B04" w:rsidRPr="00411DBC" w:rsidRDefault="003D7B04" w:rsidP="003D7B04">
            <w:pPr>
              <w:spacing w:line="260" w:lineRule="atLeast"/>
              <w:ind w:right="127"/>
              <w:jc w:val="right"/>
              <w:rPr>
                <w:rFonts w:ascii="Angsana New" w:eastAsia="Angsana New" w:hAnsi="Angsana New"/>
                <w:sz w:val="28"/>
                <w:szCs w:val="28"/>
                <w:lang w:eastAsia="th-TH"/>
              </w:rPr>
            </w:pPr>
            <w:r w:rsidRPr="00411DBC">
              <w:rPr>
                <w:rFonts w:ascii="Angsana New" w:eastAsia="Angsana New" w:hAnsi="Angsana New"/>
                <w:sz w:val="28"/>
                <w:szCs w:val="28"/>
                <w:lang w:eastAsia="th-TH"/>
              </w:rPr>
              <w:t>809,750</w:t>
            </w:r>
          </w:p>
        </w:tc>
        <w:tc>
          <w:tcPr>
            <w:tcW w:w="236" w:type="dxa"/>
            <w:vAlign w:val="bottom"/>
          </w:tcPr>
          <w:p w14:paraId="57904BF2" w14:textId="77777777" w:rsidR="003D7B04" w:rsidRPr="00411DBC" w:rsidRDefault="003D7B04" w:rsidP="003D7B04">
            <w:pPr>
              <w:spacing w:line="260" w:lineRule="atLeast"/>
              <w:jc w:val="right"/>
              <w:rPr>
                <w:rFonts w:ascii="Angsana New" w:eastAsia="Cordia New" w:hAnsi="Angsana New"/>
                <w:sz w:val="22"/>
                <w:szCs w:val="22"/>
                <w:lang w:val="en-GB" w:eastAsia="th-TH"/>
              </w:rPr>
            </w:pPr>
          </w:p>
        </w:tc>
        <w:tc>
          <w:tcPr>
            <w:tcW w:w="1362" w:type="dxa"/>
            <w:vAlign w:val="bottom"/>
          </w:tcPr>
          <w:p w14:paraId="55BE5D47" w14:textId="61B2A5D3" w:rsidR="003D7B04" w:rsidRPr="00411DBC" w:rsidRDefault="001A55A0" w:rsidP="003A3DD8">
            <w:pPr>
              <w:spacing w:line="260" w:lineRule="atLeast"/>
              <w:ind w:right="145"/>
              <w:jc w:val="right"/>
              <w:rPr>
                <w:rFonts w:ascii="Angsana New" w:eastAsia="Angsana New" w:hAnsi="Angsana New"/>
                <w:sz w:val="28"/>
                <w:szCs w:val="28"/>
                <w:lang w:eastAsia="th-TH"/>
              </w:rPr>
            </w:pPr>
            <w:r w:rsidRPr="00411DBC">
              <w:rPr>
                <w:rFonts w:ascii="Angsana New" w:eastAsia="Angsana New" w:hAnsi="Angsana New"/>
                <w:sz w:val="28"/>
                <w:szCs w:val="28"/>
                <w:lang w:eastAsia="th-TH"/>
              </w:rPr>
              <w:t>-</w:t>
            </w:r>
          </w:p>
        </w:tc>
        <w:tc>
          <w:tcPr>
            <w:tcW w:w="236" w:type="dxa"/>
            <w:vAlign w:val="bottom"/>
          </w:tcPr>
          <w:p w14:paraId="030D48E2" w14:textId="77777777" w:rsidR="003D7B04" w:rsidRPr="00411DBC" w:rsidRDefault="003D7B04" w:rsidP="003D7B04">
            <w:pPr>
              <w:spacing w:line="260" w:lineRule="atLeast"/>
              <w:jc w:val="right"/>
              <w:rPr>
                <w:rFonts w:ascii="Angsana New" w:eastAsia="Cordia New" w:hAnsi="Angsana New"/>
                <w:sz w:val="22"/>
                <w:szCs w:val="22"/>
                <w:lang w:val="en-GB" w:eastAsia="th-TH"/>
              </w:rPr>
            </w:pPr>
          </w:p>
        </w:tc>
        <w:tc>
          <w:tcPr>
            <w:tcW w:w="1585" w:type="dxa"/>
            <w:vAlign w:val="bottom"/>
          </w:tcPr>
          <w:p w14:paraId="2FB1C2A5" w14:textId="5E5BACC9" w:rsidR="003D7B04" w:rsidRPr="00411DBC" w:rsidRDefault="003D7B04" w:rsidP="003D7B04">
            <w:pPr>
              <w:spacing w:line="260" w:lineRule="atLeast"/>
              <w:ind w:right="126"/>
              <w:jc w:val="right"/>
              <w:rPr>
                <w:rFonts w:ascii="Angsana New" w:eastAsia="Angsana New" w:hAnsi="Angsana New"/>
                <w:sz w:val="28"/>
                <w:szCs w:val="28"/>
                <w:lang w:eastAsia="th-TH"/>
              </w:rPr>
            </w:pPr>
            <w:r w:rsidRPr="00411DBC">
              <w:rPr>
                <w:rFonts w:ascii="Angsana New" w:eastAsia="Angsana New" w:hAnsi="Angsana New"/>
                <w:sz w:val="28"/>
                <w:szCs w:val="28"/>
                <w:lang w:eastAsia="th-TH"/>
              </w:rPr>
              <w:t>809,750</w:t>
            </w:r>
          </w:p>
        </w:tc>
      </w:tr>
      <w:tr w:rsidR="003D7B04" w:rsidRPr="00411DBC" w14:paraId="5D88DA7E" w14:textId="77777777" w:rsidTr="00961818">
        <w:tc>
          <w:tcPr>
            <w:tcW w:w="3260" w:type="dxa"/>
          </w:tcPr>
          <w:p w14:paraId="7715A9D9" w14:textId="77777777" w:rsidR="003D7B04" w:rsidRPr="00411DBC" w:rsidRDefault="003D7B04" w:rsidP="003D7B04">
            <w:pPr>
              <w:spacing w:line="260" w:lineRule="atLeast"/>
              <w:ind w:left="128"/>
              <w:rPr>
                <w:rFonts w:ascii="Angsana New" w:eastAsia="Cordia New" w:hAnsi="Angsana New"/>
                <w:sz w:val="22"/>
                <w:szCs w:val="22"/>
                <w:cs/>
                <w:lang w:val="en-GB" w:eastAsia="th-TH"/>
              </w:rPr>
            </w:pPr>
            <w:r w:rsidRPr="00411DBC">
              <w:rPr>
                <w:rFonts w:ascii="Angsana New" w:eastAsia="Cordia New" w:hAnsi="Angsana New"/>
                <w:sz w:val="28"/>
                <w:szCs w:val="28"/>
                <w:cs/>
                <w:lang w:val="en-GB" w:eastAsia="th-TH"/>
              </w:rPr>
              <w:t>เพิ่มขึ้นจากส่วนแบ่งกำไรในบริษัทร่วม</w:t>
            </w:r>
          </w:p>
        </w:tc>
        <w:tc>
          <w:tcPr>
            <w:tcW w:w="1361" w:type="dxa"/>
            <w:vAlign w:val="bottom"/>
          </w:tcPr>
          <w:p w14:paraId="1521DC53" w14:textId="538B817B" w:rsidR="003D7B04" w:rsidRPr="00411DBC" w:rsidRDefault="0019044F" w:rsidP="003D7B04">
            <w:pPr>
              <w:spacing w:line="260" w:lineRule="atLeast"/>
              <w:ind w:right="127"/>
              <w:jc w:val="right"/>
              <w:rPr>
                <w:rFonts w:ascii="Angsana New" w:eastAsia="Angsana New" w:hAnsi="Angsana New"/>
                <w:sz w:val="28"/>
                <w:szCs w:val="28"/>
                <w:lang w:eastAsia="th-TH"/>
              </w:rPr>
            </w:pPr>
            <w:r w:rsidRPr="00411DBC">
              <w:rPr>
                <w:rFonts w:ascii="Angsana New" w:eastAsia="Angsana New" w:hAnsi="Angsana New"/>
                <w:sz w:val="28"/>
                <w:szCs w:val="28"/>
                <w:lang w:eastAsia="th-TH"/>
              </w:rPr>
              <w:t>48,059</w:t>
            </w:r>
          </w:p>
        </w:tc>
        <w:tc>
          <w:tcPr>
            <w:tcW w:w="236" w:type="dxa"/>
            <w:vAlign w:val="bottom"/>
          </w:tcPr>
          <w:p w14:paraId="4F0E249B" w14:textId="77777777" w:rsidR="003D7B04" w:rsidRPr="00411DBC" w:rsidRDefault="003D7B04" w:rsidP="003D7B04">
            <w:pPr>
              <w:spacing w:line="260" w:lineRule="atLeast"/>
              <w:jc w:val="right"/>
              <w:rPr>
                <w:rFonts w:ascii="Angsana New" w:eastAsia="Cordia New" w:hAnsi="Angsana New"/>
                <w:sz w:val="22"/>
                <w:szCs w:val="22"/>
                <w:lang w:val="en-GB" w:eastAsia="th-TH"/>
              </w:rPr>
            </w:pPr>
          </w:p>
        </w:tc>
        <w:tc>
          <w:tcPr>
            <w:tcW w:w="1362" w:type="dxa"/>
            <w:vAlign w:val="bottom"/>
          </w:tcPr>
          <w:p w14:paraId="6C9F40F2" w14:textId="3D91971D" w:rsidR="003D7B04" w:rsidRPr="00411DBC" w:rsidRDefault="003D7B04" w:rsidP="003D7B04">
            <w:pPr>
              <w:spacing w:line="260" w:lineRule="atLeast"/>
              <w:ind w:right="127"/>
              <w:jc w:val="right"/>
              <w:rPr>
                <w:rFonts w:ascii="Angsana New" w:eastAsia="Angsana New" w:hAnsi="Angsana New"/>
                <w:sz w:val="28"/>
                <w:szCs w:val="28"/>
                <w:cs/>
                <w:lang w:eastAsia="th-TH"/>
              </w:rPr>
            </w:pPr>
            <w:r w:rsidRPr="00411DBC">
              <w:rPr>
                <w:rFonts w:ascii="Angsana New" w:eastAsia="Angsana New" w:hAnsi="Angsana New"/>
                <w:sz w:val="28"/>
                <w:szCs w:val="28"/>
                <w:lang w:eastAsia="th-TH"/>
              </w:rPr>
              <w:t>19,108</w:t>
            </w:r>
          </w:p>
        </w:tc>
        <w:tc>
          <w:tcPr>
            <w:tcW w:w="236" w:type="dxa"/>
            <w:vAlign w:val="bottom"/>
          </w:tcPr>
          <w:p w14:paraId="348B80AC" w14:textId="77777777" w:rsidR="003D7B04" w:rsidRPr="00411DBC" w:rsidRDefault="003D7B04" w:rsidP="003D7B04">
            <w:pPr>
              <w:spacing w:line="260" w:lineRule="atLeast"/>
              <w:jc w:val="right"/>
              <w:rPr>
                <w:rFonts w:ascii="Angsana New" w:eastAsia="Cordia New" w:hAnsi="Angsana New"/>
                <w:sz w:val="22"/>
                <w:szCs w:val="22"/>
                <w:lang w:val="en-GB" w:eastAsia="th-TH"/>
              </w:rPr>
            </w:pPr>
          </w:p>
        </w:tc>
        <w:tc>
          <w:tcPr>
            <w:tcW w:w="1362" w:type="dxa"/>
            <w:vAlign w:val="bottom"/>
          </w:tcPr>
          <w:p w14:paraId="66D40A98" w14:textId="77777777" w:rsidR="003D7B04" w:rsidRPr="00411DBC" w:rsidRDefault="003D7B04" w:rsidP="003A3DD8">
            <w:pPr>
              <w:spacing w:line="260" w:lineRule="atLeast"/>
              <w:ind w:right="145"/>
              <w:jc w:val="right"/>
              <w:rPr>
                <w:rFonts w:ascii="Angsana New" w:eastAsia="Angsana New" w:hAnsi="Angsana New"/>
                <w:sz w:val="28"/>
                <w:szCs w:val="28"/>
                <w:lang w:eastAsia="th-TH"/>
              </w:rPr>
            </w:pPr>
            <w:r w:rsidRPr="00411DBC">
              <w:rPr>
                <w:rFonts w:ascii="Angsana New" w:eastAsia="Angsana New" w:hAnsi="Angsana New"/>
                <w:sz w:val="28"/>
                <w:szCs w:val="28"/>
                <w:lang w:eastAsia="th-TH"/>
              </w:rPr>
              <w:t>-</w:t>
            </w:r>
          </w:p>
        </w:tc>
        <w:tc>
          <w:tcPr>
            <w:tcW w:w="236" w:type="dxa"/>
            <w:vAlign w:val="bottom"/>
          </w:tcPr>
          <w:p w14:paraId="6FA74753" w14:textId="77777777" w:rsidR="003D7B04" w:rsidRPr="00411DBC" w:rsidRDefault="003D7B04" w:rsidP="003D7B04">
            <w:pPr>
              <w:spacing w:line="260" w:lineRule="atLeast"/>
              <w:jc w:val="right"/>
              <w:rPr>
                <w:rFonts w:ascii="Angsana New" w:eastAsia="Cordia New" w:hAnsi="Angsana New"/>
                <w:sz w:val="22"/>
                <w:szCs w:val="22"/>
                <w:lang w:val="en-GB" w:eastAsia="th-TH"/>
              </w:rPr>
            </w:pPr>
          </w:p>
        </w:tc>
        <w:tc>
          <w:tcPr>
            <w:tcW w:w="1585" w:type="dxa"/>
            <w:vAlign w:val="bottom"/>
          </w:tcPr>
          <w:p w14:paraId="7F6840BF" w14:textId="76CB9CD6" w:rsidR="003D7B04" w:rsidRPr="00411DBC" w:rsidRDefault="003D7B04" w:rsidP="003D7B04">
            <w:pPr>
              <w:spacing w:line="260" w:lineRule="atLeast"/>
              <w:ind w:right="126"/>
              <w:jc w:val="right"/>
              <w:rPr>
                <w:rFonts w:ascii="Angsana New" w:eastAsia="Angsana New" w:hAnsi="Angsana New"/>
                <w:sz w:val="28"/>
                <w:szCs w:val="28"/>
                <w:lang w:eastAsia="th-TH"/>
              </w:rPr>
            </w:pPr>
            <w:r w:rsidRPr="00411DBC">
              <w:rPr>
                <w:rFonts w:ascii="Angsana New" w:eastAsia="Angsana New" w:hAnsi="Angsana New"/>
                <w:sz w:val="28"/>
                <w:szCs w:val="28"/>
                <w:lang w:eastAsia="th-TH"/>
              </w:rPr>
              <w:t>-</w:t>
            </w:r>
          </w:p>
        </w:tc>
      </w:tr>
      <w:tr w:rsidR="003D7B04" w:rsidRPr="00411DBC" w14:paraId="1C6CBEE1" w14:textId="77777777" w:rsidTr="00961818">
        <w:tc>
          <w:tcPr>
            <w:tcW w:w="3260" w:type="dxa"/>
          </w:tcPr>
          <w:p w14:paraId="6632FE65" w14:textId="77777777" w:rsidR="003D7B04" w:rsidRPr="00411DBC" w:rsidRDefault="003D7B04" w:rsidP="003D7B04">
            <w:pPr>
              <w:spacing w:line="260" w:lineRule="atLeast"/>
              <w:ind w:left="128"/>
              <w:rPr>
                <w:rFonts w:ascii="Angsana New" w:eastAsia="Cordia New" w:hAnsi="Angsana New"/>
                <w:sz w:val="28"/>
                <w:szCs w:val="28"/>
                <w:cs/>
                <w:lang w:val="en-GB" w:eastAsia="th-TH"/>
              </w:rPr>
            </w:pPr>
            <w:r w:rsidRPr="00411DBC">
              <w:rPr>
                <w:rFonts w:ascii="Angsana New" w:eastAsia="Cordia New" w:hAnsi="Angsana New" w:hint="cs"/>
                <w:sz w:val="28"/>
                <w:szCs w:val="28"/>
                <w:cs/>
                <w:lang w:val="en-GB" w:eastAsia="th-TH"/>
              </w:rPr>
              <w:t>ลดลงจากเงินปันผล</w:t>
            </w:r>
          </w:p>
        </w:tc>
        <w:tc>
          <w:tcPr>
            <w:tcW w:w="1361" w:type="dxa"/>
            <w:vAlign w:val="bottom"/>
          </w:tcPr>
          <w:p w14:paraId="4D5654BD" w14:textId="0C458514" w:rsidR="003D7B04" w:rsidRPr="00411DBC" w:rsidRDefault="001A55A0" w:rsidP="003D7B04">
            <w:pPr>
              <w:tabs>
                <w:tab w:val="center" w:pos="7830"/>
              </w:tabs>
              <w:spacing w:line="300" w:lineRule="exact"/>
              <w:ind w:right="127"/>
              <w:jc w:val="right"/>
              <w:rPr>
                <w:rFonts w:ascii="Angsana New" w:eastAsia="Brush Script MT" w:hAnsi="Angsana New"/>
                <w:sz w:val="26"/>
                <w:szCs w:val="26"/>
                <w:lang w:eastAsia="th-TH"/>
              </w:rPr>
            </w:pPr>
            <w:r w:rsidRPr="00411DBC">
              <w:rPr>
                <w:rFonts w:ascii="Angsana New" w:eastAsia="Brush Script MT" w:hAnsi="Angsana New"/>
                <w:sz w:val="26"/>
                <w:szCs w:val="26"/>
                <w:lang w:eastAsia="th-TH"/>
              </w:rPr>
              <w:t>-</w:t>
            </w:r>
          </w:p>
        </w:tc>
        <w:tc>
          <w:tcPr>
            <w:tcW w:w="236" w:type="dxa"/>
            <w:vAlign w:val="bottom"/>
          </w:tcPr>
          <w:p w14:paraId="03FDADA8" w14:textId="77777777" w:rsidR="003D7B04" w:rsidRPr="00411DBC" w:rsidRDefault="003D7B04" w:rsidP="003D7B04">
            <w:pPr>
              <w:spacing w:line="260" w:lineRule="atLeast"/>
              <w:jc w:val="right"/>
              <w:rPr>
                <w:rFonts w:ascii="Angsana New" w:eastAsia="Cordia New" w:hAnsi="Angsana New"/>
                <w:sz w:val="22"/>
                <w:szCs w:val="22"/>
                <w:lang w:val="en-GB" w:eastAsia="th-TH"/>
              </w:rPr>
            </w:pPr>
          </w:p>
        </w:tc>
        <w:tc>
          <w:tcPr>
            <w:tcW w:w="1362" w:type="dxa"/>
            <w:vAlign w:val="bottom"/>
          </w:tcPr>
          <w:p w14:paraId="35FBB516" w14:textId="780A2AA4" w:rsidR="003D7B04" w:rsidRPr="00411DBC" w:rsidRDefault="003D7B04" w:rsidP="003D7B04">
            <w:pPr>
              <w:tabs>
                <w:tab w:val="center" w:pos="7830"/>
              </w:tabs>
              <w:spacing w:line="300" w:lineRule="exact"/>
              <w:ind w:right="127"/>
              <w:jc w:val="right"/>
              <w:rPr>
                <w:rFonts w:ascii="Angsana New" w:eastAsia="Brush Script MT" w:hAnsi="Angsana New"/>
                <w:sz w:val="26"/>
                <w:szCs w:val="26"/>
                <w:lang w:eastAsia="th-TH"/>
              </w:rPr>
            </w:pPr>
            <w:r w:rsidRPr="00411DBC">
              <w:rPr>
                <w:rFonts w:ascii="Angsana New" w:eastAsia="Brush Script MT" w:hAnsi="Angsana New"/>
                <w:sz w:val="26"/>
                <w:szCs w:val="26"/>
                <w:lang w:eastAsia="th-TH"/>
              </w:rPr>
              <w:t>(973)</w:t>
            </w:r>
          </w:p>
        </w:tc>
        <w:tc>
          <w:tcPr>
            <w:tcW w:w="236" w:type="dxa"/>
            <w:vAlign w:val="bottom"/>
          </w:tcPr>
          <w:p w14:paraId="145EE988" w14:textId="77777777" w:rsidR="003D7B04" w:rsidRPr="00411DBC" w:rsidRDefault="003D7B04" w:rsidP="003D7B04">
            <w:pPr>
              <w:spacing w:line="260" w:lineRule="atLeast"/>
              <w:jc w:val="right"/>
              <w:rPr>
                <w:rFonts w:ascii="Angsana New" w:eastAsia="Cordia New" w:hAnsi="Angsana New"/>
                <w:sz w:val="22"/>
                <w:szCs w:val="22"/>
                <w:lang w:val="en-GB" w:eastAsia="th-TH"/>
              </w:rPr>
            </w:pPr>
          </w:p>
        </w:tc>
        <w:tc>
          <w:tcPr>
            <w:tcW w:w="1362" w:type="dxa"/>
            <w:vAlign w:val="bottom"/>
          </w:tcPr>
          <w:p w14:paraId="1831C666" w14:textId="77777777" w:rsidR="003D7B04" w:rsidRPr="00411DBC" w:rsidRDefault="003D7B04" w:rsidP="003A3DD8">
            <w:pPr>
              <w:spacing w:line="260" w:lineRule="atLeast"/>
              <w:ind w:right="145"/>
              <w:jc w:val="right"/>
              <w:rPr>
                <w:rFonts w:ascii="Angsana New" w:eastAsia="Angsana New" w:hAnsi="Angsana New"/>
                <w:sz w:val="28"/>
                <w:szCs w:val="28"/>
                <w:lang w:eastAsia="th-TH"/>
              </w:rPr>
            </w:pPr>
            <w:r w:rsidRPr="00411DBC">
              <w:rPr>
                <w:rFonts w:ascii="Angsana New" w:eastAsia="Angsana New" w:hAnsi="Angsana New"/>
                <w:sz w:val="28"/>
                <w:szCs w:val="28"/>
                <w:lang w:eastAsia="th-TH"/>
              </w:rPr>
              <w:t>-</w:t>
            </w:r>
          </w:p>
        </w:tc>
        <w:tc>
          <w:tcPr>
            <w:tcW w:w="236" w:type="dxa"/>
            <w:vAlign w:val="bottom"/>
          </w:tcPr>
          <w:p w14:paraId="4894EF2D" w14:textId="77777777" w:rsidR="003D7B04" w:rsidRPr="00411DBC" w:rsidRDefault="003D7B04" w:rsidP="003D7B04">
            <w:pPr>
              <w:spacing w:line="260" w:lineRule="atLeast"/>
              <w:jc w:val="right"/>
              <w:rPr>
                <w:rFonts w:ascii="Angsana New" w:eastAsia="Cordia New" w:hAnsi="Angsana New"/>
                <w:sz w:val="22"/>
                <w:szCs w:val="22"/>
                <w:lang w:val="en-GB" w:eastAsia="th-TH"/>
              </w:rPr>
            </w:pPr>
          </w:p>
        </w:tc>
        <w:tc>
          <w:tcPr>
            <w:tcW w:w="1585" w:type="dxa"/>
            <w:vAlign w:val="bottom"/>
          </w:tcPr>
          <w:p w14:paraId="14A86D10" w14:textId="2434604A" w:rsidR="003D7B04" w:rsidRPr="00411DBC" w:rsidRDefault="003D7B04" w:rsidP="003D7B04">
            <w:pPr>
              <w:spacing w:line="260" w:lineRule="atLeast"/>
              <w:ind w:right="126"/>
              <w:jc w:val="right"/>
              <w:rPr>
                <w:rFonts w:ascii="Angsana New" w:eastAsia="Angsana New" w:hAnsi="Angsana New"/>
                <w:sz w:val="28"/>
                <w:szCs w:val="28"/>
                <w:lang w:val="en-GB" w:eastAsia="th-TH"/>
              </w:rPr>
            </w:pPr>
            <w:r w:rsidRPr="00411DBC">
              <w:rPr>
                <w:rFonts w:ascii="Angsana New" w:eastAsia="Angsana New" w:hAnsi="Angsana New"/>
                <w:sz w:val="28"/>
                <w:szCs w:val="28"/>
                <w:lang w:eastAsia="th-TH"/>
              </w:rPr>
              <w:t>-</w:t>
            </w:r>
          </w:p>
        </w:tc>
      </w:tr>
      <w:tr w:rsidR="003D7B04" w:rsidRPr="00411DBC" w14:paraId="6A3FEC91" w14:textId="77777777" w:rsidTr="00961818">
        <w:tc>
          <w:tcPr>
            <w:tcW w:w="3260" w:type="dxa"/>
          </w:tcPr>
          <w:p w14:paraId="12E37CD5" w14:textId="795E081E" w:rsidR="003D7B04" w:rsidRPr="00411DBC" w:rsidRDefault="00772CF7" w:rsidP="003D7B04">
            <w:pPr>
              <w:spacing w:line="260" w:lineRule="atLeast"/>
              <w:ind w:left="128"/>
              <w:rPr>
                <w:rFonts w:ascii="Angsana New" w:eastAsia="Cordia New" w:hAnsi="Angsana New"/>
                <w:sz w:val="28"/>
                <w:szCs w:val="28"/>
                <w:cs/>
                <w:lang w:val="en-GB" w:eastAsia="th-TH"/>
              </w:rPr>
            </w:pPr>
            <w:r w:rsidRPr="00411DBC">
              <w:rPr>
                <w:rFonts w:ascii="Angsana New" w:eastAsia="Cordia New" w:hAnsi="Angsana New" w:hint="cs"/>
                <w:sz w:val="28"/>
                <w:szCs w:val="28"/>
                <w:cs/>
                <w:lang w:val="en-GB" w:eastAsia="th-TH"/>
              </w:rPr>
              <w:t>โอนไปเป็นเงินลงทุนในบริษัทย่อย</w:t>
            </w:r>
          </w:p>
        </w:tc>
        <w:tc>
          <w:tcPr>
            <w:tcW w:w="1361" w:type="dxa"/>
            <w:vAlign w:val="bottom"/>
          </w:tcPr>
          <w:p w14:paraId="3C38A89B" w14:textId="101A2EB8" w:rsidR="003D7B04" w:rsidRPr="00411DBC" w:rsidRDefault="0019044F" w:rsidP="003D7B04">
            <w:pPr>
              <w:tabs>
                <w:tab w:val="center" w:pos="7830"/>
              </w:tabs>
              <w:spacing w:line="300" w:lineRule="exact"/>
              <w:ind w:right="127"/>
              <w:jc w:val="right"/>
              <w:rPr>
                <w:rFonts w:ascii="Angsana New" w:eastAsia="Brush Script MT" w:hAnsi="Angsana New"/>
                <w:sz w:val="26"/>
                <w:szCs w:val="26"/>
                <w:lang w:eastAsia="th-TH"/>
              </w:rPr>
            </w:pPr>
            <w:r w:rsidRPr="00411DBC">
              <w:rPr>
                <w:rFonts w:ascii="Angsana New" w:eastAsia="Brush Script MT" w:hAnsi="Angsana New"/>
                <w:sz w:val="26"/>
                <w:szCs w:val="26"/>
                <w:lang w:eastAsia="th-TH"/>
              </w:rPr>
              <w:t>(</w:t>
            </w:r>
            <w:r w:rsidR="00772CF7" w:rsidRPr="00411DBC">
              <w:rPr>
                <w:rFonts w:ascii="Angsana New" w:eastAsia="Brush Script MT" w:hAnsi="Angsana New" w:hint="cs"/>
                <w:sz w:val="26"/>
                <w:szCs w:val="26"/>
                <w:cs/>
                <w:lang w:eastAsia="th-TH"/>
              </w:rPr>
              <w:t>1</w:t>
            </w:r>
            <w:r w:rsidR="00772CF7" w:rsidRPr="00411DBC">
              <w:rPr>
                <w:rFonts w:ascii="Angsana New" w:eastAsia="Brush Script MT" w:hAnsi="Angsana New"/>
                <w:sz w:val="26"/>
                <w:szCs w:val="26"/>
                <w:lang w:eastAsia="th-TH"/>
              </w:rPr>
              <w:t>,2</w:t>
            </w:r>
            <w:r w:rsidR="00772CF7" w:rsidRPr="00411DBC">
              <w:rPr>
                <w:rFonts w:ascii="Angsana New" w:eastAsia="Brush Script MT" w:hAnsi="Angsana New" w:hint="cs"/>
                <w:sz w:val="26"/>
                <w:szCs w:val="26"/>
                <w:cs/>
                <w:lang w:eastAsia="th-TH"/>
              </w:rPr>
              <w:t>90</w:t>
            </w:r>
            <w:r w:rsidR="00772CF7" w:rsidRPr="00411DBC">
              <w:rPr>
                <w:rFonts w:ascii="Angsana New" w:eastAsia="Brush Script MT" w:hAnsi="Angsana New"/>
                <w:sz w:val="26"/>
                <w:szCs w:val="26"/>
                <w:lang w:eastAsia="th-TH"/>
              </w:rPr>
              <w:t>,863</w:t>
            </w:r>
            <w:r w:rsidRPr="00411DBC">
              <w:rPr>
                <w:rFonts w:ascii="Angsana New" w:eastAsia="Brush Script MT" w:hAnsi="Angsana New"/>
                <w:sz w:val="26"/>
                <w:szCs w:val="26"/>
                <w:lang w:eastAsia="th-TH"/>
              </w:rPr>
              <w:t>)</w:t>
            </w:r>
          </w:p>
        </w:tc>
        <w:tc>
          <w:tcPr>
            <w:tcW w:w="236" w:type="dxa"/>
            <w:vAlign w:val="bottom"/>
          </w:tcPr>
          <w:p w14:paraId="64A9291C" w14:textId="77777777" w:rsidR="003D7B04" w:rsidRPr="00411DBC" w:rsidRDefault="003D7B04" w:rsidP="003D7B04">
            <w:pPr>
              <w:spacing w:line="260" w:lineRule="atLeast"/>
              <w:jc w:val="right"/>
              <w:rPr>
                <w:rFonts w:ascii="Angsana New" w:eastAsia="Cordia New" w:hAnsi="Angsana New"/>
                <w:sz w:val="22"/>
                <w:szCs w:val="22"/>
                <w:lang w:val="en-GB" w:eastAsia="th-TH"/>
              </w:rPr>
            </w:pPr>
          </w:p>
        </w:tc>
        <w:tc>
          <w:tcPr>
            <w:tcW w:w="1362" w:type="dxa"/>
            <w:vAlign w:val="bottom"/>
          </w:tcPr>
          <w:p w14:paraId="489AF91A" w14:textId="238900DB" w:rsidR="003D7B04" w:rsidRPr="00411DBC" w:rsidRDefault="003D7B04" w:rsidP="003D7B04">
            <w:pPr>
              <w:tabs>
                <w:tab w:val="center" w:pos="7830"/>
              </w:tabs>
              <w:spacing w:line="300" w:lineRule="exact"/>
              <w:ind w:right="127"/>
              <w:jc w:val="right"/>
              <w:rPr>
                <w:rFonts w:ascii="Angsana New" w:eastAsia="Brush Script MT" w:hAnsi="Angsana New"/>
                <w:sz w:val="26"/>
                <w:szCs w:val="26"/>
                <w:lang w:eastAsia="th-TH"/>
              </w:rPr>
            </w:pPr>
            <w:r w:rsidRPr="00411DBC">
              <w:rPr>
                <w:rFonts w:ascii="Angsana New" w:eastAsia="Brush Script MT" w:hAnsi="Angsana New"/>
                <w:sz w:val="26"/>
                <w:szCs w:val="26"/>
                <w:lang w:eastAsia="th-TH"/>
              </w:rPr>
              <w:t>-</w:t>
            </w:r>
          </w:p>
        </w:tc>
        <w:tc>
          <w:tcPr>
            <w:tcW w:w="236" w:type="dxa"/>
            <w:vAlign w:val="bottom"/>
          </w:tcPr>
          <w:p w14:paraId="7C5343CB" w14:textId="77777777" w:rsidR="003D7B04" w:rsidRPr="00411DBC" w:rsidRDefault="003D7B04" w:rsidP="003D7B04">
            <w:pPr>
              <w:spacing w:line="260" w:lineRule="atLeast"/>
              <w:jc w:val="right"/>
              <w:rPr>
                <w:rFonts w:ascii="Angsana New" w:eastAsia="Cordia New" w:hAnsi="Angsana New"/>
                <w:sz w:val="22"/>
                <w:szCs w:val="22"/>
                <w:lang w:val="en-GB" w:eastAsia="th-TH"/>
              </w:rPr>
            </w:pPr>
          </w:p>
        </w:tc>
        <w:tc>
          <w:tcPr>
            <w:tcW w:w="1362" w:type="dxa"/>
            <w:vAlign w:val="bottom"/>
          </w:tcPr>
          <w:p w14:paraId="215CAB6C" w14:textId="4B05F799" w:rsidR="003D7B04" w:rsidRPr="00411DBC" w:rsidRDefault="001A55A0" w:rsidP="003A3DD8">
            <w:pPr>
              <w:spacing w:line="260" w:lineRule="atLeast"/>
              <w:ind w:right="145"/>
              <w:jc w:val="right"/>
              <w:rPr>
                <w:rFonts w:ascii="Angsana New" w:eastAsia="Angsana New" w:hAnsi="Angsana New"/>
                <w:sz w:val="28"/>
                <w:szCs w:val="28"/>
                <w:lang w:val="en-GB" w:eastAsia="th-TH"/>
              </w:rPr>
            </w:pPr>
            <w:r w:rsidRPr="00411DBC">
              <w:rPr>
                <w:rFonts w:ascii="Angsana New" w:eastAsia="Angsana New" w:hAnsi="Angsana New"/>
                <w:sz w:val="28"/>
                <w:szCs w:val="28"/>
                <w:lang w:val="en-GB" w:eastAsia="th-TH"/>
              </w:rPr>
              <w:t>-</w:t>
            </w:r>
          </w:p>
        </w:tc>
        <w:tc>
          <w:tcPr>
            <w:tcW w:w="236" w:type="dxa"/>
            <w:vAlign w:val="bottom"/>
          </w:tcPr>
          <w:p w14:paraId="7B291EA1" w14:textId="77777777" w:rsidR="003D7B04" w:rsidRPr="00411DBC" w:rsidRDefault="003D7B04" w:rsidP="003D7B04">
            <w:pPr>
              <w:spacing w:line="260" w:lineRule="atLeast"/>
              <w:jc w:val="right"/>
              <w:rPr>
                <w:rFonts w:ascii="Angsana New" w:eastAsia="Cordia New" w:hAnsi="Angsana New"/>
                <w:sz w:val="22"/>
                <w:szCs w:val="22"/>
                <w:lang w:val="en-GB" w:eastAsia="th-TH"/>
              </w:rPr>
            </w:pPr>
          </w:p>
        </w:tc>
        <w:tc>
          <w:tcPr>
            <w:tcW w:w="1585" w:type="dxa"/>
            <w:vAlign w:val="bottom"/>
          </w:tcPr>
          <w:p w14:paraId="738902DE" w14:textId="334FD65F" w:rsidR="003D7B04" w:rsidRPr="00411DBC" w:rsidRDefault="003D7B04" w:rsidP="003D7B04">
            <w:pPr>
              <w:spacing w:line="260" w:lineRule="atLeast"/>
              <w:ind w:right="126"/>
              <w:jc w:val="right"/>
              <w:rPr>
                <w:rFonts w:ascii="Angsana New" w:eastAsia="Angsana New" w:hAnsi="Angsana New"/>
                <w:sz w:val="28"/>
                <w:szCs w:val="28"/>
                <w:lang w:val="en-GB" w:eastAsia="th-TH"/>
              </w:rPr>
            </w:pPr>
            <w:r w:rsidRPr="00411DBC">
              <w:rPr>
                <w:rFonts w:ascii="Angsana New" w:eastAsia="Angsana New" w:hAnsi="Angsana New"/>
                <w:sz w:val="28"/>
                <w:szCs w:val="28"/>
                <w:lang w:val="en-GB" w:eastAsia="th-TH"/>
              </w:rPr>
              <w:t>(60,000)</w:t>
            </w:r>
          </w:p>
        </w:tc>
      </w:tr>
      <w:tr w:rsidR="003D7B04" w:rsidRPr="00411DBC" w14:paraId="2B5E0352" w14:textId="77777777" w:rsidTr="00961818">
        <w:tc>
          <w:tcPr>
            <w:tcW w:w="3260" w:type="dxa"/>
          </w:tcPr>
          <w:p w14:paraId="20C4630F" w14:textId="77777777" w:rsidR="003D7B04" w:rsidRPr="00411DBC" w:rsidRDefault="003D7B04" w:rsidP="003D7B04">
            <w:pPr>
              <w:spacing w:line="260" w:lineRule="atLeast"/>
              <w:ind w:left="128" w:right="40"/>
              <w:rPr>
                <w:rFonts w:ascii="Angsana New" w:eastAsia="Angsana New" w:hAnsi="Angsana New"/>
                <w:sz w:val="28"/>
                <w:szCs w:val="28"/>
                <w:cs/>
                <w:lang w:val="en-GB" w:eastAsia="th-TH"/>
              </w:rPr>
            </w:pPr>
            <w:r w:rsidRPr="00411DBC">
              <w:rPr>
                <w:rFonts w:ascii="Angsana New" w:eastAsia="Angsana New" w:hAnsi="Angsana New"/>
                <w:sz w:val="28"/>
                <w:szCs w:val="28"/>
                <w:cs/>
                <w:lang w:val="en-GB" w:eastAsia="th-TH"/>
              </w:rPr>
              <w:t>ยอดยกไป</w:t>
            </w:r>
          </w:p>
        </w:tc>
        <w:tc>
          <w:tcPr>
            <w:tcW w:w="136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9190A98" w14:textId="311EF92F" w:rsidR="003D7B04" w:rsidRPr="00411DBC" w:rsidRDefault="00772CF7" w:rsidP="003D7B04">
            <w:pPr>
              <w:spacing w:line="260" w:lineRule="atLeast"/>
              <w:ind w:right="127"/>
              <w:jc w:val="right"/>
              <w:rPr>
                <w:rFonts w:ascii="Angsana New" w:eastAsia="Angsana New" w:hAnsi="Angsana New"/>
                <w:sz w:val="28"/>
                <w:szCs w:val="28"/>
                <w:lang w:eastAsia="th-TH"/>
              </w:rPr>
            </w:pPr>
            <w:r w:rsidRPr="00411DBC">
              <w:rPr>
                <w:rFonts w:ascii="Angsana New" w:eastAsia="Angsana New" w:hAnsi="Angsana New"/>
                <w:sz w:val="28"/>
                <w:szCs w:val="28"/>
                <w:lang w:eastAsia="th-TH"/>
              </w:rPr>
              <w:t>26,601</w:t>
            </w:r>
          </w:p>
        </w:tc>
        <w:tc>
          <w:tcPr>
            <w:tcW w:w="236" w:type="dxa"/>
            <w:vAlign w:val="bottom"/>
          </w:tcPr>
          <w:p w14:paraId="40B84262" w14:textId="77777777" w:rsidR="003D7B04" w:rsidRPr="00411DBC" w:rsidRDefault="003D7B04" w:rsidP="003D7B04">
            <w:pPr>
              <w:tabs>
                <w:tab w:val="left" w:pos="165"/>
              </w:tabs>
              <w:spacing w:line="260" w:lineRule="atLeast"/>
              <w:jc w:val="right"/>
              <w:rPr>
                <w:rFonts w:ascii="Angsana New" w:eastAsia="Cordia New" w:hAnsi="Angsana New"/>
                <w:sz w:val="28"/>
                <w:szCs w:val="28"/>
                <w:lang w:val="en-GB" w:eastAsia="th-TH"/>
              </w:rPr>
            </w:pPr>
          </w:p>
        </w:tc>
        <w:tc>
          <w:tcPr>
            <w:tcW w:w="136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7D78948" w14:textId="45B4F94B" w:rsidR="003D7B04" w:rsidRPr="00411DBC" w:rsidRDefault="003D7B04" w:rsidP="003D7B04">
            <w:pPr>
              <w:spacing w:line="260" w:lineRule="atLeast"/>
              <w:ind w:right="127"/>
              <w:jc w:val="right"/>
              <w:rPr>
                <w:rFonts w:ascii="Angsana New" w:eastAsia="Angsana New" w:hAnsi="Angsana New"/>
                <w:sz w:val="28"/>
                <w:szCs w:val="28"/>
                <w:lang w:eastAsia="th-TH"/>
              </w:rPr>
            </w:pPr>
            <w:r w:rsidRPr="00411DBC">
              <w:rPr>
                <w:rFonts w:ascii="Angsana New" w:eastAsia="Angsana New" w:hAnsi="Angsana New"/>
                <w:sz w:val="28"/>
                <w:szCs w:val="28"/>
                <w:lang w:eastAsia="th-TH"/>
              </w:rPr>
              <w:t>1,263,77</w:t>
            </w:r>
            <w:r w:rsidR="004D732C" w:rsidRPr="00411DBC">
              <w:rPr>
                <w:rFonts w:ascii="Angsana New" w:eastAsia="Angsana New" w:hAnsi="Angsana New"/>
                <w:sz w:val="28"/>
                <w:szCs w:val="28"/>
                <w:lang w:eastAsia="th-TH"/>
              </w:rPr>
              <w:t>6</w:t>
            </w:r>
          </w:p>
        </w:tc>
        <w:tc>
          <w:tcPr>
            <w:tcW w:w="236" w:type="dxa"/>
            <w:vAlign w:val="bottom"/>
          </w:tcPr>
          <w:p w14:paraId="22BA8DA3" w14:textId="77777777" w:rsidR="003D7B04" w:rsidRPr="00411DBC" w:rsidRDefault="003D7B04" w:rsidP="003D7B04">
            <w:pPr>
              <w:tabs>
                <w:tab w:val="left" w:pos="165"/>
              </w:tabs>
              <w:spacing w:line="260" w:lineRule="atLeast"/>
              <w:ind w:right="544"/>
              <w:jc w:val="right"/>
              <w:rPr>
                <w:rFonts w:ascii="Angsana New" w:eastAsia="Cordia New" w:hAnsi="Angsana New"/>
                <w:sz w:val="28"/>
                <w:szCs w:val="28"/>
                <w:lang w:eastAsia="th-TH"/>
              </w:rPr>
            </w:pPr>
          </w:p>
        </w:tc>
        <w:tc>
          <w:tcPr>
            <w:tcW w:w="136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9D87111" w14:textId="77777777" w:rsidR="003D7B04" w:rsidRPr="00411DBC" w:rsidRDefault="003D7B04" w:rsidP="003A3DD8">
            <w:pPr>
              <w:spacing w:line="260" w:lineRule="atLeast"/>
              <w:ind w:right="145"/>
              <w:jc w:val="right"/>
              <w:rPr>
                <w:rFonts w:ascii="Angsana New" w:eastAsia="Angsana New" w:hAnsi="Angsana New"/>
                <w:sz w:val="28"/>
                <w:szCs w:val="28"/>
                <w:lang w:eastAsia="th-TH"/>
              </w:rPr>
            </w:pPr>
            <w:r w:rsidRPr="00411DBC">
              <w:rPr>
                <w:rFonts w:ascii="Angsana New" w:eastAsia="Angsana New" w:hAnsi="Angsana New"/>
                <w:sz w:val="28"/>
                <w:szCs w:val="28"/>
                <w:lang w:eastAsia="th-TH"/>
              </w:rPr>
              <w:t>1,154,680</w:t>
            </w:r>
          </w:p>
        </w:tc>
        <w:tc>
          <w:tcPr>
            <w:tcW w:w="236" w:type="dxa"/>
            <w:vAlign w:val="bottom"/>
          </w:tcPr>
          <w:p w14:paraId="2F7684A0" w14:textId="77777777" w:rsidR="003D7B04" w:rsidRPr="00411DBC" w:rsidRDefault="003D7B04" w:rsidP="003D7B04">
            <w:pPr>
              <w:tabs>
                <w:tab w:val="left" w:pos="165"/>
              </w:tabs>
              <w:spacing w:line="260" w:lineRule="atLeast"/>
              <w:ind w:right="544"/>
              <w:jc w:val="right"/>
              <w:rPr>
                <w:rFonts w:ascii="Angsana New" w:eastAsia="Cordia New" w:hAnsi="Angsana New"/>
                <w:sz w:val="28"/>
                <w:szCs w:val="28"/>
                <w:lang w:eastAsia="th-TH"/>
              </w:rPr>
            </w:pPr>
          </w:p>
        </w:tc>
        <w:tc>
          <w:tcPr>
            <w:tcW w:w="158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0CAB3BB" w14:textId="5A72B9F1" w:rsidR="003D7B04" w:rsidRPr="00411DBC" w:rsidRDefault="003D7B04" w:rsidP="003D7B04">
            <w:pPr>
              <w:spacing w:line="260" w:lineRule="atLeast"/>
              <w:ind w:right="126"/>
              <w:jc w:val="right"/>
              <w:rPr>
                <w:rFonts w:ascii="Angsana New" w:eastAsia="Angsana New" w:hAnsi="Angsana New"/>
                <w:sz w:val="28"/>
                <w:szCs w:val="28"/>
                <w:lang w:eastAsia="th-TH"/>
              </w:rPr>
            </w:pPr>
            <w:r w:rsidRPr="00411DBC">
              <w:rPr>
                <w:rFonts w:ascii="Angsana New" w:eastAsia="Angsana New" w:hAnsi="Angsana New"/>
                <w:sz w:val="28"/>
                <w:szCs w:val="28"/>
                <w:lang w:eastAsia="th-TH"/>
              </w:rPr>
              <w:t>1,154,680</w:t>
            </w:r>
          </w:p>
        </w:tc>
      </w:tr>
      <w:bookmarkEnd w:id="15"/>
    </w:tbl>
    <w:p w14:paraId="36C1086F" w14:textId="77777777" w:rsidR="00EB7420" w:rsidRPr="00411DBC" w:rsidRDefault="00EB7420" w:rsidP="005D158B">
      <w:pPr>
        <w:pStyle w:val="ListParagraph"/>
        <w:ind w:left="0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2270BEE4" w14:textId="34BFA245" w:rsidR="005D158B" w:rsidRPr="00411DBC" w:rsidRDefault="005D158B" w:rsidP="005D158B">
      <w:pPr>
        <w:pStyle w:val="ListParagraph"/>
        <w:ind w:left="0"/>
        <w:jc w:val="thaiDistribute"/>
        <w:rPr>
          <w:rFonts w:ascii="Angsana New" w:hAnsi="Angsana New"/>
          <w:b/>
          <w:bCs/>
          <w:sz w:val="28"/>
          <w:szCs w:val="28"/>
        </w:rPr>
      </w:pPr>
      <w:r w:rsidRPr="00411DBC">
        <w:rPr>
          <w:rFonts w:ascii="Angsana New" w:hAnsi="Angsana New" w:hint="cs"/>
          <w:b/>
          <w:bCs/>
          <w:sz w:val="28"/>
          <w:szCs w:val="28"/>
          <w:cs/>
        </w:rPr>
        <w:t xml:space="preserve">หมายเหตุ </w:t>
      </w:r>
      <w:r w:rsidRPr="00411DBC">
        <w:rPr>
          <w:rFonts w:ascii="Angsana New" w:hAnsi="Angsana New"/>
          <w:b/>
          <w:bCs/>
          <w:sz w:val="28"/>
          <w:szCs w:val="28"/>
        </w:rPr>
        <w:t xml:space="preserve">: </w:t>
      </w:r>
    </w:p>
    <w:p w14:paraId="6ED55E61" w14:textId="562424AC" w:rsidR="005D158B" w:rsidRPr="00411DBC" w:rsidRDefault="005D158B">
      <w:pPr>
        <w:pStyle w:val="ListParagraph"/>
        <w:numPr>
          <w:ilvl w:val="0"/>
          <w:numId w:val="21"/>
        </w:numPr>
        <w:ind w:left="426" w:hanging="426"/>
        <w:jc w:val="thaiDistribute"/>
        <w:rPr>
          <w:rFonts w:ascii="Angsana New" w:hAnsi="Angsana New"/>
          <w:b/>
          <w:bCs/>
          <w:sz w:val="32"/>
          <w:szCs w:val="32"/>
        </w:rPr>
      </w:pPr>
      <w:r w:rsidRPr="00411DBC">
        <w:rPr>
          <w:rFonts w:ascii="Angsana New" w:hAnsi="Angsana New"/>
          <w:b/>
          <w:bCs/>
          <w:sz w:val="28"/>
          <w:szCs w:val="28"/>
        </w:rPr>
        <w:t>GA Power Pte Co., Ltd. (GA)</w:t>
      </w:r>
    </w:p>
    <w:p w14:paraId="07E527FC" w14:textId="5D7BED8B" w:rsidR="005D158B" w:rsidRPr="00411DBC" w:rsidRDefault="005D158B">
      <w:pPr>
        <w:pStyle w:val="ListParagraph"/>
        <w:numPr>
          <w:ilvl w:val="1"/>
          <w:numId w:val="22"/>
        </w:numPr>
        <w:jc w:val="thaiDistribute"/>
        <w:rPr>
          <w:rFonts w:ascii="Angsana New" w:hAnsi="Angsana New"/>
          <w:b/>
          <w:bCs/>
          <w:sz w:val="28"/>
          <w:szCs w:val="28"/>
          <w:u w:val="single"/>
        </w:rPr>
      </w:pPr>
      <w:r w:rsidRPr="00411DBC">
        <w:rPr>
          <w:rFonts w:ascii="Angsana New" w:hAnsi="Angsana New" w:hint="cs"/>
          <w:b/>
          <w:bCs/>
          <w:sz w:val="28"/>
          <w:szCs w:val="28"/>
          <w:u w:val="single"/>
          <w:cs/>
        </w:rPr>
        <w:t>ปี 2562</w:t>
      </w:r>
    </w:p>
    <w:p w14:paraId="7654CE3A" w14:textId="19485822" w:rsidR="005D158B" w:rsidRPr="00411DBC" w:rsidRDefault="005D158B" w:rsidP="00801838">
      <w:pPr>
        <w:ind w:left="851"/>
        <w:jc w:val="thaiDistribute"/>
        <w:rPr>
          <w:rFonts w:ascii="Angsana New" w:hAnsi="Angsana New"/>
          <w:sz w:val="28"/>
          <w:szCs w:val="28"/>
        </w:rPr>
      </w:pPr>
      <w:r w:rsidRPr="00411DBC">
        <w:rPr>
          <w:rFonts w:ascii="Angsana New" w:hAnsi="Angsana New"/>
          <w:sz w:val="28"/>
          <w:szCs w:val="28"/>
          <w:cs/>
        </w:rPr>
        <w:t xml:space="preserve">เมื่อวันที่ </w:t>
      </w:r>
      <w:r w:rsidRPr="00411DBC">
        <w:rPr>
          <w:rFonts w:ascii="Angsana New" w:hAnsi="Angsana New"/>
          <w:sz w:val="28"/>
          <w:szCs w:val="28"/>
        </w:rPr>
        <w:t xml:space="preserve">1 </w:t>
      </w:r>
      <w:r w:rsidRPr="00411DBC">
        <w:rPr>
          <w:rFonts w:ascii="Angsana New" w:hAnsi="Angsana New"/>
          <w:sz w:val="28"/>
          <w:szCs w:val="28"/>
          <w:cs/>
        </w:rPr>
        <w:t xml:space="preserve">สิงหาคม </w:t>
      </w:r>
      <w:r w:rsidRPr="00411DBC">
        <w:rPr>
          <w:rFonts w:ascii="Angsana New" w:hAnsi="Angsana New"/>
          <w:sz w:val="28"/>
          <w:szCs w:val="28"/>
        </w:rPr>
        <w:t xml:space="preserve">2562 </w:t>
      </w:r>
      <w:r w:rsidRPr="00411DBC">
        <w:rPr>
          <w:rFonts w:ascii="Angsana New" w:hAnsi="Angsana New"/>
          <w:sz w:val="28"/>
          <w:szCs w:val="28"/>
          <w:cs/>
        </w:rPr>
        <w:t xml:space="preserve">ตามมติที่ประชุมคณะกรรมการบริษัท ครั้งที่ </w:t>
      </w:r>
      <w:r w:rsidRPr="00411DBC">
        <w:rPr>
          <w:rFonts w:ascii="Angsana New" w:hAnsi="Angsana New"/>
          <w:sz w:val="28"/>
          <w:szCs w:val="28"/>
        </w:rPr>
        <w:t xml:space="preserve">2/2562 </w:t>
      </w:r>
      <w:r w:rsidRPr="00411DBC">
        <w:rPr>
          <w:rFonts w:ascii="Angsana New" w:hAnsi="Angsana New"/>
          <w:sz w:val="28"/>
          <w:szCs w:val="28"/>
          <w:cs/>
        </w:rPr>
        <w:t xml:space="preserve">มีมติอนุมัติให้เข้าทำรายการลงทุนในโรงไฟฟ้าพลังงานแสงอาทิตย์ จำนวน </w:t>
      </w:r>
      <w:r w:rsidRPr="00411DBC">
        <w:rPr>
          <w:rFonts w:ascii="Angsana New" w:hAnsi="Angsana New"/>
          <w:sz w:val="28"/>
          <w:szCs w:val="28"/>
        </w:rPr>
        <w:t xml:space="preserve">2 </w:t>
      </w:r>
      <w:r w:rsidRPr="00411DBC">
        <w:rPr>
          <w:rFonts w:ascii="Angsana New" w:hAnsi="Angsana New"/>
          <w:sz w:val="28"/>
          <w:szCs w:val="28"/>
          <w:cs/>
        </w:rPr>
        <w:t>โครงการ โดยการซื้อหุ้นสามัญเพิ่มทุนของ</w:t>
      </w:r>
      <w:r w:rsidRPr="00411DBC">
        <w:rPr>
          <w:rFonts w:ascii="Angsana New" w:hAnsi="Angsana New"/>
          <w:sz w:val="28"/>
          <w:szCs w:val="28"/>
        </w:rPr>
        <w:t xml:space="preserve"> GA Power Pte Co., Ltd. </w:t>
      </w:r>
      <w:r w:rsidRPr="00411DBC">
        <w:rPr>
          <w:rFonts w:ascii="Angsana New" w:hAnsi="Angsana New"/>
          <w:sz w:val="28"/>
          <w:szCs w:val="28"/>
          <w:cs/>
        </w:rPr>
        <w:t xml:space="preserve">บริษัทจำกัด จดทะเบียนภายใต้กฎหมายประเทศสิงคโปร์ </w:t>
      </w:r>
      <w:r w:rsidRPr="00411DBC">
        <w:rPr>
          <w:rFonts w:ascii="Angsana New" w:hAnsi="Angsana New"/>
          <w:sz w:val="28"/>
          <w:szCs w:val="28"/>
        </w:rPr>
        <w:t xml:space="preserve">(“GAP”) </w:t>
      </w:r>
      <w:r w:rsidRPr="00411DBC">
        <w:rPr>
          <w:rFonts w:ascii="Angsana New" w:hAnsi="Angsana New"/>
          <w:sz w:val="28"/>
          <w:szCs w:val="28"/>
          <w:cs/>
        </w:rPr>
        <w:t xml:space="preserve">ด้วยเงินลงทุนไม่เกิน </w:t>
      </w:r>
      <w:r w:rsidRPr="00411DBC">
        <w:rPr>
          <w:rFonts w:ascii="Angsana New" w:hAnsi="Angsana New"/>
          <w:sz w:val="28"/>
          <w:szCs w:val="28"/>
        </w:rPr>
        <w:t xml:space="preserve">160 </w:t>
      </w:r>
      <w:r w:rsidRPr="00411DBC">
        <w:rPr>
          <w:rFonts w:ascii="Angsana New" w:hAnsi="Angsana New"/>
          <w:sz w:val="28"/>
          <w:szCs w:val="28"/>
          <w:cs/>
        </w:rPr>
        <w:t xml:space="preserve">ล้านบาท ในสัดส่วนไม่เกินร้อยละ </w:t>
      </w:r>
      <w:r w:rsidRPr="00411DBC">
        <w:rPr>
          <w:rFonts w:ascii="Angsana New" w:hAnsi="Angsana New"/>
          <w:sz w:val="28"/>
          <w:szCs w:val="28"/>
        </w:rPr>
        <w:t xml:space="preserve">40 </w:t>
      </w:r>
      <w:r w:rsidRPr="00411DBC">
        <w:rPr>
          <w:rFonts w:ascii="Angsana New" w:hAnsi="Angsana New"/>
          <w:sz w:val="28"/>
          <w:szCs w:val="28"/>
          <w:cs/>
        </w:rPr>
        <w:t xml:space="preserve">ของจำนวนหุ้นที่ชำระแล้ว โดย </w:t>
      </w:r>
      <w:r w:rsidRPr="00411DBC">
        <w:rPr>
          <w:rFonts w:ascii="Angsana New" w:hAnsi="Angsana New"/>
          <w:sz w:val="28"/>
          <w:szCs w:val="28"/>
        </w:rPr>
        <w:t xml:space="preserve">GAP </w:t>
      </w:r>
      <w:r w:rsidRPr="00411DBC">
        <w:rPr>
          <w:rFonts w:ascii="Angsana New" w:hAnsi="Angsana New"/>
          <w:sz w:val="28"/>
          <w:szCs w:val="28"/>
          <w:cs/>
        </w:rPr>
        <w:t xml:space="preserve">เป็นผู้ถือหุ้นในสัดส่วน </w:t>
      </w:r>
      <w:r w:rsidRPr="00411DBC">
        <w:rPr>
          <w:rFonts w:ascii="Angsana New" w:hAnsi="Angsana New"/>
          <w:sz w:val="28"/>
          <w:szCs w:val="28"/>
        </w:rPr>
        <w:t xml:space="preserve">100% </w:t>
      </w:r>
      <w:r w:rsidRPr="00411DBC">
        <w:rPr>
          <w:rFonts w:ascii="Angsana New" w:hAnsi="Angsana New"/>
          <w:sz w:val="28"/>
          <w:szCs w:val="28"/>
          <w:cs/>
        </w:rPr>
        <w:t xml:space="preserve">และเป็นผู้ได้รับอนุญาตให้ลงทุนในบริษัท </w:t>
      </w:r>
      <w:r w:rsidRPr="00411DBC">
        <w:rPr>
          <w:rFonts w:ascii="Angsana New" w:hAnsi="Angsana New"/>
          <w:sz w:val="28"/>
          <w:szCs w:val="28"/>
        </w:rPr>
        <w:t>GA Power Solar Park Huong Son Co., Ltd.</w:t>
      </w:r>
      <w:r w:rsidRPr="00411DBC">
        <w:rPr>
          <w:rFonts w:ascii="Angsana New" w:hAnsi="Angsana New"/>
          <w:sz w:val="28"/>
          <w:szCs w:val="28"/>
          <w:cs/>
        </w:rPr>
        <w:t xml:space="preserve"> และ </w:t>
      </w:r>
      <w:r w:rsidRPr="00411DBC">
        <w:rPr>
          <w:rFonts w:ascii="Angsana New" w:hAnsi="Angsana New"/>
          <w:sz w:val="28"/>
          <w:szCs w:val="28"/>
        </w:rPr>
        <w:t xml:space="preserve">GA Power Solar Park Cam Xuyen Co., Ltd. </w:t>
      </w:r>
      <w:r w:rsidR="009C6674" w:rsidRPr="00411DBC">
        <w:rPr>
          <w:rFonts w:ascii="Angsana New" w:hAnsi="Angsana New" w:hint="cs"/>
          <w:sz w:val="28"/>
          <w:szCs w:val="28"/>
          <w:cs/>
        </w:rPr>
        <w:t xml:space="preserve">      </w:t>
      </w:r>
      <w:r w:rsidRPr="00411DBC">
        <w:rPr>
          <w:rFonts w:ascii="Angsana New" w:hAnsi="Angsana New"/>
          <w:sz w:val="28"/>
          <w:szCs w:val="28"/>
          <w:cs/>
        </w:rPr>
        <w:t xml:space="preserve">นิติบุคคลจดทะเบียนภายใต้กฎหมายประเทศสาธารณรัฐสังคมนิยมเวียดนาม ซึ่งเป็นบริษัทที่ได้รับใบอนุญาตให้ลงทุนในธุรกิจโรงไฟฟ้าพลังงานแสงอาทิตย์ ประเทศเวียดนาม ขนาดกำลังการผลิตติดตั้งรวมทั้ง </w:t>
      </w:r>
      <w:r w:rsidRPr="00411DBC">
        <w:rPr>
          <w:rFonts w:ascii="Angsana New" w:hAnsi="Angsana New"/>
          <w:sz w:val="28"/>
          <w:szCs w:val="28"/>
        </w:rPr>
        <w:t xml:space="preserve">2 </w:t>
      </w:r>
      <w:r w:rsidRPr="00411DBC">
        <w:rPr>
          <w:rFonts w:ascii="Angsana New" w:hAnsi="Angsana New"/>
          <w:sz w:val="28"/>
          <w:szCs w:val="28"/>
          <w:cs/>
        </w:rPr>
        <w:t xml:space="preserve">โครงการ จำนวน </w:t>
      </w:r>
      <w:r w:rsidRPr="00411DBC">
        <w:rPr>
          <w:rFonts w:ascii="Angsana New" w:hAnsi="Angsana New"/>
          <w:sz w:val="28"/>
          <w:szCs w:val="28"/>
        </w:rPr>
        <w:t xml:space="preserve">58.00 </w:t>
      </w:r>
      <w:r w:rsidRPr="00411DBC">
        <w:rPr>
          <w:rFonts w:ascii="Angsana New" w:hAnsi="Angsana New"/>
          <w:sz w:val="28"/>
          <w:szCs w:val="28"/>
          <w:cs/>
        </w:rPr>
        <w:t xml:space="preserve">เมกะวัตต์ บริษัทได้ดำเนินการชำระค่าหุ้นสามัญเพิ่มทุนให้กับ </w:t>
      </w:r>
      <w:r w:rsidRPr="00411DBC">
        <w:rPr>
          <w:rFonts w:ascii="Angsana New" w:hAnsi="Angsana New"/>
          <w:sz w:val="28"/>
          <w:szCs w:val="28"/>
        </w:rPr>
        <w:t xml:space="preserve">GA Power Pte Co., Ltd. </w:t>
      </w:r>
      <w:r w:rsidRPr="00411DBC">
        <w:rPr>
          <w:rFonts w:ascii="Angsana New" w:hAnsi="Angsana New"/>
          <w:sz w:val="28"/>
          <w:szCs w:val="28"/>
          <w:cs/>
        </w:rPr>
        <w:t xml:space="preserve">งวดแรก จำนวนเงิน </w:t>
      </w:r>
      <w:r w:rsidRPr="00411DBC">
        <w:rPr>
          <w:rFonts w:ascii="Angsana New" w:hAnsi="Angsana New"/>
          <w:sz w:val="28"/>
          <w:szCs w:val="28"/>
        </w:rPr>
        <w:t xml:space="preserve">58 </w:t>
      </w:r>
      <w:r w:rsidRPr="00411DBC">
        <w:rPr>
          <w:rFonts w:ascii="Angsana New" w:hAnsi="Angsana New"/>
          <w:sz w:val="28"/>
          <w:szCs w:val="28"/>
          <w:cs/>
        </w:rPr>
        <w:t>ล้านบาท</w:t>
      </w:r>
    </w:p>
    <w:p w14:paraId="12928CF4" w14:textId="42941545" w:rsidR="005D158B" w:rsidRPr="00411DBC" w:rsidRDefault="005D158B">
      <w:pPr>
        <w:pStyle w:val="ListParagraph"/>
        <w:numPr>
          <w:ilvl w:val="1"/>
          <w:numId w:val="22"/>
        </w:numPr>
        <w:jc w:val="thaiDistribute"/>
        <w:rPr>
          <w:rFonts w:ascii="Angsana New" w:hAnsi="Angsana New"/>
          <w:b/>
          <w:bCs/>
          <w:sz w:val="28"/>
          <w:szCs w:val="28"/>
          <w:u w:val="single"/>
        </w:rPr>
      </w:pPr>
      <w:bookmarkStart w:id="16" w:name="_Hlk72141046"/>
      <w:r w:rsidRPr="00411DBC">
        <w:rPr>
          <w:rFonts w:ascii="Angsana New" w:hAnsi="Angsana New" w:hint="cs"/>
          <w:b/>
          <w:bCs/>
          <w:sz w:val="28"/>
          <w:szCs w:val="28"/>
          <w:u w:val="single"/>
          <w:cs/>
        </w:rPr>
        <w:t xml:space="preserve">ปี 2563 </w:t>
      </w:r>
      <w:bookmarkEnd w:id="16"/>
    </w:p>
    <w:p w14:paraId="425C56DC" w14:textId="6E8A6D03" w:rsidR="005D158B" w:rsidRPr="00411DBC" w:rsidRDefault="005D158B" w:rsidP="00801838">
      <w:pPr>
        <w:spacing w:before="120"/>
        <w:ind w:left="851"/>
        <w:jc w:val="thaiDistribute"/>
        <w:rPr>
          <w:rFonts w:ascii="Angsana New" w:hAnsi="Angsana New"/>
          <w:sz w:val="28"/>
          <w:szCs w:val="28"/>
        </w:rPr>
      </w:pPr>
      <w:r w:rsidRPr="00411DBC">
        <w:rPr>
          <w:rFonts w:ascii="Angsana New" w:hAnsi="Angsana New"/>
          <w:sz w:val="28"/>
          <w:szCs w:val="28"/>
          <w:cs/>
        </w:rPr>
        <w:t xml:space="preserve">เมื่อวันที่ </w:t>
      </w:r>
      <w:r w:rsidRPr="00411DBC">
        <w:rPr>
          <w:rFonts w:ascii="Angsana New" w:hAnsi="Angsana New"/>
          <w:sz w:val="28"/>
          <w:szCs w:val="28"/>
        </w:rPr>
        <w:t xml:space="preserve">29 </w:t>
      </w:r>
      <w:r w:rsidRPr="00411DBC">
        <w:rPr>
          <w:rFonts w:ascii="Angsana New" w:hAnsi="Angsana New"/>
          <w:sz w:val="28"/>
          <w:szCs w:val="28"/>
          <w:cs/>
        </w:rPr>
        <w:t>มิถุน</w:t>
      </w:r>
      <w:r w:rsidRPr="00411DBC">
        <w:rPr>
          <w:rFonts w:ascii="Angsana New" w:hAnsi="Angsana New" w:hint="cs"/>
          <w:sz w:val="28"/>
          <w:szCs w:val="28"/>
          <w:cs/>
        </w:rPr>
        <w:t>า</w:t>
      </w:r>
      <w:r w:rsidRPr="00411DBC">
        <w:rPr>
          <w:rFonts w:ascii="Angsana New" w:hAnsi="Angsana New"/>
          <w:sz w:val="28"/>
          <w:szCs w:val="28"/>
          <w:cs/>
        </w:rPr>
        <w:t xml:space="preserve">ยน </w:t>
      </w:r>
      <w:r w:rsidRPr="00411DBC">
        <w:rPr>
          <w:rFonts w:ascii="Angsana New" w:hAnsi="Angsana New"/>
          <w:sz w:val="28"/>
          <w:szCs w:val="28"/>
        </w:rPr>
        <w:t xml:space="preserve">2563 </w:t>
      </w:r>
      <w:r w:rsidRPr="00411DBC">
        <w:rPr>
          <w:rFonts w:ascii="Angsana New" w:hAnsi="Angsana New" w:hint="cs"/>
          <w:sz w:val="28"/>
          <w:szCs w:val="28"/>
          <w:cs/>
        </w:rPr>
        <w:t xml:space="preserve">ตามมติที่ประชุมคณะกรรมการครั้งที่ </w:t>
      </w:r>
      <w:r w:rsidRPr="00411DBC">
        <w:rPr>
          <w:rFonts w:ascii="Angsana New" w:hAnsi="Angsana New"/>
          <w:sz w:val="28"/>
          <w:szCs w:val="28"/>
        </w:rPr>
        <w:t xml:space="preserve">7/2563 </w:t>
      </w:r>
      <w:r w:rsidRPr="00411DBC">
        <w:rPr>
          <w:rFonts w:ascii="Angsana New" w:hAnsi="Angsana New" w:hint="cs"/>
          <w:sz w:val="28"/>
          <w:szCs w:val="28"/>
          <w:cs/>
        </w:rPr>
        <w:t>มีมติใ</w:t>
      </w:r>
      <w:r w:rsidRPr="00411DBC">
        <w:rPr>
          <w:rFonts w:ascii="Angsana New" w:hAnsi="Angsana New"/>
          <w:sz w:val="28"/>
          <w:szCs w:val="28"/>
          <w:cs/>
        </w:rPr>
        <w:t>ห้เปลี่ยนแปลงโครงก</w:t>
      </w:r>
      <w:r w:rsidRPr="00411DBC">
        <w:rPr>
          <w:rFonts w:ascii="Angsana New" w:hAnsi="Angsana New" w:hint="cs"/>
          <w:sz w:val="28"/>
          <w:szCs w:val="28"/>
          <w:cs/>
        </w:rPr>
        <w:t>า</w:t>
      </w:r>
      <w:r w:rsidRPr="00411DBC">
        <w:rPr>
          <w:rFonts w:ascii="Angsana New" w:hAnsi="Angsana New"/>
          <w:sz w:val="28"/>
          <w:szCs w:val="28"/>
          <w:cs/>
        </w:rPr>
        <w:t>รลงทุนในพลังง</w:t>
      </w:r>
      <w:r w:rsidRPr="00411DBC">
        <w:rPr>
          <w:rFonts w:ascii="Angsana New" w:hAnsi="Angsana New" w:hint="cs"/>
          <w:sz w:val="28"/>
          <w:szCs w:val="28"/>
          <w:cs/>
        </w:rPr>
        <w:t>า</w:t>
      </w:r>
      <w:r w:rsidRPr="00411DBC">
        <w:rPr>
          <w:rFonts w:ascii="Angsana New" w:hAnsi="Angsana New"/>
          <w:sz w:val="28"/>
          <w:szCs w:val="28"/>
          <w:cs/>
        </w:rPr>
        <w:t>นแสงอ</w:t>
      </w:r>
      <w:r w:rsidRPr="00411DBC">
        <w:rPr>
          <w:rFonts w:ascii="Angsana New" w:hAnsi="Angsana New" w:hint="cs"/>
          <w:sz w:val="28"/>
          <w:szCs w:val="28"/>
          <w:cs/>
        </w:rPr>
        <w:t>า</w:t>
      </w:r>
      <w:r w:rsidRPr="00411DBC">
        <w:rPr>
          <w:rFonts w:ascii="Angsana New" w:hAnsi="Angsana New"/>
          <w:sz w:val="28"/>
          <w:szCs w:val="28"/>
          <w:cs/>
        </w:rPr>
        <w:t>ทิตย์ จังหวัดห</w:t>
      </w:r>
      <w:r w:rsidRPr="00411DBC">
        <w:rPr>
          <w:rFonts w:ascii="Angsana New" w:hAnsi="Angsana New" w:hint="cs"/>
          <w:sz w:val="28"/>
          <w:szCs w:val="28"/>
          <w:cs/>
        </w:rPr>
        <w:t>า</w:t>
      </w:r>
      <w:r w:rsidRPr="00411DBC">
        <w:rPr>
          <w:rFonts w:ascii="Angsana New" w:hAnsi="Angsana New"/>
          <w:sz w:val="28"/>
          <w:szCs w:val="28"/>
          <w:cs/>
        </w:rPr>
        <w:t>ติ๋ญ ประเทศเวียดน</w:t>
      </w:r>
      <w:r w:rsidRPr="00411DBC">
        <w:rPr>
          <w:rFonts w:ascii="Angsana New" w:hAnsi="Angsana New" w:hint="cs"/>
          <w:sz w:val="28"/>
          <w:szCs w:val="28"/>
          <w:cs/>
        </w:rPr>
        <w:t>า</w:t>
      </w:r>
      <w:r w:rsidRPr="00411DBC">
        <w:rPr>
          <w:rFonts w:ascii="Angsana New" w:hAnsi="Angsana New"/>
          <w:sz w:val="28"/>
          <w:szCs w:val="28"/>
          <w:cs/>
        </w:rPr>
        <w:t>มจ</w:t>
      </w:r>
      <w:r w:rsidRPr="00411DBC">
        <w:rPr>
          <w:rFonts w:ascii="Angsana New" w:hAnsi="Angsana New" w:hint="cs"/>
          <w:sz w:val="28"/>
          <w:szCs w:val="28"/>
          <w:cs/>
        </w:rPr>
        <w:t>า</w:t>
      </w:r>
      <w:r w:rsidRPr="00411DBC">
        <w:rPr>
          <w:rFonts w:ascii="Angsana New" w:hAnsi="Angsana New"/>
          <w:sz w:val="28"/>
          <w:szCs w:val="28"/>
          <w:cs/>
        </w:rPr>
        <w:t xml:space="preserve">ก </w:t>
      </w:r>
      <w:r w:rsidRPr="00411DBC">
        <w:rPr>
          <w:rFonts w:ascii="Angsana New" w:hAnsi="Angsana New"/>
          <w:sz w:val="28"/>
          <w:szCs w:val="28"/>
        </w:rPr>
        <w:t xml:space="preserve">2 </w:t>
      </w:r>
      <w:r w:rsidRPr="00411DBC">
        <w:rPr>
          <w:rFonts w:ascii="Angsana New" w:hAnsi="Angsana New"/>
          <w:sz w:val="28"/>
          <w:szCs w:val="28"/>
          <w:cs/>
        </w:rPr>
        <w:t>โครงก</w:t>
      </w:r>
      <w:r w:rsidRPr="00411DBC">
        <w:rPr>
          <w:rFonts w:ascii="Angsana New" w:hAnsi="Angsana New" w:hint="cs"/>
          <w:sz w:val="28"/>
          <w:szCs w:val="28"/>
          <w:cs/>
        </w:rPr>
        <w:t>า</w:t>
      </w:r>
      <w:r w:rsidRPr="00411DBC">
        <w:rPr>
          <w:rFonts w:ascii="Angsana New" w:hAnsi="Angsana New"/>
          <w:sz w:val="28"/>
          <w:szCs w:val="28"/>
          <w:cs/>
        </w:rPr>
        <w:t>ร</w:t>
      </w:r>
      <w:r w:rsidRPr="00411DBC">
        <w:rPr>
          <w:rFonts w:ascii="Angsana New" w:hAnsi="Angsana New" w:hint="cs"/>
          <w:sz w:val="28"/>
          <w:szCs w:val="28"/>
          <w:cs/>
        </w:rPr>
        <w:t xml:space="preserve"> เป็น</w:t>
      </w:r>
      <w:r w:rsidRPr="00411DBC">
        <w:rPr>
          <w:rFonts w:ascii="Angsana New" w:hAnsi="Angsana New"/>
          <w:sz w:val="28"/>
          <w:szCs w:val="28"/>
          <w:cs/>
        </w:rPr>
        <w:t>จ</w:t>
      </w:r>
      <w:r w:rsidRPr="00411DBC">
        <w:rPr>
          <w:rFonts w:ascii="Angsana New" w:hAnsi="Angsana New" w:hint="cs"/>
          <w:sz w:val="28"/>
          <w:szCs w:val="28"/>
          <w:cs/>
        </w:rPr>
        <w:t>ำ</w:t>
      </w:r>
      <w:r w:rsidRPr="00411DBC">
        <w:rPr>
          <w:rFonts w:ascii="Angsana New" w:hAnsi="Angsana New"/>
          <w:sz w:val="28"/>
          <w:szCs w:val="28"/>
          <w:cs/>
        </w:rPr>
        <w:t xml:space="preserve">นวน </w:t>
      </w:r>
      <w:r w:rsidRPr="00411DBC">
        <w:rPr>
          <w:rFonts w:ascii="Angsana New" w:hAnsi="Angsana New"/>
          <w:sz w:val="28"/>
          <w:szCs w:val="28"/>
        </w:rPr>
        <w:t xml:space="preserve">1 </w:t>
      </w:r>
      <w:r w:rsidRPr="00411DBC">
        <w:rPr>
          <w:rFonts w:ascii="Angsana New" w:hAnsi="Angsana New"/>
          <w:sz w:val="28"/>
          <w:szCs w:val="28"/>
          <w:cs/>
        </w:rPr>
        <w:t>โครงก</w:t>
      </w:r>
      <w:r w:rsidRPr="00411DBC">
        <w:rPr>
          <w:rFonts w:ascii="Angsana New" w:hAnsi="Angsana New" w:hint="cs"/>
          <w:sz w:val="28"/>
          <w:szCs w:val="28"/>
          <w:cs/>
        </w:rPr>
        <w:t>า</w:t>
      </w:r>
      <w:r w:rsidRPr="00411DBC">
        <w:rPr>
          <w:rFonts w:ascii="Angsana New" w:hAnsi="Angsana New"/>
          <w:sz w:val="28"/>
          <w:szCs w:val="28"/>
          <w:cs/>
        </w:rPr>
        <w:t>ร ขน</w:t>
      </w:r>
      <w:r w:rsidRPr="00411DBC">
        <w:rPr>
          <w:rFonts w:ascii="Angsana New" w:hAnsi="Angsana New" w:hint="cs"/>
          <w:sz w:val="28"/>
          <w:szCs w:val="28"/>
          <w:cs/>
        </w:rPr>
        <w:t>า</w:t>
      </w:r>
      <w:r w:rsidRPr="00411DBC">
        <w:rPr>
          <w:rFonts w:ascii="Angsana New" w:hAnsi="Angsana New"/>
          <w:sz w:val="28"/>
          <w:szCs w:val="28"/>
          <w:cs/>
        </w:rPr>
        <w:t>ดก</w:t>
      </w:r>
      <w:r w:rsidRPr="00411DBC">
        <w:rPr>
          <w:rFonts w:ascii="Angsana New" w:hAnsi="Angsana New" w:hint="cs"/>
          <w:sz w:val="28"/>
          <w:szCs w:val="28"/>
          <w:cs/>
        </w:rPr>
        <w:t>ำ</w:t>
      </w:r>
      <w:r w:rsidRPr="00411DBC">
        <w:rPr>
          <w:rFonts w:ascii="Angsana New" w:hAnsi="Angsana New"/>
          <w:sz w:val="28"/>
          <w:szCs w:val="28"/>
          <w:cs/>
        </w:rPr>
        <w:t>ลังก</w:t>
      </w:r>
      <w:r w:rsidRPr="00411DBC">
        <w:rPr>
          <w:rFonts w:ascii="Angsana New" w:hAnsi="Angsana New" w:hint="cs"/>
          <w:sz w:val="28"/>
          <w:szCs w:val="28"/>
          <w:cs/>
        </w:rPr>
        <w:t>า</w:t>
      </w:r>
      <w:r w:rsidRPr="00411DBC">
        <w:rPr>
          <w:rFonts w:ascii="Angsana New" w:hAnsi="Angsana New"/>
          <w:sz w:val="28"/>
          <w:szCs w:val="28"/>
          <w:cs/>
        </w:rPr>
        <w:t xml:space="preserve">รผลิตติดตั้งรวม </w:t>
      </w:r>
      <w:r w:rsidRPr="00411DBC">
        <w:rPr>
          <w:rFonts w:ascii="Angsana New" w:hAnsi="Angsana New"/>
          <w:sz w:val="28"/>
          <w:szCs w:val="28"/>
        </w:rPr>
        <w:t xml:space="preserve">29.00 </w:t>
      </w:r>
      <w:r w:rsidRPr="00411DBC">
        <w:rPr>
          <w:rFonts w:ascii="Angsana New" w:hAnsi="Angsana New"/>
          <w:sz w:val="28"/>
          <w:szCs w:val="28"/>
          <w:cs/>
        </w:rPr>
        <w:t>เมกะวัตต์โดยได้รับหนังสืออนุมัติในหลักการจากการไฟฟ้าประเทศเวียดนาม (</w:t>
      </w:r>
      <w:r w:rsidRPr="00411DBC">
        <w:rPr>
          <w:rFonts w:ascii="Angsana New" w:hAnsi="Angsana New"/>
          <w:sz w:val="28"/>
          <w:szCs w:val="28"/>
        </w:rPr>
        <w:t xml:space="preserve">Vietnam Electricity : “EVN”) </w:t>
      </w:r>
      <w:r w:rsidRPr="00411DBC">
        <w:rPr>
          <w:rFonts w:ascii="Angsana New" w:hAnsi="Angsana New"/>
          <w:sz w:val="28"/>
          <w:szCs w:val="28"/>
          <w:cs/>
        </w:rPr>
        <w:t xml:space="preserve">ตกลงจะรับซื้อไฟฟ้าจากทั้ง </w:t>
      </w:r>
      <w:r w:rsidRPr="00411DBC">
        <w:rPr>
          <w:rFonts w:ascii="Angsana New" w:hAnsi="Angsana New"/>
          <w:sz w:val="28"/>
          <w:szCs w:val="28"/>
        </w:rPr>
        <w:t>1</w:t>
      </w:r>
      <w:r w:rsidRPr="00411DBC">
        <w:rPr>
          <w:rFonts w:ascii="Angsana New" w:hAnsi="Angsana New"/>
          <w:sz w:val="28"/>
          <w:szCs w:val="28"/>
          <w:cs/>
        </w:rPr>
        <w:t>โครงการ โดยมีการทำสัญญาซื้อขายไฟฟ้า (</w:t>
      </w:r>
      <w:r w:rsidRPr="00411DBC">
        <w:rPr>
          <w:rFonts w:ascii="Angsana New" w:hAnsi="Angsana New"/>
          <w:sz w:val="28"/>
          <w:szCs w:val="28"/>
        </w:rPr>
        <w:t xml:space="preserve">PPA) </w:t>
      </w:r>
      <w:r w:rsidRPr="00411DBC">
        <w:rPr>
          <w:rFonts w:ascii="Angsana New" w:hAnsi="Angsana New" w:hint="cs"/>
          <w:sz w:val="28"/>
          <w:szCs w:val="28"/>
          <w:cs/>
        </w:rPr>
        <w:t xml:space="preserve">ลงวันที่ </w:t>
      </w:r>
      <w:r w:rsidR="009C6674" w:rsidRPr="00411DBC">
        <w:rPr>
          <w:rFonts w:ascii="Angsana New" w:hAnsi="Angsana New" w:hint="cs"/>
          <w:sz w:val="28"/>
          <w:szCs w:val="28"/>
          <w:cs/>
        </w:rPr>
        <w:t xml:space="preserve">         </w:t>
      </w:r>
      <w:r w:rsidRPr="00411DBC">
        <w:rPr>
          <w:rFonts w:ascii="Angsana New" w:hAnsi="Angsana New"/>
          <w:sz w:val="28"/>
          <w:szCs w:val="28"/>
        </w:rPr>
        <w:t xml:space="preserve">3 </w:t>
      </w:r>
      <w:r w:rsidRPr="00411DBC">
        <w:rPr>
          <w:rFonts w:ascii="Angsana New" w:hAnsi="Angsana New" w:hint="cs"/>
          <w:sz w:val="28"/>
          <w:szCs w:val="28"/>
          <w:cs/>
        </w:rPr>
        <w:t xml:space="preserve">สิงหาคม </w:t>
      </w:r>
      <w:r w:rsidRPr="00411DBC">
        <w:rPr>
          <w:rFonts w:ascii="Angsana New" w:hAnsi="Angsana New"/>
          <w:sz w:val="28"/>
          <w:szCs w:val="28"/>
        </w:rPr>
        <w:t xml:space="preserve">2563 </w:t>
      </w:r>
      <w:r w:rsidRPr="00411DBC">
        <w:rPr>
          <w:rFonts w:ascii="Angsana New" w:hAnsi="Angsana New"/>
          <w:sz w:val="28"/>
          <w:szCs w:val="28"/>
          <w:cs/>
        </w:rPr>
        <w:t xml:space="preserve">โดยมีระยะเวลาซื้อขายไฟฟ้า </w:t>
      </w:r>
      <w:r w:rsidRPr="00411DBC">
        <w:rPr>
          <w:rFonts w:ascii="Angsana New" w:hAnsi="Angsana New"/>
          <w:sz w:val="28"/>
          <w:szCs w:val="28"/>
        </w:rPr>
        <w:t xml:space="preserve">20 </w:t>
      </w:r>
      <w:r w:rsidRPr="00411DBC">
        <w:rPr>
          <w:rFonts w:ascii="Angsana New" w:hAnsi="Angsana New"/>
          <w:sz w:val="28"/>
          <w:szCs w:val="28"/>
          <w:cs/>
        </w:rPr>
        <w:t xml:space="preserve">ปีให้กับ </w:t>
      </w:r>
      <w:r w:rsidRPr="00411DBC">
        <w:rPr>
          <w:rFonts w:ascii="Angsana New" w:hAnsi="Angsana New"/>
          <w:sz w:val="28"/>
          <w:szCs w:val="28"/>
        </w:rPr>
        <w:t xml:space="preserve">EVN </w:t>
      </w:r>
      <w:r w:rsidRPr="00411DBC">
        <w:rPr>
          <w:rFonts w:ascii="Angsana New" w:hAnsi="Angsana New"/>
          <w:sz w:val="28"/>
          <w:szCs w:val="28"/>
          <w:cs/>
        </w:rPr>
        <w:t>และคาดว่าจะ</w:t>
      </w:r>
      <w:r w:rsidR="003874C3" w:rsidRPr="00411DBC">
        <w:rPr>
          <w:rFonts w:ascii="Angsana New" w:hAnsi="Angsana New" w:hint="cs"/>
          <w:sz w:val="28"/>
          <w:szCs w:val="28"/>
          <w:cs/>
        </w:rPr>
        <w:t>ได้</w:t>
      </w:r>
      <w:r w:rsidRPr="00411DBC">
        <w:rPr>
          <w:rFonts w:ascii="Angsana New" w:hAnsi="Angsana New"/>
          <w:sz w:val="28"/>
          <w:szCs w:val="28"/>
          <w:cs/>
        </w:rPr>
        <w:t>อัตรารับซื้อไฟฟ้า (</w:t>
      </w:r>
      <w:r w:rsidRPr="00411DBC">
        <w:rPr>
          <w:rFonts w:ascii="Angsana New" w:hAnsi="Angsana New"/>
          <w:sz w:val="28"/>
          <w:szCs w:val="28"/>
        </w:rPr>
        <w:t xml:space="preserve">Feed in Tariff </w:t>
      </w:r>
      <w:r w:rsidRPr="00411DBC">
        <w:rPr>
          <w:rFonts w:ascii="Angsana New" w:hAnsi="Angsana New"/>
          <w:sz w:val="28"/>
          <w:szCs w:val="28"/>
          <w:cs/>
        </w:rPr>
        <w:t xml:space="preserve">หรือ </w:t>
      </w:r>
      <w:r w:rsidRPr="00411DBC">
        <w:rPr>
          <w:rFonts w:ascii="Angsana New" w:hAnsi="Angsana New"/>
          <w:sz w:val="28"/>
          <w:szCs w:val="28"/>
        </w:rPr>
        <w:t xml:space="preserve">FIT ) </w:t>
      </w:r>
      <w:r w:rsidRPr="00411DBC">
        <w:rPr>
          <w:rFonts w:ascii="Angsana New" w:hAnsi="Angsana New"/>
          <w:sz w:val="28"/>
          <w:szCs w:val="28"/>
          <w:cs/>
        </w:rPr>
        <w:t xml:space="preserve">ที่ </w:t>
      </w:r>
      <w:r w:rsidRPr="00411DBC">
        <w:rPr>
          <w:rFonts w:ascii="Angsana New" w:hAnsi="Angsana New"/>
          <w:sz w:val="28"/>
          <w:szCs w:val="28"/>
        </w:rPr>
        <w:t xml:space="preserve">0.0709 USD </w:t>
      </w:r>
      <w:r w:rsidRPr="00411DBC">
        <w:rPr>
          <w:rFonts w:ascii="Angsana New" w:hAnsi="Angsana New"/>
          <w:sz w:val="28"/>
          <w:szCs w:val="28"/>
          <w:cs/>
        </w:rPr>
        <w:t>ต่อหน่วย เป็น</w:t>
      </w:r>
      <w:r w:rsidRPr="00411DBC">
        <w:rPr>
          <w:rFonts w:ascii="Angsana New" w:hAnsi="Angsana New"/>
          <w:sz w:val="28"/>
          <w:szCs w:val="28"/>
        </w:rPr>
        <w:t xml:space="preserve"> </w:t>
      </w:r>
      <w:r w:rsidRPr="00411DBC">
        <w:rPr>
          <w:rFonts w:ascii="Angsana New" w:hAnsi="Angsana New"/>
          <w:sz w:val="28"/>
          <w:szCs w:val="28"/>
          <w:cs/>
        </w:rPr>
        <w:t xml:space="preserve">ระยะเวลา </w:t>
      </w:r>
      <w:r w:rsidRPr="00411DBC">
        <w:rPr>
          <w:rFonts w:ascii="Angsana New" w:hAnsi="Angsana New"/>
          <w:sz w:val="28"/>
          <w:szCs w:val="28"/>
        </w:rPr>
        <w:t xml:space="preserve">20 </w:t>
      </w:r>
      <w:r w:rsidRPr="00411DBC">
        <w:rPr>
          <w:rFonts w:ascii="Angsana New" w:hAnsi="Angsana New"/>
          <w:sz w:val="28"/>
          <w:szCs w:val="28"/>
          <w:cs/>
        </w:rPr>
        <w:t>ปี</w:t>
      </w:r>
      <w:r w:rsidRPr="00411DBC">
        <w:rPr>
          <w:rFonts w:ascii="Angsana New" w:hAnsi="Angsana New" w:hint="cs"/>
          <w:sz w:val="28"/>
          <w:szCs w:val="28"/>
          <w:cs/>
        </w:rPr>
        <w:t xml:space="preserve"> </w:t>
      </w:r>
      <w:r w:rsidRPr="00411DBC">
        <w:rPr>
          <w:rFonts w:ascii="Angsana New" w:hAnsi="Angsana New"/>
          <w:sz w:val="28"/>
          <w:szCs w:val="28"/>
          <w:cs/>
        </w:rPr>
        <w:t>โดยจะก่อสร้างแล้วเสร็จและเริ่มจ</w:t>
      </w:r>
      <w:r w:rsidRPr="00411DBC">
        <w:rPr>
          <w:rFonts w:ascii="Angsana New" w:hAnsi="Angsana New" w:hint="cs"/>
          <w:sz w:val="28"/>
          <w:szCs w:val="28"/>
          <w:cs/>
        </w:rPr>
        <w:t>ำ</w:t>
      </w:r>
      <w:r w:rsidRPr="00411DBC">
        <w:rPr>
          <w:rFonts w:ascii="Angsana New" w:hAnsi="Angsana New"/>
          <w:sz w:val="28"/>
          <w:szCs w:val="28"/>
          <w:cs/>
        </w:rPr>
        <w:t>หน่</w:t>
      </w:r>
      <w:r w:rsidRPr="00411DBC">
        <w:rPr>
          <w:rFonts w:ascii="Angsana New" w:hAnsi="Angsana New" w:hint="cs"/>
          <w:sz w:val="28"/>
          <w:szCs w:val="28"/>
          <w:cs/>
        </w:rPr>
        <w:t>า</w:t>
      </w:r>
      <w:r w:rsidRPr="00411DBC">
        <w:rPr>
          <w:rFonts w:ascii="Angsana New" w:hAnsi="Angsana New"/>
          <w:sz w:val="28"/>
          <w:szCs w:val="28"/>
          <w:cs/>
        </w:rPr>
        <w:t>ยไฟฟ้</w:t>
      </w:r>
      <w:r w:rsidRPr="00411DBC">
        <w:rPr>
          <w:rFonts w:ascii="Angsana New" w:hAnsi="Angsana New" w:hint="cs"/>
          <w:sz w:val="28"/>
          <w:szCs w:val="28"/>
          <w:cs/>
        </w:rPr>
        <w:t>า</w:t>
      </w:r>
      <w:r w:rsidRPr="00411DBC">
        <w:rPr>
          <w:rFonts w:ascii="Angsana New" w:hAnsi="Angsana New"/>
          <w:sz w:val="28"/>
          <w:szCs w:val="28"/>
          <w:cs/>
        </w:rPr>
        <w:t>ในเชิงพ</w:t>
      </w:r>
      <w:r w:rsidRPr="00411DBC">
        <w:rPr>
          <w:rFonts w:ascii="Angsana New" w:hAnsi="Angsana New" w:hint="cs"/>
          <w:sz w:val="28"/>
          <w:szCs w:val="28"/>
          <w:cs/>
        </w:rPr>
        <w:t>า</w:t>
      </w:r>
      <w:r w:rsidRPr="00411DBC">
        <w:rPr>
          <w:rFonts w:ascii="Angsana New" w:hAnsi="Angsana New"/>
          <w:sz w:val="28"/>
          <w:szCs w:val="28"/>
          <w:cs/>
        </w:rPr>
        <w:t>ณิชย์</w:t>
      </w:r>
      <w:r w:rsidRPr="00411DBC">
        <w:rPr>
          <w:rFonts w:ascii="Angsana New" w:hAnsi="Angsana New"/>
          <w:sz w:val="28"/>
          <w:szCs w:val="28"/>
        </w:rPr>
        <w:t xml:space="preserve"> </w:t>
      </w:r>
      <w:r w:rsidRPr="00411DBC">
        <w:rPr>
          <w:rFonts w:ascii="Angsana New" w:hAnsi="Angsana New"/>
          <w:sz w:val="28"/>
          <w:szCs w:val="28"/>
          <w:cs/>
        </w:rPr>
        <w:t>(</w:t>
      </w:r>
      <w:r w:rsidRPr="00411DBC">
        <w:rPr>
          <w:rFonts w:ascii="Angsana New" w:hAnsi="Angsana New"/>
          <w:sz w:val="28"/>
          <w:szCs w:val="28"/>
        </w:rPr>
        <w:t xml:space="preserve">COD) </w:t>
      </w:r>
      <w:r w:rsidRPr="00411DBC">
        <w:rPr>
          <w:rFonts w:ascii="Angsana New" w:hAnsi="Angsana New"/>
          <w:sz w:val="28"/>
          <w:szCs w:val="28"/>
          <w:cs/>
        </w:rPr>
        <w:t>ได้ภ</w:t>
      </w:r>
      <w:r w:rsidRPr="00411DBC">
        <w:rPr>
          <w:rFonts w:ascii="Angsana New" w:hAnsi="Angsana New" w:hint="cs"/>
          <w:sz w:val="28"/>
          <w:szCs w:val="28"/>
          <w:cs/>
        </w:rPr>
        <w:t>า</w:t>
      </w:r>
      <w:r w:rsidRPr="00411DBC">
        <w:rPr>
          <w:rFonts w:ascii="Angsana New" w:hAnsi="Angsana New"/>
          <w:sz w:val="28"/>
          <w:szCs w:val="28"/>
          <w:cs/>
        </w:rPr>
        <w:t>ยในเดือนธันว</w:t>
      </w:r>
      <w:r w:rsidRPr="00411DBC">
        <w:rPr>
          <w:rFonts w:ascii="Angsana New" w:hAnsi="Angsana New" w:hint="cs"/>
          <w:sz w:val="28"/>
          <w:szCs w:val="28"/>
          <w:cs/>
        </w:rPr>
        <w:t>า</w:t>
      </w:r>
      <w:r w:rsidRPr="00411DBC">
        <w:rPr>
          <w:rFonts w:ascii="Angsana New" w:hAnsi="Angsana New"/>
          <w:sz w:val="28"/>
          <w:szCs w:val="28"/>
          <w:cs/>
        </w:rPr>
        <w:t xml:space="preserve">คม </w:t>
      </w:r>
      <w:r w:rsidRPr="00411DBC">
        <w:rPr>
          <w:rFonts w:ascii="Angsana New" w:hAnsi="Angsana New"/>
          <w:sz w:val="28"/>
          <w:szCs w:val="28"/>
        </w:rPr>
        <w:t xml:space="preserve">2563 </w:t>
      </w:r>
      <w:r w:rsidRPr="00411DBC">
        <w:rPr>
          <w:rFonts w:ascii="Angsana New" w:hAnsi="Angsana New"/>
          <w:sz w:val="28"/>
          <w:szCs w:val="28"/>
          <w:cs/>
        </w:rPr>
        <w:t>ซึ่งก</w:t>
      </w:r>
      <w:r w:rsidRPr="00411DBC">
        <w:rPr>
          <w:rFonts w:ascii="Angsana New" w:hAnsi="Angsana New" w:hint="cs"/>
          <w:sz w:val="28"/>
          <w:szCs w:val="28"/>
          <w:cs/>
        </w:rPr>
        <w:t>า</w:t>
      </w:r>
      <w:r w:rsidRPr="00411DBC">
        <w:rPr>
          <w:rFonts w:ascii="Angsana New" w:hAnsi="Angsana New"/>
          <w:sz w:val="28"/>
          <w:szCs w:val="28"/>
          <w:cs/>
        </w:rPr>
        <w:t>รเปลี่ยนแปลงดังกล่</w:t>
      </w:r>
      <w:r w:rsidRPr="00411DBC">
        <w:rPr>
          <w:rFonts w:ascii="Angsana New" w:hAnsi="Angsana New" w:hint="cs"/>
          <w:sz w:val="28"/>
          <w:szCs w:val="28"/>
          <w:cs/>
        </w:rPr>
        <w:t>า</w:t>
      </w:r>
      <w:r w:rsidRPr="00411DBC">
        <w:rPr>
          <w:rFonts w:ascii="Angsana New" w:hAnsi="Angsana New"/>
          <w:sz w:val="28"/>
          <w:szCs w:val="28"/>
          <w:cs/>
        </w:rPr>
        <w:t>วเป็นผล</w:t>
      </w:r>
      <w:r w:rsidRPr="00411DBC">
        <w:rPr>
          <w:rFonts w:ascii="Angsana New" w:hAnsi="Angsana New" w:hint="cs"/>
          <w:sz w:val="28"/>
          <w:szCs w:val="28"/>
          <w:cs/>
        </w:rPr>
        <w:t>มา</w:t>
      </w:r>
      <w:r w:rsidRPr="00411DBC">
        <w:rPr>
          <w:rFonts w:ascii="Angsana New" w:hAnsi="Angsana New"/>
          <w:sz w:val="28"/>
          <w:szCs w:val="28"/>
          <w:cs/>
        </w:rPr>
        <w:t>จ</w:t>
      </w:r>
      <w:r w:rsidRPr="00411DBC">
        <w:rPr>
          <w:rFonts w:ascii="Angsana New" w:hAnsi="Angsana New" w:hint="cs"/>
          <w:sz w:val="28"/>
          <w:szCs w:val="28"/>
          <w:cs/>
        </w:rPr>
        <w:t>า</w:t>
      </w:r>
      <w:r w:rsidRPr="00411DBC">
        <w:rPr>
          <w:rFonts w:ascii="Angsana New" w:hAnsi="Angsana New"/>
          <w:sz w:val="28"/>
          <w:szCs w:val="28"/>
          <w:cs/>
        </w:rPr>
        <w:t>กก</w:t>
      </w:r>
      <w:r w:rsidRPr="00411DBC">
        <w:rPr>
          <w:rFonts w:ascii="Angsana New" w:hAnsi="Angsana New" w:hint="cs"/>
          <w:sz w:val="28"/>
          <w:szCs w:val="28"/>
          <w:cs/>
        </w:rPr>
        <w:t>า</w:t>
      </w:r>
      <w:r w:rsidRPr="00411DBC">
        <w:rPr>
          <w:rFonts w:ascii="Angsana New" w:hAnsi="Angsana New"/>
          <w:sz w:val="28"/>
          <w:szCs w:val="28"/>
          <w:cs/>
        </w:rPr>
        <w:t>รปรับลดอัตร</w:t>
      </w:r>
      <w:r w:rsidRPr="00411DBC">
        <w:rPr>
          <w:rFonts w:ascii="Angsana New" w:hAnsi="Angsana New" w:hint="cs"/>
          <w:sz w:val="28"/>
          <w:szCs w:val="28"/>
          <w:cs/>
        </w:rPr>
        <w:t>า</w:t>
      </w:r>
      <w:r w:rsidRPr="00411DBC">
        <w:rPr>
          <w:rFonts w:ascii="Angsana New" w:hAnsi="Angsana New"/>
          <w:sz w:val="28"/>
          <w:szCs w:val="28"/>
          <w:cs/>
        </w:rPr>
        <w:t>รับซื้อไฟฟ้</w:t>
      </w:r>
      <w:r w:rsidRPr="00411DBC">
        <w:rPr>
          <w:rFonts w:ascii="Angsana New" w:hAnsi="Angsana New" w:hint="cs"/>
          <w:sz w:val="28"/>
          <w:szCs w:val="28"/>
          <w:cs/>
        </w:rPr>
        <w:t>า</w:t>
      </w:r>
      <w:r w:rsidRPr="00411DBC">
        <w:rPr>
          <w:rFonts w:ascii="Angsana New" w:hAnsi="Angsana New"/>
          <w:sz w:val="28"/>
          <w:szCs w:val="28"/>
          <w:cs/>
        </w:rPr>
        <w:t xml:space="preserve"> (</w:t>
      </w:r>
      <w:r w:rsidRPr="00411DBC">
        <w:rPr>
          <w:rFonts w:ascii="Angsana New" w:hAnsi="Angsana New"/>
          <w:sz w:val="28"/>
          <w:szCs w:val="28"/>
        </w:rPr>
        <w:t xml:space="preserve">Feed in Tariff) </w:t>
      </w:r>
      <w:r w:rsidRPr="00411DBC">
        <w:rPr>
          <w:rFonts w:ascii="Angsana New" w:hAnsi="Angsana New"/>
          <w:sz w:val="28"/>
          <w:szCs w:val="28"/>
          <w:cs/>
        </w:rPr>
        <w:t>ของรัฐบ</w:t>
      </w:r>
      <w:r w:rsidRPr="00411DBC">
        <w:rPr>
          <w:rFonts w:ascii="Angsana New" w:hAnsi="Angsana New" w:hint="cs"/>
          <w:sz w:val="28"/>
          <w:szCs w:val="28"/>
          <w:cs/>
        </w:rPr>
        <w:t>า</w:t>
      </w:r>
      <w:r w:rsidRPr="00411DBC">
        <w:rPr>
          <w:rFonts w:ascii="Angsana New" w:hAnsi="Angsana New"/>
          <w:sz w:val="28"/>
          <w:szCs w:val="28"/>
          <w:cs/>
        </w:rPr>
        <w:t>ลเวียดน</w:t>
      </w:r>
      <w:r w:rsidRPr="00411DBC">
        <w:rPr>
          <w:rFonts w:ascii="Angsana New" w:hAnsi="Angsana New" w:hint="cs"/>
          <w:sz w:val="28"/>
          <w:szCs w:val="28"/>
          <w:cs/>
        </w:rPr>
        <w:t>า</w:t>
      </w:r>
      <w:r w:rsidRPr="00411DBC">
        <w:rPr>
          <w:rFonts w:ascii="Angsana New" w:hAnsi="Angsana New"/>
          <w:sz w:val="28"/>
          <w:szCs w:val="28"/>
          <w:cs/>
        </w:rPr>
        <w:t>มส</w:t>
      </w:r>
      <w:r w:rsidRPr="00411DBC">
        <w:rPr>
          <w:rFonts w:ascii="Angsana New" w:hAnsi="Angsana New" w:hint="cs"/>
          <w:sz w:val="28"/>
          <w:szCs w:val="28"/>
          <w:cs/>
        </w:rPr>
        <w:t>ำ</w:t>
      </w:r>
      <w:r w:rsidRPr="00411DBC">
        <w:rPr>
          <w:rFonts w:ascii="Angsana New" w:hAnsi="Angsana New"/>
          <w:sz w:val="28"/>
          <w:szCs w:val="28"/>
          <w:cs/>
        </w:rPr>
        <w:t>หรับโครงก</w:t>
      </w:r>
      <w:r w:rsidRPr="00411DBC">
        <w:rPr>
          <w:rFonts w:ascii="Angsana New" w:hAnsi="Angsana New" w:hint="cs"/>
          <w:sz w:val="28"/>
          <w:szCs w:val="28"/>
          <w:cs/>
        </w:rPr>
        <w:t>า</w:t>
      </w:r>
      <w:r w:rsidRPr="00411DBC">
        <w:rPr>
          <w:rFonts w:ascii="Angsana New" w:hAnsi="Angsana New"/>
          <w:sz w:val="28"/>
          <w:szCs w:val="28"/>
          <w:cs/>
        </w:rPr>
        <w:t>รที่บริษัทลงทุน</w:t>
      </w:r>
      <w:r w:rsidRPr="00411DBC">
        <w:rPr>
          <w:rFonts w:ascii="Angsana New" w:hAnsi="Angsana New"/>
          <w:sz w:val="28"/>
          <w:szCs w:val="28"/>
        </w:rPr>
        <w:t xml:space="preserve"> </w:t>
      </w:r>
    </w:p>
    <w:p w14:paraId="1299C6E6" w14:textId="77777777" w:rsidR="00020FFE" w:rsidRPr="00411DBC" w:rsidRDefault="00020FFE">
      <w:pPr>
        <w:pStyle w:val="ListParagraph"/>
        <w:numPr>
          <w:ilvl w:val="1"/>
          <w:numId w:val="23"/>
        </w:numPr>
        <w:tabs>
          <w:tab w:val="left" w:pos="720"/>
          <w:tab w:val="left" w:pos="1276"/>
        </w:tabs>
        <w:ind w:left="1276" w:hanging="450"/>
        <w:jc w:val="thaiDistribute"/>
        <w:rPr>
          <w:rFonts w:ascii="Angsana New" w:hAnsi="Angsana New"/>
          <w:sz w:val="28"/>
          <w:szCs w:val="28"/>
        </w:rPr>
      </w:pPr>
      <w:r w:rsidRPr="00411DBC">
        <w:rPr>
          <w:rFonts w:ascii="Angsana New" w:hAnsi="Angsana New"/>
          <w:sz w:val="28"/>
          <w:szCs w:val="28"/>
          <w:cs/>
        </w:rPr>
        <w:t xml:space="preserve">เมื่อวันที่ </w:t>
      </w:r>
      <w:r w:rsidRPr="00411DBC">
        <w:rPr>
          <w:rFonts w:ascii="Angsana New" w:hAnsi="Angsana New"/>
          <w:sz w:val="28"/>
          <w:szCs w:val="28"/>
        </w:rPr>
        <w:t xml:space="preserve">23 </w:t>
      </w:r>
      <w:r w:rsidRPr="00411DBC">
        <w:rPr>
          <w:rFonts w:ascii="Angsana New" w:hAnsi="Angsana New" w:hint="cs"/>
          <w:sz w:val="28"/>
          <w:szCs w:val="28"/>
          <w:cs/>
        </w:rPr>
        <w:t xml:space="preserve">ธันวาคม </w:t>
      </w:r>
      <w:r w:rsidRPr="00411DBC">
        <w:rPr>
          <w:rFonts w:ascii="Angsana New" w:hAnsi="Angsana New"/>
          <w:sz w:val="28"/>
          <w:szCs w:val="28"/>
        </w:rPr>
        <w:t xml:space="preserve">2563 </w:t>
      </w:r>
      <w:r w:rsidRPr="00411DBC">
        <w:rPr>
          <w:rFonts w:ascii="Angsana New" w:hAnsi="Angsana New" w:hint="cs"/>
          <w:sz w:val="28"/>
          <w:szCs w:val="28"/>
          <w:cs/>
        </w:rPr>
        <w:t xml:space="preserve">ที่ประชุมคณะกรรมการบริษัท ครั้งที่ </w:t>
      </w:r>
      <w:r w:rsidRPr="00411DBC">
        <w:rPr>
          <w:rFonts w:ascii="Angsana New" w:hAnsi="Angsana New"/>
          <w:sz w:val="28"/>
          <w:szCs w:val="28"/>
        </w:rPr>
        <w:t xml:space="preserve">15/2563 </w:t>
      </w:r>
      <w:r w:rsidRPr="00411DBC">
        <w:rPr>
          <w:rFonts w:ascii="Angsana New" w:hAnsi="Angsana New" w:hint="cs"/>
          <w:sz w:val="28"/>
          <w:szCs w:val="28"/>
          <w:cs/>
        </w:rPr>
        <w:t>มีมติอนุมัติเรื่องสำคัญดังต่อไปนี้</w:t>
      </w:r>
    </w:p>
    <w:p w14:paraId="06E6DA78" w14:textId="77777777" w:rsidR="001475F3" w:rsidRPr="00411DBC" w:rsidRDefault="00020FFE">
      <w:pPr>
        <w:pStyle w:val="ListParagraph"/>
        <w:numPr>
          <w:ilvl w:val="0"/>
          <w:numId w:val="24"/>
        </w:numPr>
        <w:tabs>
          <w:tab w:val="left" w:pos="720"/>
        </w:tabs>
        <w:spacing w:before="120"/>
        <w:ind w:left="1701" w:hanging="425"/>
        <w:jc w:val="thaiDistribute"/>
        <w:rPr>
          <w:rFonts w:ascii="Angsana New" w:hAnsi="Angsana New"/>
          <w:sz w:val="28"/>
          <w:szCs w:val="28"/>
        </w:rPr>
      </w:pPr>
      <w:r w:rsidRPr="00411DBC">
        <w:rPr>
          <w:rFonts w:ascii="Angsana New" w:hAnsi="Angsana New"/>
          <w:sz w:val="28"/>
          <w:szCs w:val="28"/>
          <w:cs/>
        </w:rPr>
        <w:t>อนุมัติให้หลักประกันแก่สถาบันการเงินแห่งหนึ่งที่เกี่ยวข้องกับโครงการโซล่าร์ ฟาร์ม ประเทศเวียดนามของบริษัทร่วม ดังนี้</w:t>
      </w:r>
    </w:p>
    <w:p w14:paraId="070EF980" w14:textId="77777777" w:rsidR="001475F3" w:rsidRPr="00411DBC" w:rsidRDefault="00020FFE">
      <w:pPr>
        <w:pStyle w:val="ListParagraph"/>
        <w:numPr>
          <w:ilvl w:val="1"/>
          <w:numId w:val="25"/>
        </w:numPr>
        <w:tabs>
          <w:tab w:val="left" w:pos="720"/>
        </w:tabs>
        <w:spacing w:before="120"/>
        <w:jc w:val="thaiDistribute"/>
        <w:rPr>
          <w:rFonts w:ascii="Angsana New" w:hAnsi="Angsana New"/>
          <w:sz w:val="28"/>
          <w:szCs w:val="28"/>
        </w:rPr>
      </w:pPr>
      <w:r w:rsidRPr="00411DBC">
        <w:rPr>
          <w:rFonts w:ascii="Angsana New" w:hAnsi="Angsana New"/>
          <w:sz w:val="28"/>
          <w:szCs w:val="28"/>
          <w:cs/>
        </w:rPr>
        <w:t>จำนำหุ้นที่บริษัทถืออยู่ในบริษัทร่วม (</w:t>
      </w:r>
      <w:r w:rsidRPr="00411DBC">
        <w:rPr>
          <w:rFonts w:ascii="Angsana New" w:hAnsi="Angsana New"/>
          <w:sz w:val="28"/>
          <w:szCs w:val="28"/>
        </w:rPr>
        <w:t>GA Power Pte Co., Ltd.</w:t>
      </w:r>
      <w:r w:rsidRPr="00411DBC">
        <w:rPr>
          <w:rFonts w:ascii="Angsana New" w:hAnsi="Angsana New" w:hint="cs"/>
          <w:sz w:val="28"/>
          <w:szCs w:val="28"/>
          <w:cs/>
        </w:rPr>
        <w:t xml:space="preserve">) จำนวนอัตราร้อยละ </w:t>
      </w:r>
      <w:r w:rsidRPr="00411DBC">
        <w:rPr>
          <w:rFonts w:ascii="Angsana New" w:hAnsi="Angsana New"/>
          <w:sz w:val="28"/>
          <w:szCs w:val="28"/>
        </w:rPr>
        <w:t xml:space="preserve">40 </w:t>
      </w:r>
      <w:r w:rsidRPr="00411DBC">
        <w:rPr>
          <w:rFonts w:ascii="Angsana New" w:hAnsi="Angsana New" w:hint="cs"/>
          <w:sz w:val="28"/>
          <w:szCs w:val="28"/>
          <w:cs/>
        </w:rPr>
        <w:t>เป็นหลักประกันการชำระหนี้ของโครงการโซล่าร์ ฟาร์ม ประเทศเวียดนาม</w:t>
      </w:r>
    </w:p>
    <w:p w14:paraId="06B2F2D3" w14:textId="77777777" w:rsidR="001475F3" w:rsidRPr="00411DBC" w:rsidRDefault="00020FFE">
      <w:pPr>
        <w:pStyle w:val="ListParagraph"/>
        <w:numPr>
          <w:ilvl w:val="1"/>
          <w:numId w:val="25"/>
        </w:numPr>
        <w:tabs>
          <w:tab w:val="left" w:pos="720"/>
        </w:tabs>
        <w:spacing w:before="120"/>
        <w:jc w:val="thaiDistribute"/>
        <w:rPr>
          <w:rFonts w:ascii="Angsana New" w:hAnsi="Angsana New"/>
          <w:sz w:val="28"/>
          <w:szCs w:val="28"/>
        </w:rPr>
      </w:pPr>
      <w:r w:rsidRPr="00411DBC">
        <w:rPr>
          <w:rFonts w:ascii="Angsana New" w:hAnsi="Angsana New"/>
          <w:sz w:val="28"/>
          <w:szCs w:val="28"/>
          <w:cs/>
        </w:rPr>
        <w:t xml:space="preserve">การลงทุนที่เป็น </w:t>
      </w:r>
      <w:r w:rsidRPr="00411DBC">
        <w:rPr>
          <w:rFonts w:ascii="Angsana New" w:hAnsi="Angsana New"/>
          <w:sz w:val="28"/>
          <w:szCs w:val="28"/>
        </w:rPr>
        <w:t>“</w:t>
      </w:r>
      <w:r w:rsidRPr="00411DBC">
        <w:rPr>
          <w:rFonts w:ascii="Angsana New" w:hAnsi="Angsana New" w:hint="cs"/>
          <w:sz w:val="28"/>
          <w:szCs w:val="28"/>
          <w:cs/>
        </w:rPr>
        <w:t>เงินลงทุนให้กู้ยืม</w:t>
      </w:r>
      <w:r w:rsidRPr="00411DBC">
        <w:rPr>
          <w:rFonts w:ascii="Angsana New" w:hAnsi="Angsana New"/>
          <w:sz w:val="28"/>
          <w:szCs w:val="28"/>
        </w:rPr>
        <w:t xml:space="preserve">” </w:t>
      </w:r>
      <w:r w:rsidRPr="00411DBC">
        <w:rPr>
          <w:rFonts w:ascii="Angsana New" w:hAnsi="Angsana New" w:hint="cs"/>
          <w:sz w:val="28"/>
          <w:szCs w:val="28"/>
          <w:cs/>
        </w:rPr>
        <w:t xml:space="preserve">บริษัทดำเนินการโอนสิทธิการรับเงินกู้ให้แก่สถาบันการเงินแห่งหนึ่ง เป็นหลักประกันในฐานะที่บริษัทเป็นเจ้าหนี้ของ </w:t>
      </w:r>
      <w:r w:rsidRPr="00411DBC">
        <w:rPr>
          <w:rFonts w:ascii="Angsana New" w:hAnsi="Angsana New"/>
          <w:sz w:val="28"/>
          <w:szCs w:val="28"/>
        </w:rPr>
        <w:t>GA Power Pte Co., Ltd.</w:t>
      </w:r>
    </w:p>
    <w:p w14:paraId="33A0A565" w14:textId="77777777" w:rsidR="001475F3" w:rsidRPr="00411DBC" w:rsidRDefault="00020FFE">
      <w:pPr>
        <w:pStyle w:val="ListParagraph"/>
        <w:numPr>
          <w:ilvl w:val="1"/>
          <w:numId w:val="25"/>
        </w:numPr>
        <w:tabs>
          <w:tab w:val="left" w:pos="720"/>
        </w:tabs>
        <w:spacing w:before="120"/>
        <w:jc w:val="thaiDistribute"/>
        <w:rPr>
          <w:rFonts w:ascii="Angsana New" w:hAnsi="Angsana New"/>
          <w:sz w:val="28"/>
          <w:szCs w:val="28"/>
        </w:rPr>
      </w:pPr>
      <w:r w:rsidRPr="00411DBC">
        <w:rPr>
          <w:rFonts w:ascii="Angsana New" w:hAnsi="Angsana New"/>
          <w:sz w:val="28"/>
          <w:szCs w:val="28"/>
          <w:cs/>
        </w:rPr>
        <w:t xml:space="preserve">การให้ผู้ถือหุ้นสนับสนุนเงินลงทุนให้แก่ </w:t>
      </w:r>
      <w:r w:rsidRPr="00411DBC">
        <w:rPr>
          <w:rFonts w:ascii="Angsana New" w:hAnsi="Angsana New"/>
          <w:sz w:val="28"/>
          <w:szCs w:val="28"/>
        </w:rPr>
        <w:t xml:space="preserve">GAP </w:t>
      </w:r>
      <w:r w:rsidRPr="00411DBC">
        <w:rPr>
          <w:rFonts w:ascii="Angsana New" w:hAnsi="Angsana New" w:hint="cs"/>
          <w:sz w:val="28"/>
          <w:szCs w:val="28"/>
          <w:cs/>
        </w:rPr>
        <w:t xml:space="preserve">ภายใต้เงื่อนไขกฎหมายและหลักเกณฑ์ที่เกี่ยวข้อง         มี </w:t>
      </w:r>
      <w:r w:rsidRPr="00411DBC">
        <w:rPr>
          <w:rFonts w:ascii="Angsana New" w:hAnsi="Angsana New"/>
          <w:sz w:val="28"/>
          <w:szCs w:val="28"/>
        </w:rPr>
        <w:t xml:space="preserve">3 </w:t>
      </w:r>
      <w:r w:rsidRPr="00411DBC">
        <w:rPr>
          <w:rFonts w:ascii="Angsana New" w:hAnsi="Angsana New" w:hint="cs"/>
          <w:sz w:val="28"/>
          <w:szCs w:val="28"/>
          <w:cs/>
        </w:rPr>
        <w:t>กรณี ได้แก่</w:t>
      </w:r>
    </w:p>
    <w:p w14:paraId="6E85C21F" w14:textId="011A37FE" w:rsidR="00020FFE" w:rsidRPr="00411DBC" w:rsidRDefault="00020FFE">
      <w:pPr>
        <w:pStyle w:val="ListParagraph"/>
        <w:numPr>
          <w:ilvl w:val="2"/>
          <w:numId w:val="26"/>
        </w:numPr>
        <w:tabs>
          <w:tab w:val="left" w:pos="720"/>
        </w:tabs>
        <w:spacing w:before="120"/>
        <w:jc w:val="thaiDistribute"/>
        <w:rPr>
          <w:rFonts w:ascii="Angsana New" w:hAnsi="Angsana New"/>
          <w:sz w:val="28"/>
          <w:szCs w:val="28"/>
        </w:rPr>
      </w:pPr>
      <w:r w:rsidRPr="00411DBC">
        <w:rPr>
          <w:rFonts w:ascii="Angsana New" w:hAnsi="Angsana New"/>
          <w:sz w:val="28"/>
          <w:szCs w:val="28"/>
          <w:cs/>
        </w:rPr>
        <w:t xml:space="preserve">กรณี </w:t>
      </w:r>
      <w:r w:rsidRPr="00411DBC">
        <w:rPr>
          <w:rFonts w:ascii="Angsana New" w:hAnsi="Angsana New"/>
          <w:sz w:val="28"/>
          <w:szCs w:val="28"/>
        </w:rPr>
        <w:t>:</w:t>
      </w:r>
      <w:r w:rsidRPr="00411DBC">
        <w:rPr>
          <w:rFonts w:ascii="Angsana New" w:hAnsi="Angsana New" w:hint="cs"/>
          <w:sz w:val="28"/>
          <w:szCs w:val="28"/>
          <w:cs/>
        </w:rPr>
        <w:t xml:space="preserve"> ไม่สามารถผลิตไฟฟ้าได้ตามที่ตกลง</w:t>
      </w:r>
    </w:p>
    <w:p w14:paraId="1C751833" w14:textId="77777777" w:rsidR="00020FFE" w:rsidRPr="00411DBC" w:rsidRDefault="00020FFE">
      <w:pPr>
        <w:pStyle w:val="ListParagraph"/>
        <w:numPr>
          <w:ilvl w:val="2"/>
          <w:numId w:val="26"/>
        </w:numPr>
        <w:tabs>
          <w:tab w:val="left" w:pos="720"/>
        </w:tabs>
        <w:jc w:val="thaiDistribute"/>
        <w:rPr>
          <w:rFonts w:ascii="Angsana New" w:hAnsi="Angsana New"/>
          <w:sz w:val="28"/>
          <w:szCs w:val="28"/>
        </w:rPr>
      </w:pPr>
      <w:r w:rsidRPr="00411DBC">
        <w:rPr>
          <w:rFonts w:ascii="Angsana New" w:hAnsi="Angsana New"/>
          <w:sz w:val="28"/>
          <w:szCs w:val="28"/>
          <w:cs/>
        </w:rPr>
        <w:t xml:space="preserve">กรณี </w:t>
      </w:r>
      <w:r w:rsidRPr="00411DBC">
        <w:rPr>
          <w:rFonts w:ascii="Angsana New" w:hAnsi="Angsana New"/>
          <w:sz w:val="28"/>
          <w:szCs w:val="28"/>
        </w:rPr>
        <w:t xml:space="preserve">: </w:t>
      </w:r>
      <w:r w:rsidRPr="00411DBC">
        <w:rPr>
          <w:rFonts w:ascii="Angsana New" w:hAnsi="Angsana New" w:hint="cs"/>
          <w:sz w:val="28"/>
          <w:szCs w:val="28"/>
          <w:cs/>
        </w:rPr>
        <w:t xml:space="preserve">ราคาจำหน่ายไฟฟ้าลดลงโดยโครงการจะต้องได้รับสัญญาการขายไฟฟ้าในราคา        </w:t>
      </w:r>
      <w:r w:rsidRPr="00411DBC">
        <w:rPr>
          <w:rFonts w:ascii="Angsana New" w:hAnsi="Angsana New"/>
          <w:sz w:val="28"/>
          <w:szCs w:val="28"/>
        </w:rPr>
        <w:t>7.09</w:t>
      </w:r>
      <w:r w:rsidRPr="00411DBC">
        <w:rPr>
          <w:rFonts w:ascii="Angsana New" w:hAnsi="Angsana New" w:hint="cs"/>
          <w:sz w:val="28"/>
          <w:szCs w:val="28"/>
          <w:cs/>
        </w:rPr>
        <w:t xml:space="preserve"> </w:t>
      </w:r>
      <w:r w:rsidRPr="00411DBC">
        <w:rPr>
          <w:rFonts w:ascii="Angsana New" w:hAnsi="Angsana New"/>
          <w:sz w:val="28"/>
          <w:szCs w:val="28"/>
        </w:rPr>
        <w:t xml:space="preserve">cents USD/kWh </w:t>
      </w:r>
      <w:r w:rsidRPr="00411DBC">
        <w:rPr>
          <w:rFonts w:ascii="Angsana New" w:hAnsi="Angsana New" w:hint="cs"/>
          <w:sz w:val="28"/>
          <w:szCs w:val="28"/>
          <w:cs/>
        </w:rPr>
        <w:t xml:space="preserve">ภายในปี </w:t>
      </w:r>
      <w:r w:rsidRPr="00411DBC">
        <w:rPr>
          <w:rFonts w:ascii="Angsana New" w:hAnsi="Angsana New"/>
          <w:sz w:val="28"/>
          <w:szCs w:val="28"/>
        </w:rPr>
        <w:t>2563</w:t>
      </w:r>
    </w:p>
    <w:p w14:paraId="532E1699" w14:textId="77777777" w:rsidR="00020FFE" w:rsidRPr="00411DBC" w:rsidRDefault="00020FFE">
      <w:pPr>
        <w:pStyle w:val="ListParagraph"/>
        <w:numPr>
          <w:ilvl w:val="2"/>
          <w:numId w:val="26"/>
        </w:numPr>
        <w:tabs>
          <w:tab w:val="left" w:pos="720"/>
        </w:tabs>
        <w:ind w:left="2282" w:hanging="581"/>
        <w:jc w:val="thaiDistribute"/>
        <w:rPr>
          <w:rFonts w:ascii="Angsana New" w:hAnsi="Angsana New"/>
          <w:sz w:val="28"/>
          <w:szCs w:val="28"/>
        </w:rPr>
      </w:pPr>
      <w:r w:rsidRPr="00411DBC">
        <w:rPr>
          <w:rFonts w:ascii="Angsana New" w:hAnsi="Angsana New"/>
          <w:sz w:val="28"/>
          <w:szCs w:val="28"/>
          <w:cs/>
        </w:rPr>
        <w:t xml:space="preserve">กรณี </w:t>
      </w:r>
      <w:r w:rsidRPr="00411DBC">
        <w:rPr>
          <w:rFonts w:ascii="Angsana New" w:hAnsi="Angsana New"/>
          <w:sz w:val="28"/>
          <w:szCs w:val="28"/>
        </w:rPr>
        <w:t xml:space="preserve">: </w:t>
      </w:r>
      <w:r w:rsidRPr="00411DBC">
        <w:rPr>
          <w:rFonts w:ascii="Angsana New" w:hAnsi="Angsana New" w:hint="cs"/>
          <w:sz w:val="28"/>
          <w:szCs w:val="28"/>
          <w:cs/>
        </w:rPr>
        <w:t xml:space="preserve">ยุติสัญญาซื้อขายไฟฟ้าก่อนหมดอายุสัญญา บริษัทจะต้องเพิ่มเงินลงทุนเข้าไปในโครงการเท่าจำนวนส่วนต่างที่เกิดขึ้นตามสัดส่วนอัตราร้อยละ </w:t>
      </w:r>
      <w:r w:rsidRPr="00411DBC">
        <w:rPr>
          <w:rFonts w:ascii="Angsana New" w:hAnsi="Angsana New"/>
          <w:sz w:val="28"/>
          <w:szCs w:val="28"/>
        </w:rPr>
        <w:t xml:space="preserve">40 </w:t>
      </w:r>
      <w:r w:rsidRPr="00411DBC">
        <w:rPr>
          <w:rFonts w:ascii="Angsana New" w:hAnsi="Angsana New" w:hint="cs"/>
          <w:sz w:val="28"/>
          <w:szCs w:val="28"/>
          <w:cs/>
        </w:rPr>
        <w:t xml:space="preserve">ที่บริษัทลงทุนใน </w:t>
      </w:r>
      <w:r w:rsidRPr="00411DBC">
        <w:rPr>
          <w:rFonts w:ascii="Angsana New" w:hAnsi="Angsana New"/>
          <w:sz w:val="28"/>
          <w:szCs w:val="28"/>
        </w:rPr>
        <w:t>GA Power Pte Co., Ltd.</w:t>
      </w:r>
      <w:r w:rsidRPr="00411DBC">
        <w:rPr>
          <w:rFonts w:ascii="Angsana New" w:hAnsi="Angsana New" w:hint="cs"/>
          <w:sz w:val="28"/>
          <w:szCs w:val="28"/>
          <w:cs/>
        </w:rPr>
        <w:t xml:space="preserve"> จากต้นเงินกู้ จำนวน </w:t>
      </w:r>
      <w:r w:rsidRPr="00411DBC">
        <w:rPr>
          <w:rFonts w:ascii="Angsana New" w:hAnsi="Angsana New"/>
          <w:sz w:val="28"/>
          <w:szCs w:val="28"/>
        </w:rPr>
        <w:t xml:space="preserve">13.9 </w:t>
      </w:r>
      <w:r w:rsidRPr="00411DBC">
        <w:rPr>
          <w:rFonts w:ascii="Angsana New" w:hAnsi="Angsana New" w:hint="cs"/>
          <w:sz w:val="28"/>
          <w:szCs w:val="28"/>
          <w:cs/>
        </w:rPr>
        <w:t>ล้านเหรียญสหรัฐ</w:t>
      </w:r>
    </w:p>
    <w:p w14:paraId="2A25BCA8" w14:textId="648FCCC8" w:rsidR="00020FFE" w:rsidRPr="00411DBC" w:rsidRDefault="00020FFE" w:rsidP="00E81300">
      <w:pPr>
        <w:tabs>
          <w:tab w:val="left" w:pos="720"/>
        </w:tabs>
        <w:spacing w:before="120" w:after="120"/>
        <w:ind w:left="1259"/>
        <w:jc w:val="thaiDistribute"/>
        <w:rPr>
          <w:rFonts w:ascii="Angsana New" w:hAnsi="Angsana New"/>
          <w:sz w:val="28"/>
          <w:szCs w:val="28"/>
        </w:rPr>
      </w:pPr>
      <w:r w:rsidRPr="00411DBC">
        <w:rPr>
          <w:rFonts w:ascii="Angsana New" w:hAnsi="Angsana New"/>
          <w:sz w:val="28"/>
          <w:szCs w:val="28"/>
          <w:cs/>
        </w:rPr>
        <w:t xml:space="preserve">เมื่อวันที่ </w:t>
      </w:r>
      <w:r w:rsidRPr="00411DBC">
        <w:rPr>
          <w:rFonts w:ascii="Angsana New" w:hAnsi="Angsana New"/>
          <w:sz w:val="28"/>
          <w:szCs w:val="28"/>
        </w:rPr>
        <w:t xml:space="preserve">29 </w:t>
      </w:r>
      <w:r w:rsidRPr="00411DBC">
        <w:rPr>
          <w:rFonts w:ascii="Angsana New" w:hAnsi="Angsana New"/>
          <w:sz w:val="28"/>
          <w:szCs w:val="28"/>
          <w:cs/>
        </w:rPr>
        <w:t xml:space="preserve">ธันวาคม </w:t>
      </w:r>
      <w:r w:rsidRPr="00411DBC">
        <w:rPr>
          <w:rFonts w:ascii="Angsana New" w:hAnsi="Angsana New"/>
          <w:sz w:val="28"/>
          <w:szCs w:val="28"/>
        </w:rPr>
        <w:t xml:space="preserve">2563 </w:t>
      </w:r>
      <w:r w:rsidRPr="00411DBC">
        <w:rPr>
          <w:rFonts w:ascii="Angsana New" w:hAnsi="Angsana New"/>
          <w:sz w:val="28"/>
          <w:szCs w:val="28"/>
          <w:cs/>
        </w:rPr>
        <w:t xml:space="preserve">โครงการไฟฟ้าพลังงานแสงอาทิตย์ได้จ่ายไฟฟ้าเข้าระบบเชิงพาณิชย์ </w:t>
      </w:r>
      <w:r w:rsidRPr="00411DBC">
        <w:rPr>
          <w:rFonts w:ascii="Angsana New" w:hAnsi="Angsana New"/>
          <w:sz w:val="28"/>
          <w:szCs w:val="28"/>
        </w:rPr>
        <w:t xml:space="preserve">(COD) </w:t>
      </w:r>
      <w:r w:rsidRPr="00411DBC">
        <w:rPr>
          <w:rFonts w:ascii="Angsana New" w:hAnsi="Angsana New"/>
          <w:sz w:val="28"/>
          <w:szCs w:val="28"/>
          <w:cs/>
        </w:rPr>
        <w:t xml:space="preserve">ให้กับการไฟฟ้าเวียดนามเป็นที่เรียบร้อยแล้ว (อ้างอิง ตามประกาศบริษัทเลขที่ </w:t>
      </w:r>
      <w:r w:rsidRPr="00411DBC">
        <w:rPr>
          <w:rFonts w:ascii="Angsana New" w:hAnsi="Angsana New"/>
          <w:sz w:val="28"/>
          <w:szCs w:val="28"/>
        </w:rPr>
        <w:t xml:space="preserve">B-HO No. 001/2564 </w:t>
      </w:r>
      <w:r w:rsidRPr="00411DBC">
        <w:rPr>
          <w:rFonts w:ascii="Angsana New" w:hAnsi="Angsana New"/>
          <w:sz w:val="28"/>
          <w:szCs w:val="28"/>
          <w:cs/>
        </w:rPr>
        <w:t xml:space="preserve">เมื่อวันที่ </w:t>
      </w:r>
      <w:r w:rsidRPr="00411DBC">
        <w:rPr>
          <w:rFonts w:ascii="Angsana New" w:hAnsi="Angsana New"/>
          <w:sz w:val="28"/>
          <w:szCs w:val="28"/>
        </w:rPr>
        <w:t xml:space="preserve">4 </w:t>
      </w:r>
      <w:r w:rsidRPr="00411DBC">
        <w:rPr>
          <w:rFonts w:ascii="Angsana New" w:hAnsi="Angsana New"/>
          <w:sz w:val="28"/>
          <w:szCs w:val="28"/>
          <w:cs/>
        </w:rPr>
        <w:t xml:space="preserve">มกราคม </w:t>
      </w:r>
      <w:r w:rsidRPr="00411DBC">
        <w:rPr>
          <w:rFonts w:ascii="Angsana New" w:hAnsi="Angsana New"/>
          <w:sz w:val="28"/>
          <w:szCs w:val="28"/>
        </w:rPr>
        <w:t xml:space="preserve">2564 </w:t>
      </w:r>
      <w:r w:rsidRPr="00411DBC">
        <w:rPr>
          <w:rFonts w:ascii="Angsana New" w:hAnsi="Angsana New"/>
          <w:sz w:val="28"/>
          <w:szCs w:val="28"/>
          <w:cs/>
        </w:rPr>
        <w:t>ในเว็บไซต์ตลาดหลักทรัพย์แห่งประเทศไทย)</w:t>
      </w:r>
    </w:p>
    <w:p w14:paraId="124D6140" w14:textId="5D3F987B" w:rsidR="006E3B19" w:rsidRPr="00411DBC" w:rsidRDefault="00071CB1" w:rsidP="00EB6973">
      <w:pPr>
        <w:tabs>
          <w:tab w:val="left" w:pos="720"/>
        </w:tabs>
        <w:spacing w:before="120" w:after="120"/>
        <w:ind w:left="1259"/>
        <w:jc w:val="thaiDistribute"/>
        <w:rPr>
          <w:rFonts w:ascii="Angsana New" w:hAnsi="Angsana New"/>
          <w:sz w:val="28"/>
          <w:szCs w:val="28"/>
        </w:rPr>
      </w:pPr>
      <w:r w:rsidRPr="00411DBC">
        <w:rPr>
          <w:rFonts w:ascii="Angsana New" w:hAnsi="Angsana New" w:hint="cs"/>
          <w:sz w:val="28"/>
          <w:szCs w:val="28"/>
          <w:cs/>
        </w:rPr>
        <w:t>เมื่อวันที่</w:t>
      </w:r>
      <w:r w:rsidR="000A196F" w:rsidRPr="00411DBC">
        <w:rPr>
          <w:rFonts w:ascii="Angsana New" w:hAnsi="Angsana New"/>
          <w:sz w:val="28"/>
          <w:szCs w:val="28"/>
        </w:rPr>
        <w:t xml:space="preserve"> 31 </w:t>
      </w:r>
      <w:r w:rsidR="000A196F" w:rsidRPr="00411DBC">
        <w:rPr>
          <w:rFonts w:ascii="Angsana New" w:hAnsi="Angsana New" w:hint="cs"/>
          <w:sz w:val="28"/>
          <w:szCs w:val="28"/>
          <w:cs/>
        </w:rPr>
        <w:t xml:space="preserve">ตุลาคม </w:t>
      </w:r>
      <w:r w:rsidR="000A196F" w:rsidRPr="00411DBC">
        <w:rPr>
          <w:rFonts w:ascii="Angsana New" w:hAnsi="Angsana New"/>
          <w:sz w:val="28"/>
          <w:szCs w:val="28"/>
        </w:rPr>
        <w:t>2565</w:t>
      </w:r>
      <w:r w:rsidRPr="00411DBC">
        <w:rPr>
          <w:rFonts w:ascii="Angsana New" w:hAnsi="Angsana New" w:hint="cs"/>
          <w:sz w:val="28"/>
          <w:szCs w:val="28"/>
          <w:cs/>
        </w:rPr>
        <w:t xml:space="preserve"> ที่ประชุมคณะกรรมการ</w:t>
      </w:r>
      <w:r w:rsidR="000A196F" w:rsidRPr="00411DBC">
        <w:rPr>
          <w:rFonts w:ascii="Angsana New" w:hAnsi="Angsana New" w:hint="cs"/>
          <w:sz w:val="28"/>
          <w:szCs w:val="28"/>
          <w:cs/>
        </w:rPr>
        <w:t>บริหาร</w:t>
      </w:r>
      <w:r w:rsidRPr="00411DBC">
        <w:rPr>
          <w:rFonts w:ascii="Angsana New" w:hAnsi="Angsana New"/>
          <w:sz w:val="28"/>
          <w:szCs w:val="28"/>
        </w:rPr>
        <w:t xml:space="preserve"> </w:t>
      </w:r>
      <w:r w:rsidRPr="00411DBC">
        <w:rPr>
          <w:rFonts w:ascii="Angsana New" w:hAnsi="Angsana New" w:hint="cs"/>
          <w:sz w:val="28"/>
          <w:szCs w:val="28"/>
          <w:cs/>
        </w:rPr>
        <w:t xml:space="preserve"> มีมติให้ขาย</w:t>
      </w:r>
      <w:r w:rsidR="000A196F" w:rsidRPr="00411DBC">
        <w:rPr>
          <w:rFonts w:ascii="Angsana New" w:hAnsi="Angsana New" w:hint="cs"/>
          <w:sz w:val="28"/>
          <w:szCs w:val="28"/>
          <w:cs/>
        </w:rPr>
        <w:t xml:space="preserve">หุ้นสามัญของบริษัท </w:t>
      </w:r>
      <w:r w:rsidR="000A196F" w:rsidRPr="00411DBC">
        <w:rPr>
          <w:rFonts w:ascii="Angsana New" w:hAnsi="Angsana New"/>
          <w:sz w:val="28"/>
          <w:szCs w:val="28"/>
        </w:rPr>
        <w:t xml:space="preserve">GA Power Pte.Ltd. </w:t>
      </w:r>
      <w:r w:rsidR="009829CA" w:rsidRPr="00411DBC">
        <w:rPr>
          <w:rFonts w:ascii="Angsana New" w:hAnsi="Angsana New" w:hint="cs"/>
          <w:sz w:val="28"/>
          <w:szCs w:val="28"/>
          <w:cs/>
        </w:rPr>
        <w:t>และอยู่ในกระบวนการทำหนังสือเสนอขายไปยัง</w:t>
      </w:r>
      <w:r w:rsidR="000A196F" w:rsidRPr="00411DBC">
        <w:rPr>
          <w:rFonts w:ascii="Angsana New" w:hAnsi="Angsana New" w:hint="cs"/>
          <w:sz w:val="28"/>
          <w:szCs w:val="28"/>
          <w:cs/>
        </w:rPr>
        <w:t xml:space="preserve">บริษัท </w:t>
      </w:r>
      <w:r w:rsidR="000A196F" w:rsidRPr="00411DBC">
        <w:rPr>
          <w:rFonts w:ascii="Angsana New" w:hAnsi="Angsana New"/>
          <w:sz w:val="28"/>
          <w:szCs w:val="28"/>
        </w:rPr>
        <w:t xml:space="preserve">Energy Sources Investment Pte.Ltd. </w:t>
      </w:r>
      <w:r w:rsidR="003B5806" w:rsidRPr="00411DBC">
        <w:rPr>
          <w:rFonts w:ascii="Angsana New" w:hAnsi="Angsana New" w:hint="cs"/>
          <w:sz w:val="28"/>
          <w:szCs w:val="28"/>
          <w:cs/>
        </w:rPr>
        <w:t xml:space="preserve"> </w:t>
      </w:r>
      <w:r w:rsidR="003B5806" w:rsidRPr="00411DBC">
        <w:rPr>
          <w:rFonts w:ascii="Angsana New" w:hAnsi="Angsana New"/>
          <w:sz w:val="28"/>
          <w:szCs w:val="28"/>
        </w:rPr>
        <w:t xml:space="preserve">(ESI) </w:t>
      </w:r>
    </w:p>
    <w:p w14:paraId="33CA9CDA" w14:textId="3E6F2AE1" w:rsidR="00EB6973" w:rsidRPr="00411DBC" w:rsidRDefault="00EB6973" w:rsidP="00EB6973">
      <w:pPr>
        <w:pStyle w:val="ListParagraph"/>
        <w:spacing w:before="120"/>
        <w:ind w:left="1276"/>
        <w:jc w:val="thaiDistribute"/>
        <w:rPr>
          <w:rFonts w:ascii="Angsana New" w:hAnsi="Angsana New"/>
          <w:sz w:val="28"/>
          <w:szCs w:val="28"/>
        </w:rPr>
      </w:pPr>
      <w:r w:rsidRPr="00411DBC">
        <w:rPr>
          <w:rFonts w:ascii="Angsana New" w:hAnsi="Angsana New" w:hint="cs"/>
          <w:sz w:val="28"/>
          <w:szCs w:val="28"/>
          <w:cs/>
        </w:rPr>
        <w:t xml:space="preserve">ต่อมาเมื่อวันที่ </w:t>
      </w:r>
      <w:r w:rsidR="00C171A7" w:rsidRPr="00411DBC">
        <w:rPr>
          <w:rFonts w:ascii="Angsana New" w:hAnsi="Angsana New"/>
          <w:sz w:val="28"/>
          <w:szCs w:val="28"/>
        </w:rPr>
        <w:t>11</w:t>
      </w:r>
      <w:r w:rsidRPr="00411DBC">
        <w:rPr>
          <w:rFonts w:ascii="Angsana New" w:hAnsi="Angsana New"/>
          <w:sz w:val="28"/>
          <w:szCs w:val="28"/>
        </w:rPr>
        <w:t xml:space="preserve"> </w:t>
      </w:r>
      <w:r w:rsidR="00C171A7" w:rsidRPr="00411DBC">
        <w:rPr>
          <w:rFonts w:ascii="Angsana New" w:hAnsi="Angsana New" w:hint="cs"/>
          <w:sz w:val="28"/>
          <w:szCs w:val="28"/>
          <w:cs/>
        </w:rPr>
        <w:t>พฤศจิกายน</w:t>
      </w:r>
      <w:r w:rsidRPr="00411DBC">
        <w:rPr>
          <w:rFonts w:ascii="Angsana New" w:hAnsi="Angsana New" w:hint="cs"/>
          <w:sz w:val="28"/>
          <w:szCs w:val="28"/>
          <w:cs/>
        </w:rPr>
        <w:t xml:space="preserve"> </w:t>
      </w:r>
      <w:r w:rsidRPr="00411DBC">
        <w:rPr>
          <w:rFonts w:ascii="Angsana New" w:hAnsi="Angsana New"/>
          <w:sz w:val="28"/>
          <w:szCs w:val="28"/>
        </w:rPr>
        <w:t>2565</w:t>
      </w:r>
      <w:r w:rsidRPr="00411DBC">
        <w:rPr>
          <w:rFonts w:ascii="Angsana New" w:hAnsi="Angsana New" w:hint="cs"/>
          <w:sz w:val="28"/>
          <w:szCs w:val="28"/>
          <w:cs/>
        </w:rPr>
        <w:t xml:space="preserve"> มติที่ประชุมคณะกรรมการบริษัท </w:t>
      </w:r>
      <w:r w:rsidR="00C171A7" w:rsidRPr="00411DBC">
        <w:rPr>
          <w:rFonts w:ascii="Angsana New" w:hAnsi="Angsana New" w:hint="cs"/>
          <w:sz w:val="28"/>
          <w:szCs w:val="28"/>
          <w:cs/>
        </w:rPr>
        <w:t xml:space="preserve">ครั้งที่ </w:t>
      </w:r>
      <w:r w:rsidR="00C171A7" w:rsidRPr="00411DBC">
        <w:rPr>
          <w:rFonts w:ascii="Angsana New" w:hAnsi="Angsana New"/>
          <w:sz w:val="28"/>
          <w:szCs w:val="28"/>
        </w:rPr>
        <w:t xml:space="preserve">11/2565 </w:t>
      </w:r>
      <w:r w:rsidRPr="00411DBC">
        <w:rPr>
          <w:rFonts w:ascii="Angsana New" w:hAnsi="Angsana New" w:hint="cs"/>
          <w:sz w:val="28"/>
          <w:szCs w:val="28"/>
          <w:cs/>
        </w:rPr>
        <w:t>ได้มีการอนุมัติการขาย</w:t>
      </w:r>
      <w:r w:rsidR="00C171A7" w:rsidRPr="00411DBC">
        <w:rPr>
          <w:rFonts w:ascii="Angsana New" w:hAnsi="Angsana New" w:hint="cs"/>
          <w:sz w:val="28"/>
          <w:szCs w:val="28"/>
          <w:cs/>
        </w:rPr>
        <w:t>หุ้นสามัญของ</w:t>
      </w:r>
      <w:r w:rsidRPr="00411DBC">
        <w:rPr>
          <w:rFonts w:ascii="Angsana New" w:hAnsi="Angsana New" w:hint="cs"/>
          <w:sz w:val="28"/>
          <w:szCs w:val="28"/>
          <w:cs/>
        </w:rPr>
        <w:t xml:space="preserve">บริษัท </w:t>
      </w:r>
      <w:r w:rsidR="00C171A7" w:rsidRPr="00411DBC">
        <w:rPr>
          <w:rFonts w:ascii="Angsana New" w:hAnsi="Angsana New"/>
          <w:sz w:val="28"/>
          <w:szCs w:val="28"/>
        </w:rPr>
        <w:t>GA Power Pte.Ltd.(GAP)</w:t>
      </w:r>
      <w:r w:rsidRPr="00411DBC">
        <w:rPr>
          <w:rFonts w:ascii="Angsana New" w:hAnsi="Angsana New" w:hint="cs"/>
          <w:sz w:val="28"/>
          <w:szCs w:val="28"/>
          <w:cs/>
        </w:rPr>
        <w:t xml:space="preserve"> โดยได้ทำสัญญาซื้อขายกัน</w:t>
      </w:r>
      <w:r w:rsidR="006D50D3" w:rsidRPr="00411DBC">
        <w:rPr>
          <w:rFonts w:ascii="Angsana New" w:hAnsi="Angsana New" w:hint="cs"/>
          <w:sz w:val="28"/>
          <w:szCs w:val="28"/>
          <w:cs/>
        </w:rPr>
        <w:t xml:space="preserve"> เมื่อวันที่</w:t>
      </w:r>
      <w:r w:rsidR="006D50D3" w:rsidRPr="00411DBC">
        <w:rPr>
          <w:rFonts w:ascii="Angsana New" w:hAnsi="Angsana New"/>
          <w:sz w:val="28"/>
          <w:szCs w:val="28"/>
        </w:rPr>
        <w:t xml:space="preserve"> 15 </w:t>
      </w:r>
      <w:r w:rsidR="006D50D3" w:rsidRPr="00411DBC">
        <w:rPr>
          <w:rFonts w:ascii="Angsana New" w:hAnsi="Angsana New" w:hint="cs"/>
          <w:sz w:val="28"/>
          <w:szCs w:val="28"/>
          <w:cs/>
        </w:rPr>
        <w:t xml:space="preserve">พฤศจิกายน </w:t>
      </w:r>
      <w:r w:rsidR="006D50D3" w:rsidRPr="00411DBC">
        <w:rPr>
          <w:rFonts w:ascii="Angsana New" w:hAnsi="Angsana New"/>
          <w:sz w:val="28"/>
          <w:szCs w:val="28"/>
        </w:rPr>
        <w:t xml:space="preserve">2565 </w:t>
      </w:r>
      <w:r w:rsidR="006D50D3" w:rsidRPr="00411DBC">
        <w:rPr>
          <w:rFonts w:ascii="Angsana New" w:hAnsi="Angsana New" w:hint="cs"/>
          <w:sz w:val="28"/>
          <w:szCs w:val="28"/>
          <w:cs/>
        </w:rPr>
        <w:t>และ</w:t>
      </w:r>
      <w:r w:rsidR="006D50D3" w:rsidRPr="00411DBC">
        <w:rPr>
          <w:rFonts w:ascii="Angsana New" w:hAnsi="Angsana New"/>
          <w:sz w:val="28"/>
          <w:szCs w:val="28"/>
          <w:cs/>
        </w:rPr>
        <w:t>กำหนดให้โอน</w:t>
      </w:r>
      <w:r w:rsidR="006D50D3" w:rsidRPr="00411DBC">
        <w:rPr>
          <w:rFonts w:ascii="Angsana New" w:hAnsi="Angsana New" w:hint="cs"/>
          <w:sz w:val="28"/>
          <w:szCs w:val="28"/>
          <w:cs/>
        </w:rPr>
        <w:t>กรรมสิทธิ์หุ้น</w:t>
      </w:r>
      <w:r w:rsidR="006D50D3" w:rsidRPr="00411DBC">
        <w:rPr>
          <w:rFonts w:ascii="Angsana New" w:hAnsi="Angsana New"/>
          <w:sz w:val="28"/>
          <w:szCs w:val="28"/>
          <w:cs/>
        </w:rPr>
        <w:t>ของบริษัท</w:t>
      </w:r>
      <w:r w:rsidR="006D50D3" w:rsidRPr="00411DBC">
        <w:rPr>
          <w:rFonts w:ascii="Angsana New" w:hAnsi="Angsana New"/>
          <w:sz w:val="28"/>
          <w:szCs w:val="28"/>
        </w:rPr>
        <w:t xml:space="preserve"> GA Power Pte.Ltd.(GAP)</w:t>
      </w:r>
      <w:r w:rsidR="006D50D3" w:rsidRPr="00411DBC">
        <w:rPr>
          <w:rFonts w:ascii="Angsana New" w:hAnsi="Angsana New" w:hint="cs"/>
          <w:sz w:val="28"/>
          <w:szCs w:val="28"/>
          <w:cs/>
        </w:rPr>
        <w:t xml:space="preserve"> และสิทธิเรียกร้องตามสัญญาเงินกู้</w:t>
      </w:r>
      <w:r w:rsidR="00BB16B7" w:rsidRPr="00411DBC">
        <w:rPr>
          <w:rFonts w:ascii="Angsana New" w:hAnsi="Angsana New" w:hint="cs"/>
          <w:sz w:val="28"/>
          <w:szCs w:val="28"/>
          <w:cs/>
        </w:rPr>
        <w:t xml:space="preserve">(ราคา ณ วันตัดรายการ </w:t>
      </w:r>
      <w:r w:rsidR="00BB16B7" w:rsidRPr="00411DBC">
        <w:rPr>
          <w:rFonts w:ascii="Angsana New" w:hAnsi="Angsana New"/>
          <w:sz w:val="28"/>
          <w:szCs w:val="28"/>
        </w:rPr>
        <w:t>Cut off date 14</w:t>
      </w:r>
      <w:r w:rsidR="00BB16B7" w:rsidRPr="00411DBC">
        <w:rPr>
          <w:rFonts w:ascii="Angsana New" w:hAnsi="Angsana New" w:hint="cs"/>
          <w:sz w:val="28"/>
          <w:szCs w:val="28"/>
          <w:cs/>
        </w:rPr>
        <w:t xml:space="preserve"> พฤศจิกายน </w:t>
      </w:r>
      <w:r w:rsidR="00BB16B7" w:rsidRPr="00411DBC">
        <w:rPr>
          <w:rFonts w:ascii="Angsana New" w:hAnsi="Angsana New"/>
          <w:sz w:val="28"/>
          <w:szCs w:val="28"/>
        </w:rPr>
        <w:t>2565</w:t>
      </w:r>
      <w:r w:rsidR="00BB16B7" w:rsidRPr="00411DBC">
        <w:rPr>
          <w:rFonts w:ascii="Angsana New" w:hAnsi="Angsana New" w:hint="cs"/>
          <w:sz w:val="28"/>
          <w:szCs w:val="28"/>
          <w:cs/>
        </w:rPr>
        <w:t>)</w:t>
      </w:r>
      <w:r w:rsidRPr="00411DBC">
        <w:rPr>
          <w:rFonts w:ascii="Angsana New" w:hAnsi="Angsana New"/>
          <w:sz w:val="28"/>
          <w:szCs w:val="28"/>
        </w:rPr>
        <w:t xml:space="preserve"> </w:t>
      </w:r>
      <w:r w:rsidRPr="00411DBC">
        <w:rPr>
          <w:rFonts w:ascii="Angsana New" w:hAnsi="Angsana New"/>
          <w:sz w:val="28"/>
          <w:szCs w:val="28"/>
          <w:cs/>
        </w:rPr>
        <w:t>ดังนั้นในการนำเสนองบการเงิน</w:t>
      </w:r>
      <w:r w:rsidRPr="00411DBC">
        <w:rPr>
          <w:rFonts w:ascii="Angsana New" w:hAnsi="Angsana New" w:hint="cs"/>
          <w:sz w:val="28"/>
          <w:szCs w:val="28"/>
          <w:cs/>
        </w:rPr>
        <w:t>สำหรับ</w:t>
      </w:r>
      <w:r w:rsidR="006D50D3" w:rsidRPr="00411DBC">
        <w:rPr>
          <w:rFonts w:ascii="Angsana New" w:hAnsi="Angsana New" w:hint="cs"/>
          <w:sz w:val="28"/>
          <w:szCs w:val="28"/>
          <w:cs/>
        </w:rPr>
        <w:t>ปี</w:t>
      </w:r>
      <w:r w:rsidRPr="00411DBC">
        <w:rPr>
          <w:rFonts w:ascii="Angsana New" w:hAnsi="Angsana New" w:hint="cs"/>
          <w:sz w:val="28"/>
          <w:szCs w:val="28"/>
          <w:cs/>
        </w:rPr>
        <w:t xml:space="preserve">สิ้นสุดวันที่ </w:t>
      </w:r>
      <w:r w:rsidRPr="00411DBC">
        <w:rPr>
          <w:rFonts w:ascii="Angsana New" w:hAnsi="Angsana New"/>
          <w:sz w:val="28"/>
          <w:szCs w:val="28"/>
        </w:rPr>
        <w:t>3</w:t>
      </w:r>
      <w:r w:rsidR="006D50D3" w:rsidRPr="00411DBC">
        <w:rPr>
          <w:rFonts w:ascii="Angsana New" w:hAnsi="Angsana New"/>
          <w:sz w:val="28"/>
          <w:szCs w:val="28"/>
        </w:rPr>
        <w:t>1</w:t>
      </w:r>
      <w:r w:rsidRPr="00411DBC">
        <w:rPr>
          <w:rFonts w:ascii="Angsana New" w:hAnsi="Angsana New"/>
          <w:sz w:val="28"/>
          <w:szCs w:val="28"/>
        </w:rPr>
        <w:t xml:space="preserve"> </w:t>
      </w:r>
      <w:r w:rsidR="006D50D3" w:rsidRPr="00411DBC">
        <w:rPr>
          <w:rFonts w:ascii="Angsana New" w:hAnsi="Angsana New" w:hint="cs"/>
          <w:sz w:val="28"/>
          <w:szCs w:val="28"/>
          <w:cs/>
        </w:rPr>
        <w:t>ธันวาคม</w:t>
      </w:r>
      <w:r w:rsidRPr="00411DBC">
        <w:rPr>
          <w:rFonts w:ascii="Angsana New" w:hAnsi="Angsana New" w:hint="cs"/>
          <w:sz w:val="28"/>
          <w:szCs w:val="28"/>
          <w:cs/>
        </w:rPr>
        <w:t xml:space="preserve"> </w:t>
      </w:r>
      <w:r w:rsidRPr="00411DBC">
        <w:rPr>
          <w:rFonts w:ascii="Angsana New" w:hAnsi="Angsana New"/>
          <w:sz w:val="28"/>
          <w:szCs w:val="28"/>
        </w:rPr>
        <w:t>2565</w:t>
      </w:r>
      <w:r w:rsidRPr="00411DBC">
        <w:rPr>
          <w:rFonts w:ascii="Angsana New" w:hAnsi="Angsana New" w:hint="cs"/>
          <w:sz w:val="28"/>
          <w:szCs w:val="28"/>
          <w:cs/>
        </w:rPr>
        <w:t xml:space="preserve"> </w:t>
      </w:r>
      <w:r w:rsidRPr="00411DBC">
        <w:rPr>
          <w:rFonts w:ascii="Angsana New" w:hAnsi="Angsana New"/>
          <w:sz w:val="28"/>
          <w:szCs w:val="28"/>
          <w:cs/>
        </w:rPr>
        <w:t xml:space="preserve">จึงได้รวมผลการดำเนินงาน ระหว่างวันที่ </w:t>
      </w:r>
      <w:r w:rsidR="006D50D3" w:rsidRPr="00411DBC">
        <w:rPr>
          <w:rFonts w:ascii="Angsana New" w:hAnsi="Angsana New"/>
          <w:sz w:val="28"/>
          <w:szCs w:val="28"/>
        </w:rPr>
        <w:t>1</w:t>
      </w:r>
      <w:r w:rsidRPr="00411DBC">
        <w:rPr>
          <w:rFonts w:ascii="Angsana New" w:hAnsi="Angsana New" w:hint="cs"/>
          <w:sz w:val="28"/>
          <w:szCs w:val="28"/>
          <w:cs/>
        </w:rPr>
        <w:t xml:space="preserve"> </w:t>
      </w:r>
      <w:r w:rsidR="006D50D3" w:rsidRPr="00411DBC">
        <w:rPr>
          <w:rFonts w:ascii="Angsana New" w:hAnsi="Angsana New" w:hint="cs"/>
          <w:sz w:val="28"/>
          <w:szCs w:val="28"/>
          <w:cs/>
        </w:rPr>
        <w:t>มกราคม</w:t>
      </w:r>
      <w:r w:rsidRPr="00411DBC">
        <w:rPr>
          <w:rFonts w:ascii="Angsana New" w:hAnsi="Angsana New"/>
          <w:sz w:val="28"/>
          <w:szCs w:val="28"/>
          <w:cs/>
        </w:rPr>
        <w:t xml:space="preserve"> </w:t>
      </w:r>
      <w:r w:rsidRPr="00411DBC">
        <w:rPr>
          <w:rFonts w:ascii="Angsana New" w:hAnsi="Angsana New"/>
          <w:sz w:val="28"/>
          <w:szCs w:val="28"/>
        </w:rPr>
        <w:t>2565</w:t>
      </w:r>
      <w:r w:rsidRPr="00411DBC">
        <w:rPr>
          <w:rFonts w:ascii="Angsana New" w:hAnsi="Angsana New"/>
          <w:sz w:val="28"/>
          <w:szCs w:val="28"/>
          <w:cs/>
        </w:rPr>
        <w:t xml:space="preserve"> ถึง วันที่ </w:t>
      </w:r>
      <w:r w:rsidR="006D50D3" w:rsidRPr="00411DBC">
        <w:rPr>
          <w:rFonts w:ascii="Angsana New" w:hAnsi="Angsana New"/>
          <w:sz w:val="28"/>
          <w:szCs w:val="28"/>
        </w:rPr>
        <w:t>1</w:t>
      </w:r>
      <w:r w:rsidR="00BB16B7" w:rsidRPr="00411DBC">
        <w:rPr>
          <w:rFonts w:ascii="Angsana New" w:hAnsi="Angsana New"/>
          <w:sz w:val="28"/>
          <w:szCs w:val="28"/>
        </w:rPr>
        <w:t>4</w:t>
      </w:r>
      <w:r w:rsidRPr="00411DBC">
        <w:rPr>
          <w:rFonts w:ascii="Angsana New" w:hAnsi="Angsana New"/>
          <w:sz w:val="28"/>
          <w:szCs w:val="28"/>
        </w:rPr>
        <w:t xml:space="preserve"> </w:t>
      </w:r>
      <w:r w:rsidR="006D50D3" w:rsidRPr="00411DBC">
        <w:rPr>
          <w:rFonts w:ascii="Angsana New" w:hAnsi="Angsana New" w:hint="cs"/>
          <w:sz w:val="28"/>
          <w:szCs w:val="28"/>
          <w:cs/>
        </w:rPr>
        <w:t>พฤศจิกายน</w:t>
      </w:r>
      <w:r w:rsidRPr="00411DBC">
        <w:rPr>
          <w:rFonts w:ascii="Angsana New" w:hAnsi="Angsana New" w:hint="cs"/>
          <w:sz w:val="28"/>
          <w:szCs w:val="28"/>
          <w:cs/>
        </w:rPr>
        <w:t xml:space="preserve"> </w:t>
      </w:r>
      <w:r w:rsidRPr="00411DBC">
        <w:rPr>
          <w:rFonts w:ascii="Angsana New" w:hAnsi="Angsana New"/>
          <w:sz w:val="28"/>
          <w:szCs w:val="28"/>
        </w:rPr>
        <w:t>2565</w:t>
      </w:r>
      <w:r w:rsidR="006D50D3" w:rsidRPr="00411DBC">
        <w:rPr>
          <w:rFonts w:ascii="Angsana New" w:hAnsi="Angsana New" w:hint="cs"/>
          <w:sz w:val="28"/>
          <w:szCs w:val="28"/>
          <w:cs/>
        </w:rPr>
        <w:t xml:space="preserve"> </w:t>
      </w:r>
      <w:r w:rsidRPr="00411DBC">
        <w:rPr>
          <w:rFonts w:ascii="Angsana New" w:hAnsi="Angsana New"/>
          <w:sz w:val="28"/>
          <w:szCs w:val="28"/>
          <w:cs/>
        </w:rPr>
        <w:t xml:space="preserve">ในงบกำไรขาดทุนรวม </w:t>
      </w:r>
      <w:r w:rsidRPr="00411DBC">
        <w:rPr>
          <w:rFonts w:ascii="Angsana New" w:hAnsi="Angsana New" w:hint="cs"/>
          <w:sz w:val="28"/>
          <w:szCs w:val="28"/>
          <w:cs/>
        </w:rPr>
        <w:t>ได้ตัดรายการเงินลงทุน</w:t>
      </w:r>
      <w:r w:rsidR="006D50D3" w:rsidRPr="00411DBC">
        <w:rPr>
          <w:rFonts w:ascii="Angsana New" w:hAnsi="Angsana New"/>
          <w:sz w:val="28"/>
          <w:szCs w:val="28"/>
          <w:cs/>
        </w:rPr>
        <w:t>บริษัท</w:t>
      </w:r>
      <w:r w:rsidR="006D50D3" w:rsidRPr="00411DBC">
        <w:rPr>
          <w:rFonts w:ascii="Angsana New" w:hAnsi="Angsana New"/>
          <w:sz w:val="28"/>
          <w:szCs w:val="28"/>
        </w:rPr>
        <w:t xml:space="preserve"> GA Power Pte.Ltd.(GAP) </w:t>
      </w:r>
      <w:r w:rsidRPr="00411DBC">
        <w:rPr>
          <w:rFonts w:ascii="Angsana New" w:hAnsi="Angsana New" w:hint="cs"/>
          <w:sz w:val="28"/>
          <w:szCs w:val="28"/>
          <w:cs/>
        </w:rPr>
        <w:t xml:space="preserve">ออกจากงบแสดงฐานะการเงินรวม ตั้งแต่วันที่ </w:t>
      </w:r>
      <w:r w:rsidR="006D50D3" w:rsidRPr="00411DBC">
        <w:rPr>
          <w:rFonts w:ascii="Angsana New" w:hAnsi="Angsana New"/>
          <w:sz w:val="28"/>
          <w:szCs w:val="28"/>
        </w:rPr>
        <w:t>1</w:t>
      </w:r>
      <w:r w:rsidR="00BB16B7" w:rsidRPr="00411DBC">
        <w:rPr>
          <w:rFonts w:ascii="Angsana New" w:hAnsi="Angsana New"/>
          <w:sz w:val="28"/>
          <w:szCs w:val="28"/>
        </w:rPr>
        <w:t>4</w:t>
      </w:r>
      <w:r w:rsidRPr="00411DBC">
        <w:rPr>
          <w:rFonts w:ascii="Angsana New" w:hAnsi="Angsana New"/>
          <w:sz w:val="28"/>
          <w:szCs w:val="28"/>
        </w:rPr>
        <w:t xml:space="preserve"> </w:t>
      </w:r>
      <w:r w:rsidR="006D50D3" w:rsidRPr="00411DBC">
        <w:rPr>
          <w:rFonts w:ascii="Angsana New" w:hAnsi="Angsana New" w:hint="cs"/>
          <w:sz w:val="28"/>
          <w:szCs w:val="28"/>
          <w:cs/>
        </w:rPr>
        <w:t>พฤศจิกายน</w:t>
      </w:r>
      <w:r w:rsidRPr="00411DBC">
        <w:rPr>
          <w:rFonts w:ascii="Angsana New" w:hAnsi="Angsana New" w:hint="cs"/>
          <w:sz w:val="28"/>
          <w:szCs w:val="28"/>
          <w:cs/>
        </w:rPr>
        <w:t xml:space="preserve"> </w:t>
      </w:r>
      <w:r w:rsidRPr="00411DBC">
        <w:rPr>
          <w:rFonts w:ascii="Angsana New" w:hAnsi="Angsana New"/>
          <w:sz w:val="28"/>
          <w:szCs w:val="28"/>
        </w:rPr>
        <w:t xml:space="preserve">2565 </w:t>
      </w:r>
      <w:r w:rsidRPr="00411DBC">
        <w:rPr>
          <w:rFonts w:ascii="Angsana New" w:hAnsi="Angsana New" w:hint="cs"/>
          <w:sz w:val="28"/>
          <w:szCs w:val="28"/>
          <w:cs/>
        </w:rPr>
        <w:t>เป็นต้นไป</w:t>
      </w:r>
    </w:p>
    <w:p w14:paraId="1FB0F198" w14:textId="77777777" w:rsidR="00E81300" w:rsidRPr="00411DBC" w:rsidRDefault="00E81300">
      <w:pPr>
        <w:pStyle w:val="ListParagraph"/>
        <w:numPr>
          <w:ilvl w:val="0"/>
          <w:numId w:val="20"/>
        </w:numPr>
        <w:spacing w:before="120"/>
        <w:ind w:left="270" w:firstLine="581"/>
        <w:jc w:val="thaiDistribute"/>
        <w:rPr>
          <w:rFonts w:ascii="Angsana New" w:hAnsi="Angsana New"/>
          <w:b/>
          <w:bCs/>
          <w:sz w:val="32"/>
          <w:szCs w:val="32"/>
        </w:rPr>
      </w:pPr>
      <w:bookmarkStart w:id="17" w:name="_Hlk87824112"/>
      <w:bookmarkStart w:id="18" w:name="_Hlk142948784"/>
      <w:r w:rsidRPr="00411DBC">
        <w:rPr>
          <w:rFonts w:ascii="Angsana New" w:hAnsi="Angsana New" w:hint="cs"/>
          <w:b/>
          <w:bCs/>
          <w:sz w:val="28"/>
          <w:szCs w:val="28"/>
          <w:cs/>
        </w:rPr>
        <w:t>บริษัท เดอะ เมกะวัตต์ จำกัด</w:t>
      </w:r>
    </w:p>
    <w:p w14:paraId="3AA70D92" w14:textId="68ABE627" w:rsidR="00D13A63" w:rsidRPr="00411DBC" w:rsidRDefault="00D13A63" w:rsidP="00D13A63">
      <w:pPr>
        <w:pStyle w:val="ListParagraph"/>
        <w:spacing w:before="120"/>
        <w:ind w:left="851"/>
        <w:jc w:val="thaiDistribute"/>
        <w:rPr>
          <w:rFonts w:ascii="Angsana New" w:hAnsi="Angsana New"/>
          <w:spacing w:val="-2"/>
          <w:sz w:val="28"/>
          <w:szCs w:val="28"/>
        </w:rPr>
      </w:pPr>
      <w:bookmarkStart w:id="19" w:name="_Hlk142948573"/>
      <w:bookmarkStart w:id="20" w:name="_Hlk103522330"/>
      <w:r w:rsidRPr="00411DBC">
        <w:rPr>
          <w:rFonts w:ascii="Angsana New" w:hAnsi="Angsana New" w:hint="cs"/>
          <w:spacing w:val="-2"/>
          <w:sz w:val="28"/>
          <w:szCs w:val="28"/>
          <w:cs/>
        </w:rPr>
        <w:t>สืบเนื่องจาก</w:t>
      </w:r>
      <w:r w:rsidRPr="00411DBC">
        <w:rPr>
          <w:rFonts w:ascii="Angsana New" w:hAnsi="Angsana New"/>
          <w:spacing w:val="-2"/>
          <w:sz w:val="28"/>
          <w:szCs w:val="28"/>
          <w:cs/>
        </w:rPr>
        <w:t xml:space="preserve"> ที่ประชุมคณะกรรมการบริษัท ครั้งที่ 3/2566 มีมติ</w:t>
      </w:r>
      <w:r w:rsidRPr="00411DBC">
        <w:rPr>
          <w:rFonts w:ascii="Angsana New" w:hAnsi="Angsana New" w:hint="cs"/>
          <w:spacing w:val="-2"/>
          <w:sz w:val="28"/>
          <w:szCs w:val="28"/>
          <w:cs/>
        </w:rPr>
        <w:t>อนุมัติลงทุนเพิ่มใน บริษัท เดอะ เมกะวัตต์ จำกัด</w:t>
      </w:r>
    </w:p>
    <w:p w14:paraId="5F27ED7F" w14:textId="0627FFC9" w:rsidR="00D13A63" w:rsidRPr="00411DBC" w:rsidRDefault="00D13A63" w:rsidP="00D13A63">
      <w:pPr>
        <w:pStyle w:val="ListParagraph"/>
        <w:ind w:left="1211" w:right="28"/>
        <w:jc w:val="thaiDistribute"/>
        <w:rPr>
          <w:rFonts w:ascii="Angsana New" w:hAnsi="Angsana New"/>
          <w:spacing w:val="-2"/>
          <w:sz w:val="28"/>
          <w:szCs w:val="28"/>
        </w:rPr>
      </w:pPr>
      <w:r w:rsidRPr="00411DBC">
        <w:rPr>
          <w:rFonts w:ascii="Angsana New" w:hAnsi="Angsana New"/>
          <w:spacing w:val="-2"/>
          <w:sz w:val="28"/>
          <w:szCs w:val="28"/>
          <w:cs/>
        </w:rPr>
        <w:t>จำนวน 16</w:t>
      </w:r>
      <w:r w:rsidRPr="00411DBC">
        <w:rPr>
          <w:rFonts w:ascii="Angsana New" w:hAnsi="Angsana New"/>
          <w:spacing w:val="-2"/>
          <w:sz w:val="28"/>
          <w:szCs w:val="28"/>
        </w:rPr>
        <w:t>,</w:t>
      </w:r>
      <w:r w:rsidRPr="00411DBC">
        <w:rPr>
          <w:rFonts w:ascii="Angsana New" w:hAnsi="Angsana New"/>
          <w:spacing w:val="-2"/>
          <w:sz w:val="28"/>
          <w:szCs w:val="28"/>
          <w:cs/>
        </w:rPr>
        <w:t>460</w:t>
      </w:r>
      <w:r w:rsidRPr="00411DBC">
        <w:rPr>
          <w:rFonts w:ascii="Angsana New" w:hAnsi="Angsana New"/>
          <w:spacing w:val="-2"/>
          <w:sz w:val="28"/>
          <w:szCs w:val="28"/>
        </w:rPr>
        <w:t>,</w:t>
      </w:r>
      <w:r w:rsidRPr="00411DBC">
        <w:rPr>
          <w:rFonts w:ascii="Angsana New" w:hAnsi="Angsana New"/>
          <w:spacing w:val="-2"/>
          <w:sz w:val="28"/>
          <w:szCs w:val="28"/>
          <w:cs/>
        </w:rPr>
        <w:t xml:space="preserve">000 หุ้น </w:t>
      </w:r>
      <w:r w:rsidRPr="00411DBC">
        <w:rPr>
          <w:rFonts w:ascii="Angsana New" w:hAnsi="Angsana New" w:hint="cs"/>
          <w:spacing w:val="-2"/>
          <w:sz w:val="28"/>
          <w:szCs w:val="28"/>
          <w:cs/>
        </w:rPr>
        <w:t xml:space="preserve"> </w:t>
      </w:r>
      <w:r w:rsidR="007B43F5" w:rsidRPr="00411DBC">
        <w:rPr>
          <w:rFonts w:ascii="Angsana New" w:hAnsi="Angsana New" w:hint="cs"/>
          <w:spacing w:val="-2"/>
          <w:sz w:val="28"/>
          <w:szCs w:val="28"/>
          <w:cs/>
        </w:rPr>
        <w:t xml:space="preserve">คิดเป็นจำนวน 570 ล้านบาท   </w:t>
      </w:r>
      <w:r w:rsidR="007B43F5" w:rsidRPr="00411DBC">
        <w:rPr>
          <w:rFonts w:ascii="Angsana New" w:hAnsi="Angsana New"/>
          <w:spacing w:val="-2"/>
          <w:sz w:val="28"/>
          <w:szCs w:val="28"/>
          <w:cs/>
        </w:rPr>
        <w:t>ทำให้ บริษัทฯ ได้ลงทุนใน</w:t>
      </w:r>
      <w:r w:rsidR="007B43F5" w:rsidRPr="00411DBC">
        <w:rPr>
          <w:rFonts w:ascii="Angsana New" w:hAnsi="Angsana New" w:hint="cs"/>
          <w:spacing w:val="-2"/>
          <w:sz w:val="28"/>
          <w:szCs w:val="28"/>
          <w:cs/>
        </w:rPr>
        <w:t xml:space="preserve"> เดอะ </w:t>
      </w:r>
      <w:r w:rsidR="007B43F5" w:rsidRPr="00411DBC">
        <w:rPr>
          <w:rFonts w:ascii="Angsana New" w:hAnsi="Angsana New"/>
          <w:spacing w:val="-2"/>
          <w:sz w:val="28"/>
          <w:szCs w:val="28"/>
          <w:cs/>
        </w:rPr>
        <w:t xml:space="preserve">เมกะวัตต์ </w:t>
      </w:r>
      <w:r w:rsidRPr="00411DBC">
        <w:rPr>
          <w:rFonts w:ascii="Angsana New" w:hAnsi="Angsana New"/>
          <w:spacing w:val="-2"/>
          <w:sz w:val="28"/>
          <w:szCs w:val="28"/>
          <w:cs/>
        </w:rPr>
        <w:t>รวมเป็นเงินลงทุน 1</w:t>
      </w:r>
      <w:r w:rsidRPr="00411DBC">
        <w:rPr>
          <w:rFonts w:ascii="Angsana New" w:hAnsi="Angsana New"/>
          <w:spacing w:val="-2"/>
          <w:sz w:val="28"/>
          <w:szCs w:val="28"/>
        </w:rPr>
        <w:t>,</w:t>
      </w:r>
      <w:r w:rsidRPr="00411DBC">
        <w:rPr>
          <w:rFonts w:ascii="Angsana New" w:hAnsi="Angsana New"/>
          <w:spacing w:val="-2"/>
          <w:sz w:val="28"/>
          <w:szCs w:val="28"/>
          <w:cs/>
        </w:rPr>
        <w:t>720</w:t>
      </w:r>
      <w:r w:rsidRPr="00411DBC">
        <w:rPr>
          <w:rFonts w:ascii="Angsana New" w:hAnsi="Angsana New" w:hint="cs"/>
          <w:spacing w:val="-2"/>
          <w:sz w:val="28"/>
          <w:szCs w:val="28"/>
          <w:cs/>
        </w:rPr>
        <w:t xml:space="preserve"> </w:t>
      </w:r>
      <w:r w:rsidRPr="00411DBC">
        <w:rPr>
          <w:rFonts w:ascii="Angsana New" w:hAnsi="Angsana New"/>
          <w:spacing w:val="-2"/>
          <w:sz w:val="28"/>
          <w:szCs w:val="28"/>
          <w:cs/>
        </w:rPr>
        <w:t xml:space="preserve"> ล้านบาท</w:t>
      </w:r>
      <w:r w:rsidR="007B43F5" w:rsidRPr="00411DBC">
        <w:rPr>
          <w:rFonts w:ascii="Angsana New" w:hAnsi="Angsana New" w:hint="cs"/>
          <w:spacing w:val="-2"/>
          <w:sz w:val="28"/>
          <w:szCs w:val="28"/>
          <w:cs/>
        </w:rPr>
        <w:t xml:space="preserve"> สัดส่วนการถือหุ้น เพิ่มขึ้นจาก ร้อยละ 49.02</w:t>
      </w:r>
      <w:r w:rsidRPr="00411DBC">
        <w:rPr>
          <w:rFonts w:ascii="Angsana New" w:hAnsi="Angsana New"/>
          <w:spacing w:val="-2"/>
          <w:sz w:val="28"/>
          <w:szCs w:val="28"/>
          <w:cs/>
        </w:rPr>
        <w:t xml:space="preserve"> เป็น</w:t>
      </w:r>
      <w:r w:rsidR="007B43F5" w:rsidRPr="00411DBC">
        <w:rPr>
          <w:rFonts w:ascii="Angsana New" w:hAnsi="Angsana New" w:hint="cs"/>
          <w:spacing w:val="-2"/>
          <w:sz w:val="28"/>
          <w:szCs w:val="28"/>
          <w:cs/>
        </w:rPr>
        <w:t>ร้</w:t>
      </w:r>
      <w:r w:rsidRPr="00411DBC">
        <w:rPr>
          <w:rFonts w:ascii="Angsana New" w:hAnsi="Angsana New"/>
          <w:spacing w:val="-2"/>
          <w:sz w:val="28"/>
          <w:szCs w:val="28"/>
          <w:cs/>
        </w:rPr>
        <w:t>อยละ 70.16</w:t>
      </w:r>
      <w:r w:rsidR="007B43F5" w:rsidRPr="00411DBC">
        <w:rPr>
          <w:rFonts w:ascii="Angsana New" w:hAnsi="Angsana New" w:hint="cs"/>
          <w:spacing w:val="-2"/>
          <w:sz w:val="28"/>
          <w:szCs w:val="28"/>
          <w:cs/>
        </w:rPr>
        <w:t xml:space="preserve"> โดยบริษัทกำหนดวันที่โอนอำนาจควบคุมคือ วันที่ 31 พฤษภาคม 2566 ดังนั้น นับตั้งแต่วันที่ดังกล่าว เงินลงทุนใน เดอะ เมกะวัตต์ จึงถือว่าเปลี่ยนสถาระจากบริษัท ร่วม เป็นบริษัทย่อย  ซึ่งได้เปิดเผยรายละเอียดตามหมายเหตุข้อ </w:t>
      </w:r>
      <w:r w:rsidR="007B43F5" w:rsidRPr="00411DBC">
        <w:rPr>
          <w:rFonts w:ascii="Angsana New" w:hAnsi="Angsana New"/>
          <w:spacing w:val="-2"/>
          <w:sz w:val="28"/>
          <w:szCs w:val="28"/>
        </w:rPr>
        <w:t>11</w:t>
      </w:r>
    </w:p>
    <w:p w14:paraId="4E857F8C" w14:textId="77777777" w:rsidR="007B43F5" w:rsidRPr="00411DBC" w:rsidRDefault="007B43F5" w:rsidP="00AA127F">
      <w:pPr>
        <w:spacing w:before="120"/>
        <w:ind w:firstLine="851"/>
        <w:jc w:val="thaiDistribute"/>
        <w:rPr>
          <w:rFonts w:ascii="Angsana New" w:hAnsi="Angsana New"/>
          <w:b/>
          <w:bCs/>
          <w:sz w:val="28"/>
          <w:szCs w:val="28"/>
        </w:rPr>
      </w:pPr>
      <w:bookmarkStart w:id="21" w:name="_Hlk103522522"/>
      <w:bookmarkEnd w:id="17"/>
      <w:bookmarkEnd w:id="18"/>
      <w:bookmarkEnd w:id="19"/>
      <w:bookmarkEnd w:id="20"/>
    </w:p>
    <w:p w14:paraId="055BEA64" w14:textId="77777777" w:rsidR="00AE109A" w:rsidRPr="00411DBC" w:rsidRDefault="00AE109A" w:rsidP="00AA127F">
      <w:pPr>
        <w:spacing w:before="120"/>
        <w:ind w:firstLine="851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67A8A333" w14:textId="311D5CFF" w:rsidR="007D15EE" w:rsidRPr="00411DBC" w:rsidRDefault="00A367A7" w:rsidP="00AA127F">
      <w:pPr>
        <w:spacing w:before="120"/>
        <w:ind w:firstLine="851"/>
        <w:jc w:val="thaiDistribute"/>
        <w:rPr>
          <w:rFonts w:ascii="Angsana New" w:hAnsi="Angsana New"/>
          <w:b/>
          <w:bCs/>
          <w:sz w:val="28"/>
          <w:szCs w:val="28"/>
        </w:rPr>
      </w:pPr>
      <w:r w:rsidRPr="00411DBC">
        <w:rPr>
          <w:rFonts w:ascii="Angsana New" w:hAnsi="Angsana New"/>
          <w:b/>
          <w:bCs/>
          <w:sz w:val="28"/>
          <w:szCs w:val="28"/>
        </w:rPr>
        <w:t>3</w:t>
      </w:r>
      <w:r w:rsidR="00AA127F" w:rsidRPr="00411DBC">
        <w:rPr>
          <w:rFonts w:ascii="Angsana New" w:hAnsi="Angsana New"/>
          <w:b/>
          <w:bCs/>
          <w:sz w:val="28"/>
          <w:szCs w:val="28"/>
        </w:rPr>
        <w:t xml:space="preserve">) </w:t>
      </w:r>
      <w:r w:rsidR="007D15EE" w:rsidRPr="00411DBC">
        <w:rPr>
          <w:rFonts w:ascii="Angsana New" w:hAnsi="Angsana New"/>
          <w:b/>
          <w:bCs/>
          <w:sz w:val="28"/>
          <w:szCs w:val="28"/>
          <w:cs/>
        </w:rPr>
        <w:t>บริษัท อีโคลด์ จำกัด</w:t>
      </w:r>
    </w:p>
    <w:p w14:paraId="4B89C912" w14:textId="5FE8B34C" w:rsidR="007D15EE" w:rsidRPr="00411DBC" w:rsidRDefault="007D15EE" w:rsidP="00AA127F">
      <w:pPr>
        <w:pStyle w:val="ListParagraph"/>
        <w:spacing w:before="120"/>
        <w:ind w:left="1276"/>
        <w:jc w:val="thaiDistribute"/>
        <w:rPr>
          <w:rFonts w:ascii="Angsana New" w:hAnsi="Angsana New"/>
          <w:sz w:val="28"/>
          <w:szCs w:val="28"/>
        </w:rPr>
      </w:pPr>
      <w:r w:rsidRPr="00411DBC">
        <w:rPr>
          <w:rFonts w:ascii="Angsana New" w:hAnsi="Angsana New"/>
          <w:sz w:val="28"/>
          <w:szCs w:val="28"/>
          <w:cs/>
        </w:rPr>
        <w:t>จากมติที่ประชุมคณะกรรมการบริษัท</w:t>
      </w:r>
      <w:r w:rsidRPr="00411DBC">
        <w:rPr>
          <w:rFonts w:ascii="Angsana New" w:hAnsi="Angsana New" w:hint="cs"/>
          <w:sz w:val="28"/>
          <w:szCs w:val="28"/>
          <w:cs/>
        </w:rPr>
        <w:t xml:space="preserve">ฯ </w:t>
      </w:r>
      <w:r w:rsidRPr="00411DBC">
        <w:rPr>
          <w:rFonts w:ascii="Angsana New" w:hAnsi="Angsana New"/>
          <w:sz w:val="28"/>
          <w:szCs w:val="28"/>
          <w:cs/>
        </w:rPr>
        <w:t xml:space="preserve">ครั้งที่ </w:t>
      </w:r>
      <w:r w:rsidRPr="00411DBC">
        <w:rPr>
          <w:rFonts w:ascii="Angsana New" w:hAnsi="Angsana New"/>
          <w:sz w:val="28"/>
          <w:szCs w:val="28"/>
        </w:rPr>
        <w:t xml:space="preserve">15/2563 </w:t>
      </w:r>
      <w:r w:rsidRPr="00411DBC">
        <w:rPr>
          <w:rFonts w:ascii="Angsana New" w:hAnsi="Angsana New"/>
          <w:sz w:val="28"/>
          <w:szCs w:val="28"/>
          <w:cs/>
        </w:rPr>
        <w:t xml:space="preserve">เมื่อวันที่ </w:t>
      </w:r>
      <w:r w:rsidRPr="00411DBC">
        <w:rPr>
          <w:rFonts w:ascii="Angsana New" w:hAnsi="Angsana New"/>
          <w:sz w:val="28"/>
          <w:szCs w:val="28"/>
        </w:rPr>
        <w:t xml:space="preserve">23 </w:t>
      </w:r>
      <w:r w:rsidRPr="00411DBC">
        <w:rPr>
          <w:rFonts w:ascii="Angsana New" w:hAnsi="Angsana New"/>
          <w:sz w:val="28"/>
          <w:szCs w:val="28"/>
          <w:cs/>
        </w:rPr>
        <w:t>ธันวาคม</w:t>
      </w:r>
      <w:r w:rsidRPr="00411DBC">
        <w:rPr>
          <w:rFonts w:ascii="Angsana New" w:hAnsi="Angsana New"/>
          <w:sz w:val="28"/>
          <w:szCs w:val="28"/>
        </w:rPr>
        <w:t xml:space="preserve"> 2563 </w:t>
      </w:r>
      <w:r w:rsidRPr="00411DBC">
        <w:rPr>
          <w:rFonts w:ascii="Angsana New" w:hAnsi="Angsana New"/>
          <w:sz w:val="28"/>
          <w:szCs w:val="28"/>
          <w:cs/>
        </w:rPr>
        <w:t>มีมติอนุมัติให้บริษัทร่วมลงทุนในธุรกิจด้านขนส่งสินค้าแบบควบคุมอุณหภูมิ (</w:t>
      </w:r>
      <w:r w:rsidRPr="00411DBC">
        <w:rPr>
          <w:rFonts w:ascii="Angsana New" w:hAnsi="Angsana New"/>
          <w:sz w:val="28"/>
          <w:szCs w:val="28"/>
        </w:rPr>
        <w:t xml:space="preserve">Cold Chain Logistics) </w:t>
      </w:r>
      <w:r w:rsidRPr="00411DBC">
        <w:rPr>
          <w:rFonts w:ascii="Angsana New" w:hAnsi="Angsana New"/>
          <w:sz w:val="28"/>
          <w:szCs w:val="28"/>
          <w:cs/>
        </w:rPr>
        <w:t>กับ บริษัท เอ็นอาร์</w:t>
      </w:r>
      <w:r w:rsidRPr="00411DBC">
        <w:rPr>
          <w:rFonts w:ascii="Angsana New" w:hAnsi="Angsana New"/>
          <w:sz w:val="28"/>
          <w:szCs w:val="28"/>
        </w:rPr>
        <w:t xml:space="preserve"> </w:t>
      </w:r>
      <w:r w:rsidRPr="00411DBC">
        <w:rPr>
          <w:rFonts w:ascii="Angsana New" w:hAnsi="Angsana New"/>
          <w:sz w:val="28"/>
          <w:szCs w:val="28"/>
          <w:cs/>
        </w:rPr>
        <w:t>อินสแตนท์ โปรดิวซ์ จำกัด (มหาชน) (“</w:t>
      </w:r>
      <w:r w:rsidRPr="00411DBC">
        <w:rPr>
          <w:rFonts w:ascii="Angsana New" w:hAnsi="Angsana New"/>
          <w:sz w:val="28"/>
          <w:szCs w:val="28"/>
        </w:rPr>
        <w:t xml:space="preserve">NRF”) </w:t>
      </w:r>
      <w:r w:rsidRPr="00411DBC">
        <w:rPr>
          <w:rFonts w:ascii="Angsana New" w:hAnsi="Angsana New"/>
          <w:sz w:val="28"/>
          <w:szCs w:val="28"/>
          <w:cs/>
        </w:rPr>
        <w:t xml:space="preserve">ในสัดส่วนการลงทุนร้อยละ </w:t>
      </w:r>
      <w:r w:rsidRPr="00411DBC">
        <w:rPr>
          <w:rFonts w:ascii="Angsana New" w:hAnsi="Angsana New"/>
          <w:sz w:val="28"/>
          <w:szCs w:val="28"/>
        </w:rPr>
        <w:t xml:space="preserve">40 </w:t>
      </w:r>
      <w:r w:rsidRPr="00411DBC">
        <w:rPr>
          <w:rFonts w:ascii="Angsana New" w:hAnsi="Angsana New"/>
          <w:sz w:val="28"/>
          <w:szCs w:val="28"/>
          <w:cs/>
        </w:rPr>
        <w:t xml:space="preserve">ของทุนจดทะเบียนจำนวน </w:t>
      </w:r>
      <w:r w:rsidRPr="00411DBC">
        <w:rPr>
          <w:rFonts w:ascii="Angsana New" w:hAnsi="Angsana New"/>
          <w:sz w:val="28"/>
          <w:szCs w:val="28"/>
        </w:rPr>
        <w:t xml:space="preserve">50 </w:t>
      </w:r>
      <w:r w:rsidRPr="00411DBC">
        <w:rPr>
          <w:rFonts w:ascii="Angsana New" w:hAnsi="Angsana New"/>
          <w:sz w:val="28"/>
          <w:szCs w:val="28"/>
          <w:cs/>
        </w:rPr>
        <w:t>ล้านบาท ต่อมาที่</w:t>
      </w:r>
      <w:r w:rsidRPr="00411DBC">
        <w:rPr>
          <w:rFonts w:ascii="Angsana New" w:hAnsi="Angsana New"/>
          <w:sz w:val="28"/>
          <w:szCs w:val="28"/>
        </w:rPr>
        <w:t xml:space="preserve"> </w:t>
      </w:r>
      <w:r w:rsidRPr="00411DBC">
        <w:rPr>
          <w:rFonts w:ascii="Angsana New" w:hAnsi="Angsana New"/>
          <w:sz w:val="28"/>
          <w:szCs w:val="28"/>
          <w:cs/>
        </w:rPr>
        <w:t>ประชุมคณะกรรมการบริษัท</w:t>
      </w:r>
      <w:r w:rsidRPr="00411DBC">
        <w:rPr>
          <w:rFonts w:ascii="Angsana New" w:hAnsi="Angsana New" w:hint="cs"/>
          <w:sz w:val="28"/>
          <w:szCs w:val="28"/>
          <w:cs/>
        </w:rPr>
        <w:t xml:space="preserve">ฯ </w:t>
      </w:r>
      <w:r w:rsidRPr="00411DBC">
        <w:rPr>
          <w:rFonts w:ascii="Angsana New" w:hAnsi="Angsana New"/>
          <w:sz w:val="28"/>
          <w:szCs w:val="28"/>
          <w:cs/>
        </w:rPr>
        <w:t xml:space="preserve">ครั้งที่ </w:t>
      </w:r>
      <w:r w:rsidRPr="00411DBC">
        <w:rPr>
          <w:rFonts w:ascii="Angsana New" w:hAnsi="Angsana New"/>
          <w:sz w:val="28"/>
          <w:szCs w:val="28"/>
        </w:rPr>
        <w:t xml:space="preserve">2/2565 </w:t>
      </w:r>
      <w:r w:rsidRPr="00411DBC">
        <w:rPr>
          <w:rFonts w:ascii="Angsana New" w:hAnsi="Angsana New"/>
          <w:sz w:val="28"/>
          <w:szCs w:val="28"/>
          <w:cs/>
        </w:rPr>
        <w:t xml:space="preserve">เมื่อวันที่ </w:t>
      </w:r>
      <w:r w:rsidRPr="00411DBC">
        <w:rPr>
          <w:rFonts w:ascii="Angsana New" w:hAnsi="Angsana New"/>
          <w:sz w:val="28"/>
          <w:szCs w:val="28"/>
        </w:rPr>
        <w:t xml:space="preserve">28 </w:t>
      </w:r>
      <w:r w:rsidRPr="00411DBC">
        <w:rPr>
          <w:rFonts w:ascii="Angsana New" w:hAnsi="Angsana New"/>
          <w:sz w:val="28"/>
          <w:szCs w:val="28"/>
          <w:cs/>
        </w:rPr>
        <w:t xml:space="preserve">มกราคม </w:t>
      </w:r>
      <w:r w:rsidRPr="00411DBC">
        <w:rPr>
          <w:rFonts w:ascii="Angsana New" w:hAnsi="Angsana New"/>
          <w:sz w:val="28"/>
          <w:szCs w:val="28"/>
        </w:rPr>
        <w:t xml:space="preserve">2565 </w:t>
      </w:r>
      <w:r w:rsidRPr="00411DBC">
        <w:rPr>
          <w:rFonts w:ascii="Angsana New" w:hAnsi="Angsana New"/>
          <w:sz w:val="28"/>
          <w:szCs w:val="28"/>
          <w:cs/>
        </w:rPr>
        <w:t>มีมติอนุมัติให้เพิ่มเติม</w:t>
      </w:r>
      <w:r w:rsidRPr="00411DBC">
        <w:rPr>
          <w:rFonts w:ascii="Angsana New" w:hAnsi="Angsana New"/>
          <w:sz w:val="28"/>
          <w:szCs w:val="28"/>
        </w:rPr>
        <w:t xml:space="preserve"> </w:t>
      </w:r>
      <w:r w:rsidRPr="00411DBC">
        <w:rPr>
          <w:rFonts w:ascii="Angsana New" w:hAnsi="Angsana New"/>
          <w:sz w:val="28"/>
          <w:szCs w:val="28"/>
          <w:cs/>
        </w:rPr>
        <w:t>วัตถุประสงค์ของการดำเนินธุรกิจของบริษัท อีโคลด์ จำกัด (บริษัทร่วมทุน) ซึ่งร่วมทุนกับบริษัท เอ็นอาร์ อินสแตนท์ โปร์ดิวซ์ จำกัด</w:t>
      </w:r>
      <w:r w:rsidRPr="00411DBC">
        <w:rPr>
          <w:rFonts w:ascii="Angsana New" w:hAnsi="Angsana New"/>
          <w:sz w:val="28"/>
          <w:szCs w:val="28"/>
        </w:rPr>
        <w:t xml:space="preserve"> (</w:t>
      </w:r>
      <w:r w:rsidRPr="00411DBC">
        <w:rPr>
          <w:rFonts w:ascii="Angsana New" w:hAnsi="Angsana New"/>
          <w:sz w:val="28"/>
          <w:szCs w:val="28"/>
          <w:cs/>
        </w:rPr>
        <w:t>มหาชน)</w:t>
      </w:r>
      <w:r w:rsidRPr="00411DBC">
        <w:rPr>
          <w:rFonts w:ascii="Angsana New" w:hAnsi="Angsana New" w:hint="cs"/>
          <w:sz w:val="28"/>
          <w:szCs w:val="28"/>
          <w:cs/>
        </w:rPr>
        <w:t xml:space="preserve"> </w:t>
      </w:r>
    </w:p>
    <w:p w14:paraId="7FF3A6CE" w14:textId="401B4D91" w:rsidR="007D15EE" w:rsidRPr="00411DBC" w:rsidRDefault="007D15EE" w:rsidP="00AA127F">
      <w:pPr>
        <w:pStyle w:val="ListParagraph"/>
        <w:spacing w:before="120"/>
        <w:ind w:left="1276"/>
        <w:jc w:val="thaiDistribute"/>
        <w:rPr>
          <w:rFonts w:ascii="Angsana New" w:hAnsi="Angsana New"/>
          <w:sz w:val="28"/>
          <w:szCs w:val="28"/>
        </w:rPr>
      </w:pPr>
      <w:r w:rsidRPr="00411DBC">
        <w:rPr>
          <w:rFonts w:ascii="Angsana New" w:hAnsi="Angsana New" w:hint="cs"/>
          <w:sz w:val="28"/>
          <w:szCs w:val="28"/>
          <w:cs/>
        </w:rPr>
        <w:t>ลักษณะธุรกิจ เป็น</w:t>
      </w:r>
      <w:r w:rsidRPr="00411DBC">
        <w:rPr>
          <w:rFonts w:ascii="Angsana New" w:hAnsi="Angsana New"/>
          <w:sz w:val="28"/>
          <w:szCs w:val="28"/>
          <w:cs/>
        </w:rPr>
        <w:t>การขนส่งสินค้าแบบควบคุมอุณหภูมิ (</w:t>
      </w:r>
      <w:r w:rsidRPr="00411DBC">
        <w:rPr>
          <w:rFonts w:ascii="Angsana New" w:hAnsi="Angsana New"/>
          <w:sz w:val="28"/>
          <w:szCs w:val="28"/>
        </w:rPr>
        <w:t xml:space="preserve">Cold chain logistics) </w:t>
      </w:r>
      <w:r w:rsidRPr="00411DBC">
        <w:rPr>
          <w:rFonts w:ascii="Angsana New" w:hAnsi="Angsana New"/>
          <w:sz w:val="28"/>
          <w:szCs w:val="28"/>
          <w:cs/>
        </w:rPr>
        <w:t>สำหรับส่งสินค้า</w:t>
      </w:r>
      <w:r w:rsidRPr="00411DBC">
        <w:rPr>
          <w:rFonts w:ascii="Angsana New" w:hAnsi="Angsana New"/>
          <w:sz w:val="28"/>
          <w:szCs w:val="28"/>
        </w:rPr>
        <w:t xml:space="preserve"> </w:t>
      </w:r>
      <w:r w:rsidRPr="00411DBC">
        <w:rPr>
          <w:rFonts w:ascii="Angsana New" w:hAnsi="Angsana New"/>
          <w:sz w:val="28"/>
          <w:szCs w:val="28"/>
          <w:cs/>
        </w:rPr>
        <w:t>ภาคอุตสาหกรรมอาหารและการเกษตร</w:t>
      </w:r>
      <w:r w:rsidRPr="00411DBC">
        <w:rPr>
          <w:rFonts w:ascii="Angsana New" w:hAnsi="Angsana New"/>
          <w:sz w:val="28"/>
          <w:szCs w:val="28"/>
        </w:rPr>
        <w:t xml:space="preserve">, </w:t>
      </w:r>
      <w:r w:rsidRPr="00411DBC">
        <w:rPr>
          <w:rFonts w:ascii="Angsana New" w:hAnsi="Angsana New"/>
          <w:sz w:val="28"/>
          <w:szCs w:val="28"/>
          <w:cs/>
        </w:rPr>
        <w:t>ศูนย์กระจายสินค้าแบบควบคุมอุณหภูมิ (</w:t>
      </w:r>
      <w:r w:rsidRPr="00411DBC">
        <w:rPr>
          <w:rFonts w:ascii="Angsana New" w:hAnsi="Angsana New"/>
          <w:sz w:val="28"/>
          <w:szCs w:val="28"/>
        </w:rPr>
        <w:t xml:space="preserve">Cold chain warehouses), </w:t>
      </w:r>
      <w:r w:rsidRPr="00411DBC">
        <w:rPr>
          <w:rFonts w:ascii="Angsana New" w:hAnsi="Angsana New"/>
          <w:sz w:val="28"/>
          <w:szCs w:val="28"/>
          <w:cs/>
        </w:rPr>
        <w:t>การนำสินค้าออกจากคลังสินค้า (</w:t>
      </w:r>
      <w:r w:rsidRPr="00411DBC">
        <w:rPr>
          <w:rFonts w:ascii="Angsana New" w:hAnsi="Angsana New"/>
          <w:sz w:val="28"/>
          <w:szCs w:val="28"/>
        </w:rPr>
        <w:t xml:space="preserve">Cold storage) </w:t>
      </w:r>
      <w:r w:rsidRPr="00411DBC">
        <w:rPr>
          <w:rFonts w:ascii="Angsana New" w:hAnsi="Angsana New"/>
          <w:sz w:val="28"/>
          <w:szCs w:val="28"/>
          <w:cs/>
        </w:rPr>
        <w:t>ตลอดจนทำ</w:t>
      </w:r>
      <w:r w:rsidRPr="00411DBC">
        <w:rPr>
          <w:rFonts w:ascii="Angsana New" w:hAnsi="Angsana New"/>
          <w:sz w:val="28"/>
          <w:szCs w:val="28"/>
        </w:rPr>
        <w:t xml:space="preserve"> Platform (Online/AI) </w:t>
      </w:r>
      <w:r w:rsidRPr="00411DBC">
        <w:rPr>
          <w:rFonts w:ascii="Angsana New" w:hAnsi="Angsana New"/>
          <w:sz w:val="28"/>
          <w:szCs w:val="28"/>
          <w:cs/>
        </w:rPr>
        <w:t>รวมถึงการลงทุนในสินทรัพย์ดิจิทัล ซึ่งครอบคลุมถึงการขุด ซื้อ ขาย</w:t>
      </w:r>
      <w:r w:rsidRPr="00411DBC">
        <w:rPr>
          <w:rFonts w:ascii="Angsana New" w:hAnsi="Angsana New"/>
          <w:sz w:val="28"/>
          <w:szCs w:val="28"/>
        </w:rPr>
        <w:t xml:space="preserve"> </w:t>
      </w:r>
      <w:r w:rsidRPr="00411DBC">
        <w:rPr>
          <w:rFonts w:ascii="Angsana New" w:hAnsi="Angsana New"/>
          <w:sz w:val="28"/>
          <w:szCs w:val="28"/>
          <w:cs/>
        </w:rPr>
        <w:t>แลกเปลี่ยน สินทรัพย์ดิจิทัล</w:t>
      </w:r>
    </w:p>
    <w:p w14:paraId="415322EC" w14:textId="38F3CD1D" w:rsidR="007D15EE" w:rsidRPr="00411DBC" w:rsidRDefault="007D15EE" w:rsidP="00AA127F">
      <w:pPr>
        <w:pStyle w:val="ListParagraph"/>
        <w:spacing w:before="120"/>
        <w:ind w:left="1276"/>
        <w:jc w:val="thaiDistribute"/>
        <w:rPr>
          <w:rFonts w:ascii="Angsana New" w:hAnsi="Angsana New"/>
          <w:sz w:val="28"/>
          <w:szCs w:val="28"/>
        </w:rPr>
      </w:pPr>
      <w:r w:rsidRPr="00411DBC">
        <w:rPr>
          <w:rFonts w:ascii="Angsana New" w:hAnsi="Angsana New"/>
          <w:sz w:val="28"/>
          <w:szCs w:val="28"/>
          <w:cs/>
        </w:rPr>
        <w:t>ทุนจดทะเบียนที่ได้อนุมัติ</w:t>
      </w:r>
      <w:r w:rsidRPr="00411DBC">
        <w:rPr>
          <w:rFonts w:ascii="Angsana New" w:hAnsi="Angsana New" w:hint="cs"/>
          <w:sz w:val="28"/>
          <w:szCs w:val="28"/>
          <w:cs/>
        </w:rPr>
        <w:t xml:space="preserve"> 50 ล้านบาท </w:t>
      </w:r>
      <w:r w:rsidRPr="00411DBC">
        <w:rPr>
          <w:rFonts w:ascii="Angsana New" w:hAnsi="Angsana New"/>
          <w:sz w:val="28"/>
          <w:szCs w:val="28"/>
          <w:cs/>
        </w:rPr>
        <w:t>ทุนจดทะเบียนและชำระแล้ว</w:t>
      </w:r>
      <w:r w:rsidRPr="00411DBC">
        <w:rPr>
          <w:rFonts w:ascii="Angsana New" w:hAnsi="Angsana New" w:hint="cs"/>
          <w:sz w:val="28"/>
          <w:szCs w:val="28"/>
          <w:cs/>
        </w:rPr>
        <w:t xml:space="preserve"> 5 ล้านบาท</w:t>
      </w:r>
    </w:p>
    <w:p w14:paraId="43FBDBE7" w14:textId="10AD07AC" w:rsidR="005D655C" w:rsidRPr="00411DBC" w:rsidRDefault="005D655C" w:rsidP="00AA127F">
      <w:pPr>
        <w:pStyle w:val="ListParagraph"/>
        <w:spacing w:before="120"/>
        <w:ind w:left="1276"/>
        <w:jc w:val="thaiDistribute"/>
        <w:rPr>
          <w:rFonts w:ascii="Angsana New" w:hAnsi="Angsana New"/>
          <w:sz w:val="28"/>
          <w:szCs w:val="28"/>
        </w:rPr>
      </w:pPr>
      <w:r w:rsidRPr="00411DBC">
        <w:rPr>
          <w:rFonts w:ascii="Angsana New" w:hAnsi="Angsana New" w:hint="cs"/>
          <w:sz w:val="28"/>
          <w:szCs w:val="28"/>
          <w:cs/>
        </w:rPr>
        <w:t xml:space="preserve">ต่อมาเมื่อวันที่ </w:t>
      </w:r>
      <w:r w:rsidR="00B15EA9" w:rsidRPr="00411DBC">
        <w:rPr>
          <w:rFonts w:ascii="Angsana New" w:hAnsi="Angsana New"/>
          <w:sz w:val="28"/>
          <w:szCs w:val="28"/>
        </w:rPr>
        <w:t xml:space="preserve">9 </w:t>
      </w:r>
      <w:r w:rsidR="00B15EA9" w:rsidRPr="00411DBC">
        <w:rPr>
          <w:rFonts w:ascii="Angsana New" w:hAnsi="Angsana New" w:hint="cs"/>
          <w:sz w:val="28"/>
          <w:szCs w:val="28"/>
          <w:cs/>
        </w:rPr>
        <w:t xml:space="preserve">กันยายน </w:t>
      </w:r>
      <w:r w:rsidR="00B15EA9" w:rsidRPr="00411DBC">
        <w:rPr>
          <w:rFonts w:ascii="Angsana New" w:hAnsi="Angsana New"/>
          <w:sz w:val="28"/>
          <w:szCs w:val="28"/>
        </w:rPr>
        <w:t>2565</w:t>
      </w:r>
      <w:r w:rsidRPr="00411DBC">
        <w:rPr>
          <w:rFonts w:ascii="Angsana New" w:hAnsi="Angsana New" w:hint="cs"/>
          <w:sz w:val="28"/>
          <w:szCs w:val="28"/>
          <w:cs/>
        </w:rPr>
        <w:t xml:space="preserve"> มติที่ประชุม</w:t>
      </w:r>
      <w:r w:rsidR="00B15EA9" w:rsidRPr="00411DBC">
        <w:rPr>
          <w:rFonts w:ascii="Angsana New" w:hAnsi="Angsana New" w:hint="cs"/>
          <w:sz w:val="28"/>
          <w:szCs w:val="28"/>
          <w:cs/>
        </w:rPr>
        <w:t>คณะกรรมการบริษัท</w:t>
      </w:r>
      <w:r w:rsidR="006046CB" w:rsidRPr="00411DBC">
        <w:rPr>
          <w:rFonts w:ascii="Angsana New" w:hAnsi="Angsana New" w:hint="cs"/>
          <w:sz w:val="28"/>
          <w:szCs w:val="28"/>
          <w:cs/>
        </w:rPr>
        <w:t xml:space="preserve">ครั้งที่ </w:t>
      </w:r>
      <w:r w:rsidR="006046CB" w:rsidRPr="00411DBC">
        <w:rPr>
          <w:rFonts w:ascii="Angsana New" w:hAnsi="Angsana New"/>
          <w:sz w:val="28"/>
          <w:szCs w:val="28"/>
        </w:rPr>
        <w:t>9/2565</w:t>
      </w:r>
      <w:r w:rsidRPr="00411DBC">
        <w:rPr>
          <w:rFonts w:ascii="Angsana New" w:hAnsi="Angsana New" w:hint="cs"/>
          <w:sz w:val="28"/>
          <w:szCs w:val="28"/>
          <w:cs/>
        </w:rPr>
        <w:t xml:space="preserve"> ได้มีการอนุมัติการขายเงินลงทุนในบริษัท อีโคล</w:t>
      </w:r>
      <w:r w:rsidR="00B15EA9" w:rsidRPr="00411DBC">
        <w:rPr>
          <w:rFonts w:ascii="Angsana New" w:hAnsi="Angsana New" w:hint="cs"/>
          <w:sz w:val="28"/>
          <w:szCs w:val="28"/>
          <w:cs/>
        </w:rPr>
        <w:t>์ด จำกัด</w:t>
      </w:r>
      <w:r w:rsidRPr="00411DBC">
        <w:rPr>
          <w:rFonts w:ascii="Angsana New" w:hAnsi="Angsana New" w:hint="cs"/>
          <w:sz w:val="28"/>
          <w:szCs w:val="28"/>
          <w:cs/>
        </w:rPr>
        <w:t xml:space="preserve"> โดยได้ทำสัญญาซื้อขายกันเมื</w:t>
      </w:r>
      <w:r w:rsidR="0087200B" w:rsidRPr="00411DBC">
        <w:rPr>
          <w:rFonts w:ascii="Angsana New" w:hAnsi="Angsana New" w:hint="cs"/>
          <w:sz w:val="28"/>
          <w:szCs w:val="28"/>
          <w:cs/>
        </w:rPr>
        <w:t>่</w:t>
      </w:r>
      <w:r w:rsidRPr="00411DBC">
        <w:rPr>
          <w:rFonts w:ascii="Angsana New" w:hAnsi="Angsana New" w:hint="cs"/>
          <w:sz w:val="28"/>
          <w:szCs w:val="28"/>
          <w:cs/>
        </w:rPr>
        <w:t>อวันที่</w:t>
      </w:r>
      <w:r w:rsidRPr="00411DBC">
        <w:rPr>
          <w:rFonts w:ascii="Angsana New" w:hAnsi="Angsana New"/>
          <w:sz w:val="28"/>
          <w:szCs w:val="28"/>
        </w:rPr>
        <w:t xml:space="preserve"> </w:t>
      </w:r>
      <w:r w:rsidR="00B15EA9" w:rsidRPr="00411DBC">
        <w:rPr>
          <w:rFonts w:ascii="Angsana New" w:hAnsi="Angsana New"/>
          <w:sz w:val="28"/>
          <w:szCs w:val="28"/>
        </w:rPr>
        <w:t xml:space="preserve">12 </w:t>
      </w:r>
      <w:r w:rsidR="00B15EA9" w:rsidRPr="00411DBC">
        <w:rPr>
          <w:rFonts w:ascii="Angsana New" w:hAnsi="Angsana New" w:hint="cs"/>
          <w:sz w:val="28"/>
          <w:szCs w:val="28"/>
          <w:cs/>
        </w:rPr>
        <w:t xml:space="preserve">กันยายน </w:t>
      </w:r>
      <w:r w:rsidR="00B15EA9" w:rsidRPr="00411DBC">
        <w:rPr>
          <w:rFonts w:ascii="Angsana New" w:hAnsi="Angsana New"/>
          <w:sz w:val="28"/>
          <w:szCs w:val="28"/>
        </w:rPr>
        <w:t>2565</w:t>
      </w:r>
      <w:r w:rsidR="00B15EA9" w:rsidRPr="00411DBC">
        <w:rPr>
          <w:rFonts w:ascii="Angsana New" w:hAnsi="Angsana New"/>
          <w:sz w:val="28"/>
          <w:szCs w:val="28"/>
          <w:cs/>
        </w:rPr>
        <w:t>โดยกำหนดให้โอน</w:t>
      </w:r>
      <w:r w:rsidR="0087200B" w:rsidRPr="00411DBC">
        <w:rPr>
          <w:rFonts w:ascii="Angsana New" w:hAnsi="Angsana New" w:hint="cs"/>
          <w:sz w:val="28"/>
          <w:szCs w:val="28"/>
          <w:cs/>
        </w:rPr>
        <w:t>กรรมสิ</w:t>
      </w:r>
      <w:r w:rsidR="008C4734" w:rsidRPr="00411DBC">
        <w:rPr>
          <w:rFonts w:ascii="Angsana New" w:hAnsi="Angsana New" w:hint="cs"/>
          <w:sz w:val="28"/>
          <w:szCs w:val="28"/>
          <w:cs/>
        </w:rPr>
        <w:t>ทธิ์</w:t>
      </w:r>
      <w:r w:rsidR="0087200B" w:rsidRPr="00411DBC">
        <w:rPr>
          <w:rFonts w:ascii="Angsana New" w:hAnsi="Angsana New" w:hint="cs"/>
          <w:sz w:val="28"/>
          <w:szCs w:val="28"/>
          <w:cs/>
        </w:rPr>
        <w:t>หุ้น</w:t>
      </w:r>
      <w:r w:rsidR="00B15EA9" w:rsidRPr="00411DBC">
        <w:rPr>
          <w:rFonts w:ascii="Angsana New" w:hAnsi="Angsana New"/>
          <w:sz w:val="28"/>
          <w:szCs w:val="28"/>
          <w:cs/>
        </w:rPr>
        <w:t>ของบริษัท</w:t>
      </w:r>
      <w:r w:rsidR="00B15EA9" w:rsidRPr="00411DBC">
        <w:rPr>
          <w:rFonts w:ascii="Angsana New" w:hAnsi="Angsana New"/>
          <w:sz w:val="28"/>
          <w:szCs w:val="28"/>
        </w:rPr>
        <w:t xml:space="preserve"> </w:t>
      </w:r>
      <w:r w:rsidRPr="00411DBC">
        <w:rPr>
          <w:rFonts w:ascii="Angsana New" w:hAnsi="Angsana New"/>
          <w:sz w:val="28"/>
          <w:szCs w:val="28"/>
        </w:rPr>
        <w:t xml:space="preserve"> </w:t>
      </w:r>
      <w:r w:rsidR="00B15EA9" w:rsidRPr="00411DBC">
        <w:rPr>
          <w:rFonts w:ascii="Angsana New" w:hAnsi="Angsana New" w:hint="cs"/>
          <w:sz w:val="28"/>
          <w:szCs w:val="28"/>
          <w:cs/>
        </w:rPr>
        <w:t xml:space="preserve">อีโคล์ด จำกัด ในวันที่ </w:t>
      </w:r>
      <w:r w:rsidR="00B15EA9" w:rsidRPr="00411DBC">
        <w:rPr>
          <w:rFonts w:ascii="Angsana New" w:hAnsi="Angsana New"/>
          <w:sz w:val="28"/>
          <w:szCs w:val="28"/>
        </w:rPr>
        <w:t xml:space="preserve">30 </w:t>
      </w:r>
      <w:r w:rsidR="00B15EA9" w:rsidRPr="00411DBC">
        <w:rPr>
          <w:rFonts w:ascii="Angsana New" w:hAnsi="Angsana New" w:hint="cs"/>
          <w:sz w:val="28"/>
          <w:szCs w:val="28"/>
          <w:cs/>
        </w:rPr>
        <w:t xml:space="preserve">กันยายน </w:t>
      </w:r>
      <w:r w:rsidR="00B15EA9" w:rsidRPr="00411DBC">
        <w:rPr>
          <w:rFonts w:ascii="Angsana New" w:hAnsi="Angsana New"/>
          <w:sz w:val="28"/>
          <w:szCs w:val="28"/>
        </w:rPr>
        <w:t xml:space="preserve">2565 </w:t>
      </w:r>
      <w:r w:rsidR="004E3002" w:rsidRPr="00411DBC">
        <w:rPr>
          <w:rFonts w:ascii="Angsana New" w:hAnsi="Angsana New"/>
          <w:sz w:val="28"/>
          <w:szCs w:val="28"/>
          <w:cs/>
        </w:rPr>
        <w:t>ดังนั้นในการนำเสนองบการเงิน</w:t>
      </w:r>
      <w:r w:rsidR="004E3002" w:rsidRPr="00411DBC">
        <w:rPr>
          <w:rFonts w:ascii="Angsana New" w:hAnsi="Angsana New" w:hint="cs"/>
          <w:sz w:val="28"/>
          <w:szCs w:val="28"/>
          <w:cs/>
        </w:rPr>
        <w:t>ระหว่างกาล</w:t>
      </w:r>
      <w:r w:rsidR="00B15EA9" w:rsidRPr="00411DBC">
        <w:rPr>
          <w:rFonts w:ascii="Angsana New" w:hAnsi="Angsana New" w:hint="cs"/>
          <w:sz w:val="28"/>
          <w:szCs w:val="28"/>
          <w:cs/>
        </w:rPr>
        <w:t>สำหรับ</w:t>
      </w:r>
      <w:r w:rsidR="0087200B" w:rsidRPr="00411DBC">
        <w:rPr>
          <w:rFonts w:ascii="Angsana New" w:hAnsi="Angsana New" w:hint="cs"/>
          <w:sz w:val="28"/>
          <w:szCs w:val="28"/>
          <w:cs/>
        </w:rPr>
        <w:t>งวดสา</w:t>
      </w:r>
      <w:r w:rsidR="004E3002" w:rsidRPr="00411DBC">
        <w:rPr>
          <w:rFonts w:ascii="Angsana New" w:hAnsi="Angsana New" w:hint="cs"/>
          <w:sz w:val="28"/>
          <w:szCs w:val="28"/>
          <w:cs/>
        </w:rPr>
        <w:t>ม</w:t>
      </w:r>
      <w:r w:rsidR="0087200B" w:rsidRPr="00411DBC">
        <w:rPr>
          <w:rFonts w:ascii="Angsana New" w:hAnsi="Angsana New" w:hint="cs"/>
          <w:sz w:val="28"/>
          <w:szCs w:val="28"/>
          <w:cs/>
        </w:rPr>
        <w:t xml:space="preserve">เดือนและเก้าเดือนสิ้นสุดวันที่ </w:t>
      </w:r>
      <w:r w:rsidR="0087200B" w:rsidRPr="00411DBC">
        <w:rPr>
          <w:rFonts w:ascii="Angsana New" w:hAnsi="Angsana New"/>
          <w:sz w:val="28"/>
          <w:szCs w:val="28"/>
        </w:rPr>
        <w:t xml:space="preserve">30 </w:t>
      </w:r>
      <w:r w:rsidR="0087200B" w:rsidRPr="00411DBC">
        <w:rPr>
          <w:rFonts w:ascii="Angsana New" w:hAnsi="Angsana New" w:hint="cs"/>
          <w:sz w:val="28"/>
          <w:szCs w:val="28"/>
          <w:cs/>
        </w:rPr>
        <w:t xml:space="preserve">กันยายน </w:t>
      </w:r>
      <w:r w:rsidR="0087200B" w:rsidRPr="00411DBC">
        <w:rPr>
          <w:rFonts w:ascii="Angsana New" w:hAnsi="Angsana New"/>
          <w:sz w:val="28"/>
          <w:szCs w:val="28"/>
        </w:rPr>
        <w:t>2565</w:t>
      </w:r>
      <w:r w:rsidR="004E3002" w:rsidRPr="00411DBC">
        <w:rPr>
          <w:rFonts w:ascii="Angsana New" w:hAnsi="Angsana New" w:hint="cs"/>
          <w:sz w:val="28"/>
          <w:szCs w:val="28"/>
          <w:cs/>
        </w:rPr>
        <w:t xml:space="preserve"> </w:t>
      </w:r>
      <w:r w:rsidR="004E3002" w:rsidRPr="00411DBC">
        <w:rPr>
          <w:rFonts w:ascii="Angsana New" w:hAnsi="Angsana New"/>
          <w:sz w:val="28"/>
          <w:szCs w:val="28"/>
          <w:cs/>
        </w:rPr>
        <w:t xml:space="preserve">จึงได้รวมผลการดำเนินงาน ระหว่างวันที่ </w:t>
      </w:r>
      <w:r w:rsidR="000B583B" w:rsidRPr="00411DBC">
        <w:rPr>
          <w:rFonts w:ascii="Angsana New" w:hAnsi="Angsana New"/>
          <w:sz w:val="28"/>
          <w:szCs w:val="28"/>
        </w:rPr>
        <w:t>21</w:t>
      </w:r>
      <w:r w:rsidR="00FB7BF1" w:rsidRPr="00411DBC">
        <w:rPr>
          <w:rFonts w:ascii="Angsana New" w:hAnsi="Angsana New" w:hint="cs"/>
          <w:sz w:val="28"/>
          <w:szCs w:val="28"/>
          <w:cs/>
        </w:rPr>
        <w:t xml:space="preserve"> มีนาคม</w:t>
      </w:r>
      <w:r w:rsidR="004E3002" w:rsidRPr="00411DBC">
        <w:rPr>
          <w:rFonts w:ascii="Angsana New" w:hAnsi="Angsana New"/>
          <w:sz w:val="28"/>
          <w:szCs w:val="28"/>
          <w:cs/>
        </w:rPr>
        <w:t xml:space="preserve"> </w:t>
      </w:r>
      <w:r w:rsidR="000B583B" w:rsidRPr="00411DBC">
        <w:rPr>
          <w:rFonts w:ascii="Angsana New" w:hAnsi="Angsana New"/>
          <w:sz w:val="28"/>
          <w:szCs w:val="28"/>
        </w:rPr>
        <w:t>2565</w:t>
      </w:r>
      <w:r w:rsidR="004E3002" w:rsidRPr="00411DBC">
        <w:rPr>
          <w:rFonts w:ascii="Angsana New" w:hAnsi="Angsana New"/>
          <w:sz w:val="28"/>
          <w:szCs w:val="28"/>
          <w:cs/>
        </w:rPr>
        <w:t xml:space="preserve"> ถึง วันที่ </w:t>
      </w:r>
      <w:r w:rsidR="004E3002" w:rsidRPr="00411DBC">
        <w:rPr>
          <w:rFonts w:ascii="Angsana New" w:hAnsi="Angsana New"/>
          <w:sz w:val="28"/>
          <w:szCs w:val="28"/>
        </w:rPr>
        <w:t xml:space="preserve">30 </w:t>
      </w:r>
      <w:r w:rsidR="004E3002" w:rsidRPr="00411DBC">
        <w:rPr>
          <w:rFonts w:ascii="Angsana New" w:hAnsi="Angsana New" w:hint="cs"/>
          <w:sz w:val="28"/>
          <w:szCs w:val="28"/>
          <w:cs/>
        </w:rPr>
        <w:t xml:space="preserve">กันยายน </w:t>
      </w:r>
      <w:r w:rsidR="004E3002" w:rsidRPr="00411DBC">
        <w:rPr>
          <w:rFonts w:ascii="Angsana New" w:hAnsi="Angsana New"/>
          <w:sz w:val="28"/>
          <w:szCs w:val="28"/>
        </w:rPr>
        <w:t>2565</w:t>
      </w:r>
      <w:r w:rsidR="004E3002" w:rsidRPr="00411DBC">
        <w:rPr>
          <w:rFonts w:ascii="Angsana New" w:hAnsi="Angsana New"/>
          <w:sz w:val="28"/>
          <w:szCs w:val="28"/>
          <w:cs/>
        </w:rPr>
        <w:t xml:space="preserve">ในงบกำไรขาดทุนรวม </w:t>
      </w:r>
      <w:r w:rsidR="0087200B" w:rsidRPr="00411DBC">
        <w:rPr>
          <w:rFonts w:ascii="Angsana New" w:hAnsi="Angsana New" w:hint="cs"/>
          <w:sz w:val="28"/>
          <w:szCs w:val="28"/>
          <w:cs/>
        </w:rPr>
        <w:t xml:space="preserve">ได้ตัดรายการเงินลงทุนของ บริษัท อีโคล์ด จำกัด ออกจากงบแสดงฐานะการเงินรวม ตั้งแต่วันที่ </w:t>
      </w:r>
      <w:r w:rsidR="0087200B" w:rsidRPr="00411DBC">
        <w:rPr>
          <w:rFonts w:ascii="Angsana New" w:hAnsi="Angsana New"/>
          <w:sz w:val="28"/>
          <w:szCs w:val="28"/>
        </w:rPr>
        <w:t xml:space="preserve">30 </w:t>
      </w:r>
      <w:r w:rsidR="0087200B" w:rsidRPr="00411DBC">
        <w:rPr>
          <w:rFonts w:ascii="Angsana New" w:hAnsi="Angsana New" w:hint="cs"/>
          <w:sz w:val="28"/>
          <w:szCs w:val="28"/>
          <w:cs/>
        </w:rPr>
        <w:t xml:space="preserve">กันยายน </w:t>
      </w:r>
      <w:r w:rsidR="0087200B" w:rsidRPr="00411DBC">
        <w:rPr>
          <w:rFonts w:ascii="Angsana New" w:hAnsi="Angsana New"/>
          <w:sz w:val="28"/>
          <w:szCs w:val="28"/>
        </w:rPr>
        <w:t xml:space="preserve">2565 </w:t>
      </w:r>
      <w:r w:rsidR="0087200B" w:rsidRPr="00411DBC">
        <w:rPr>
          <w:rFonts w:ascii="Angsana New" w:hAnsi="Angsana New" w:hint="cs"/>
          <w:sz w:val="28"/>
          <w:szCs w:val="28"/>
          <w:cs/>
        </w:rPr>
        <w:t>เป็นต้นไป</w:t>
      </w:r>
    </w:p>
    <w:p w14:paraId="0794F578" w14:textId="77777777" w:rsidR="0051722C" w:rsidRPr="00411DBC" w:rsidRDefault="0051722C" w:rsidP="00E20D02">
      <w:pPr>
        <w:spacing w:before="120"/>
        <w:jc w:val="thaiDistribute"/>
        <w:rPr>
          <w:rFonts w:ascii="Angsana New" w:hAnsi="Angsana New"/>
          <w:sz w:val="28"/>
          <w:szCs w:val="28"/>
          <w:cs/>
        </w:rPr>
      </w:pPr>
    </w:p>
    <w:bookmarkEnd w:id="21"/>
    <w:p w14:paraId="5FA8F9EC" w14:textId="37995B0B" w:rsidR="00667D2D" w:rsidRPr="00411DBC" w:rsidRDefault="00162493" w:rsidP="003D6379">
      <w:pPr>
        <w:spacing w:after="240"/>
        <w:rPr>
          <w:rFonts w:ascii="Angsana New" w:hAnsi="Angsana New"/>
          <w:b/>
          <w:bCs/>
          <w:sz w:val="28"/>
          <w:szCs w:val="28"/>
        </w:rPr>
      </w:pPr>
      <w:r w:rsidRPr="00411DBC">
        <w:rPr>
          <w:rFonts w:ascii="Angsana New" w:hAnsi="Angsana New"/>
          <w:b/>
          <w:bCs/>
          <w:sz w:val="28"/>
          <w:szCs w:val="28"/>
        </w:rPr>
        <w:t>1</w:t>
      </w:r>
      <w:r w:rsidR="00745E47" w:rsidRPr="00411DBC">
        <w:rPr>
          <w:rFonts w:ascii="Angsana New" w:hAnsi="Angsana New"/>
          <w:b/>
          <w:bCs/>
          <w:sz w:val="28"/>
          <w:szCs w:val="28"/>
        </w:rPr>
        <w:t>3</w:t>
      </w:r>
      <w:r w:rsidRPr="00411DBC">
        <w:rPr>
          <w:rFonts w:ascii="Angsana New" w:hAnsi="Angsana New"/>
          <w:b/>
          <w:bCs/>
          <w:sz w:val="28"/>
          <w:szCs w:val="28"/>
        </w:rPr>
        <w:t xml:space="preserve">.2 </w:t>
      </w:r>
      <w:r w:rsidR="00667D2D" w:rsidRPr="00411DBC">
        <w:rPr>
          <w:rFonts w:ascii="Angsana New" w:hAnsi="Angsana New" w:hint="cs"/>
          <w:b/>
          <w:bCs/>
          <w:sz w:val="28"/>
          <w:szCs w:val="28"/>
          <w:cs/>
        </w:rPr>
        <w:t>ส่วนแบ่งกำไร</w:t>
      </w:r>
      <w:r w:rsidR="00D933BF" w:rsidRPr="00411DBC">
        <w:rPr>
          <w:rFonts w:ascii="Angsana New" w:hAnsi="Angsana New"/>
          <w:b/>
          <w:bCs/>
          <w:sz w:val="28"/>
          <w:szCs w:val="28"/>
        </w:rPr>
        <w:t xml:space="preserve"> </w:t>
      </w:r>
      <w:r w:rsidR="00667D2D" w:rsidRPr="00411DBC">
        <w:rPr>
          <w:rFonts w:ascii="Angsana New" w:hAnsi="Angsana New" w:hint="cs"/>
          <w:b/>
          <w:bCs/>
          <w:sz w:val="28"/>
          <w:szCs w:val="28"/>
          <w:cs/>
        </w:rPr>
        <w:t>(ขาดทุน)</w:t>
      </w:r>
      <w:r w:rsidR="00D933BF" w:rsidRPr="00411DBC">
        <w:rPr>
          <w:rFonts w:ascii="Angsana New" w:hAnsi="Angsana New"/>
          <w:b/>
          <w:bCs/>
          <w:sz w:val="28"/>
          <w:szCs w:val="28"/>
        </w:rPr>
        <w:t xml:space="preserve"> </w:t>
      </w:r>
      <w:r w:rsidR="00667D2D" w:rsidRPr="00411DBC">
        <w:rPr>
          <w:rFonts w:ascii="Angsana New" w:hAnsi="Angsana New" w:hint="cs"/>
          <w:b/>
          <w:bCs/>
          <w:sz w:val="28"/>
          <w:szCs w:val="28"/>
          <w:cs/>
        </w:rPr>
        <w:t>เบ็ดเสร็จ</w:t>
      </w:r>
      <w:r w:rsidR="002E7B85" w:rsidRPr="00411DBC">
        <w:rPr>
          <w:rFonts w:ascii="Angsana New" w:hAnsi="Angsana New" w:hint="cs"/>
          <w:b/>
          <w:bCs/>
          <w:sz w:val="28"/>
          <w:szCs w:val="28"/>
          <w:cs/>
        </w:rPr>
        <w:t>สำหรับ</w:t>
      </w:r>
      <w:r w:rsidR="00B52D67" w:rsidRPr="00411DBC">
        <w:rPr>
          <w:rFonts w:ascii="Angsana New" w:hAnsi="Angsana New" w:hint="cs"/>
          <w:b/>
          <w:bCs/>
          <w:sz w:val="28"/>
          <w:szCs w:val="28"/>
          <w:cs/>
        </w:rPr>
        <w:t>งวดสามเดือน</w:t>
      </w:r>
      <w:r w:rsidR="007B43F5" w:rsidRPr="00411DBC">
        <w:rPr>
          <w:rFonts w:ascii="Angsana New" w:hAnsi="Angsana New" w:hint="cs"/>
          <w:b/>
          <w:bCs/>
          <w:sz w:val="28"/>
          <w:szCs w:val="28"/>
          <w:cs/>
        </w:rPr>
        <w:t>และหกเดือน</w:t>
      </w:r>
      <w:r w:rsidR="00E20D02" w:rsidRPr="00411DBC">
        <w:rPr>
          <w:rFonts w:ascii="Angsana New" w:hAnsi="Angsana New" w:hint="cs"/>
          <w:b/>
          <w:bCs/>
          <w:sz w:val="28"/>
          <w:szCs w:val="28"/>
          <w:cs/>
        </w:rPr>
        <w:t>สิ้นสุด</w:t>
      </w:r>
      <w:r w:rsidR="00654695" w:rsidRPr="00411DBC">
        <w:rPr>
          <w:rFonts w:ascii="Angsana New" w:hAnsi="Angsana New" w:hint="cs"/>
          <w:b/>
          <w:bCs/>
          <w:sz w:val="28"/>
          <w:szCs w:val="28"/>
          <w:cs/>
        </w:rPr>
        <w:t>วันที่</w:t>
      </w:r>
      <w:r w:rsidR="00654695" w:rsidRPr="00411DBC">
        <w:rPr>
          <w:rFonts w:ascii="Angsana New" w:hAnsi="Angsana New"/>
          <w:b/>
          <w:bCs/>
          <w:sz w:val="28"/>
          <w:szCs w:val="28"/>
        </w:rPr>
        <w:t xml:space="preserve"> </w:t>
      </w:r>
      <w:r w:rsidR="007B43F5" w:rsidRPr="00411DBC">
        <w:rPr>
          <w:rFonts w:ascii="Angsana New" w:hAnsi="Angsana New" w:hint="cs"/>
          <w:b/>
          <w:bCs/>
          <w:sz w:val="28"/>
          <w:szCs w:val="28"/>
          <w:cs/>
        </w:rPr>
        <w:t>30 มิถุนายน</w:t>
      </w:r>
      <w:r w:rsidR="00654695" w:rsidRPr="00411DBC">
        <w:rPr>
          <w:rFonts w:ascii="Angsana New" w:hAnsi="Angsana New"/>
          <w:b/>
          <w:bCs/>
          <w:sz w:val="28"/>
          <w:szCs w:val="28"/>
        </w:rPr>
        <w:t xml:space="preserve"> 256</w:t>
      </w:r>
      <w:r w:rsidR="00B52D67" w:rsidRPr="00411DBC">
        <w:rPr>
          <w:rFonts w:ascii="Angsana New" w:hAnsi="Angsana New"/>
          <w:b/>
          <w:bCs/>
          <w:sz w:val="28"/>
          <w:szCs w:val="28"/>
        </w:rPr>
        <w:t>6</w:t>
      </w:r>
      <w:r w:rsidR="00654695" w:rsidRPr="00411DBC">
        <w:rPr>
          <w:rFonts w:ascii="Angsana New" w:hAnsi="Angsana New" w:hint="cs"/>
          <w:b/>
          <w:bCs/>
          <w:sz w:val="28"/>
          <w:szCs w:val="28"/>
          <w:cs/>
        </w:rPr>
        <w:t xml:space="preserve"> และ</w:t>
      </w:r>
      <w:r w:rsidR="00654695" w:rsidRPr="00411DBC">
        <w:rPr>
          <w:rFonts w:ascii="Angsana New" w:hAnsi="Angsana New"/>
          <w:b/>
          <w:bCs/>
          <w:sz w:val="28"/>
          <w:szCs w:val="28"/>
        </w:rPr>
        <w:t xml:space="preserve"> 256</w:t>
      </w:r>
      <w:r w:rsidR="00B52D67" w:rsidRPr="00411DBC">
        <w:rPr>
          <w:rFonts w:ascii="Angsana New" w:hAnsi="Angsana New"/>
          <w:b/>
          <w:bCs/>
          <w:sz w:val="28"/>
          <w:szCs w:val="28"/>
        </w:rPr>
        <w:t>5</w:t>
      </w:r>
      <w:r w:rsidR="00654695" w:rsidRPr="00411DBC">
        <w:rPr>
          <w:rFonts w:ascii="Angsana New" w:hAnsi="Angsana New" w:hint="cs"/>
          <w:b/>
          <w:bCs/>
          <w:sz w:val="28"/>
          <w:szCs w:val="28"/>
          <w:cs/>
        </w:rPr>
        <w:t xml:space="preserve"> มีดังนี้</w:t>
      </w:r>
    </w:p>
    <w:tbl>
      <w:tblPr>
        <w:tblStyle w:val="TableGrid"/>
        <w:tblW w:w="9165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00"/>
        <w:gridCol w:w="236"/>
        <w:gridCol w:w="614"/>
        <w:gridCol w:w="1740"/>
        <w:gridCol w:w="426"/>
        <w:gridCol w:w="1743"/>
        <w:gridCol w:w="6"/>
      </w:tblGrid>
      <w:tr w:rsidR="007B43F5" w:rsidRPr="00411DBC" w14:paraId="37AF1AD5" w14:textId="77777777" w:rsidTr="00A901E0">
        <w:trPr>
          <w:gridAfter w:val="1"/>
          <w:wAfter w:w="6" w:type="dxa"/>
          <w:trHeight w:val="418"/>
        </w:trPr>
        <w:tc>
          <w:tcPr>
            <w:tcW w:w="4400" w:type="dxa"/>
            <w:vAlign w:val="center"/>
          </w:tcPr>
          <w:p w14:paraId="157FFE0E" w14:textId="77777777" w:rsidR="007B43F5" w:rsidRPr="00411DBC" w:rsidRDefault="007B43F5" w:rsidP="00A901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vAlign w:val="center"/>
          </w:tcPr>
          <w:p w14:paraId="6A420D8A" w14:textId="77777777" w:rsidR="007B43F5" w:rsidRPr="00411DBC" w:rsidRDefault="007B43F5" w:rsidP="00A901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4" w:type="dxa"/>
          </w:tcPr>
          <w:p w14:paraId="030E58A7" w14:textId="77777777" w:rsidR="007B43F5" w:rsidRPr="00411DBC" w:rsidRDefault="007B43F5" w:rsidP="00A901E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909" w:type="dxa"/>
            <w:gridSpan w:val="3"/>
            <w:tcBorders>
              <w:bottom w:val="single" w:sz="4" w:space="0" w:color="auto"/>
            </w:tcBorders>
            <w:vAlign w:val="center"/>
          </w:tcPr>
          <w:p w14:paraId="586BB943" w14:textId="77777777" w:rsidR="007B43F5" w:rsidRPr="00411DBC" w:rsidRDefault="007B43F5" w:rsidP="00A901E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(</w:t>
            </w:r>
            <w:r w:rsidRPr="00411DBC">
              <w:rPr>
                <w:rFonts w:ascii="Angsana New" w:hAnsi="Angsana New"/>
                <w:sz w:val="28"/>
                <w:szCs w:val="28"/>
                <w:cs/>
              </w:rPr>
              <w:t>หน่วย: พันบาท)</w:t>
            </w:r>
          </w:p>
        </w:tc>
      </w:tr>
      <w:tr w:rsidR="007B43F5" w:rsidRPr="00411DBC" w14:paraId="77E41E50" w14:textId="77777777" w:rsidTr="00A901E0">
        <w:trPr>
          <w:gridAfter w:val="1"/>
          <w:wAfter w:w="6" w:type="dxa"/>
          <w:trHeight w:val="431"/>
        </w:trPr>
        <w:tc>
          <w:tcPr>
            <w:tcW w:w="4400" w:type="dxa"/>
            <w:vAlign w:val="center"/>
          </w:tcPr>
          <w:p w14:paraId="53A51F8A" w14:textId="77777777" w:rsidR="007B43F5" w:rsidRPr="00411DBC" w:rsidRDefault="007B43F5" w:rsidP="00A901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vAlign w:val="center"/>
          </w:tcPr>
          <w:p w14:paraId="00B7D9E3" w14:textId="77777777" w:rsidR="007B43F5" w:rsidRPr="00411DBC" w:rsidRDefault="007B43F5" w:rsidP="00A901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4" w:type="dxa"/>
          </w:tcPr>
          <w:p w14:paraId="282E8A65" w14:textId="77777777" w:rsidR="007B43F5" w:rsidRPr="00411DBC" w:rsidRDefault="007B43F5" w:rsidP="00A901E0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909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800FA0" w14:textId="77777777" w:rsidR="007B43F5" w:rsidRPr="00411DBC" w:rsidRDefault="007B43F5" w:rsidP="00A901E0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</w:tr>
      <w:tr w:rsidR="007B43F5" w:rsidRPr="00411DBC" w14:paraId="47A26B08" w14:textId="77777777" w:rsidTr="00A901E0">
        <w:trPr>
          <w:gridAfter w:val="1"/>
          <w:wAfter w:w="6" w:type="dxa"/>
          <w:trHeight w:val="418"/>
        </w:trPr>
        <w:tc>
          <w:tcPr>
            <w:tcW w:w="4400" w:type="dxa"/>
            <w:vAlign w:val="bottom"/>
          </w:tcPr>
          <w:p w14:paraId="056BD991" w14:textId="77777777" w:rsidR="007B43F5" w:rsidRPr="00411DBC" w:rsidRDefault="007B43F5" w:rsidP="00A901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36" w:type="dxa"/>
            <w:vAlign w:val="center"/>
          </w:tcPr>
          <w:p w14:paraId="15863A2A" w14:textId="77777777" w:rsidR="007B43F5" w:rsidRPr="00411DBC" w:rsidRDefault="007B43F5" w:rsidP="00A901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4" w:type="dxa"/>
          </w:tcPr>
          <w:p w14:paraId="5972105C" w14:textId="77777777" w:rsidR="007B43F5" w:rsidRPr="00411DBC" w:rsidRDefault="007B43F5" w:rsidP="00A901E0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909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EA6E9E" w14:textId="684903FB" w:rsidR="007B43F5" w:rsidRPr="00411DBC" w:rsidRDefault="007B43F5" w:rsidP="00A901E0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สำหรับงวดสามเดือน สิ้นสุดวันที่</w:t>
            </w:r>
            <w:r w:rsidRPr="00411DBC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="0095181A" w:rsidRPr="00411DBC">
              <w:rPr>
                <w:rFonts w:ascii="Angsana New" w:hAnsi="Angsana New"/>
                <w:sz w:val="28"/>
                <w:szCs w:val="28"/>
              </w:rPr>
              <w:t>30</w:t>
            </w:r>
            <w:r w:rsidR="0095181A" w:rsidRPr="00411DBC">
              <w:rPr>
                <w:rFonts w:ascii="Angsana New" w:hAnsi="Angsana New" w:hint="cs"/>
                <w:sz w:val="28"/>
                <w:szCs w:val="28"/>
                <w:cs/>
              </w:rPr>
              <w:t xml:space="preserve"> มิถุนายน</w:t>
            </w:r>
          </w:p>
        </w:tc>
      </w:tr>
      <w:tr w:rsidR="007B43F5" w:rsidRPr="00411DBC" w14:paraId="05D5724D" w14:textId="77777777" w:rsidTr="00A901E0">
        <w:trPr>
          <w:trHeight w:val="393"/>
        </w:trPr>
        <w:tc>
          <w:tcPr>
            <w:tcW w:w="4400" w:type="dxa"/>
            <w:tcBorders>
              <w:bottom w:val="single" w:sz="4" w:space="0" w:color="auto"/>
            </w:tcBorders>
            <w:vAlign w:val="center"/>
          </w:tcPr>
          <w:p w14:paraId="3CF0DE42" w14:textId="77777777" w:rsidR="007B43F5" w:rsidRPr="00411DBC" w:rsidRDefault="007B43F5" w:rsidP="00A901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บริษัทร่วม</w:t>
            </w:r>
          </w:p>
        </w:tc>
        <w:tc>
          <w:tcPr>
            <w:tcW w:w="236" w:type="dxa"/>
            <w:tcBorders>
              <w:bottom w:val="single" w:sz="4" w:space="0" w:color="auto"/>
            </w:tcBorders>
            <w:vAlign w:val="center"/>
          </w:tcPr>
          <w:p w14:paraId="7F8B6755" w14:textId="77777777" w:rsidR="007B43F5" w:rsidRPr="00411DBC" w:rsidRDefault="007B43F5" w:rsidP="00A901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614" w:type="dxa"/>
          </w:tcPr>
          <w:p w14:paraId="22083485" w14:textId="77777777" w:rsidR="007B43F5" w:rsidRPr="00411DBC" w:rsidRDefault="007B43F5" w:rsidP="00A901E0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D3A9E9" w14:textId="77777777" w:rsidR="007B43F5" w:rsidRPr="00411DBC" w:rsidRDefault="007B43F5" w:rsidP="00A901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426" w:type="dxa"/>
            <w:tcBorders>
              <w:top w:val="single" w:sz="4" w:space="0" w:color="auto"/>
            </w:tcBorders>
            <w:vAlign w:val="center"/>
          </w:tcPr>
          <w:p w14:paraId="662A1015" w14:textId="77777777" w:rsidR="007B43F5" w:rsidRPr="00411DBC" w:rsidRDefault="007B43F5" w:rsidP="00A901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49" w:type="dxa"/>
            <w:gridSpan w:val="2"/>
            <w:tcBorders>
              <w:top w:val="single" w:sz="4" w:space="0" w:color="auto"/>
            </w:tcBorders>
            <w:vAlign w:val="center"/>
          </w:tcPr>
          <w:p w14:paraId="76B7D78F" w14:textId="77777777" w:rsidR="007B43F5" w:rsidRPr="00411DBC" w:rsidRDefault="007B43F5" w:rsidP="00A901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2565</w:t>
            </w:r>
          </w:p>
        </w:tc>
      </w:tr>
      <w:tr w:rsidR="007B43F5" w:rsidRPr="00411DBC" w14:paraId="7F73B3C1" w14:textId="77777777" w:rsidTr="00A901E0">
        <w:trPr>
          <w:trHeight w:val="393"/>
        </w:trPr>
        <w:tc>
          <w:tcPr>
            <w:tcW w:w="4400" w:type="dxa"/>
            <w:vAlign w:val="center"/>
          </w:tcPr>
          <w:p w14:paraId="688EB66F" w14:textId="77777777" w:rsidR="007B43F5" w:rsidRPr="00411DBC" w:rsidRDefault="007B43F5" w:rsidP="00A901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7"/>
                <w:szCs w:val="27"/>
                <w:cs/>
              </w:rPr>
              <w:t>บริษัท ซีพีเอส</w:t>
            </w:r>
            <w:r w:rsidRPr="00411DBC">
              <w:rPr>
                <w:rFonts w:ascii="Angsana New" w:hAnsi="Angsana New"/>
                <w:sz w:val="27"/>
                <w:szCs w:val="27"/>
              </w:rPr>
              <w:t xml:space="preserve"> </w:t>
            </w:r>
            <w:r w:rsidRPr="00411DBC">
              <w:rPr>
                <w:rFonts w:ascii="Angsana New" w:hAnsi="Angsana New"/>
                <w:sz w:val="27"/>
                <w:szCs w:val="27"/>
                <w:cs/>
              </w:rPr>
              <w:t>ชิปปิ้ง</w:t>
            </w:r>
            <w:r w:rsidRPr="00411DBC">
              <w:rPr>
                <w:rFonts w:ascii="Angsana New" w:hAnsi="Angsana New" w:hint="cs"/>
                <w:sz w:val="27"/>
                <w:szCs w:val="27"/>
                <w:cs/>
              </w:rPr>
              <w:t xml:space="preserve"> </w:t>
            </w:r>
            <w:r w:rsidRPr="00411DBC">
              <w:rPr>
                <w:rFonts w:ascii="Angsana New" w:hAnsi="Angsana New"/>
                <w:sz w:val="27"/>
                <w:szCs w:val="27"/>
                <w:cs/>
              </w:rPr>
              <w:t>แอนด์</w:t>
            </w:r>
            <w:r w:rsidRPr="00411DBC">
              <w:rPr>
                <w:rFonts w:ascii="Angsana New" w:hAnsi="Angsana New" w:hint="cs"/>
                <w:sz w:val="27"/>
                <w:szCs w:val="27"/>
                <w:cs/>
              </w:rPr>
              <w:t xml:space="preserve"> </w:t>
            </w:r>
            <w:r w:rsidRPr="00411DBC">
              <w:rPr>
                <w:rFonts w:ascii="Angsana New" w:hAnsi="Angsana New"/>
                <w:sz w:val="27"/>
                <w:szCs w:val="27"/>
                <w:cs/>
              </w:rPr>
              <w:t>โลจิสติกส์ จำกัด</w:t>
            </w:r>
          </w:p>
        </w:tc>
        <w:tc>
          <w:tcPr>
            <w:tcW w:w="850" w:type="dxa"/>
            <w:gridSpan w:val="2"/>
          </w:tcPr>
          <w:p w14:paraId="45F99E95" w14:textId="77777777" w:rsidR="007B43F5" w:rsidRPr="00411DBC" w:rsidRDefault="007B43F5" w:rsidP="00A901E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single" w:sz="4" w:space="0" w:color="auto"/>
            </w:tcBorders>
            <w:vAlign w:val="center"/>
          </w:tcPr>
          <w:p w14:paraId="1445A74D" w14:textId="15B659CA" w:rsidR="007B43F5" w:rsidRPr="00411DBC" w:rsidRDefault="00AE109A" w:rsidP="00A901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5,114</w:t>
            </w:r>
          </w:p>
        </w:tc>
        <w:tc>
          <w:tcPr>
            <w:tcW w:w="426" w:type="dxa"/>
            <w:vAlign w:val="center"/>
          </w:tcPr>
          <w:p w14:paraId="4F300166" w14:textId="77777777" w:rsidR="007B43F5" w:rsidRPr="00411DBC" w:rsidRDefault="007B43F5" w:rsidP="00A901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49" w:type="dxa"/>
            <w:gridSpan w:val="2"/>
            <w:tcBorders>
              <w:top w:val="single" w:sz="4" w:space="0" w:color="auto"/>
            </w:tcBorders>
            <w:vAlign w:val="center"/>
          </w:tcPr>
          <w:p w14:paraId="7FB28A61" w14:textId="4C77F52A" w:rsidR="007B43F5" w:rsidRPr="00411DBC" w:rsidRDefault="008318EF" w:rsidP="00A901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390</w:t>
            </w:r>
          </w:p>
        </w:tc>
      </w:tr>
      <w:tr w:rsidR="007B43F5" w:rsidRPr="00411DBC" w14:paraId="2C8C449C" w14:textId="77777777" w:rsidTr="00A901E0">
        <w:trPr>
          <w:trHeight w:val="393"/>
        </w:trPr>
        <w:tc>
          <w:tcPr>
            <w:tcW w:w="4400" w:type="dxa"/>
            <w:vAlign w:val="bottom"/>
          </w:tcPr>
          <w:p w14:paraId="14C3F185" w14:textId="77777777" w:rsidR="007B43F5" w:rsidRPr="00411DBC" w:rsidRDefault="007B43F5" w:rsidP="00A901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r w:rsidRPr="00411DBC">
              <w:rPr>
                <w:rFonts w:ascii="Angsana New" w:hAnsi="Angsana New" w:hint="cs"/>
                <w:sz w:val="27"/>
                <w:szCs w:val="27"/>
              </w:rPr>
              <w:t>GA Power Pte Co., Ltd.</w:t>
            </w:r>
          </w:p>
        </w:tc>
        <w:tc>
          <w:tcPr>
            <w:tcW w:w="850" w:type="dxa"/>
            <w:gridSpan w:val="2"/>
          </w:tcPr>
          <w:p w14:paraId="3C153F47" w14:textId="77777777" w:rsidR="007B43F5" w:rsidRPr="00411DBC" w:rsidRDefault="007B43F5" w:rsidP="00A901E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40" w:type="dxa"/>
            <w:vAlign w:val="center"/>
          </w:tcPr>
          <w:p w14:paraId="162956F8" w14:textId="77777777" w:rsidR="007B43F5" w:rsidRPr="00411DBC" w:rsidRDefault="007B43F5" w:rsidP="00A901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426" w:type="dxa"/>
            <w:vAlign w:val="center"/>
          </w:tcPr>
          <w:p w14:paraId="4AFA2935" w14:textId="77777777" w:rsidR="007B43F5" w:rsidRPr="00411DBC" w:rsidRDefault="007B43F5" w:rsidP="00A901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49" w:type="dxa"/>
            <w:gridSpan w:val="2"/>
            <w:vAlign w:val="center"/>
          </w:tcPr>
          <w:p w14:paraId="7A0BAA2C" w14:textId="21D0C0BB" w:rsidR="007B43F5" w:rsidRPr="00411DBC" w:rsidRDefault="008318EF" w:rsidP="00A901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(2,595)</w:t>
            </w:r>
          </w:p>
        </w:tc>
      </w:tr>
      <w:tr w:rsidR="007B43F5" w:rsidRPr="00411DBC" w14:paraId="7ACCED5A" w14:textId="77777777" w:rsidTr="00A901E0">
        <w:trPr>
          <w:trHeight w:val="393"/>
        </w:trPr>
        <w:tc>
          <w:tcPr>
            <w:tcW w:w="4400" w:type="dxa"/>
            <w:vAlign w:val="bottom"/>
          </w:tcPr>
          <w:p w14:paraId="1C30DA6F" w14:textId="77777777" w:rsidR="007B43F5" w:rsidRPr="00411DBC" w:rsidRDefault="007B43F5" w:rsidP="00A901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บริษัท เดอะเมกะวัตต์ จำกัด</w:t>
            </w:r>
          </w:p>
        </w:tc>
        <w:tc>
          <w:tcPr>
            <w:tcW w:w="850" w:type="dxa"/>
            <w:gridSpan w:val="2"/>
          </w:tcPr>
          <w:p w14:paraId="19388BEC" w14:textId="77777777" w:rsidR="007B43F5" w:rsidRPr="00411DBC" w:rsidRDefault="007B43F5" w:rsidP="00A901E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40" w:type="dxa"/>
            <w:vAlign w:val="center"/>
          </w:tcPr>
          <w:p w14:paraId="295CAE09" w14:textId="62205568" w:rsidR="007B43F5" w:rsidRPr="00411DBC" w:rsidRDefault="00B92EC0" w:rsidP="00A901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17</w:t>
            </w:r>
            <w:r w:rsidR="00315AE8">
              <w:rPr>
                <w:rFonts w:ascii="Angsana New" w:hAnsi="Angsana New"/>
                <w:sz w:val="28"/>
                <w:szCs w:val="28"/>
              </w:rPr>
              <w:t>,</w:t>
            </w:r>
            <w:r w:rsidRPr="00411DBC">
              <w:rPr>
                <w:rFonts w:ascii="Angsana New" w:hAnsi="Angsana New"/>
                <w:sz w:val="28"/>
                <w:szCs w:val="28"/>
              </w:rPr>
              <w:t>690</w:t>
            </w:r>
          </w:p>
        </w:tc>
        <w:tc>
          <w:tcPr>
            <w:tcW w:w="426" w:type="dxa"/>
            <w:vAlign w:val="center"/>
          </w:tcPr>
          <w:p w14:paraId="638D45D1" w14:textId="77777777" w:rsidR="007B43F5" w:rsidRPr="00411DBC" w:rsidRDefault="007B43F5" w:rsidP="00A901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49" w:type="dxa"/>
            <w:gridSpan w:val="2"/>
            <w:vAlign w:val="center"/>
          </w:tcPr>
          <w:p w14:paraId="3DBC45C2" w14:textId="2F37D0B0" w:rsidR="007B43F5" w:rsidRPr="00411DBC" w:rsidRDefault="008318EF" w:rsidP="00A901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20,528</w:t>
            </w:r>
          </w:p>
        </w:tc>
      </w:tr>
      <w:tr w:rsidR="00BA2289" w:rsidRPr="00411DBC" w14:paraId="277B8000" w14:textId="77777777" w:rsidTr="00A901E0">
        <w:trPr>
          <w:trHeight w:val="393"/>
        </w:trPr>
        <w:tc>
          <w:tcPr>
            <w:tcW w:w="4400" w:type="dxa"/>
            <w:vAlign w:val="bottom"/>
          </w:tcPr>
          <w:p w14:paraId="1C12E195" w14:textId="3D83BD95" w:rsidR="00BA2289" w:rsidRPr="00411DBC" w:rsidRDefault="00BA2289" w:rsidP="00A901E0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บริษัท อีโคลด์ จำกัด</w:t>
            </w:r>
          </w:p>
        </w:tc>
        <w:tc>
          <w:tcPr>
            <w:tcW w:w="850" w:type="dxa"/>
            <w:gridSpan w:val="2"/>
          </w:tcPr>
          <w:p w14:paraId="1B64CDE6" w14:textId="77777777" w:rsidR="00BA2289" w:rsidRPr="00411DBC" w:rsidRDefault="00BA2289" w:rsidP="00A901E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40" w:type="dxa"/>
            <w:vAlign w:val="center"/>
          </w:tcPr>
          <w:p w14:paraId="053BAFF3" w14:textId="2EB3AA3E" w:rsidR="00BA2289" w:rsidRPr="00411DBC" w:rsidRDefault="00BA2289" w:rsidP="00A901E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426" w:type="dxa"/>
            <w:vAlign w:val="center"/>
          </w:tcPr>
          <w:p w14:paraId="5DD9A404" w14:textId="77777777" w:rsidR="00BA2289" w:rsidRPr="00411DBC" w:rsidRDefault="00BA2289" w:rsidP="00A901E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49" w:type="dxa"/>
            <w:gridSpan w:val="2"/>
            <w:vAlign w:val="center"/>
          </w:tcPr>
          <w:p w14:paraId="017603C6" w14:textId="74608F54" w:rsidR="00BA2289" w:rsidRPr="00411DBC" w:rsidRDefault="00BA2289" w:rsidP="00A901E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(602)</w:t>
            </w:r>
          </w:p>
        </w:tc>
      </w:tr>
      <w:tr w:rsidR="007B43F5" w:rsidRPr="00411DBC" w14:paraId="7D1B8B9F" w14:textId="77777777" w:rsidTr="00A901E0">
        <w:trPr>
          <w:trHeight w:val="393"/>
        </w:trPr>
        <w:tc>
          <w:tcPr>
            <w:tcW w:w="4400" w:type="dxa"/>
          </w:tcPr>
          <w:p w14:paraId="22BA99A5" w14:textId="77777777" w:rsidR="007B43F5" w:rsidRPr="00411DBC" w:rsidRDefault="007B43F5" w:rsidP="00A901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รวม</w:t>
            </w:r>
          </w:p>
        </w:tc>
        <w:tc>
          <w:tcPr>
            <w:tcW w:w="850" w:type="dxa"/>
            <w:gridSpan w:val="2"/>
          </w:tcPr>
          <w:p w14:paraId="6BA523D5" w14:textId="77777777" w:rsidR="007B43F5" w:rsidRPr="00411DBC" w:rsidRDefault="007B43F5" w:rsidP="00A901E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395C9ADD" w14:textId="21B83595" w:rsidR="007B43F5" w:rsidRPr="00411DBC" w:rsidRDefault="00315AE8" w:rsidP="00A901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582241">
              <w:rPr>
                <w:rFonts w:ascii="Angsana New" w:hAnsi="Angsana New"/>
                <w:sz w:val="28"/>
                <w:szCs w:val="28"/>
                <w:highlight w:val="yellow"/>
              </w:rPr>
              <w:t>22,804</w:t>
            </w:r>
          </w:p>
        </w:tc>
        <w:tc>
          <w:tcPr>
            <w:tcW w:w="426" w:type="dxa"/>
            <w:vAlign w:val="center"/>
          </w:tcPr>
          <w:p w14:paraId="30ADED1F" w14:textId="77777777" w:rsidR="007B43F5" w:rsidRPr="00411DBC" w:rsidRDefault="007B43F5" w:rsidP="00A901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49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1B6E9A20" w14:textId="7668D4AB" w:rsidR="007B43F5" w:rsidRPr="00411DBC" w:rsidRDefault="00BA2289" w:rsidP="00A901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17,721</w:t>
            </w:r>
          </w:p>
        </w:tc>
      </w:tr>
      <w:tr w:rsidR="00CF4D8B" w:rsidRPr="00411DBC" w14:paraId="3A7F41E5" w14:textId="77777777" w:rsidTr="00CF4D8B">
        <w:trPr>
          <w:gridAfter w:val="1"/>
          <w:wAfter w:w="6" w:type="dxa"/>
          <w:trHeight w:val="418"/>
        </w:trPr>
        <w:tc>
          <w:tcPr>
            <w:tcW w:w="4400" w:type="dxa"/>
            <w:vAlign w:val="center"/>
          </w:tcPr>
          <w:p w14:paraId="75FB1BA5" w14:textId="77777777" w:rsidR="00CF4D8B" w:rsidRPr="00411DBC" w:rsidRDefault="00CF4D8B" w:rsidP="008F7A9A">
            <w:pPr>
              <w:ind w:hanging="24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vAlign w:val="center"/>
          </w:tcPr>
          <w:p w14:paraId="3D607D88" w14:textId="77777777" w:rsidR="00CF4D8B" w:rsidRPr="00411DBC" w:rsidRDefault="00CF4D8B" w:rsidP="008F7A9A">
            <w:pPr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4" w:type="dxa"/>
          </w:tcPr>
          <w:p w14:paraId="39BC9629" w14:textId="77777777" w:rsidR="00CF4D8B" w:rsidRPr="00411DBC" w:rsidRDefault="00CF4D8B" w:rsidP="008F7A9A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909" w:type="dxa"/>
            <w:gridSpan w:val="3"/>
            <w:vAlign w:val="center"/>
          </w:tcPr>
          <w:p w14:paraId="12D96EE0" w14:textId="77777777" w:rsidR="00CF4D8B" w:rsidRPr="00411DBC" w:rsidRDefault="00CF4D8B" w:rsidP="008F7A9A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CF4D8B" w:rsidRPr="00411DBC" w14:paraId="2715D726" w14:textId="77777777" w:rsidTr="00CF4D8B">
        <w:trPr>
          <w:gridAfter w:val="1"/>
          <w:wAfter w:w="6" w:type="dxa"/>
          <w:trHeight w:val="418"/>
        </w:trPr>
        <w:tc>
          <w:tcPr>
            <w:tcW w:w="4400" w:type="dxa"/>
            <w:vAlign w:val="center"/>
          </w:tcPr>
          <w:p w14:paraId="7745229C" w14:textId="77777777" w:rsidR="00CF4D8B" w:rsidRPr="00411DBC" w:rsidRDefault="00CF4D8B" w:rsidP="008F7A9A">
            <w:pPr>
              <w:ind w:hanging="24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vAlign w:val="center"/>
          </w:tcPr>
          <w:p w14:paraId="324DA765" w14:textId="77777777" w:rsidR="00CF4D8B" w:rsidRPr="00411DBC" w:rsidRDefault="00CF4D8B" w:rsidP="008F7A9A">
            <w:pPr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4" w:type="dxa"/>
          </w:tcPr>
          <w:p w14:paraId="681B96BF" w14:textId="77777777" w:rsidR="00CF4D8B" w:rsidRPr="00411DBC" w:rsidRDefault="00CF4D8B" w:rsidP="008F7A9A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909" w:type="dxa"/>
            <w:gridSpan w:val="3"/>
            <w:vAlign w:val="center"/>
          </w:tcPr>
          <w:p w14:paraId="0572FB0D" w14:textId="77777777" w:rsidR="00CF4D8B" w:rsidRPr="00411DBC" w:rsidRDefault="00CF4D8B" w:rsidP="008F7A9A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0B583B" w:rsidRPr="00411DBC" w14:paraId="5972046D" w14:textId="77777777" w:rsidTr="00CF4D8B">
        <w:trPr>
          <w:gridAfter w:val="1"/>
          <w:wAfter w:w="6" w:type="dxa"/>
          <w:trHeight w:val="418"/>
        </w:trPr>
        <w:tc>
          <w:tcPr>
            <w:tcW w:w="4400" w:type="dxa"/>
            <w:vAlign w:val="center"/>
          </w:tcPr>
          <w:p w14:paraId="10E77F71" w14:textId="77777777" w:rsidR="000B583B" w:rsidRPr="00411DBC" w:rsidRDefault="000B583B" w:rsidP="008F7A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</w:rPr>
            </w:pPr>
            <w:bookmarkStart w:id="22" w:name="_Hlk119155201"/>
          </w:p>
        </w:tc>
        <w:tc>
          <w:tcPr>
            <w:tcW w:w="236" w:type="dxa"/>
            <w:vAlign w:val="center"/>
          </w:tcPr>
          <w:p w14:paraId="1C10BC3D" w14:textId="77777777" w:rsidR="000B583B" w:rsidRPr="00411DBC" w:rsidRDefault="000B583B" w:rsidP="008F7A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4" w:type="dxa"/>
          </w:tcPr>
          <w:p w14:paraId="7D81E4E0" w14:textId="77777777" w:rsidR="000B583B" w:rsidRPr="00411DBC" w:rsidRDefault="000B583B" w:rsidP="008F7A9A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909" w:type="dxa"/>
            <w:gridSpan w:val="3"/>
            <w:tcBorders>
              <w:bottom w:val="single" w:sz="4" w:space="0" w:color="auto"/>
            </w:tcBorders>
            <w:vAlign w:val="center"/>
          </w:tcPr>
          <w:p w14:paraId="43F271F3" w14:textId="77777777" w:rsidR="00CF4D8B" w:rsidRPr="00411DBC" w:rsidRDefault="00CF4D8B" w:rsidP="008F7A9A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  <w:p w14:paraId="66ED541C" w14:textId="77777777" w:rsidR="00CF4D8B" w:rsidRPr="00411DBC" w:rsidRDefault="00CF4D8B" w:rsidP="008F7A9A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  <w:p w14:paraId="2FFC1FBD" w14:textId="77777777" w:rsidR="00CF4D8B" w:rsidRPr="00411DBC" w:rsidRDefault="00CF4D8B" w:rsidP="008F7A9A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  <w:p w14:paraId="0D03B120" w14:textId="77777777" w:rsidR="00CF4D8B" w:rsidRPr="00411DBC" w:rsidRDefault="00CF4D8B" w:rsidP="008F7A9A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  <w:p w14:paraId="1564E60C" w14:textId="77777777" w:rsidR="00CF4D8B" w:rsidRPr="00411DBC" w:rsidRDefault="00CF4D8B" w:rsidP="008F7A9A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  <w:p w14:paraId="7BC42B6A" w14:textId="39C0AEBB" w:rsidR="000B583B" w:rsidRPr="00411DBC" w:rsidRDefault="000B583B" w:rsidP="008F7A9A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(</w:t>
            </w:r>
            <w:r w:rsidRPr="00411DBC">
              <w:rPr>
                <w:rFonts w:ascii="Angsana New" w:hAnsi="Angsana New"/>
                <w:sz w:val="28"/>
                <w:szCs w:val="28"/>
                <w:cs/>
              </w:rPr>
              <w:t>หน่วย: พันบาท)</w:t>
            </w:r>
          </w:p>
        </w:tc>
      </w:tr>
      <w:tr w:rsidR="000B583B" w:rsidRPr="00411DBC" w14:paraId="1F09EF47" w14:textId="77777777" w:rsidTr="00CF4D8B">
        <w:trPr>
          <w:gridAfter w:val="1"/>
          <w:wAfter w:w="6" w:type="dxa"/>
          <w:trHeight w:val="431"/>
        </w:trPr>
        <w:tc>
          <w:tcPr>
            <w:tcW w:w="4400" w:type="dxa"/>
            <w:vAlign w:val="center"/>
          </w:tcPr>
          <w:p w14:paraId="0620B619" w14:textId="77777777" w:rsidR="000B583B" w:rsidRPr="00411DBC" w:rsidRDefault="000B583B" w:rsidP="008F7A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vAlign w:val="center"/>
          </w:tcPr>
          <w:p w14:paraId="2FF69129" w14:textId="77777777" w:rsidR="000B583B" w:rsidRPr="00411DBC" w:rsidRDefault="000B583B" w:rsidP="008F7A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4" w:type="dxa"/>
          </w:tcPr>
          <w:p w14:paraId="6D827783" w14:textId="77777777" w:rsidR="000B583B" w:rsidRPr="00411DBC" w:rsidRDefault="000B583B" w:rsidP="008F7A9A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909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51FA76" w14:textId="7B364F05" w:rsidR="000B583B" w:rsidRPr="00411DBC" w:rsidRDefault="000B583B" w:rsidP="008F7A9A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</w:tr>
      <w:tr w:rsidR="000B583B" w:rsidRPr="00411DBC" w14:paraId="543F5885" w14:textId="77777777" w:rsidTr="000B583B">
        <w:trPr>
          <w:gridAfter w:val="1"/>
          <w:wAfter w:w="6" w:type="dxa"/>
          <w:trHeight w:val="418"/>
        </w:trPr>
        <w:tc>
          <w:tcPr>
            <w:tcW w:w="4400" w:type="dxa"/>
            <w:vAlign w:val="bottom"/>
          </w:tcPr>
          <w:p w14:paraId="5B2D4804" w14:textId="77777777" w:rsidR="000B583B" w:rsidRPr="00411DBC" w:rsidRDefault="000B583B" w:rsidP="008F7A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36" w:type="dxa"/>
            <w:vAlign w:val="center"/>
          </w:tcPr>
          <w:p w14:paraId="73309765" w14:textId="77777777" w:rsidR="000B583B" w:rsidRPr="00411DBC" w:rsidRDefault="000B583B" w:rsidP="008F7A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4" w:type="dxa"/>
          </w:tcPr>
          <w:p w14:paraId="626A3E2F" w14:textId="77777777" w:rsidR="000B583B" w:rsidRPr="00411DBC" w:rsidRDefault="000B583B" w:rsidP="004F7917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909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AC5A4A" w14:textId="5926FABC" w:rsidR="000B583B" w:rsidRPr="00411DBC" w:rsidRDefault="000B583B" w:rsidP="00B459C5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สำหรับ</w:t>
            </w:r>
            <w:r w:rsidR="00B459C5" w:rsidRPr="00411DBC">
              <w:rPr>
                <w:rFonts w:ascii="Angsana New" w:hAnsi="Angsana New" w:hint="cs"/>
                <w:sz w:val="28"/>
                <w:szCs w:val="28"/>
                <w:cs/>
              </w:rPr>
              <w:t>งวด</w:t>
            </w:r>
            <w:r w:rsidR="007B43F5" w:rsidRPr="00411DBC">
              <w:rPr>
                <w:rFonts w:ascii="Angsana New" w:hAnsi="Angsana New" w:hint="cs"/>
                <w:sz w:val="28"/>
                <w:szCs w:val="28"/>
                <w:cs/>
              </w:rPr>
              <w:t>หก</w:t>
            </w:r>
            <w:r w:rsidR="00B459C5" w:rsidRPr="00411DBC">
              <w:rPr>
                <w:rFonts w:ascii="Angsana New" w:hAnsi="Angsana New" w:hint="cs"/>
                <w:sz w:val="28"/>
                <w:szCs w:val="28"/>
                <w:cs/>
              </w:rPr>
              <w:t xml:space="preserve">เดือน 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สิ้นสุดวันที่</w:t>
            </w:r>
            <w:r w:rsidRPr="00411DBC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="0095181A" w:rsidRPr="00411DBC">
              <w:rPr>
                <w:rFonts w:ascii="Angsana New" w:hAnsi="Angsana New"/>
                <w:sz w:val="28"/>
                <w:szCs w:val="28"/>
              </w:rPr>
              <w:t xml:space="preserve">30 </w:t>
            </w:r>
            <w:r w:rsidR="0095181A" w:rsidRPr="00411DBC">
              <w:rPr>
                <w:rFonts w:ascii="Angsana New" w:hAnsi="Angsana New" w:hint="cs"/>
                <w:sz w:val="28"/>
                <w:szCs w:val="28"/>
                <w:cs/>
              </w:rPr>
              <w:t>มิถุนายน</w:t>
            </w:r>
          </w:p>
        </w:tc>
      </w:tr>
      <w:tr w:rsidR="000B583B" w:rsidRPr="00411DBC" w14:paraId="1EF46354" w14:textId="77777777" w:rsidTr="000B583B">
        <w:trPr>
          <w:trHeight w:val="393"/>
        </w:trPr>
        <w:tc>
          <w:tcPr>
            <w:tcW w:w="4400" w:type="dxa"/>
            <w:tcBorders>
              <w:bottom w:val="single" w:sz="4" w:space="0" w:color="auto"/>
            </w:tcBorders>
            <w:vAlign w:val="center"/>
          </w:tcPr>
          <w:p w14:paraId="1D33D6B6" w14:textId="77777777" w:rsidR="000B583B" w:rsidRPr="00411DBC" w:rsidRDefault="000B583B" w:rsidP="008F7A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บริษัทร่วม</w:t>
            </w:r>
          </w:p>
        </w:tc>
        <w:tc>
          <w:tcPr>
            <w:tcW w:w="236" w:type="dxa"/>
            <w:tcBorders>
              <w:bottom w:val="single" w:sz="4" w:space="0" w:color="auto"/>
            </w:tcBorders>
            <w:vAlign w:val="center"/>
          </w:tcPr>
          <w:p w14:paraId="68C0C946" w14:textId="77777777" w:rsidR="000B583B" w:rsidRPr="00411DBC" w:rsidRDefault="000B583B" w:rsidP="008F7A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614" w:type="dxa"/>
          </w:tcPr>
          <w:p w14:paraId="5E806D03" w14:textId="77777777" w:rsidR="000B583B" w:rsidRPr="00411DBC" w:rsidRDefault="000B583B" w:rsidP="008F7A9A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F6755F" w14:textId="201D856D" w:rsidR="000B583B" w:rsidRPr="00411DBC" w:rsidRDefault="000B583B" w:rsidP="008F7A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256</w:t>
            </w:r>
            <w:r w:rsidR="00B52D67" w:rsidRPr="00411DBC">
              <w:rPr>
                <w:rFonts w:ascii="Angsana New" w:hAnsi="Angsana New"/>
                <w:sz w:val="28"/>
                <w:szCs w:val="28"/>
              </w:rPr>
              <w:t>6</w:t>
            </w:r>
          </w:p>
        </w:tc>
        <w:tc>
          <w:tcPr>
            <w:tcW w:w="426" w:type="dxa"/>
            <w:tcBorders>
              <w:top w:val="single" w:sz="4" w:space="0" w:color="auto"/>
            </w:tcBorders>
            <w:vAlign w:val="center"/>
          </w:tcPr>
          <w:p w14:paraId="78018969" w14:textId="77777777" w:rsidR="000B583B" w:rsidRPr="00411DBC" w:rsidRDefault="000B583B" w:rsidP="008F7A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49" w:type="dxa"/>
            <w:gridSpan w:val="2"/>
            <w:tcBorders>
              <w:top w:val="single" w:sz="4" w:space="0" w:color="auto"/>
            </w:tcBorders>
            <w:vAlign w:val="center"/>
          </w:tcPr>
          <w:p w14:paraId="6E01816B" w14:textId="0397E253" w:rsidR="000B583B" w:rsidRPr="00411DBC" w:rsidRDefault="000B583B" w:rsidP="008F7A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256</w:t>
            </w:r>
            <w:r w:rsidR="00B52D67" w:rsidRPr="00411DBC">
              <w:rPr>
                <w:rFonts w:ascii="Angsana New" w:hAnsi="Angsana New"/>
                <w:sz w:val="28"/>
                <w:szCs w:val="28"/>
              </w:rPr>
              <w:t>5</w:t>
            </w:r>
          </w:p>
        </w:tc>
      </w:tr>
      <w:tr w:rsidR="00B52D67" w:rsidRPr="00411DBC" w14:paraId="3FC0530C" w14:textId="77777777" w:rsidTr="00004960">
        <w:trPr>
          <w:trHeight w:val="393"/>
        </w:trPr>
        <w:tc>
          <w:tcPr>
            <w:tcW w:w="4400" w:type="dxa"/>
            <w:vAlign w:val="center"/>
          </w:tcPr>
          <w:p w14:paraId="2093451D" w14:textId="77777777" w:rsidR="00B52D67" w:rsidRPr="00411DBC" w:rsidRDefault="00B52D67" w:rsidP="00B52D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7"/>
                <w:szCs w:val="27"/>
                <w:cs/>
              </w:rPr>
              <w:t>บริษัท ซีพีเอส</w:t>
            </w:r>
            <w:r w:rsidRPr="00411DBC">
              <w:rPr>
                <w:rFonts w:ascii="Angsana New" w:hAnsi="Angsana New"/>
                <w:sz w:val="27"/>
                <w:szCs w:val="27"/>
              </w:rPr>
              <w:t xml:space="preserve"> </w:t>
            </w:r>
            <w:r w:rsidRPr="00411DBC">
              <w:rPr>
                <w:rFonts w:ascii="Angsana New" w:hAnsi="Angsana New"/>
                <w:sz w:val="27"/>
                <w:szCs w:val="27"/>
                <w:cs/>
              </w:rPr>
              <w:t>ชิปปิ้ง</w:t>
            </w:r>
            <w:r w:rsidRPr="00411DBC">
              <w:rPr>
                <w:rFonts w:ascii="Angsana New" w:hAnsi="Angsana New" w:hint="cs"/>
                <w:sz w:val="27"/>
                <w:szCs w:val="27"/>
                <w:cs/>
              </w:rPr>
              <w:t xml:space="preserve"> </w:t>
            </w:r>
            <w:r w:rsidRPr="00411DBC">
              <w:rPr>
                <w:rFonts w:ascii="Angsana New" w:hAnsi="Angsana New"/>
                <w:sz w:val="27"/>
                <w:szCs w:val="27"/>
                <w:cs/>
              </w:rPr>
              <w:t>แอนด์</w:t>
            </w:r>
            <w:r w:rsidRPr="00411DBC">
              <w:rPr>
                <w:rFonts w:ascii="Angsana New" w:hAnsi="Angsana New" w:hint="cs"/>
                <w:sz w:val="27"/>
                <w:szCs w:val="27"/>
                <w:cs/>
              </w:rPr>
              <w:t xml:space="preserve"> </w:t>
            </w:r>
            <w:r w:rsidRPr="00411DBC">
              <w:rPr>
                <w:rFonts w:ascii="Angsana New" w:hAnsi="Angsana New"/>
                <w:sz w:val="27"/>
                <w:szCs w:val="27"/>
                <w:cs/>
              </w:rPr>
              <w:t>โลจิสติกส์ จำกัด</w:t>
            </w:r>
          </w:p>
        </w:tc>
        <w:tc>
          <w:tcPr>
            <w:tcW w:w="850" w:type="dxa"/>
            <w:gridSpan w:val="2"/>
          </w:tcPr>
          <w:p w14:paraId="40817747" w14:textId="77777777" w:rsidR="00B52D67" w:rsidRPr="00411DBC" w:rsidRDefault="00B52D67" w:rsidP="00B52D67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single" w:sz="4" w:space="0" w:color="auto"/>
            </w:tcBorders>
            <w:vAlign w:val="center"/>
          </w:tcPr>
          <w:p w14:paraId="4CCF3AD5" w14:textId="467A44A9" w:rsidR="00B52D67" w:rsidRPr="00411DBC" w:rsidRDefault="00AE109A" w:rsidP="00B52D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4,723</w:t>
            </w:r>
          </w:p>
        </w:tc>
        <w:tc>
          <w:tcPr>
            <w:tcW w:w="426" w:type="dxa"/>
            <w:vAlign w:val="center"/>
          </w:tcPr>
          <w:p w14:paraId="4510DA4A" w14:textId="77777777" w:rsidR="00B52D67" w:rsidRPr="00411DBC" w:rsidRDefault="00B52D67" w:rsidP="00B52D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49" w:type="dxa"/>
            <w:gridSpan w:val="2"/>
            <w:tcBorders>
              <w:top w:val="single" w:sz="4" w:space="0" w:color="auto"/>
            </w:tcBorders>
            <w:vAlign w:val="center"/>
          </w:tcPr>
          <w:p w14:paraId="32932BB7" w14:textId="12AA0548" w:rsidR="00B52D67" w:rsidRPr="00411DBC" w:rsidRDefault="008318EF" w:rsidP="00B52D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1,803</w:t>
            </w:r>
          </w:p>
        </w:tc>
      </w:tr>
      <w:tr w:rsidR="00B52D67" w:rsidRPr="00411DBC" w14:paraId="01D6115A" w14:textId="77777777" w:rsidTr="00571F5F">
        <w:trPr>
          <w:trHeight w:val="393"/>
        </w:trPr>
        <w:tc>
          <w:tcPr>
            <w:tcW w:w="4400" w:type="dxa"/>
            <w:vAlign w:val="bottom"/>
          </w:tcPr>
          <w:p w14:paraId="503ECED9" w14:textId="77777777" w:rsidR="00B52D67" w:rsidRPr="00411DBC" w:rsidRDefault="00B52D67" w:rsidP="00B52D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r w:rsidRPr="00411DBC">
              <w:rPr>
                <w:rFonts w:ascii="Angsana New" w:hAnsi="Angsana New" w:hint="cs"/>
                <w:sz w:val="27"/>
                <w:szCs w:val="27"/>
              </w:rPr>
              <w:t>GA Power Pte Co., Ltd.</w:t>
            </w:r>
          </w:p>
        </w:tc>
        <w:tc>
          <w:tcPr>
            <w:tcW w:w="850" w:type="dxa"/>
            <w:gridSpan w:val="2"/>
          </w:tcPr>
          <w:p w14:paraId="71CB7B62" w14:textId="77777777" w:rsidR="00B52D67" w:rsidRPr="00411DBC" w:rsidRDefault="00B52D67" w:rsidP="00B52D67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40" w:type="dxa"/>
            <w:vAlign w:val="center"/>
          </w:tcPr>
          <w:p w14:paraId="14922C5B" w14:textId="7E15E90B" w:rsidR="00B52D67" w:rsidRPr="00411DBC" w:rsidRDefault="004D732C" w:rsidP="00B52D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426" w:type="dxa"/>
            <w:vAlign w:val="center"/>
          </w:tcPr>
          <w:p w14:paraId="46BC6A83" w14:textId="77777777" w:rsidR="00B52D67" w:rsidRPr="00411DBC" w:rsidRDefault="00B52D67" w:rsidP="00B52D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49" w:type="dxa"/>
            <w:gridSpan w:val="2"/>
            <w:vAlign w:val="center"/>
          </w:tcPr>
          <w:p w14:paraId="454EFA0F" w14:textId="640CA725" w:rsidR="00B52D67" w:rsidRPr="00411DBC" w:rsidRDefault="008318EF" w:rsidP="00B52D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(8,673)</w:t>
            </w:r>
          </w:p>
        </w:tc>
      </w:tr>
      <w:tr w:rsidR="00B52D67" w:rsidRPr="00411DBC" w14:paraId="22FABE11" w14:textId="77777777" w:rsidTr="00DD2D88">
        <w:trPr>
          <w:trHeight w:val="393"/>
        </w:trPr>
        <w:tc>
          <w:tcPr>
            <w:tcW w:w="4400" w:type="dxa"/>
            <w:vAlign w:val="bottom"/>
          </w:tcPr>
          <w:p w14:paraId="0C645D79" w14:textId="77777777" w:rsidR="00B52D67" w:rsidRPr="00411DBC" w:rsidRDefault="00B52D67" w:rsidP="00B52D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บริษัท เดอะเมกะวัตต์ จำกัด</w:t>
            </w:r>
          </w:p>
        </w:tc>
        <w:tc>
          <w:tcPr>
            <w:tcW w:w="850" w:type="dxa"/>
            <w:gridSpan w:val="2"/>
          </w:tcPr>
          <w:p w14:paraId="67D815CE" w14:textId="77777777" w:rsidR="00B52D67" w:rsidRPr="00411DBC" w:rsidRDefault="00B52D67" w:rsidP="00B52D67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40" w:type="dxa"/>
            <w:vAlign w:val="center"/>
          </w:tcPr>
          <w:p w14:paraId="0162B225" w14:textId="2BE9F0D9" w:rsidR="00B52D67" w:rsidRPr="00411DBC" w:rsidRDefault="00B92EC0" w:rsidP="00B52D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43,336</w:t>
            </w:r>
          </w:p>
        </w:tc>
        <w:tc>
          <w:tcPr>
            <w:tcW w:w="426" w:type="dxa"/>
            <w:vAlign w:val="center"/>
          </w:tcPr>
          <w:p w14:paraId="4258EEFA" w14:textId="77777777" w:rsidR="00B52D67" w:rsidRPr="00411DBC" w:rsidRDefault="00B52D67" w:rsidP="00B52D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49" w:type="dxa"/>
            <w:gridSpan w:val="2"/>
            <w:vAlign w:val="center"/>
          </w:tcPr>
          <w:p w14:paraId="68D4CA95" w14:textId="0387F8E9" w:rsidR="00B52D67" w:rsidRPr="00411DBC" w:rsidRDefault="008318EF" w:rsidP="00B52D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31,735</w:t>
            </w:r>
          </w:p>
        </w:tc>
      </w:tr>
      <w:tr w:rsidR="00CF4D8B" w:rsidRPr="00411DBC" w14:paraId="04461342" w14:textId="77777777" w:rsidTr="00DD2D88">
        <w:trPr>
          <w:trHeight w:val="393"/>
        </w:trPr>
        <w:tc>
          <w:tcPr>
            <w:tcW w:w="4400" w:type="dxa"/>
            <w:vAlign w:val="bottom"/>
          </w:tcPr>
          <w:p w14:paraId="2B906934" w14:textId="376135E9" w:rsidR="00CF4D8B" w:rsidRPr="00411DBC" w:rsidRDefault="00CF4D8B" w:rsidP="00CF4D8B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บริษัท อีโคลด์ จำกัด</w:t>
            </w:r>
          </w:p>
        </w:tc>
        <w:tc>
          <w:tcPr>
            <w:tcW w:w="850" w:type="dxa"/>
            <w:gridSpan w:val="2"/>
          </w:tcPr>
          <w:p w14:paraId="5E20AD7B" w14:textId="77777777" w:rsidR="00CF4D8B" w:rsidRPr="00411DBC" w:rsidRDefault="00CF4D8B" w:rsidP="00CF4D8B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40" w:type="dxa"/>
            <w:vAlign w:val="center"/>
          </w:tcPr>
          <w:p w14:paraId="26AC2D5D" w14:textId="275DF9CC" w:rsidR="00CF4D8B" w:rsidRPr="00411DBC" w:rsidRDefault="00CF4D8B" w:rsidP="00CF4D8B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426" w:type="dxa"/>
            <w:vAlign w:val="center"/>
          </w:tcPr>
          <w:p w14:paraId="36550EEB" w14:textId="77777777" w:rsidR="00CF4D8B" w:rsidRPr="00411DBC" w:rsidRDefault="00CF4D8B" w:rsidP="00CF4D8B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49" w:type="dxa"/>
            <w:gridSpan w:val="2"/>
            <w:vAlign w:val="center"/>
          </w:tcPr>
          <w:p w14:paraId="782A27CE" w14:textId="4E33ABD8" w:rsidR="00CF4D8B" w:rsidRPr="00411DBC" w:rsidRDefault="008318EF" w:rsidP="00CF4D8B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(602)</w:t>
            </w:r>
          </w:p>
        </w:tc>
      </w:tr>
      <w:tr w:rsidR="00CF4D8B" w:rsidRPr="00411DBC" w14:paraId="64338845" w14:textId="77777777" w:rsidTr="000B583B">
        <w:trPr>
          <w:trHeight w:val="393"/>
        </w:trPr>
        <w:tc>
          <w:tcPr>
            <w:tcW w:w="4400" w:type="dxa"/>
          </w:tcPr>
          <w:p w14:paraId="63220149" w14:textId="77777777" w:rsidR="00CF4D8B" w:rsidRPr="00411DBC" w:rsidRDefault="00CF4D8B" w:rsidP="00CF4D8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รวม</w:t>
            </w:r>
          </w:p>
        </w:tc>
        <w:tc>
          <w:tcPr>
            <w:tcW w:w="850" w:type="dxa"/>
            <w:gridSpan w:val="2"/>
          </w:tcPr>
          <w:p w14:paraId="27F26A86" w14:textId="77777777" w:rsidR="00CF4D8B" w:rsidRPr="00411DBC" w:rsidRDefault="00CF4D8B" w:rsidP="00CF4D8B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2A984448" w14:textId="6410119E" w:rsidR="00CF4D8B" w:rsidRPr="00411DBC" w:rsidRDefault="00B92EC0" w:rsidP="00CF4D8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48,059</w:t>
            </w:r>
          </w:p>
        </w:tc>
        <w:tc>
          <w:tcPr>
            <w:tcW w:w="426" w:type="dxa"/>
            <w:vAlign w:val="center"/>
          </w:tcPr>
          <w:p w14:paraId="2E80542D" w14:textId="77777777" w:rsidR="00CF4D8B" w:rsidRPr="00411DBC" w:rsidRDefault="00CF4D8B" w:rsidP="00CF4D8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49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0C2A09E8" w14:textId="15A23988" w:rsidR="00CF4D8B" w:rsidRPr="00411DBC" w:rsidRDefault="008318EF" w:rsidP="00CF4D8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24,263</w:t>
            </w:r>
          </w:p>
        </w:tc>
      </w:tr>
      <w:bookmarkEnd w:id="22"/>
    </w:tbl>
    <w:p w14:paraId="5979F74C" w14:textId="77777777" w:rsidR="00E20D02" w:rsidRPr="00411DBC" w:rsidRDefault="00E20D02" w:rsidP="003D6379">
      <w:pPr>
        <w:spacing w:after="240"/>
        <w:rPr>
          <w:rFonts w:ascii="Angsana New" w:hAnsi="Angsana New"/>
          <w:sz w:val="28"/>
          <w:szCs w:val="28"/>
          <w:cs/>
        </w:rPr>
        <w:sectPr w:rsidR="00E20D02" w:rsidRPr="00411DBC" w:rsidSect="00BB20F6">
          <w:headerReference w:type="default" r:id="rId14"/>
          <w:footerReference w:type="default" r:id="rId15"/>
          <w:pgSz w:w="11907" w:h="16840" w:code="9"/>
          <w:pgMar w:top="851" w:right="1077" w:bottom="851" w:left="1588" w:header="850" w:footer="510" w:gutter="0"/>
          <w:pgNumType w:fmt="numberInDash"/>
          <w:cols w:space="708"/>
          <w:docGrid w:linePitch="360"/>
        </w:sectPr>
      </w:pPr>
    </w:p>
    <w:p w14:paraId="62C0500A" w14:textId="29434919" w:rsidR="00717930" w:rsidRPr="00411DBC" w:rsidRDefault="00717930" w:rsidP="00717930">
      <w:pPr>
        <w:rPr>
          <w:rFonts w:ascii="Angsana New" w:hAnsi="Angsana New"/>
          <w:b/>
          <w:bCs/>
          <w:sz w:val="28"/>
          <w:szCs w:val="28"/>
        </w:rPr>
      </w:pPr>
      <w:r w:rsidRPr="00411DBC">
        <w:rPr>
          <w:rFonts w:ascii="Angsana New" w:hAnsi="Angsana New"/>
          <w:b/>
          <w:bCs/>
          <w:sz w:val="28"/>
          <w:szCs w:val="28"/>
        </w:rPr>
        <w:t>1</w:t>
      </w:r>
      <w:r w:rsidR="00745E47" w:rsidRPr="00411DBC">
        <w:rPr>
          <w:rFonts w:ascii="Angsana New" w:hAnsi="Angsana New"/>
          <w:b/>
          <w:bCs/>
          <w:sz w:val="28"/>
          <w:szCs w:val="28"/>
        </w:rPr>
        <w:t>3</w:t>
      </w:r>
      <w:r w:rsidRPr="00411DBC">
        <w:rPr>
          <w:rFonts w:ascii="Angsana New" w:hAnsi="Angsana New"/>
          <w:b/>
          <w:bCs/>
          <w:sz w:val="28"/>
          <w:szCs w:val="28"/>
        </w:rPr>
        <w:t>.3</w:t>
      </w:r>
      <w:r w:rsidRPr="00411DBC">
        <w:rPr>
          <w:rFonts w:ascii="Angsana New" w:hAnsi="Angsana New"/>
          <w:b/>
          <w:bCs/>
          <w:sz w:val="28"/>
          <w:szCs w:val="28"/>
          <w:cs/>
        </w:rPr>
        <w:t xml:space="preserve"> ข้อมูลทางการเงินของบริษัทร่วมที่มีสาระสำคัญ</w:t>
      </w:r>
    </w:p>
    <w:p w14:paraId="43C5F1C9" w14:textId="06CB7BD5" w:rsidR="00717930" w:rsidRPr="00411DBC" w:rsidRDefault="00717930" w:rsidP="0036466B">
      <w:pPr>
        <w:ind w:left="426"/>
        <w:rPr>
          <w:rFonts w:ascii="Angsana New" w:hAnsi="Angsana New"/>
          <w:sz w:val="28"/>
          <w:szCs w:val="28"/>
        </w:rPr>
      </w:pPr>
      <w:r w:rsidRPr="00411DBC">
        <w:rPr>
          <w:rFonts w:ascii="Angsana New" w:hAnsi="Angsana New"/>
          <w:sz w:val="28"/>
          <w:szCs w:val="28"/>
          <w:cs/>
        </w:rPr>
        <w:t>สรุปรายการฐานะทางการเงิน</w:t>
      </w:r>
    </w:p>
    <w:tbl>
      <w:tblPr>
        <w:tblStyle w:val="TableGrid"/>
        <w:tblpPr w:leftFromText="180" w:rightFromText="180" w:vertAnchor="page" w:horzAnchor="margin" w:tblpXSpec="center" w:tblpY="2845"/>
        <w:tblW w:w="133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6"/>
        <w:gridCol w:w="271"/>
        <w:gridCol w:w="1138"/>
        <w:gridCol w:w="269"/>
        <w:gridCol w:w="1186"/>
        <w:gridCol w:w="269"/>
        <w:gridCol w:w="1137"/>
        <w:gridCol w:w="311"/>
        <w:gridCol w:w="1187"/>
        <w:gridCol w:w="271"/>
        <w:gridCol w:w="1137"/>
        <w:gridCol w:w="273"/>
        <w:gridCol w:w="1195"/>
        <w:gridCol w:w="236"/>
        <w:gridCol w:w="1137"/>
        <w:gridCol w:w="236"/>
        <w:gridCol w:w="1137"/>
      </w:tblGrid>
      <w:tr w:rsidR="00717930" w:rsidRPr="00411DBC" w14:paraId="5C331606" w14:textId="77777777" w:rsidTr="00D346E5">
        <w:trPr>
          <w:trHeight w:val="431"/>
        </w:trPr>
        <w:tc>
          <w:tcPr>
            <w:tcW w:w="1946" w:type="dxa"/>
            <w:vAlign w:val="center"/>
          </w:tcPr>
          <w:p w14:paraId="62DD1B89" w14:textId="77777777" w:rsidR="00717930" w:rsidRPr="00411DBC" w:rsidRDefault="00717930" w:rsidP="00717930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71" w:type="dxa"/>
            <w:vAlign w:val="center"/>
          </w:tcPr>
          <w:p w14:paraId="577643F0" w14:textId="77777777" w:rsidR="00717930" w:rsidRPr="00411DBC" w:rsidRDefault="00717930" w:rsidP="00717930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138" w:type="dxa"/>
            <w:tcBorders>
              <w:bottom w:val="single" w:sz="4" w:space="0" w:color="auto"/>
            </w:tcBorders>
            <w:vAlign w:val="center"/>
          </w:tcPr>
          <w:p w14:paraId="6F1940FA" w14:textId="77777777" w:rsidR="00717930" w:rsidRPr="00411DBC" w:rsidRDefault="00717930" w:rsidP="00717930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69" w:type="dxa"/>
            <w:tcBorders>
              <w:bottom w:val="single" w:sz="4" w:space="0" w:color="auto"/>
            </w:tcBorders>
            <w:vAlign w:val="center"/>
          </w:tcPr>
          <w:p w14:paraId="36DE9B26" w14:textId="77777777" w:rsidR="00717930" w:rsidRPr="00411DBC" w:rsidRDefault="00717930" w:rsidP="00717930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186" w:type="dxa"/>
            <w:tcBorders>
              <w:bottom w:val="single" w:sz="4" w:space="0" w:color="auto"/>
            </w:tcBorders>
            <w:vAlign w:val="center"/>
          </w:tcPr>
          <w:p w14:paraId="14F2E30A" w14:textId="77777777" w:rsidR="00717930" w:rsidRPr="00411DBC" w:rsidRDefault="00717930" w:rsidP="00717930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69" w:type="dxa"/>
            <w:tcBorders>
              <w:bottom w:val="single" w:sz="4" w:space="0" w:color="auto"/>
            </w:tcBorders>
            <w:vAlign w:val="center"/>
          </w:tcPr>
          <w:p w14:paraId="44FCAF21" w14:textId="77777777" w:rsidR="00717930" w:rsidRPr="00411DBC" w:rsidRDefault="00717930" w:rsidP="00717930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137" w:type="dxa"/>
            <w:tcBorders>
              <w:bottom w:val="single" w:sz="4" w:space="0" w:color="auto"/>
            </w:tcBorders>
            <w:vAlign w:val="center"/>
          </w:tcPr>
          <w:p w14:paraId="2CD75D2E" w14:textId="77777777" w:rsidR="00717930" w:rsidRPr="00411DBC" w:rsidRDefault="00717930" w:rsidP="00717930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11" w:type="dxa"/>
            <w:tcBorders>
              <w:bottom w:val="single" w:sz="4" w:space="0" w:color="auto"/>
            </w:tcBorders>
            <w:vAlign w:val="center"/>
          </w:tcPr>
          <w:p w14:paraId="5D1E7F88" w14:textId="77777777" w:rsidR="00717930" w:rsidRPr="00411DBC" w:rsidRDefault="00717930" w:rsidP="00717930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87" w:type="dxa"/>
            <w:tcBorders>
              <w:bottom w:val="single" w:sz="4" w:space="0" w:color="auto"/>
            </w:tcBorders>
            <w:vAlign w:val="center"/>
          </w:tcPr>
          <w:p w14:paraId="760F6BBB" w14:textId="77777777" w:rsidR="00717930" w:rsidRPr="00411DBC" w:rsidRDefault="00717930" w:rsidP="00717930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1" w:type="dxa"/>
            <w:tcBorders>
              <w:bottom w:val="single" w:sz="4" w:space="0" w:color="auto"/>
            </w:tcBorders>
            <w:vAlign w:val="center"/>
          </w:tcPr>
          <w:p w14:paraId="48A4D148" w14:textId="77777777" w:rsidR="00717930" w:rsidRPr="00411DBC" w:rsidRDefault="00717930" w:rsidP="00717930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7" w:type="dxa"/>
            <w:tcBorders>
              <w:bottom w:val="single" w:sz="4" w:space="0" w:color="auto"/>
            </w:tcBorders>
            <w:vAlign w:val="center"/>
          </w:tcPr>
          <w:p w14:paraId="75FD83CE" w14:textId="77777777" w:rsidR="00717930" w:rsidRPr="00411DBC" w:rsidRDefault="00717930" w:rsidP="00717930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3" w:type="dxa"/>
            <w:tcBorders>
              <w:bottom w:val="single" w:sz="4" w:space="0" w:color="auto"/>
            </w:tcBorders>
            <w:vAlign w:val="center"/>
          </w:tcPr>
          <w:p w14:paraId="19B66F13" w14:textId="77777777" w:rsidR="00717930" w:rsidRPr="00411DBC" w:rsidRDefault="00717930" w:rsidP="00717930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95" w:type="dxa"/>
            <w:tcBorders>
              <w:bottom w:val="single" w:sz="4" w:space="0" w:color="auto"/>
            </w:tcBorders>
            <w:vAlign w:val="center"/>
          </w:tcPr>
          <w:p w14:paraId="06CFDB7C" w14:textId="77777777" w:rsidR="00717930" w:rsidRPr="00411DBC" w:rsidRDefault="00717930" w:rsidP="00717930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  <w:vAlign w:val="center"/>
          </w:tcPr>
          <w:p w14:paraId="6F23E4A2" w14:textId="77777777" w:rsidR="00717930" w:rsidRPr="00411DBC" w:rsidRDefault="00717930" w:rsidP="00717930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510" w:type="dxa"/>
            <w:gridSpan w:val="3"/>
            <w:tcBorders>
              <w:bottom w:val="single" w:sz="4" w:space="0" w:color="auto"/>
            </w:tcBorders>
            <w:vAlign w:val="center"/>
          </w:tcPr>
          <w:p w14:paraId="4F070AB8" w14:textId="77777777" w:rsidR="00717930" w:rsidRPr="00411DBC" w:rsidRDefault="00717930" w:rsidP="00717930">
            <w:pPr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(หน่วย</w:t>
            </w:r>
            <w:r w:rsidRPr="00411DBC">
              <w:rPr>
                <w:rFonts w:ascii="Angsana New" w:hAnsi="Angsana New"/>
                <w:sz w:val="28"/>
                <w:szCs w:val="28"/>
              </w:rPr>
              <w:t>: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พันบาท)</w:t>
            </w:r>
          </w:p>
        </w:tc>
      </w:tr>
      <w:tr w:rsidR="00717930" w:rsidRPr="00411DBC" w14:paraId="026A1029" w14:textId="77777777" w:rsidTr="00D346E5">
        <w:trPr>
          <w:trHeight w:val="431"/>
        </w:trPr>
        <w:tc>
          <w:tcPr>
            <w:tcW w:w="1946" w:type="dxa"/>
            <w:vAlign w:val="center"/>
          </w:tcPr>
          <w:p w14:paraId="2EE0D493" w14:textId="77777777" w:rsidR="00717930" w:rsidRPr="00411DBC" w:rsidRDefault="00717930" w:rsidP="00717930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71" w:type="dxa"/>
            <w:vAlign w:val="center"/>
          </w:tcPr>
          <w:p w14:paraId="0247D091" w14:textId="77777777" w:rsidR="00717930" w:rsidRPr="00411DBC" w:rsidRDefault="00717930" w:rsidP="00717930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59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18F0E4" w14:textId="77777777" w:rsidR="00717930" w:rsidRPr="00411DBC" w:rsidRDefault="00717930" w:rsidP="00717930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 xml:space="preserve">บริษัท ซีพีเอส ชิปปิ้งแอนด์  </w:t>
            </w:r>
          </w:p>
          <w:p w14:paraId="0FDE26BC" w14:textId="77777777" w:rsidR="00717930" w:rsidRPr="00411DBC" w:rsidRDefault="00717930" w:rsidP="00717930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โลจิสติกส์ จำกัด</w:t>
            </w:r>
          </w:p>
        </w:tc>
        <w:tc>
          <w:tcPr>
            <w:tcW w:w="269" w:type="dxa"/>
            <w:tcBorders>
              <w:top w:val="single" w:sz="4" w:space="0" w:color="auto"/>
            </w:tcBorders>
            <w:vAlign w:val="center"/>
          </w:tcPr>
          <w:p w14:paraId="5880C4D9" w14:textId="77777777" w:rsidR="00717930" w:rsidRPr="00411DBC" w:rsidRDefault="00717930" w:rsidP="00717930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63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0CAEC5" w14:textId="77777777" w:rsidR="00717930" w:rsidRPr="00411DBC" w:rsidRDefault="00717930" w:rsidP="00717930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GA Power Pte Co., Ltd.</w:t>
            </w:r>
          </w:p>
        </w:tc>
        <w:tc>
          <w:tcPr>
            <w:tcW w:w="271" w:type="dxa"/>
            <w:tcBorders>
              <w:top w:val="single" w:sz="4" w:space="0" w:color="auto"/>
            </w:tcBorders>
            <w:vAlign w:val="center"/>
          </w:tcPr>
          <w:p w14:paraId="049991AA" w14:textId="77777777" w:rsidR="00717930" w:rsidRPr="00411DBC" w:rsidRDefault="00717930" w:rsidP="00717930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60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75CEEC" w14:textId="74C87EC8" w:rsidR="00717930" w:rsidRPr="00411DBC" w:rsidRDefault="00717930" w:rsidP="00717930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 xml:space="preserve">บริษัท </w:t>
            </w:r>
            <w:r w:rsidR="00EA31C5" w:rsidRPr="00411DBC">
              <w:rPr>
                <w:rFonts w:ascii="Angsana New" w:hAnsi="Angsana New" w:hint="cs"/>
                <w:sz w:val="28"/>
                <w:szCs w:val="28"/>
                <w:cs/>
              </w:rPr>
              <w:t>เดอะ</w:t>
            </w:r>
            <w:r w:rsidRPr="00411DBC">
              <w:rPr>
                <w:rFonts w:ascii="Angsana New" w:hAnsi="Angsana New"/>
                <w:sz w:val="28"/>
                <w:szCs w:val="28"/>
                <w:cs/>
              </w:rPr>
              <w:t>เมกะวัตต์ จำกัด</w:t>
            </w:r>
          </w:p>
        </w:tc>
        <w:tc>
          <w:tcPr>
            <w:tcW w:w="236" w:type="dxa"/>
            <w:tcBorders>
              <w:top w:val="single" w:sz="4" w:space="0" w:color="auto"/>
            </w:tcBorders>
            <w:vAlign w:val="center"/>
          </w:tcPr>
          <w:p w14:paraId="4C8FF4FF" w14:textId="77777777" w:rsidR="00717930" w:rsidRPr="00411DBC" w:rsidRDefault="00717930" w:rsidP="00717930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510" w:type="dxa"/>
            <w:gridSpan w:val="3"/>
            <w:tcBorders>
              <w:bottom w:val="single" w:sz="4" w:space="0" w:color="auto"/>
            </w:tcBorders>
            <w:vAlign w:val="center"/>
          </w:tcPr>
          <w:p w14:paraId="49B6BC7E" w14:textId="77777777" w:rsidR="00717930" w:rsidRPr="00411DBC" w:rsidRDefault="00717930" w:rsidP="00717930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บริษัท อีโคลด์ จำกัด</w:t>
            </w:r>
          </w:p>
        </w:tc>
      </w:tr>
      <w:tr w:rsidR="003D7B04" w:rsidRPr="00411DBC" w14:paraId="7D4C6BCC" w14:textId="77777777" w:rsidTr="003874C3">
        <w:trPr>
          <w:trHeight w:val="431"/>
        </w:trPr>
        <w:tc>
          <w:tcPr>
            <w:tcW w:w="1946" w:type="dxa"/>
            <w:vAlign w:val="center"/>
          </w:tcPr>
          <w:p w14:paraId="39FA94F7" w14:textId="77777777" w:rsidR="003D7B04" w:rsidRPr="00411DBC" w:rsidRDefault="003D7B04" w:rsidP="003D7B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bookmarkStart w:id="23" w:name="_Hlk104475392"/>
          </w:p>
        </w:tc>
        <w:tc>
          <w:tcPr>
            <w:tcW w:w="271" w:type="dxa"/>
            <w:vAlign w:val="center"/>
          </w:tcPr>
          <w:p w14:paraId="5D3197AE" w14:textId="77777777" w:rsidR="003D7B04" w:rsidRPr="00411DBC" w:rsidRDefault="003D7B04" w:rsidP="003D7B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138" w:type="dxa"/>
            <w:tcBorders>
              <w:bottom w:val="single" w:sz="4" w:space="0" w:color="auto"/>
            </w:tcBorders>
            <w:vAlign w:val="center"/>
          </w:tcPr>
          <w:p w14:paraId="5294D7C9" w14:textId="6FB5A356" w:rsidR="003D7B04" w:rsidRPr="00411DBC" w:rsidRDefault="003D7B04" w:rsidP="003D7B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 xml:space="preserve">ณ วันที่ </w:t>
            </w:r>
            <w:r w:rsidR="003A3DD8" w:rsidRPr="00411DBC">
              <w:rPr>
                <w:rFonts w:ascii="Angsana New" w:hAnsi="Angsana New"/>
                <w:sz w:val="28"/>
                <w:szCs w:val="28"/>
              </w:rPr>
              <w:t xml:space="preserve">30 </w:t>
            </w:r>
            <w:r w:rsidR="003A3DD8" w:rsidRPr="00411DBC">
              <w:rPr>
                <w:rFonts w:ascii="Angsana New" w:hAnsi="Angsana New" w:hint="cs"/>
                <w:sz w:val="28"/>
                <w:szCs w:val="28"/>
                <w:cs/>
              </w:rPr>
              <w:t xml:space="preserve">มิถุนายน </w:t>
            </w:r>
            <w:r w:rsidR="003A3DD8" w:rsidRPr="00411DBC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269" w:type="dxa"/>
            <w:vAlign w:val="center"/>
          </w:tcPr>
          <w:p w14:paraId="3327113D" w14:textId="77777777" w:rsidR="003D7B04" w:rsidRPr="00411DBC" w:rsidRDefault="003D7B04" w:rsidP="003D7B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186" w:type="dxa"/>
            <w:tcBorders>
              <w:bottom w:val="single" w:sz="4" w:space="0" w:color="auto"/>
            </w:tcBorders>
            <w:vAlign w:val="center"/>
          </w:tcPr>
          <w:p w14:paraId="7CCD151E" w14:textId="0762E4D3" w:rsidR="003D7B04" w:rsidRPr="00411DBC" w:rsidRDefault="003D7B04" w:rsidP="003D7B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 xml:space="preserve">ณ วันที่ </w:t>
            </w:r>
            <w:r w:rsidRPr="00411DBC">
              <w:rPr>
                <w:rFonts w:ascii="Angsana New" w:hAnsi="Angsana New"/>
                <w:sz w:val="28"/>
                <w:szCs w:val="28"/>
              </w:rPr>
              <w:t>3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1</w:t>
            </w:r>
            <w:r w:rsidRPr="00411DBC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ธันวาคม</w:t>
            </w:r>
            <w:r w:rsidRPr="00411DBC">
              <w:rPr>
                <w:rFonts w:ascii="Angsana New" w:hAnsi="Angsana New"/>
                <w:sz w:val="28"/>
                <w:szCs w:val="28"/>
              </w:rPr>
              <w:t>2565</w:t>
            </w:r>
          </w:p>
        </w:tc>
        <w:tc>
          <w:tcPr>
            <w:tcW w:w="269" w:type="dxa"/>
            <w:vAlign w:val="center"/>
          </w:tcPr>
          <w:p w14:paraId="62B0166F" w14:textId="77777777" w:rsidR="003D7B04" w:rsidRPr="00411DBC" w:rsidRDefault="003D7B04" w:rsidP="003D7B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137" w:type="dxa"/>
            <w:vAlign w:val="center"/>
          </w:tcPr>
          <w:p w14:paraId="185987F4" w14:textId="3FE190F9" w:rsidR="003D7B04" w:rsidRPr="00411DBC" w:rsidRDefault="003A3DD8" w:rsidP="003D7B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 xml:space="preserve">ณ วันที่ </w:t>
            </w:r>
            <w:r w:rsidRPr="00411DBC">
              <w:rPr>
                <w:rFonts w:ascii="Angsana New" w:hAnsi="Angsana New"/>
                <w:sz w:val="28"/>
                <w:szCs w:val="28"/>
              </w:rPr>
              <w:t xml:space="preserve">30 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 xml:space="preserve">มิถุนายน </w:t>
            </w:r>
            <w:r w:rsidRPr="00411DBC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311" w:type="dxa"/>
            <w:vAlign w:val="center"/>
          </w:tcPr>
          <w:p w14:paraId="3DC15722" w14:textId="77777777" w:rsidR="003D7B04" w:rsidRPr="00411DBC" w:rsidRDefault="003D7B04" w:rsidP="003D7B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87" w:type="dxa"/>
            <w:vAlign w:val="center"/>
          </w:tcPr>
          <w:p w14:paraId="3D3895BC" w14:textId="5A903469" w:rsidR="003D7B04" w:rsidRPr="00411DBC" w:rsidRDefault="003D7B04" w:rsidP="003D7B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 xml:space="preserve">ณ วันที่ </w:t>
            </w:r>
            <w:r w:rsidRPr="00411DBC">
              <w:rPr>
                <w:rFonts w:ascii="Angsana New" w:hAnsi="Angsana New"/>
                <w:sz w:val="28"/>
                <w:szCs w:val="28"/>
              </w:rPr>
              <w:t>3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1</w:t>
            </w:r>
            <w:r w:rsidRPr="00411DBC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ธันวาคม</w:t>
            </w:r>
            <w:r w:rsidRPr="00411DBC">
              <w:rPr>
                <w:rFonts w:ascii="Angsana New" w:hAnsi="Angsana New"/>
                <w:sz w:val="28"/>
                <w:szCs w:val="28"/>
              </w:rPr>
              <w:t>2565</w:t>
            </w:r>
          </w:p>
        </w:tc>
        <w:tc>
          <w:tcPr>
            <w:tcW w:w="271" w:type="dxa"/>
            <w:vAlign w:val="center"/>
          </w:tcPr>
          <w:p w14:paraId="3ED513BB" w14:textId="77777777" w:rsidR="003D7B04" w:rsidRPr="00411DBC" w:rsidRDefault="003D7B04" w:rsidP="003D7B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7" w:type="dxa"/>
            <w:tcBorders>
              <w:bottom w:val="single" w:sz="4" w:space="0" w:color="auto"/>
            </w:tcBorders>
            <w:vAlign w:val="center"/>
          </w:tcPr>
          <w:p w14:paraId="0F62BCE3" w14:textId="62AD8F44" w:rsidR="003D7B04" w:rsidRPr="00411DBC" w:rsidRDefault="003A3DD8" w:rsidP="003D7B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 xml:space="preserve">ณ วันที่ </w:t>
            </w:r>
            <w:r w:rsidRPr="00411DBC">
              <w:rPr>
                <w:rFonts w:ascii="Angsana New" w:hAnsi="Angsana New"/>
                <w:sz w:val="28"/>
                <w:szCs w:val="28"/>
              </w:rPr>
              <w:t xml:space="preserve">30 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 xml:space="preserve">มิถุนายน </w:t>
            </w:r>
            <w:r w:rsidRPr="00411DBC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273" w:type="dxa"/>
            <w:vAlign w:val="center"/>
          </w:tcPr>
          <w:p w14:paraId="59F4FCAC" w14:textId="77777777" w:rsidR="003D7B04" w:rsidRPr="00411DBC" w:rsidRDefault="003D7B04" w:rsidP="003D7B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95" w:type="dxa"/>
            <w:tcBorders>
              <w:bottom w:val="single" w:sz="4" w:space="0" w:color="auto"/>
            </w:tcBorders>
            <w:vAlign w:val="center"/>
          </w:tcPr>
          <w:p w14:paraId="268E32C5" w14:textId="42360AC6" w:rsidR="003D7B04" w:rsidRPr="00411DBC" w:rsidRDefault="003D7B04" w:rsidP="003D7B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 xml:space="preserve">ณ วันที่ </w:t>
            </w:r>
            <w:r w:rsidRPr="00411DBC">
              <w:rPr>
                <w:rFonts w:ascii="Angsana New" w:hAnsi="Angsana New"/>
                <w:sz w:val="28"/>
                <w:szCs w:val="28"/>
              </w:rPr>
              <w:t>3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1</w:t>
            </w:r>
            <w:r w:rsidRPr="00411DBC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ธันวาคม</w:t>
            </w:r>
            <w:r w:rsidRPr="00411DBC">
              <w:rPr>
                <w:rFonts w:ascii="Angsana New" w:hAnsi="Angsana New"/>
                <w:sz w:val="28"/>
                <w:szCs w:val="28"/>
              </w:rPr>
              <w:t>2565</w:t>
            </w:r>
          </w:p>
        </w:tc>
        <w:tc>
          <w:tcPr>
            <w:tcW w:w="236" w:type="dxa"/>
            <w:vAlign w:val="center"/>
          </w:tcPr>
          <w:p w14:paraId="383E72B4" w14:textId="77777777" w:rsidR="003D7B04" w:rsidRPr="00411DBC" w:rsidRDefault="003D7B04" w:rsidP="003D7B04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7" w:type="dxa"/>
            <w:tcBorders>
              <w:bottom w:val="single" w:sz="4" w:space="0" w:color="auto"/>
            </w:tcBorders>
            <w:vAlign w:val="center"/>
          </w:tcPr>
          <w:p w14:paraId="4EC333A3" w14:textId="30639AAA" w:rsidR="003D7B04" w:rsidRPr="00411DBC" w:rsidRDefault="003A3DD8" w:rsidP="003D7B04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 xml:space="preserve">ณ วันที่ </w:t>
            </w:r>
            <w:r w:rsidRPr="00411DBC">
              <w:rPr>
                <w:rFonts w:ascii="Angsana New" w:hAnsi="Angsana New"/>
                <w:sz w:val="28"/>
                <w:szCs w:val="28"/>
              </w:rPr>
              <w:t xml:space="preserve">30 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 xml:space="preserve">มิถุนายน </w:t>
            </w:r>
            <w:r w:rsidRPr="00411DBC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236" w:type="dxa"/>
            <w:vAlign w:val="center"/>
          </w:tcPr>
          <w:p w14:paraId="31A0E2A9" w14:textId="77777777" w:rsidR="003D7B04" w:rsidRPr="00411DBC" w:rsidRDefault="003D7B04" w:rsidP="003D7B04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7" w:type="dxa"/>
            <w:tcBorders>
              <w:bottom w:val="single" w:sz="4" w:space="0" w:color="auto"/>
            </w:tcBorders>
            <w:vAlign w:val="center"/>
          </w:tcPr>
          <w:p w14:paraId="04243D32" w14:textId="410322E9" w:rsidR="003D7B04" w:rsidRPr="00411DBC" w:rsidRDefault="003D7B04" w:rsidP="003D7B04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 xml:space="preserve">ณ วันที่ </w:t>
            </w:r>
            <w:r w:rsidRPr="00411DBC">
              <w:rPr>
                <w:rFonts w:ascii="Angsana New" w:hAnsi="Angsana New"/>
                <w:sz w:val="28"/>
                <w:szCs w:val="28"/>
              </w:rPr>
              <w:t>3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1</w:t>
            </w:r>
            <w:r w:rsidRPr="00411DBC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ธันวาคม</w:t>
            </w:r>
            <w:r w:rsidRPr="00411DBC">
              <w:rPr>
                <w:rFonts w:ascii="Angsana New" w:hAnsi="Angsana New"/>
                <w:sz w:val="28"/>
                <w:szCs w:val="28"/>
              </w:rPr>
              <w:t>2565</w:t>
            </w:r>
          </w:p>
        </w:tc>
      </w:tr>
      <w:tr w:rsidR="003D7B04" w:rsidRPr="00411DBC" w14:paraId="5F1B04AE" w14:textId="77777777" w:rsidTr="007B2829">
        <w:trPr>
          <w:trHeight w:val="431"/>
        </w:trPr>
        <w:tc>
          <w:tcPr>
            <w:tcW w:w="1946" w:type="dxa"/>
          </w:tcPr>
          <w:p w14:paraId="77D059A2" w14:textId="77777777" w:rsidR="003D7B04" w:rsidRPr="00411DBC" w:rsidRDefault="003D7B04" w:rsidP="003D7B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สินทรัพย์หมุนเวียน</w:t>
            </w:r>
          </w:p>
        </w:tc>
        <w:tc>
          <w:tcPr>
            <w:tcW w:w="271" w:type="dxa"/>
          </w:tcPr>
          <w:p w14:paraId="0F0B84AE" w14:textId="77777777" w:rsidR="003D7B04" w:rsidRPr="00411DBC" w:rsidRDefault="003D7B04" w:rsidP="003D7B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8" w:type="dxa"/>
            <w:tcBorders>
              <w:top w:val="single" w:sz="4" w:space="0" w:color="auto"/>
            </w:tcBorders>
          </w:tcPr>
          <w:p w14:paraId="47EDBF2F" w14:textId="2A8A0426" w:rsidR="003D7B04" w:rsidRPr="00411DBC" w:rsidRDefault="00A859A2" w:rsidP="003D7B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134,601</w:t>
            </w:r>
          </w:p>
        </w:tc>
        <w:tc>
          <w:tcPr>
            <w:tcW w:w="269" w:type="dxa"/>
          </w:tcPr>
          <w:p w14:paraId="06CC3BDB" w14:textId="77777777" w:rsidR="003D7B04" w:rsidRPr="00411DBC" w:rsidRDefault="003D7B04" w:rsidP="003D7B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86" w:type="dxa"/>
          </w:tcPr>
          <w:p w14:paraId="6420E280" w14:textId="40B37A6F" w:rsidR="003D7B04" w:rsidRPr="00411DBC" w:rsidRDefault="003D7B04" w:rsidP="003D7B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1</w:t>
            </w:r>
            <w:r w:rsidRPr="00411DBC">
              <w:rPr>
                <w:rFonts w:ascii="Angsana New" w:hAnsi="Angsana New"/>
                <w:sz w:val="28"/>
                <w:szCs w:val="28"/>
              </w:rPr>
              <w:t>09,522</w:t>
            </w:r>
          </w:p>
        </w:tc>
        <w:tc>
          <w:tcPr>
            <w:tcW w:w="269" w:type="dxa"/>
          </w:tcPr>
          <w:p w14:paraId="5C9E2D34" w14:textId="77777777" w:rsidR="003D7B04" w:rsidRPr="00411DBC" w:rsidRDefault="003D7B04" w:rsidP="003D7B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7" w:type="dxa"/>
            <w:tcBorders>
              <w:top w:val="single" w:sz="4" w:space="0" w:color="auto"/>
            </w:tcBorders>
            <w:vAlign w:val="center"/>
          </w:tcPr>
          <w:p w14:paraId="3B390287" w14:textId="5A72DE8D" w:rsidR="003D7B04" w:rsidRPr="00411DBC" w:rsidRDefault="003D7B04" w:rsidP="003D7B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311" w:type="dxa"/>
            <w:vAlign w:val="center"/>
          </w:tcPr>
          <w:p w14:paraId="1522B855" w14:textId="77777777" w:rsidR="003D7B04" w:rsidRPr="00411DBC" w:rsidRDefault="003D7B04" w:rsidP="003D7B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87" w:type="dxa"/>
            <w:tcBorders>
              <w:top w:val="single" w:sz="4" w:space="0" w:color="auto"/>
            </w:tcBorders>
            <w:vAlign w:val="center"/>
          </w:tcPr>
          <w:p w14:paraId="70064CB3" w14:textId="1465DB26" w:rsidR="003D7B04" w:rsidRPr="00411DBC" w:rsidRDefault="003D7B04" w:rsidP="003D7B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>-</w:t>
            </w:r>
          </w:p>
        </w:tc>
        <w:tc>
          <w:tcPr>
            <w:tcW w:w="271" w:type="dxa"/>
            <w:vAlign w:val="center"/>
          </w:tcPr>
          <w:p w14:paraId="3CB9553B" w14:textId="77777777" w:rsidR="003D7B04" w:rsidRPr="00411DBC" w:rsidRDefault="003D7B04" w:rsidP="003D7B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7" w:type="dxa"/>
            <w:tcBorders>
              <w:top w:val="single" w:sz="4" w:space="0" w:color="auto"/>
            </w:tcBorders>
            <w:vAlign w:val="center"/>
          </w:tcPr>
          <w:p w14:paraId="2D0788FC" w14:textId="17C49965" w:rsidR="003D7B04" w:rsidRPr="00411DBC" w:rsidRDefault="007B43F5" w:rsidP="003D7B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273" w:type="dxa"/>
            <w:vAlign w:val="center"/>
          </w:tcPr>
          <w:p w14:paraId="151EE924" w14:textId="77777777" w:rsidR="003D7B04" w:rsidRPr="00411DBC" w:rsidRDefault="003D7B04" w:rsidP="003D7B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95" w:type="dxa"/>
            <w:vAlign w:val="center"/>
          </w:tcPr>
          <w:p w14:paraId="5DE2C964" w14:textId="35BC82A8" w:rsidR="003D7B04" w:rsidRPr="00411DBC" w:rsidRDefault="003D7B04" w:rsidP="003D7B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665,799</w:t>
            </w:r>
          </w:p>
        </w:tc>
        <w:tc>
          <w:tcPr>
            <w:tcW w:w="236" w:type="dxa"/>
          </w:tcPr>
          <w:p w14:paraId="6054EDD3" w14:textId="77777777" w:rsidR="003D7B04" w:rsidRPr="00411DBC" w:rsidRDefault="003D7B04" w:rsidP="003D7B04">
            <w:pPr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</w:p>
        </w:tc>
        <w:tc>
          <w:tcPr>
            <w:tcW w:w="1137" w:type="dxa"/>
          </w:tcPr>
          <w:p w14:paraId="35349217" w14:textId="1EBE5B0A" w:rsidR="003D7B04" w:rsidRPr="00411DBC" w:rsidRDefault="003D7B04" w:rsidP="003D7B04">
            <w:pPr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411DBC">
              <w:rPr>
                <w:rFonts w:asciiTheme="majorBidi" w:hAnsiTheme="majorBidi"/>
                <w:color w:val="000000"/>
                <w:sz w:val="28"/>
                <w:szCs w:val="28"/>
              </w:rPr>
              <w:t>-</w:t>
            </w:r>
          </w:p>
        </w:tc>
        <w:tc>
          <w:tcPr>
            <w:tcW w:w="236" w:type="dxa"/>
          </w:tcPr>
          <w:p w14:paraId="3CD55F69" w14:textId="77777777" w:rsidR="003D7B04" w:rsidRPr="00411DBC" w:rsidRDefault="003D7B04" w:rsidP="003D7B04">
            <w:pPr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</w:p>
        </w:tc>
        <w:tc>
          <w:tcPr>
            <w:tcW w:w="1137" w:type="dxa"/>
          </w:tcPr>
          <w:p w14:paraId="60BA1DED" w14:textId="180E3DB8" w:rsidR="003D7B04" w:rsidRPr="00411DBC" w:rsidRDefault="003D7B04" w:rsidP="003D7B04">
            <w:pPr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411DBC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-</w:t>
            </w:r>
          </w:p>
        </w:tc>
      </w:tr>
      <w:tr w:rsidR="003D7B04" w:rsidRPr="00411DBC" w14:paraId="53BCEA69" w14:textId="77777777" w:rsidTr="00514B48">
        <w:trPr>
          <w:trHeight w:val="431"/>
        </w:trPr>
        <w:tc>
          <w:tcPr>
            <w:tcW w:w="2217" w:type="dxa"/>
            <w:gridSpan w:val="2"/>
          </w:tcPr>
          <w:p w14:paraId="2A8F8385" w14:textId="77777777" w:rsidR="003D7B04" w:rsidRPr="00411DBC" w:rsidRDefault="003D7B04" w:rsidP="003D7B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สินสินทรัพย์ไม่หมุนเวียน</w:t>
            </w:r>
          </w:p>
        </w:tc>
        <w:tc>
          <w:tcPr>
            <w:tcW w:w="1138" w:type="dxa"/>
          </w:tcPr>
          <w:p w14:paraId="5EB545E7" w14:textId="7DC84C18" w:rsidR="003D7B04" w:rsidRPr="00411DBC" w:rsidRDefault="00A859A2" w:rsidP="003D7B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37,474</w:t>
            </w:r>
          </w:p>
        </w:tc>
        <w:tc>
          <w:tcPr>
            <w:tcW w:w="269" w:type="dxa"/>
          </w:tcPr>
          <w:p w14:paraId="6B479EC9" w14:textId="77777777" w:rsidR="003D7B04" w:rsidRPr="00411DBC" w:rsidRDefault="003D7B04" w:rsidP="003D7B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</w:p>
        </w:tc>
        <w:tc>
          <w:tcPr>
            <w:tcW w:w="1186" w:type="dxa"/>
          </w:tcPr>
          <w:p w14:paraId="35A36621" w14:textId="1167C12C" w:rsidR="003D7B04" w:rsidRPr="00411DBC" w:rsidRDefault="003D7B04" w:rsidP="003D7B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17</w:t>
            </w:r>
            <w:r w:rsidRPr="00411DBC">
              <w:rPr>
                <w:rFonts w:ascii="Angsana New" w:hAnsi="Angsana New"/>
                <w:sz w:val="28"/>
                <w:szCs w:val="28"/>
              </w:rPr>
              <w:t>,856</w:t>
            </w:r>
          </w:p>
        </w:tc>
        <w:tc>
          <w:tcPr>
            <w:tcW w:w="269" w:type="dxa"/>
          </w:tcPr>
          <w:p w14:paraId="5891C30C" w14:textId="77777777" w:rsidR="003D7B04" w:rsidRPr="00411DBC" w:rsidRDefault="003D7B04" w:rsidP="003D7B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7" w:type="dxa"/>
            <w:vAlign w:val="center"/>
          </w:tcPr>
          <w:p w14:paraId="6AF49300" w14:textId="7996C840" w:rsidR="003D7B04" w:rsidRPr="00411DBC" w:rsidRDefault="003D7B04" w:rsidP="003D7B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311" w:type="dxa"/>
            <w:vAlign w:val="center"/>
          </w:tcPr>
          <w:p w14:paraId="43B85991" w14:textId="77777777" w:rsidR="003D7B04" w:rsidRPr="00411DBC" w:rsidRDefault="003D7B04" w:rsidP="003D7B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87" w:type="dxa"/>
            <w:vAlign w:val="center"/>
          </w:tcPr>
          <w:p w14:paraId="1250DF2E" w14:textId="46C58754" w:rsidR="003D7B04" w:rsidRPr="00411DBC" w:rsidRDefault="003D7B04" w:rsidP="003D7B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>-</w:t>
            </w:r>
          </w:p>
        </w:tc>
        <w:tc>
          <w:tcPr>
            <w:tcW w:w="271" w:type="dxa"/>
            <w:vAlign w:val="center"/>
          </w:tcPr>
          <w:p w14:paraId="438E9079" w14:textId="77777777" w:rsidR="003D7B04" w:rsidRPr="00411DBC" w:rsidRDefault="003D7B04" w:rsidP="003D7B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7" w:type="dxa"/>
            <w:vAlign w:val="center"/>
          </w:tcPr>
          <w:p w14:paraId="4F49449A" w14:textId="57E023A9" w:rsidR="003D7B04" w:rsidRPr="00411DBC" w:rsidRDefault="007B43F5" w:rsidP="003D7B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273" w:type="dxa"/>
            <w:vAlign w:val="center"/>
          </w:tcPr>
          <w:p w14:paraId="48D9AF32" w14:textId="77777777" w:rsidR="003D7B04" w:rsidRPr="00411DBC" w:rsidRDefault="003D7B04" w:rsidP="003D7B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95" w:type="dxa"/>
            <w:vAlign w:val="center"/>
          </w:tcPr>
          <w:p w14:paraId="6222F68A" w14:textId="1B8981EC" w:rsidR="003D7B04" w:rsidRPr="00411DBC" w:rsidRDefault="003D7B04" w:rsidP="003D7B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4</w:t>
            </w:r>
            <w:r w:rsidRPr="00411DBC">
              <w:rPr>
                <w:rFonts w:ascii="Angsana New" w:hAnsi="Angsana New"/>
                <w:sz w:val="28"/>
                <w:szCs w:val="28"/>
              </w:rPr>
              <w:t>,299,170</w:t>
            </w:r>
          </w:p>
        </w:tc>
        <w:tc>
          <w:tcPr>
            <w:tcW w:w="236" w:type="dxa"/>
          </w:tcPr>
          <w:p w14:paraId="7259031E" w14:textId="77777777" w:rsidR="003D7B04" w:rsidRPr="00411DBC" w:rsidRDefault="003D7B04" w:rsidP="003D7B04">
            <w:pPr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</w:tc>
        <w:tc>
          <w:tcPr>
            <w:tcW w:w="1137" w:type="dxa"/>
          </w:tcPr>
          <w:p w14:paraId="5BD980D2" w14:textId="1EB4A3B9" w:rsidR="003D7B04" w:rsidRPr="00411DBC" w:rsidRDefault="003D7B04" w:rsidP="003D7B04">
            <w:pPr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411DBC">
              <w:rPr>
                <w:rFonts w:asciiTheme="majorBidi" w:hAnsiTheme="majorBidi"/>
                <w:color w:val="000000"/>
                <w:sz w:val="28"/>
                <w:szCs w:val="28"/>
              </w:rPr>
              <w:t>-</w:t>
            </w:r>
          </w:p>
        </w:tc>
        <w:tc>
          <w:tcPr>
            <w:tcW w:w="236" w:type="dxa"/>
          </w:tcPr>
          <w:p w14:paraId="422FD9EC" w14:textId="77777777" w:rsidR="003D7B04" w:rsidRPr="00411DBC" w:rsidRDefault="003D7B04" w:rsidP="003D7B04">
            <w:pPr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</w:tc>
        <w:tc>
          <w:tcPr>
            <w:tcW w:w="1137" w:type="dxa"/>
          </w:tcPr>
          <w:p w14:paraId="40C80036" w14:textId="75627323" w:rsidR="003D7B04" w:rsidRPr="00411DBC" w:rsidRDefault="003D7B04" w:rsidP="003D7B04">
            <w:pPr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411DBC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-</w:t>
            </w:r>
          </w:p>
        </w:tc>
      </w:tr>
      <w:tr w:rsidR="003D7B04" w:rsidRPr="00411DBC" w14:paraId="5267296F" w14:textId="77777777" w:rsidTr="00493BE6">
        <w:trPr>
          <w:trHeight w:val="431"/>
        </w:trPr>
        <w:tc>
          <w:tcPr>
            <w:tcW w:w="1946" w:type="dxa"/>
          </w:tcPr>
          <w:p w14:paraId="1179B356" w14:textId="77777777" w:rsidR="003D7B04" w:rsidRPr="00411DBC" w:rsidRDefault="003D7B04" w:rsidP="003D7B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หนี้สินหมุนเวียน</w:t>
            </w:r>
          </w:p>
        </w:tc>
        <w:tc>
          <w:tcPr>
            <w:tcW w:w="271" w:type="dxa"/>
          </w:tcPr>
          <w:p w14:paraId="04E1A105" w14:textId="77777777" w:rsidR="003D7B04" w:rsidRPr="00411DBC" w:rsidRDefault="003D7B04" w:rsidP="003D7B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8" w:type="dxa"/>
          </w:tcPr>
          <w:p w14:paraId="5EEAE7D3" w14:textId="661095AD" w:rsidR="003D7B04" w:rsidRPr="00411DBC" w:rsidRDefault="00A859A2" w:rsidP="003D7B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81,573</w:t>
            </w:r>
          </w:p>
        </w:tc>
        <w:tc>
          <w:tcPr>
            <w:tcW w:w="269" w:type="dxa"/>
            <w:vAlign w:val="center"/>
          </w:tcPr>
          <w:p w14:paraId="74CC6D87" w14:textId="77777777" w:rsidR="003D7B04" w:rsidRPr="00411DBC" w:rsidRDefault="003D7B04" w:rsidP="003D7B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86" w:type="dxa"/>
          </w:tcPr>
          <w:p w14:paraId="6192D91D" w14:textId="7114B472" w:rsidR="003D7B04" w:rsidRPr="00411DBC" w:rsidRDefault="003D7B04" w:rsidP="003D7B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57,783</w:t>
            </w:r>
          </w:p>
        </w:tc>
        <w:tc>
          <w:tcPr>
            <w:tcW w:w="269" w:type="dxa"/>
          </w:tcPr>
          <w:p w14:paraId="59A01E27" w14:textId="77777777" w:rsidR="003D7B04" w:rsidRPr="00411DBC" w:rsidRDefault="003D7B04" w:rsidP="003D7B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7" w:type="dxa"/>
            <w:vAlign w:val="center"/>
          </w:tcPr>
          <w:p w14:paraId="6EB1983B" w14:textId="4F380655" w:rsidR="003D7B04" w:rsidRPr="00411DBC" w:rsidRDefault="003D7B04" w:rsidP="003D7B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311" w:type="dxa"/>
            <w:vAlign w:val="center"/>
          </w:tcPr>
          <w:p w14:paraId="2E29F603" w14:textId="77777777" w:rsidR="003D7B04" w:rsidRPr="00411DBC" w:rsidRDefault="003D7B04" w:rsidP="003D7B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87" w:type="dxa"/>
            <w:vAlign w:val="center"/>
          </w:tcPr>
          <w:p w14:paraId="1ACF9E32" w14:textId="59FC153F" w:rsidR="003D7B04" w:rsidRPr="00411DBC" w:rsidRDefault="003D7B04" w:rsidP="003D7B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>-</w:t>
            </w:r>
          </w:p>
        </w:tc>
        <w:tc>
          <w:tcPr>
            <w:tcW w:w="271" w:type="dxa"/>
            <w:vAlign w:val="center"/>
          </w:tcPr>
          <w:p w14:paraId="29F4941F" w14:textId="77777777" w:rsidR="003D7B04" w:rsidRPr="00411DBC" w:rsidRDefault="003D7B04" w:rsidP="003D7B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7" w:type="dxa"/>
            <w:vAlign w:val="center"/>
          </w:tcPr>
          <w:p w14:paraId="26E32655" w14:textId="39F01266" w:rsidR="003D7B04" w:rsidRPr="00411DBC" w:rsidRDefault="007B43F5" w:rsidP="003D7B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273" w:type="dxa"/>
            <w:vAlign w:val="center"/>
          </w:tcPr>
          <w:p w14:paraId="73423FC7" w14:textId="77777777" w:rsidR="003D7B04" w:rsidRPr="00411DBC" w:rsidRDefault="003D7B04" w:rsidP="003D7B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95" w:type="dxa"/>
            <w:vAlign w:val="center"/>
          </w:tcPr>
          <w:p w14:paraId="4F959846" w14:textId="65291697" w:rsidR="003D7B04" w:rsidRPr="00411DBC" w:rsidRDefault="003D7B04" w:rsidP="003D7B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745,861</w:t>
            </w:r>
          </w:p>
        </w:tc>
        <w:tc>
          <w:tcPr>
            <w:tcW w:w="236" w:type="dxa"/>
          </w:tcPr>
          <w:p w14:paraId="38FF8D52" w14:textId="77777777" w:rsidR="003D7B04" w:rsidRPr="00411DBC" w:rsidRDefault="003D7B04" w:rsidP="003D7B04">
            <w:pPr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</w:tc>
        <w:tc>
          <w:tcPr>
            <w:tcW w:w="1137" w:type="dxa"/>
          </w:tcPr>
          <w:p w14:paraId="3EDD5F1A" w14:textId="0FB2AF1C" w:rsidR="003D7B04" w:rsidRPr="00411DBC" w:rsidRDefault="003D7B04" w:rsidP="003D7B04">
            <w:pPr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411DBC">
              <w:rPr>
                <w:rFonts w:asciiTheme="majorBidi" w:hAnsiTheme="majorBidi"/>
                <w:color w:val="000000"/>
                <w:sz w:val="28"/>
                <w:szCs w:val="28"/>
              </w:rPr>
              <w:t>-</w:t>
            </w:r>
          </w:p>
        </w:tc>
        <w:tc>
          <w:tcPr>
            <w:tcW w:w="236" w:type="dxa"/>
          </w:tcPr>
          <w:p w14:paraId="4D9639E4" w14:textId="77777777" w:rsidR="003D7B04" w:rsidRPr="00411DBC" w:rsidRDefault="003D7B04" w:rsidP="003D7B04">
            <w:pPr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</w:tc>
        <w:tc>
          <w:tcPr>
            <w:tcW w:w="1137" w:type="dxa"/>
          </w:tcPr>
          <w:p w14:paraId="1737CAAE" w14:textId="5CE807DD" w:rsidR="003D7B04" w:rsidRPr="00411DBC" w:rsidRDefault="003D7B04" w:rsidP="003D7B04">
            <w:pPr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411DBC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-</w:t>
            </w:r>
          </w:p>
        </w:tc>
      </w:tr>
      <w:tr w:rsidR="003D7B04" w:rsidRPr="00411DBC" w14:paraId="7CE776DB" w14:textId="77777777" w:rsidTr="009012AF">
        <w:trPr>
          <w:trHeight w:val="431"/>
        </w:trPr>
        <w:tc>
          <w:tcPr>
            <w:tcW w:w="1946" w:type="dxa"/>
          </w:tcPr>
          <w:p w14:paraId="5AAD7851" w14:textId="77777777" w:rsidR="003D7B04" w:rsidRPr="00411DBC" w:rsidRDefault="003D7B04" w:rsidP="003D7B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หนี้สินไม่หมุนเวียน</w:t>
            </w:r>
          </w:p>
        </w:tc>
        <w:tc>
          <w:tcPr>
            <w:tcW w:w="271" w:type="dxa"/>
          </w:tcPr>
          <w:p w14:paraId="4BED91F8" w14:textId="77777777" w:rsidR="003D7B04" w:rsidRPr="00411DBC" w:rsidRDefault="003D7B04" w:rsidP="003D7B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8" w:type="dxa"/>
          </w:tcPr>
          <w:p w14:paraId="7405A910" w14:textId="7EB356F1" w:rsidR="003D7B04" w:rsidRPr="00411DBC" w:rsidRDefault="00A859A2" w:rsidP="003D7B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11,847</w:t>
            </w:r>
          </w:p>
        </w:tc>
        <w:tc>
          <w:tcPr>
            <w:tcW w:w="269" w:type="dxa"/>
          </w:tcPr>
          <w:p w14:paraId="1833C014" w14:textId="77777777" w:rsidR="003D7B04" w:rsidRPr="00411DBC" w:rsidRDefault="003D7B04" w:rsidP="003D7B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86" w:type="dxa"/>
          </w:tcPr>
          <w:p w14:paraId="145C7D16" w14:textId="3E2B107A" w:rsidR="003D7B04" w:rsidRPr="00411DBC" w:rsidRDefault="003D7B04" w:rsidP="003D7B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9,108</w:t>
            </w:r>
          </w:p>
        </w:tc>
        <w:tc>
          <w:tcPr>
            <w:tcW w:w="269" w:type="dxa"/>
          </w:tcPr>
          <w:p w14:paraId="3B3762D9" w14:textId="77777777" w:rsidR="003D7B04" w:rsidRPr="00411DBC" w:rsidRDefault="003D7B04" w:rsidP="003D7B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7" w:type="dxa"/>
            <w:vAlign w:val="center"/>
          </w:tcPr>
          <w:p w14:paraId="56D7FEF7" w14:textId="4B8C9CB6" w:rsidR="003D7B04" w:rsidRPr="00411DBC" w:rsidRDefault="003D7B04" w:rsidP="003D7B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311" w:type="dxa"/>
            <w:vAlign w:val="center"/>
          </w:tcPr>
          <w:p w14:paraId="375D254B" w14:textId="77777777" w:rsidR="003D7B04" w:rsidRPr="00411DBC" w:rsidRDefault="003D7B04" w:rsidP="003D7B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87" w:type="dxa"/>
            <w:vAlign w:val="center"/>
          </w:tcPr>
          <w:p w14:paraId="0B6C86BD" w14:textId="2E6BD317" w:rsidR="003D7B04" w:rsidRPr="00411DBC" w:rsidRDefault="003D7B04" w:rsidP="003D7B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>-</w:t>
            </w:r>
          </w:p>
        </w:tc>
        <w:tc>
          <w:tcPr>
            <w:tcW w:w="271" w:type="dxa"/>
            <w:vAlign w:val="center"/>
          </w:tcPr>
          <w:p w14:paraId="5D79C7FE" w14:textId="77777777" w:rsidR="003D7B04" w:rsidRPr="00411DBC" w:rsidRDefault="003D7B04" w:rsidP="003D7B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7" w:type="dxa"/>
            <w:vAlign w:val="center"/>
          </w:tcPr>
          <w:p w14:paraId="23FA321E" w14:textId="4921EB89" w:rsidR="003D7B04" w:rsidRPr="00411DBC" w:rsidRDefault="007B43F5" w:rsidP="003D7B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273" w:type="dxa"/>
            <w:vAlign w:val="center"/>
          </w:tcPr>
          <w:p w14:paraId="50617061" w14:textId="77777777" w:rsidR="003D7B04" w:rsidRPr="00411DBC" w:rsidRDefault="003D7B04" w:rsidP="003D7B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95" w:type="dxa"/>
            <w:vAlign w:val="center"/>
          </w:tcPr>
          <w:p w14:paraId="45211E04" w14:textId="3FF48522" w:rsidR="003D7B04" w:rsidRPr="00411DBC" w:rsidRDefault="003D7B04" w:rsidP="003D7B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1</w:t>
            </w:r>
            <w:r w:rsidRPr="00411DBC">
              <w:rPr>
                <w:rFonts w:ascii="Angsana New" w:hAnsi="Angsana New"/>
                <w:sz w:val="28"/>
                <w:szCs w:val="28"/>
              </w:rPr>
              <w:t>,780,757</w:t>
            </w:r>
          </w:p>
        </w:tc>
        <w:tc>
          <w:tcPr>
            <w:tcW w:w="236" w:type="dxa"/>
          </w:tcPr>
          <w:p w14:paraId="2289650F" w14:textId="77777777" w:rsidR="003D7B04" w:rsidRPr="00411DBC" w:rsidRDefault="003D7B04" w:rsidP="003D7B04">
            <w:pPr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</w:tc>
        <w:tc>
          <w:tcPr>
            <w:tcW w:w="1137" w:type="dxa"/>
          </w:tcPr>
          <w:p w14:paraId="0BF6AF9E" w14:textId="42498407" w:rsidR="003D7B04" w:rsidRPr="00411DBC" w:rsidRDefault="003D7B04" w:rsidP="003D7B04">
            <w:pPr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411DBC">
              <w:rPr>
                <w:rFonts w:asciiTheme="majorBidi" w:hAnsiTheme="majorBidi"/>
                <w:color w:val="000000"/>
                <w:sz w:val="28"/>
                <w:szCs w:val="28"/>
              </w:rPr>
              <w:t>-</w:t>
            </w:r>
          </w:p>
        </w:tc>
        <w:tc>
          <w:tcPr>
            <w:tcW w:w="236" w:type="dxa"/>
          </w:tcPr>
          <w:p w14:paraId="11BBF899" w14:textId="77777777" w:rsidR="003D7B04" w:rsidRPr="00411DBC" w:rsidRDefault="003D7B04" w:rsidP="003D7B04">
            <w:pPr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</w:tc>
        <w:tc>
          <w:tcPr>
            <w:tcW w:w="1137" w:type="dxa"/>
          </w:tcPr>
          <w:p w14:paraId="733CC1E6" w14:textId="4C8296C1" w:rsidR="003D7B04" w:rsidRPr="00411DBC" w:rsidRDefault="003D7B04" w:rsidP="003D7B04">
            <w:pPr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411DBC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-</w:t>
            </w:r>
          </w:p>
        </w:tc>
      </w:tr>
      <w:bookmarkEnd w:id="23"/>
    </w:tbl>
    <w:p w14:paraId="005358BB" w14:textId="77777777" w:rsidR="00717930" w:rsidRPr="00411DBC" w:rsidRDefault="00717930" w:rsidP="00717930">
      <w:pPr>
        <w:rPr>
          <w:rFonts w:ascii="Angsana New" w:hAnsi="Angsana New"/>
          <w:sz w:val="28"/>
          <w:szCs w:val="28"/>
        </w:rPr>
      </w:pPr>
    </w:p>
    <w:p w14:paraId="4E04FD7E" w14:textId="77777777" w:rsidR="00717930" w:rsidRPr="00411DBC" w:rsidRDefault="00717930" w:rsidP="00717930">
      <w:pPr>
        <w:rPr>
          <w:rFonts w:ascii="Angsana New" w:hAnsi="Angsana New"/>
          <w:sz w:val="28"/>
          <w:szCs w:val="28"/>
        </w:rPr>
      </w:pPr>
    </w:p>
    <w:p w14:paraId="7F8B07BC" w14:textId="77777777" w:rsidR="00BC6724" w:rsidRPr="00411DBC" w:rsidRDefault="00BC6724" w:rsidP="00717930">
      <w:pPr>
        <w:rPr>
          <w:rFonts w:ascii="Angsana New" w:hAnsi="Angsana New"/>
          <w:sz w:val="28"/>
          <w:szCs w:val="28"/>
        </w:rPr>
      </w:pPr>
    </w:p>
    <w:p w14:paraId="16DC5C14" w14:textId="77777777" w:rsidR="00BC6724" w:rsidRPr="00411DBC" w:rsidRDefault="00BC6724" w:rsidP="00717930">
      <w:pPr>
        <w:rPr>
          <w:rFonts w:ascii="Angsana New" w:hAnsi="Angsana New"/>
          <w:sz w:val="28"/>
          <w:szCs w:val="28"/>
        </w:rPr>
      </w:pPr>
    </w:p>
    <w:p w14:paraId="0F7A9FAF" w14:textId="77777777" w:rsidR="00BC6724" w:rsidRPr="00411DBC" w:rsidRDefault="00BC6724" w:rsidP="00BC6724">
      <w:pPr>
        <w:rPr>
          <w:rFonts w:ascii="Angsana New" w:hAnsi="Angsana New"/>
          <w:sz w:val="28"/>
          <w:szCs w:val="28"/>
        </w:rPr>
      </w:pPr>
    </w:p>
    <w:p w14:paraId="10A0022A" w14:textId="77777777" w:rsidR="00BC6724" w:rsidRPr="00411DBC" w:rsidRDefault="00BC6724" w:rsidP="00BC6724">
      <w:pPr>
        <w:rPr>
          <w:rFonts w:ascii="Angsana New" w:hAnsi="Angsana New"/>
          <w:sz w:val="28"/>
          <w:szCs w:val="28"/>
        </w:rPr>
      </w:pPr>
    </w:p>
    <w:p w14:paraId="6EF8E050" w14:textId="77777777" w:rsidR="00BC6724" w:rsidRPr="00411DBC" w:rsidRDefault="00BC6724" w:rsidP="00BC6724">
      <w:pPr>
        <w:rPr>
          <w:rFonts w:ascii="Angsana New" w:hAnsi="Angsana New"/>
          <w:sz w:val="28"/>
          <w:szCs w:val="28"/>
        </w:rPr>
      </w:pPr>
    </w:p>
    <w:p w14:paraId="2519A721" w14:textId="77777777" w:rsidR="00BC6724" w:rsidRPr="00411DBC" w:rsidRDefault="00BC6724" w:rsidP="00BC6724">
      <w:pPr>
        <w:rPr>
          <w:rFonts w:ascii="Angsana New" w:hAnsi="Angsana New"/>
          <w:sz w:val="28"/>
          <w:szCs w:val="28"/>
        </w:rPr>
      </w:pPr>
    </w:p>
    <w:p w14:paraId="3A5D8C6D" w14:textId="77777777" w:rsidR="00BC6724" w:rsidRPr="00411DBC" w:rsidRDefault="00BC6724" w:rsidP="00BC6724">
      <w:pPr>
        <w:rPr>
          <w:rFonts w:ascii="Angsana New" w:hAnsi="Angsana New"/>
          <w:sz w:val="28"/>
          <w:szCs w:val="28"/>
        </w:rPr>
      </w:pPr>
    </w:p>
    <w:p w14:paraId="2327265A" w14:textId="77777777" w:rsidR="00BC6724" w:rsidRPr="00411DBC" w:rsidRDefault="00BC6724" w:rsidP="00BC6724">
      <w:pPr>
        <w:rPr>
          <w:rFonts w:ascii="Angsana New" w:hAnsi="Angsana New"/>
          <w:sz w:val="28"/>
          <w:szCs w:val="28"/>
        </w:rPr>
      </w:pPr>
    </w:p>
    <w:p w14:paraId="32A40298" w14:textId="77777777" w:rsidR="00BC6724" w:rsidRPr="00411DBC" w:rsidRDefault="00BC6724" w:rsidP="00BC6724">
      <w:pPr>
        <w:rPr>
          <w:rFonts w:ascii="Angsana New" w:hAnsi="Angsana New"/>
          <w:sz w:val="28"/>
          <w:szCs w:val="28"/>
        </w:rPr>
      </w:pPr>
    </w:p>
    <w:p w14:paraId="17F236F1" w14:textId="77777777" w:rsidR="00BC6724" w:rsidRPr="00411DBC" w:rsidRDefault="00BC6724" w:rsidP="00BC6724">
      <w:pPr>
        <w:rPr>
          <w:rFonts w:ascii="Angsana New" w:hAnsi="Angsana New"/>
          <w:sz w:val="28"/>
          <w:szCs w:val="28"/>
        </w:rPr>
      </w:pPr>
    </w:p>
    <w:p w14:paraId="25EDF94B" w14:textId="77777777" w:rsidR="00BC6724" w:rsidRPr="00411DBC" w:rsidRDefault="00BC6724" w:rsidP="00BC6724">
      <w:pPr>
        <w:rPr>
          <w:rFonts w:ascii="Angsana New" w:hAnsi="Angsana New"/>
          <w:sz w:val="28"/>
          <w:szCs w:val="28"/>
        </w:rPr>
      </w:pPr>
    </w:p>
    <w:p w14:paraId="40D1D440" w14:textId="77777777" w:rsidR="00BC6724" w:rsidRPr="00411DBC" w:rsidRDefault="00BC6724" w:rsidP="00BC6724">
      <w:pPr>
        <w:rPr>
          <w:rFonts w:ascii="Angsana New" w:hAnsi="Angsana New"/>
          <w:sz w:val="28"/>
          <w:szCs w:val="28"/>
        </w:rPr>
      </w:pPr>
    </w:p>
    <w:p w14:paraId="3F3E3C2D" w14:textId="2B01906D" w:rsidR="00BC6724" w:rsidRPr="00411DBC" w:rsidRDefault="00BC6724" w:rsidP="00BC6724">
      <w:pPr>
        <w:tabs>
          <w:tab w:val="left" w:pos="12936"/>
        </w:tabs>
        <w:rPr>
          <w:rFonts w:ascii="Angsana New" w:hAnsi="Angsana New"/>
          <w:sz w:val="28"/>
          <w:szCs w:val="28"/>
        </w:rPr>
      </w:pPr>
      <w:r w:rsidRPr="00411DBC">
        <w:rPr>
          <w:rFonts w:ascii="Angsana New" w:hAnsi="Angsana New"/>
          <w:sz w:val="28"/>
          <w:szCs w:val="28"/>
          <w:cs/>
        </w:rPr>
        <w:tab/>
      </w:r>
    </w:p>
    <w:p w14:paraId="760E770B" w14:textId="23F9CBD9" w:rsidR="00BC6724" w:rsidRPr="00411DBC" w:rsidRDefault="00BC6724" w:rsidP="00BC6724">
      <w:pPr>
        <w:tabs>
          <w:tab w:val="left" w:pos="12936"/>
        </w:tabs>
        <w:rPr>
          <w:rFonts w:ascii="Angsana New" w:hAnsi="Angsana New"/>
          <w:sz w:val="28"/>
          <w:szCs w:val="28"/>
        </w:rPr>
      </w:pPr>
    </w:p>
    <w:p w14:paraId="410DF835" w14:textId="4FF7E1D2" w:rsidR="00BC6724" w:rsidRPr="00411DBC" w:rsidRDefault="00BC6724" w:rsidP="00BC6724">
      <w:pPr>
        <w:tabs>
          <w:tab w:val="left" w:pos="12936"/>
        </w:tabs>
        <w:rPr>
          <w:rFonts w:ascii="Angsana New" w:hAnsi="Angsana New"/>
          <w:sz w:val="28"/>
          <w:szCs w:val="28"/>
        </w:rPr>
      </w:pPr>
    </w:p>
    <w:p w14:paraId="739F0396" w14:textId="36598A94" w:rsidR="00BC6724" w:rsidRPr="00411DBC" w:rsidRDefault="00BC6724" w:rsidP="00BC6724">
      <w:pPr>
        <w:tabs>
          <w:tab w:val="left" w:pos="12936"/>
        </w:tabs>
        <w:rPr>
          <w:rFonts w:ascii="Angsana New" w:hAnsi="Angsana New"/>
          <w:sz w:val="28"/>
          <w:szCs w:val="28"/>
        </w:rPr>
      </w:pPr>
    </w:p>
    <w:p w14:paraId="242617A0" w14:textId="219AE166" w:rsidR="00BC6724" w:rsidRPr="00411DBC" w:rsidRDefault="00BC6724" w:rsidP="00BC6724">
      <w:pPr>
        <w:tabs>
          <w:tab w:val="left" w:pos="12936"/>
        </w:tabs>
        <w:rPr>
          <w:rFonts w:ascii="Angsana New" w:hAnsi="Angsana New"/>
          <w:sz w:val="28"/>
          <w:szCs w:val="28"/>
        </w:rPr>
      </w:pPr>
    </w:p>
    <w:p w14:paraId="4DC5DA59" w14:textId="77777777" w:rsidR="00584B85" w:rsidRPr="00411DBC" w:rsidRDefault="00584B85" w:rsidP="00BC6724">
      <w:pPr>
        <w:tabs>
          <w:tab w:val="left" w:pos="12936"/>
        </w:tabs>
        <w:rPr>
          <w:rFonts w:ascii="Angsana New" w:hAnsi="Angsana New"/>
          <w:sz w:val="28"/>
          <w:szCs w:val="28"/>
          <w:cs/>
        </w:rPr>
      </w:pPr>
    </w:p>
    <w:p w14:paraId="142460D1" w14:textId="52A2F2F6" w:rsidR="00BC6724" w:rsidRPr="00411DBC" w:rsidRDefault="00BC6724" w:rsidP="00BC6724">
      <w:pPr>
        <w:tabs>
          <w:tab w:val="left" w:pos="12936"/>
        </w:tabs>
        <w:rPr>
          <w:rFonts w:ascii="Angsana New" w:hAnsi="Angsana New"/>
          <w:sz w:val="28"/>
          <w:szCs w:val="28"/>
        </w:rPr>
      </w:pPr>
    </w:p>
    <w:p w14:paraId="736DE34F" w14:textId="78407F61" w:rsidR="00BC6724" w:rsidRPr="00411DBC" w:rsidRDefault="00BC6724" w:rsidP="00BC6724">
      <w:pPr>
        <w:tabs>
          <w:tab w:val="left" w:pos="12936"/>
        </w:tabs>
        <w:rPr>
          <w:rFonts w:ascii="Angsana New" w:hAnsi="Angsana New"/>
          <w:sz w:val="28"/>
          <w:szCs w:val="28"/>
        </w:rPr>
      </w:pPr>
    </w:p>
    <w:p w14:paraId="41F1476D" w14:textId="24996466" w:rsidR="00BC6724" w:rsidRPr="00411DBC" w:rsidRDefault="00BC6724" w:rsidP="00BC6724">
      <w:pPr>
        <w:tabs>
          <w:tab w:val="left" w:pos="12936"/>
        </w:tabs>
        <w:rPr>
          <w:rFonts w:ascii="Angsana New" w:hAnsi="Angsana New"/>
          <w:sz w:val="28"/>
          <w:szCs w:val="28"/>
        </w:rPr>
      </w:pPr>
      <w:r w:rsidRPr="00411DBC">
        <w:rPr>
          <w:rFonts w:ascii="Angsana New" w:hAnsi="Angsana New"/>
          <w:sz w:val="28"/>
          <w:szCs w:val="28"/>
          <w:u w:val="single"/>
          <w:cs/>
        </w:rPr>
        <w:t>สรุป</w:t>
      </w:r>
      <w:r w:rsidRPr="00411DBC">
        <w:rPr>
          <w:rFonts w:ascii="Angsana New" w:hAnsi="Angsana New" w:hint="cs"/>
          <w:sz w:val="28"/>
          <w:szCs w:val="28"/>
          <w:u w:val="single"/>
          <w:cs/>
        </w:rPr>
        <w:t>รายการกำไร (ขาดทุน) เบ็ดเสร็จ</w:t>
      </w:r>
      <w:r w:rsidRPr="00411DBC">
        <w:rPr>
          <w:rFonts w:ascii="Angsana New" w:hAnsi="Angsana New" w:hint="cs"/>
          <w:sz w:val="28"/>
          <w:szCs w:val="28"/>
          <w:cs/>
        </w:rPr>
        <w:t xml:space="preserve">  สำหรับ</w:t>
      </w:r>
      <w:r w:rsidR="00B52D67" w:rsidRPr="00411DBC">
        <w:rPr>
          <w:rFonts w:ascii="Angsana New" w:hAnsi="Angsana New" w:hint="cs"/>
          <w:sz w:val="28"/>
          <w:szCs w:val="28"/>
          <w:cs/>
        </w:rPr>
        <w:t>งวดสามเดือน</w:t>
      </w:r>
      <w:r w:rsidR="00E20D02" w:rsidRPr="00411DBC">
        <w:rPr>
          <w:rFonts w:ascii="Angsana New" w:hAnsi="Angsana New" w:hint="cs"/>
          <w:sz w:val="28"/>
          <w:szCs w:val="28"/>
          <w:cs/>
        </w:rPr>
        <w:t xml:space="preserve"> </w:t>
      </w:r>
      <w:r w:rsidRPr="00411DBC">
        <w:rPr>
          <w:rFonts w:ascii="Angsana New" w:hAnsi="Angsana New" w:hint="cs"/>
          <w:sz w:val="28"/>
          <w:szCs w:val="28"/>
          <w:cs/>
        </w:rPr>
        <w:t>สิ้นสุดวันที่</w:t>
      </w:r>
      <w:r w:rsidRPr="00411DBC">
        <w:rPr>
          <w:rFonts w:ascii="Angsana New" w:hAnsi="Angsana New"/>
          <w:sz w:val="28"/>
          <w:szCs w:val="28"/>
        </w:rPr>
        <w:t xml:space="preserve"> 3</w:t>
      </w:r>
      <w:r w:rsidR="003A3DD8" w:rsidRPr="00411DBC">
        <w:rPr>
          <w:rFonts w:ascii="Angsana New" w:hAnsi="Angsana New"/>
          <w:sz w:val="28"/>
          <w:szCs w:val="28"/>
        </w:rPr>
        <w:t xml:space="preserve">0 </w:t>
      </w:r>
      <w:r w:rsidR="003A3DD8" w:rsidRPr="00411DBC">
        <w:rPr>
          <w:rFonts w:ascii="Angsana New" w:hAnsi="Angsana New" w:hint="cs"/>
          <w:sz w:val="28"/>
          <w:szCs w:val="28"/>
          <w:cs/>
        </w:rPr>
        <w:t>มิถุนายน</w:t>
      </w:r>
      <w:r w:rsidRPr="00411DBC">
        <w:rPr>
          <w:rFonts w:ascii="Angsana New" w:hAnsi="Angsana New" w:hint="cs"/>
          <w:sz w:val="28"/>
          <w:szCs w:val="28"/>
          <w:cs/>
        </w:rPr>
        <w:t xml:space="preserve"> </w:t>
      </w:r>
      <w:r w:rsidRPr="00411DBC">
        <w:rPr>
          <w:rFonts w:ascii="Angsana New" w:hAnsi="Angsana New"/>
          <w:sz w:val="28"/>
          <w:szCs w:val="28"/>
        </w:rPr>
        <w:t>256</w:t>
      </w:r>
      <w:r w:rsidR="00B52D67" w:rsidRPr="00411DBC">
        <w:rPr>
          <w:rFonts w:ascii="Angsana New" w:hAnsi="Angsana New"/>
          <w:sz w:val="28"/>
          <w:szCs w:val="28"/>
        </w:rPr>
        <w:t>6</w:t>
      </w:r>
      <w:r w:rsidRPr="00411DBC">
        <w:rPr>
          <w:rFonts w:ascii="Angsana New" w:hAnsi="Angsana New" w:hint="cs"/>
          <w:sz w:val="28"/>
          <w:szCs w:val="28"/>
          <w:cs/>
        </w:rPr>
        <w:t xml:space="preserve"> และ</w:t>
      </w:r>
      <w:r w:rsidRPr="00411DBC">
        <w:rPr>
          <w:rFonts w:ascii="Angsana New" w:hAnsi="Angsana New"/>
          <w:sz w:val="28"/>
          <w:szCs w:val="28"/>
        </w:rPr>
        <w:t xml:space="preserve"> 256</w:t>
      </w:r>
      <w:r w:rsidR="00B52D67" w:rsidRPr="00411DBC">
        <w:rPr>
          <w:rFonts w:ascii="Angsana New" w:hAnsi="Angsana New"/>
          <w:sz w:val="28"/>
          <w:szCs w:val="28"/>
        </w:rPr>
        <w:t>5</w:t>
      </w:r>
      <w:r w:rsidRPr="00411DBC">
        <w:rPr>
          <w:rFonts w:ascii="Angsana New" w:hAnsi="Angsana New" w:hint="cs"/>
          <w:sz w:val="28"/>
          <w:szCs w:val="28"/>
          <w:cs/>
        </w:rPr>
        <w:t xml:space="preserve"> ดังนี้</w:t>
      </w:r>
    </w:p>
    <w:tbl>
      <w:tblPr>
        <w:tblStyle w:val="TableGrid"/>
        <w:tblpPr w:leftFromText="180" w:rightFromText="180" w:vertAnchor="page" w:horzAnchor="margin" w:tblpXSpec="center" w:tblpY="2281"/>
        <w:tblW w:w="1365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271"/>
        <w:gridCol w:w="1138"/>
        <w:gridCol w:w="269"/>
        <w:gridCol w:w="1186"/>
        <w:gridCol w:w="269"/>
        <w:gridCol w:w="1137"/>
        <w:gridCol w:w="311"/>
        <w:gridCol w:w="1187"/>
        <w:gridCol w:w="271"/>
        <w:gridCol w:w="1137"/>
        <w:gridCol w:w="273"/>
        <w:gridCol w:w="1195"/>
        <w:gridCol w:w="236"/>
        <w:gridCol w:w="1137"/>
        <w:gridCol w:w="236"/>
        <w:gridCol w:w="1137"/>
      </w:tblGrid>
      <w:tr w:rsidR="00584B85" w:rsidRPr="00411DBC" w14:paraId="5665330F" w14:textId="77777777" w:rsidTr="00D346E5">
        <w:trPr>
          <w:trHeight w:val="431"/>
        </w:trPr>
        <w:tc>
          <w:tcPr>
            <w:tcW w:w="2268" w:type="dxa"/>
            <w:vAlign w:val="center"/>
          </w:tcPr>
          <w:p w14:paraId="1CBDA3A7" w14:textId="77777777" w:rsidR="00584B85" w:rsidRPr="00411DBC" w:rsidRDefault="00584B85" w:rsidP="00584B85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bookmarkStart w:id="24" w:name="_Hlk110975894"/>
          </w:p>
        </w:tc>
        <w:tc>
          <w:tcPr>
            <w:tcW w:w="271" w:type="dxa"/>
            <w:vAlign w:val="center"/>
          </w:tcPr>
          <w:p w14:paraId="323C04B3" w14:textId="77777777" w:rsidR="00584B85" w:rsidRPr="00411DBC" w:rsidRDefault="00584B85" w:rsidP="00584B85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138" w:type="dxa"/>
            <w:tcBorders>
              <w:bottom w:val="single" w:sz="4" w:space="0" w:color="auto"/>
            </w:tcBorders>
            <w:vAlign w:val="center"/>
          </w:tcPr>
          <w:p w14:paraId="438D285C" w14:textId="77777777" w:rsidR="00584B85" w:rsidRPr="00411DBC" w:rsidRDefault="00584B85" w:rsidP="00584B85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69" w:type="dxa"/>
            <w:tcBorders>
              <w:bottom w:val="single" w:sz="4" w:space="0" w:color="auto"/>
            </w:tcBorders>
            <w:vAlign w:val="center"/>
          </w:tcPr>
          <w:p w14:paraId="19522964" w14:textId="77777777" w:rsidR="00584B85" w:rsidRPr="00411DBC" w:rsidRDefault="00584B85" w:rsidP="00584B85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186" w:type="dxa"/>
            <w:tcBorders>
              <w:bottom w:val="single" w:sz="4" w:space="0" w:color="auto"/>
            </w:tcBorders>
            <w:vAlign w:val="center"/>
          </w:tcPr>
          <w:p w14:paraId="000A9E40" w14:textId="77777777" w:rsidR="00584B85" w:rsidRPr="00411DBC" w:rsidRDefault="00584B85" w:rsidP="00584B85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69" w:type="dxa"/>
            <w:tcBorders>
              <w:bottom w:val="single" w:sz="4" w:space="0" w:color="auto"/>
            </w:tcBorders>
            <w:vAlign w:val="center"/>
          </w:tcPr>
          <w:p w14:paraId="3265A437" w14:textId="77777777" w:rsidR="00584B85" w:rsidRPr="00411DBC" w:rsidRDefault="00584B85" w:rsidP="00584B85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137" w:type="dxa"/>
            <w:tcBorders>
              <w:bottom w:val="single" w:sz="4" w:space="0" w:color="auto"/>
            </w:tcBorders>
            <w:vAlign w:val="center"/>
          </w:tcPr>
          <w:p w14:paraId="005996D8" w14:textId="77777777" w:rsidR="00584B85" w:rsidRPr="00411DBC" w:rsidRDefault="00584B85" w:rsidP="00584B85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11" w:type="dxa"/>
            <w:tcBorders>
              <w:bottom w:val="single" w:sz="4" w:space="0" w:color="auto"/>
            </w:tcBorders>
            <w:vAlign w:val="center"/>
          </w:tcPr>
          <w:p w14:paraId="07FC9AD0" w14:textId="77777777" w:rsidR="00584B85" w:rsidRPr="00411DBC" w:rsidRDefault="00584B85" w:rsidP="00584B85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87" w:type="dxa"/>
            <w:tcBorders>
              <w:bottom w:val="single" w:sz="4" w:space="0" w:color="auto"/>
            </w:tcBorders>
            <w:vAlign w:val="center"/>
          </w:tcPr>
          <w:p w14:paraId="00CBD5D7" w14:textId="77777777" w:rsidR="00584B85" w:rsidRPr="00411DBC" w:rsidRDefault="00584B85" w:rsidP="00584B85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1" w:type="dxa"/>
            <w:tcBorders>
              <w:bottom w:val="single" w:sz="4" w:space="0" w:color="auto"/>
            </w:tcBorders>
            <w:vAlign w:val="center"/>
          </w:tcPr>
          <w:p w14:paraId="26D74468" w14:textId="77777777" w:rsidR="00584B85" w:rsidRPr="00411DBC" w:rsidRDefault="00584B85" w:rsidP="00584B85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7" w:type="dxa"/>
            <w:tcBorders>
              <w:bottom w:val="single" w:sz="4" w:space="0" w:color="auto"/>
            </w:tcBorders>
            <w:vAlign w:val="center"/>
          </w:tcPr>
          <w:p w14:paraId="2B6813EB" w14:textId="77777777" w:rsidR="00584B85" w:rsidRPr="00411DBC" w:rsidRDefault="00584B85" w:rsidP="00584B85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3" w:type="dxa"/>
            <w:tcBorders>
              <w:bottom w:val="single" w:sz="4" w:space="0" w:color="auto"/>
            </w:tcBorders>
            <w:vAlign w:val="center"/>
          </w:tcPr>
          <w:p w14:paraId="52D0D70E" w14:textId="77777777" w:rsidR="00584B85" w:rsidRPr="00411DBC" w:rsidRDefault="00584B85" w:rsidP="00584B85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95" w:type="dxa"/>
            <w:tcBorders>
              <w:bottom w:val="single" w:sz="4" w:space="0" w:color="auto"/>
            </w:tcBorders>
            <w:vAlign w:val="center"/>
          </w:tcPr>
          <w:p w14:paraId="30D70A84" w14:textId="77777777" w:rsidR="00584B85" w:rsidRPr="00411DBC" w:rsidRDefault="00584B85" w:rsidP="00584B85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  <w:vAlign w:val="center"/>
          </w:tcPr>
          <w:p w14:paraId="44BB449E" w14:textId="77777777" w:rsidR="00584B85" w:rsidRPr="00411DBC" w:rsidRDefault="00584B85" w:rsidP="00584B85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510" w:type="dxa"/>
            <w:gridSpan w:val="3"/>
            <w:tcBorders>
              <w:bottom w:val="single" w:sz="4" w:space="0" w:color="auto"/>
            </w:tcBorders>
            <w:vAlign w:val="center"/>
          </w:tcPr>
          <w:p w14:paraId="5F4432FE" w14:textId="77777777" w:rsidR="00584B85" w:rsidRPr="00411DBC" w:rsidRDefault="00584B85" w:rsidP="00584B85">
            <w:pPr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(หน่วย</w:t>
            </w:r>
            <w:r w:rsidRPr="00411DBC">
              <w:rPr>
                <w:rFonts w:ascii="Angsana New" w:hAnsi="Angsana New"/>
                <w:sz w:val="28"/>
                <w:szCs w:val="28"/>
              </w:rPr>
              <w:t>: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พันบาท)</w:t>
            </w:r>
          </w:p>
        </w:tc>
      </w:tr>
      <w:tr w:rsidR="00584B85" w:rsidRPr="00411DBC" w14:paraId="06F08294" w14:textId="77777777" w:rsidTr="00D346E5">
        <w:trPr>
          <w:trHeight w:val="431"/>
        </w:trPr>
        <w:tc>
          <w:tcPr>
            <w:tcW w:w="2268" w:type="dxa"/>
            <w:vAlign w:val="center"/>
          </w:tcPr>
          <w:p w14:paraId="036498CD" w14:textId="77777777" w:rsidR="00584B85" w:rsidRPr="00411DBC" w:rsidRDefault="00584B85" w:rsidP="00584B85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71" w:type="dxa"/>
            <w:vAlign w:val="center"/>
          </w:tcPr>
          <w:p w14:paraId="4546957D" w14:textId="77777777" w:rsidR="00584B85" w:rsidRPr="00411DBC" w:rsidRDefault="00584B85" w:rsidP="00584B85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59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E1ABE9" w14:textId="77777777" w:rsidR="00584B85" w:rsidRPr="00411DBC" w:rsidRDefault="00584B85" w:rsidP="00584B85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 xml:space="preserve">บริษัท ซีพีเอส ชิปปิ้งแอนด์  </w:t>
            </w:r>
          </w:p>
          <w:p w14:paraId="4F8CD8C5" w14:textId="77777777" w:rsidR="00584B85" w:rsidRPr="00411DBC" w:rsidRDefault="00584B85" w:rsidP="00584B85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โลจิสติกส์ จำกัด</w:t>
            </w:r>
          </w:p>
        </w:tc>
        <w:tc>
          <w:tcPr>
            <w:tcW w:w="269" w:type="dxa"/>
            <w:tcBorders>
              <w:top w:val="single" w:sz="4" w:space="0" w:color="auto"/>
            </w:tcBorders>
            <w:vAlign w:val="center"/>
          </w:tcPr>
          <w:p w14:paraId="6964D036" w14:textId="77777777" w:rsidR="00584B85" w:rsidRPr="00411DBC" w:rsidRDefault="00584B85" w:rsidP="00584B85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63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948EDE" w14:textId="77777777" w:rsidR="00584B85" w:rsidRPr="00411DBC" w:rsidRDefault="00584B85" w:rsidP="00584B85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GA Power Pte Co., Ltd.</w:t>
            </w:r>
          </w:p>
        </w:tc>
        <w:tc>
          <w:tcPr>
            <w:tcW w:w="271" w:type="dxa"/>
            <w:tcBorders>
              <w:top w:val="single" w:sz="4" w:space="0" w:color="auto"/>
            </w:tcBorders>
            <w:vAlign w:val="center"/>
          </w:tcPr>
          <w:p w14:paraId="6D39C006" w14:textId="77777777" w:rsidR="00584B85" w:rsidRPr="00411DBC" w:rsidRDefault="00584B85" w:rsidP="00584B85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60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889D2A" w14:textId="0F9EAC43" w:rsidR="00584B85" w:rsidRPr="00411DBC" w:rsidRDefault="00584B85" w:rsidP="00584B85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 xml:space="preserve">บริษัท </w:t>
            </w:r>
            <w:r w:rsidR="00EA31C5" w:rsidRPr="00411DBC">
              <w:rPr>
                <w:rFonts w:ascii="Angsana New" w:hAnsi="Angsana New" w:hint="cs"/>
                <w:sz w:val="28"/>
                <w:szCs w:val="28"/>
                <w:cs/>
              </w:rPr>
              <w:t>เดอะ</w:t>
            </w:r>
            <w:r w:rsidRPr="00411DBC">
              <w:rPr>
                <w:rFonts w:ascii="Angsana New" w:hAnsi="Angsana New"/>
                <w:sz w:val="28"/>
                <w:szCs w:val="28"/>
                <w:cs/>
              </w:rPr>
              <w:t>เมกะวัตต์ จำกัด</w:t>
            </w:r>
          </w:p>
        </w:tc>
        <w:tc>
          <w:tcPr>
            <w:tcW w:w="236" w:type="dxa"/>
            <w:tcBorders>
              <w:top w:val="single" w:sz="4" w:space="0" w:color="auto"/>
            </w:tcBorders>
            <w:vAlign w:val="center"/>
          </w:tcPr>
          <w:p w14:paraId="23023F2F" w14:textId="77777777" w:rsidR="00584B85" w:rsidRPr="00411DBC" w:rsidRDefault="00584B85" w:rsidP="00584B85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510" w:type="dxa"/>
            <w:gridSpan w:val="3"/>
            <w:tcBorders>
              <w:bottom w:val="single" w:sz="4" w:space="0" w:color="auto"/>
            </w:tcBorders>
            <w:vAlign w:val="center"/>
          </w:tcPr>
          <w:p w14:paraId="283EA945" w14:textId="77777777" w:rsidR="00584B85" w:rsidRPr="00411DBC" w:rsidRDefault="00584B85" w:rsidP="00584B85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บริษัท อีโคลด์ จำกัด</w:t>
            </w:r>
          </w:p>
        </w:tc>
      </w:tr>
      <w:tr w:rsidR="00B52D67" w:rsidRPr="00411DBC" w14:paraId="26D2E4B7" w14:textId="77777777" w:rsidTr="00EA31C5">
        <w:trPr>
          <w:trHeight w:val="431"/>
        </w:trPr>
        <w:tc>
          <w:tcPr>
            <w:tcW w:w="2268" w:type="dxa"/>
            <w:vAlign w:val="center"/>
          </w:tcPr>
          <w:p w14:paraId="53CE1851" w14:textId="77777777" w:rsidR="00B52D67" w:rsidRPr="00411DBC" w:rsidRDefault="00B52D67" w:rsidP="00B52D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71" w:type="dxa"/>
            <w:vAlign w:val="center"/>
          </w:tcPr>
          <w:p w14:paraId="2487D03E" w14:textId="77777777" w:rsidR="00B52D67" w:rsidRPr="00411DBC" w:rsidRDefault="00B52D67" w:rsidP="00B52D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4C94D2" w14:textId="27797DB2" w:rsidR="00B52D67" w:rsidRPr="00411DBC" w:rsidRDefault="00B52D67" w:rsidP="00B52D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256</w:t>
            </w:r>
            <w:r w:rsidRPr="00411DBC">
              <w:rPr>
                <w:rFonts w:ascii="Angsana New" w:hAnsi="Angsana New"/>
                <w:sz w:val="28"/>
                <w:szCs w:val="28"/>
              </w:rPr>
              <w:t>6</w:t>
            </w:r>
          </w:p>
        </w:tc>
        <w:tc>
          <w:tcPr>
            <w:tcW w:w="269" w:type="dxa"/>
            <w:tcBorders>
              <w:top w:val="single" w:sz="4" w:space="0" w:color="auto"/>
            </w:tcBorders>
            <w:vAlign w:val="center"/>
          </w:tcPr>
          <w:p w14:paraId="59F5FBE7" w14:textId="77777777" w:rsidR="00B52D67" w:rsidRPr="00411DBC" w:rsidRDefault="00B52D67" w:rsidP="00B52D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1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CDAEEC" w14:textId="464E9917" w:rsidR="00B52D67" w:rsidRPr="00411DBC" w:rsidRDefault="00B52D67" w:rsidP="00B52D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256</w:t>
            </w:r>
            <w:r w:rsidRPr="00411DBC">
              <w:rPr>
                <w:rFonts w:ascii="Angsana New" w:hAnsi="Angsana New"/>
                <w:sz w:val="28"/>
                <w:szCs w:val="28"/>
              </w:rPr>
              <w:t>5</w:t>
            </w:r>
          </w:p>
        </w:tc>
        <w:tc>
          <w:tcPr>
            <w:tcW w:w="269" w:type="dxa"/>
            <w:vAlign w:val="center"/>
          </w:tcPr>
          <w:p w14:paraId="09BC840E" w14:textId="77777777" w:rsidR="00B52D67" w:rsidRPr="00411DBC" w:rsidRDefault="00B52D67" w:rsidP="00B52D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137" w:type="dxa"/>
            <w:vAlign w:val="center"/>
          </w:tcPr>
          <w:p w14:paraId="2022CB47" w14:textId="4CEF8039" w:rsidR="00B52D67" w:rsidRPr="00411DBC" w:rsidRDefault="00B52D67" w:rsidP="00B52D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256</w:t>
            </w:r>
            <w:r w:rsidRPr="00411DBC">
              <w:rPr>
                <w:rFonts w:ascii="Angsana New" w:hAnsi="Angsana New"/>
                <w:sz w:val="28"/>
                <w:szCs w:val="28"/>
              </w:rPr>
              <w:t>6</w:t>
            </w:r>
          </w:p>
        </w:tc>
        <w:tc>
          <w:tcPr>
            <w:tcW w:w="311" w:type="dxa"/>
            <w:vAlign w:val="center"/>
          </w:tcPr>
          <w:p w14:paraId="71DD337D" w14:textId="77777777" w:rsidR="00B52D67" w:rsidRPr="00411DBC" w:rsidRDefault="00B52D67" w:rsidP="00B52D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87" w:type="dxa"/>
            <w:vAlign w:val="center"/>
          </w:tcPr>
          <w:p w14:paraId="4E0D344D" w14:textId="3AF646AA" w:rsidR="00B52D67" w:rsidRPr="00411DBC" w:rsidRDefault="00B52D67" w:rsidP="00B52D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256</w:t>
            </w:r>
            <w:r w:rsidRPr="00411DBC">
              <w:rPr>
                <w:rFonts w:ascii="Angsana New" w:hAnsi="Angsana New"/>
                <w:sz w:val="28"/>
                <w:szCs w:val="28"/>
              </w:rPr>
              <w:t>5</w:t>
            </w:r>
          </w:p>
        </w:tc>
        <w:tc>
          <w:tcPr>
            <w:tcW w:w="271" w:type="dxa"/>
            <w:vAlign w:val="center"/>
          </w:tcPr>
          <w:p w14:paraId="6B9C4B68" w14:textId="77777777" w:rsidR="00B52D67" w:rsidRPr="00411DBC" w:rsidRDefault="00B52D67" w:rsidP="00B52D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7" w:type="dxa"/>
            <w:tcBorders>
              <w:bottom w:val="single" w:sz="4" w:space="0" w:color="auto"/>
            </w:tcBorders>
            <w:vAlign w:val="center"/>
          </w:tcPr>
          <w:p w14:paraId="6605C206" w14:textId="4E757A2D" w:rsidR="00B52D67" w:rsidRPr="00411DBC" w:rsidRDefault="00B52D67" w:rsidP="00B52D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256</w:t>
            </w:r>
            <w:r w:rsidRPr="00411DBC">
              <w:rPr>
                <w:rFonts w:ascii="Angsana New" w:hAnsi="Angsana New"/>
                <w:sz w:val="28"/>
                <w:szCs w:val="28"/>
              </w:rPr>
              <w:t>6</w:t>
            </w:r>
          </w:p>
        </w:tc>
        <w:tc>
          <w:tcPr>
            <w:tcW w:w="273" w:type="dxa"/>
            <w:vAlign w:val="center"/>
          </w:tcPr>
          <w:p w14:paraId="05F15A18" w14:textId="77777777" w:rsidR="00B52D67" w:rsidRPr="00411DBC" w:rsidRDefault="00B52D67" w:rsidP="00B52D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95" w:type="dxa"/>
            <w:tcBorders>
              <w:bottom w:val="single" w:sz="4" w:space="0" w:color="auto"/>
            </w:tcBorders>
            <w:vAlign w:val="center"/>
          </w:tcPr>
          <w:p w14:paraId="1719EC24" w14:textId="53244800" w:rsidR="00B52D67" w:rsidRPr="00411DBC" w:rsidRDefault="00B52D67" w:rsidP="00B52D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256</w:t>
            </w:r>
            <w:r w:rsidRPr="00411DBC">
              <w:rPr>
                <w:rFonts w:ascii="Angsana New" w:hAnsi="Angsana New"/>
                <w:sz w:val="28"/>
                <w:szCs w:val="28"/>
              </w:rPr>
              <w:t>5</w:t>
            </w:r>
          </w:p>
        </w:tc>
        <w:tc>
          <w:tcPr>
            <w:tcW w:w="236" w:type="dxa"/>
            <w:vAlign w:val="center"/>
          </w:tcPr>
          <w:p w14:paraId="5884D501" w14:textId="77777777" w:rsidR="00B52D67" w:rsidRPr="00411DBC" w:rsidRDefault="00B52D67" w:rsidP="00B52D67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7" w:type="dxa"/>
            <w:tcBorders>
              <w:bottom w:val="single" w:sz="4" w:space="0" w:color="auto"/>
            </w:tcBorders>
            <w:vAlign w:val="center"/>
          </w:tcPr>
          <w:p w14:paraId="7AEC5C7B" w14:textId="0BDCF368" w:rsidR="00B52D67" w:rsidRPr="00411DBC" w:rsidRDefault="00B52D67" w:rsidP="00B52D67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256</w:t>
            </w:r>
            <w:r w:rsidRPr="00411DBC">
              <w:rPr>
                <w:rFonts w:ascii="Angsana New" w:hAnsi="Angsana New"/>
                <w:sz w:val="28"/>
                <w:szCs w:val="28"/>
              </w:rPr>
              <w:t>6</w:t>
            </w:r>
          </w:p>
        </w:tc>
        <w:tc>
          <w:tcPr>
            <w:tcW w:w="236" w:type="dxa"/>
            <w:vAlign w:val="center"/>
          </w:tcPr>
          <w:p w14:paraId="58A4C1B5" w14:textId="77777777" w:rsidR="00B52D67" w:rsidRPr="00411DBC" w:rsidRDefault="00B52D67" w:rsidP="00B52D67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7" w:type="dxa"/>
            <w:tcBorders>
              <w:bottom w:val="single" w:sz="4" w:space="0" w:color="auto"/>
            </w:tcBorders>
            <w:vAlign w:val="center"/>
          </w:tcPr>
          <w:p w14:paraId="43A833AA" w14:textId="068DE4DD" w:rsidR="00B52D67" w:rsidRPr="00411DBC" w:rsidRDefault="00B52D67" w:rsidP="00B52D67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256</w:t>
            </w:r>
            <w:r w:rsidRPr="00411DBC">
              <w:rPr>
                <w:rFonts w:ascii="Angsana New" w:hAnsi="Angsana New"/>
                <w:sz w:val="28"/>
                <w:szCs w:val="28"/>
              </w:rPr>
              <w:t>5</w:t>
            </w:r>
          </w:p>
        </w:tc>
      </w:tr>
      <w:tr w:rsidR="00A859A2" w:rsidRPr="00411DBC" w14:paraId="5B86BEA9" w14:textId="77777777" w:rsidTr="006E5911">
        <w:trPr>
          <w:trHeight w:val="431"/>
        </w:trPr>
        <w:tc>
          <w:tcPr>
            <w:tcW w:w="2268" w:type="dxa"/>
          </w:tcPr>
          <w:p w14:paraId="039CFFCD" w14:textId="77777777" w:rsidR="00A859A2" w:rsidRPr="00411DBC" w:rsidRDefault="00A859A2" w:rsidP="00A859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รายได้</w:t>
            </w:r>
          </w:p>
        </w:tc>
        <w:tc>
          <w:tcPr>
            <w:tcW w:w="271" w:type="dxa"/>
          </w:tcPr>
          <w:p w14:paraId="390DFB3E" w14:textId="77777777" w:rsidR="00A859A2" w:rsidRPr="00411DBC" w:rsidRDefault="00A859A2" w:rsidP="00A859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8" w:type="dxa"/>
            <w:tcBorders>
              <w:top w:val="single" w:sz="4" w:space="0" w:color="auto"/>
            </w:tcBorders>
            <w:vAlign w:val="center"/>
          </w:tcPr>
          <w:p w14:paraId="686C53F6" w14:textId="62257A87" w:rsidR="00A859A2" w:rsidRPr="00411DBC" w:rsidRDefault="00704B8A" w:rsidP="00A859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153,430</w:t>
            </w:r>
          </w:p>
        </w:tc>
        <w:tc>
          <w:tcPr>
            <w:tcW w:w="269" w:type="dxa"/>
            <w:vAlign w:val="center"/>
          </w:tcPr>
          <w:p w14:paraId="1EDDE76D" w14:textId="77777777" w:rsidR="00A859A2" w:rsidRPr="00411DBC" w:rsidRDefault="00A859A2" w:rsidP="00A859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86" w:type="dxa"/>
            <w:vAlign w:val="center"/>
          </w:tcPr>
          <w:p w14:paraId="4203F905" w14:textId="1E1D99E7" w:rsidR="00A859A2" w:rsidRPr="00411DBC" w:rsidRDefault="00A859A2" w:rsidP="00A859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108,587</w:t>
            </w:r>
          </w:p>
        </w:tc>
        <w:tc>
          <w:tcPr>
            <w:tcW w:w="269" w:type="dxa"/>
            <w:vAlign w:val="center"/>
          </w:tcPr>
          <w:p w14:paraId="2D75060A" w14:textId="77777777" w:rsidR="00A859A2" w:rsidRPr="00411DBC" w:rsidRDefault="00A859A2" w:rsidP="00A859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7" w:type="dxa"/>
            <w:tcBorders>
              <w:top w:val="single" w:sz="4" w:space="0" w:color="auto"/>
            </w:tcBorders>
            <w:vAlign w:val="center"/>
          </w:tcPr>
          <w:p w14:paraId="7D758392" w14:textId="3B13C3DB" w:rsidR="00A859A2" w:rsidRPr="00411DBC" w:rsidRDefault="00A859A2" w:rsidP="00A859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311" w:type="dxa"/>
            <w:vAlign w:val="center"/>
          </w:tcPr>
          <w:p w14:paraId="2045855B" w14:textId="77777777" w:rsidR="00A859A2" w:rsidRPr="00411DBC" w:rsidRDefault="00A859A2" w:rsidP="00A859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87" w:type="dxa"/>
            <w:tcBorders>
              <w:top w:val="single" w:sz="4" w:space="0" w:color="auto"/>
            </w:tcBorders>
            <w:vAlign w:val="center"/>
          </w:tcPr>
          <w:p w14:paraId="2619BDB7" w14:textId="4C574044" w:rsidR="00A859A2" w:rsidRPr="00411DBC" w:rsidRDefault="00A859A2" w:rsidP="00A859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19,743</w:t>
            </w:r>
          </w:p>
        </w:tc>
        <w:tc>
          <w:tcPr>
            <w:tcW w:w="271" w:type="dxa"/>
            <w:vAlign w:val="center"/>
          </w:tcPr>
          <w:p w14:paraId="448FDE29" w14:textId="77777777" w:rsidR="00A859A2" w:rsidRPr="00411DBC" w:rsidRDefault="00A859A2" w:rsidP="00A859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7" w:type="dxa"/>
            <w:tcBorders>
              <w:top w:val="single" w:sz="4" w:space="0" w:color="auto"/>
            </w:tcBorders>
            <w:vAlign w:val="center"/>
          </w:tcPr>
          <w:p w14:paraId="5E4AAC13" w14:textId="29B89828" w:rsidR="00A859A2" w:rsidRPr="00411DBC" w:rsidRDefault="00A859A2" w:rsidP="00A859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73" w:type="dxa"/>
            <w:vAlign w:val="center"/>
          </w:tcPr>
          <w:p w14:paraId="71B8454B" w14:textId="77777777" w:rsidR="00A859A2" w:rsidRPr="00411DBC" w:rsidRDefault="00A859A2" w:rsidP="00A859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95" w:type="dxa"/>
            <w:vAlign w:val="center"/>
          </w:tcPr>
          <w:p w14:paraId="454739C5" w14:textId="5793CC5B" w:rsidR="00A859A2" w:rsidRPr="00411DBC" w:rsidRDefault="00A859A2" w:rsidP="00A859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116,184</w:t>
            </w:r>
          </w:p>
        </w:tc>
        <w:tc>
          <w:tcPr>
            <w:tcW w:w="236" w:type="dxa"/>
            <w:vAlign w:val="center"/>
          </w:tcPr>
          <w:p w14:paraId="58800738" w14:textId="77777777" w:rsidR="00A859A2" w:rsidRPr="00411DBC" w:rsidRDefault="00A859A2" w:rsidP="00A859A2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</w:p>
        </w:tc>
        <w:tc>
          <w:tcPr>
            <w:tcW w:w="1137" w:type="dxa"/>
            <w:vAlign w:val="center"/>
          </w:tcPr>
          <w:p w14:paraId="42A1C237" w14:textId="47B21C14" w:rsidR="00A859A2" w:rsidRPr="00411DBC" w:rsidRDefault="00A859A2" w:rsidP="00A859A2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6" w:type="dxa"/>
            <w:vAlign w:val="center"/>
          </w:tcPr>
          <w:p w14:paraId="52A48DC6" w14:textId="77777777" w:rsidR="00A859A2" w:rsidRPr="00411DBC" w:rsidRDefault="00A859A2" w:rsidP="00A859A2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</w:p>
        </w:tc>
        <w:tc>
          <w:tcPr>
            <w:tcW w:w="1137" w:type="dxa"/>
            <w:vAlign w:val="center"/>
          </w:tcPr>
          <w:p w14:paraId="0DDFBDF3" w14:textId="23F7593D" w:rsidR="00A859A2" w:rsidRPr="00411DBC" w:rsidRDefault="00A859A2" w:rsidP="00A859A2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1DBC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1,177</w:t>
            </w:r>
          </w:p>
        </w:tc>
      </w:tr>
      <w:tr w:rsidR="00A859A2" w:rsidRPr="00411DBC" w14:paraId="0301F7C3" w14:textId="77777777" w:rsidTr="006E5911">
        <w:trPr>
          <w:trHeight w:val="431"/>
        </w:trPr>
        <w:tc>
          <w:tcPr>
            <w:tcW w:w="2268" w:type="dxa"/>
          </w:tcPr>
          <w:p w14:paraId="5B4D39C0" w14:textId="77777777" w:rsidR="00A859A2" w:rsidRPr="00411DBC" w:rsidRDefault="00A859A2" w:rsidP="00A859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ค่าใช้จ่าย</w:t>
            </w:r>
          </w:p>
        </w:tc>
        <w:tc>
          <w:tcPr>
            <w:tcW w:w="271" w:type="dxa"/>
          </w:tcPr>
          <w:p w14:paraId="3CAD6B38" w14:textId="77777777" w:rsidR="00A859A2" w:rsidRPr="00411DBC" w:rsidRDefault="00A859A2" w:rsidP="00A859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8" w:type="dxa"/>
            <w:tcBorders>
              <w:bottom w:val="single" w:sz="4" w:space="0" w:color="auto"/>
            </w:tcBorders>
            <w:vAlign w:val="center"/>
          </w:tcPr>
          <w:p w14:paraId="63F70F78" w14:textId="3F5D349D" w:rsidR="00A859A2" w:rsidRPr="00411DBC" w:rsidRDefault="00704B8A" w:rsidP="00A859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(133,757)</w:t>
            </w:r>
          </w:p>
        </w:tc>
        <w:tc>
          <w:tcPr>
            <w:tcW w:w="269" w:type="dxa"/>
            <w:vAlign w:val="center"/>
          </w:tcPr>
          <w:p w14:paraId="18195D6A" w14:textId="77777777" w:rsidR="00A859A2" w:rsidRPr="00411DBC" w:rsidRDefault="00A859A2" w:rsidP="00A859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86" w:type="dxa"/>
            <w:tcBorders>
              <w:bottom w:val="single" w:sz="4" w:space="0" w:color="auto"/>
            </w:tcBorders>
            <w:vAlign w:val="center"/>
          </w:tcPr>
          <w:p w14:paraId="202177C9" w14:textId="26FD6872" w:rsidR="00A859A2" w:rsidRPr="00411DBC" w:rsidRDefault="00A859A2" w:rsidP="00A859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(107,087)</w:t>
            </w:r>
          </w:p>
        </w:tc>
        <w:tc>
          <w:tcPr>
            <w:tcW w:w="269" w:type="dxa"/>
            <w:vAlign w:val="center"/>
          </w:tcPr>
          <w:p w14:paraId="3EFD306A" w14:textId="77777777" w:rsidR="00A859A2" w:rsidRPr="00411DBC" w:rsidRDefault="00A859A2" w:rsidP="00A859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7" w:type="dxa"/>
            <w:tcBorders>
              <w:bottom w:val="single" w:sz="4" w:space="0" w:color="auto"/>
            </w:tcBorders>
            <w:vAlign w:val="center"/>
          </w:tcPr>
          <w:p w14:paraId="1237168C" w14:textId="004D809B" w:rsidR="00A859A2" w:rsidRPr="00411DBC" w:rsidRDefault="00A859A2" w:rsidP="00A859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311" w:type="dxa"/>
            <w:vAlign w:val="center"/>
          </w:tcPr>
          <w:p w14:paraId="6668A9A3" w14:textId="77777777" w:rsidR="00A859A2" w:rsidRPr="00411DBC" w:rsidRDefault="00A859A2" w:rsidP="00A859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87" w:type="dxa"/>
            <w:tcBorders>
              <w:bottom w:val="single" w:sz="4" w:space="0" w:color="auto"/>
            </w:tcBorders>
            <w:vAlign w:val="center"/>
          </w:tcPr>
          <w:p w14:paraId="5840B592" w14:textId="7A727482" w:rsidR="00A859A2" w:rsidRPr="00411DBC" w:rsidRDefault="00A859A2" w:rsidP="00A859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(26,229)</w:t>
            </w:r>
          </w:p>
        </w:tc>
        <w:tc>
          <w:tcPr>
            <w:tcW w:w="271" w:type="dxa"/>
            <w:vAlign w:val="center"/>
          </w:tcPr>
          <w:p w14:paraId="45827655" w14:textId="77777777" w:rsidR="00A859A2" w:rsidRPr="00411DBC" w:rsidRDefault="00A859A2" w:rsidP="00A859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7" w:type="dxa"/>
            <w:tcBorders>
              <w:bottom w:val="single" w:sz="4" w:space="0" w:color="auto"/>
            </w:tcBorders>
            <w:vAlign w:val="center"/>
          </w:tcPr>
          <w:p w14:paraId="390281FB" w14:textId="29B20608" w:rsidR="00A859A2" w:rsidRPr="00411DBC" w:rsidRDefault="00A859A2" w:rsidP="00A859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73" w:type="dxa"/>
            <w:vAlign w:val="center"/>
          </w:tcPr>
          <w:p w14:paraId="304151A0" w14:textId="77777777" w:rsidR="00A859A2" w:rsidRPr="00411DBC" w:rsidRDefault="00A859A2" w:rsidP="00A859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95" w:type="dxa"/>
            <w:tcBorders>
              <w:bottom w:val="single" w:sz="4" w:space="0" w:color="auto"/>
            </w:tcBorders>
            <w:vAlign w:val="center"/>
          </w:tcPr>
          <w:p w14:paraId="54E53FFD" w14:textId="798102D5" w:rsidR="00A859A2" w:rsidRPr="00411DBC" w:rsidRDefault="00A859A2" w:rsidP="00A859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(71,843)</w:t>
            </w:r>
          </w:p>
        </w:tc>
        <w:tc>
          <w:tcPr>
            <w:tcW w:w="236" w:type="dxa"/>
            <w:vAlign w:val="center"/>
          </w:tcPr>
          <w:p w14:paraId="79D4B715" w14:textId="77777777" w:rsidR="00A859A2" w:rsidRPr="00411DBC" w:rsidRDefault="00A859A2" w:rsidP="00A859A2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137" w:type="dxa"/>
            <w:tcBorders>
              <w:bottom w:val="single" w:sz="4" w:space="0" w:color="auto"/>
            </w:tcBorders>
            <w:vAlign w:val="center"/>
          </w:tcPr>
          <w:p w14:paraId="7080893A" w14:textId="16EC08B4" w:rsidR="00A859A2" w:rsidRPr="00411DBC" w:rsidRDefault="00A859A2" w:rsidP="00A859A2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6" w:type="dxa"/>
            <w:vAlign w:val="center"/>
          </w:tcPr>
          <w:p w14:paraId="0E1D65CB" w14:textId="77777777" w:rsidR="00A859A2" w:rsidRPr="00411DBC" w:rsidRDefault="00A859A2" w:rsidP="00A859A2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137" w:type="dxa"/>
            <w:tcBorders>
              <w:bottom w:val="single" w:sz="4" w:space="0" w:color="auto"/>
            </w:tcBorders>
            <w:vAlign w:val="center"/>
          </w:tcPr>
          <w:p w14:paraId="18D6C9A2" w14:textId="72440B3C" w:rsidR="00A859A2" w:rsidRPr="00411DBC" w:rsidRDefault="00A859A2" w:rsidP="00A859A2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1DBC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(2,696)</w:t>
            </w:r>
          </w:p>
        </w:tc>
      </w:tr>
      <w:tr w:rsidR="00A859A2" w:rsidRPr="00411DBC" w14:paraId="5CFD7856" w14:textId="77777777" w:rsidTr="006E5911">
        <w:trPr>
          <w:trHeight w:val="431"/>
        </w:trPr>
        <w:tc>
          <w:tcPr>
            <w:tcW w:w="2268" w:type="dxa"/>
          </w:tcPr>
          <w:p w14:paraId="7D8AB83F" w14:textId="77777777" w:rsidR="00A859A2" w:rsidRPr="00411DBC" w:rsidRDefault="00A859A2" w:rsidP="00A859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กำไร(ขาดทุน)เบ็ดเสร็จอื่น</w:t>
            </w:r>
          </w:p>
        </w:tc>
        <w:tc>
          <w:tcPr>
            <w:tcW w:w="271" w:type="dxa"/>
          </w:tcPr>
          <w:p w14:paraId="4DCB42DF" w14:textId="77777777" w:rsidR="00A859A2" w:rsidRPr="00411DBC" w:rsidRDefault="00A859A2" w:rsidP="00A859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8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09D14AD8" w14:textId="6C5105DA" w:rsidR="00A859A2" w:rsidRPr="00411DBC" w:rsidRDefault="00704B8A" w:rsidP="00A859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19,673</w:t>
            </w:r>
          </w:p>
        </w:tc>
        <w:tc>
          <w:tcPr>
            <w:tcW w:w="269" w:type="dxa"/>
            <w:vAlign w:val="center"/>
          </w:tcPr>
          <w:p w14:paraId="3D30EE2D" w14:textId="77777777" w:rsidR="00A859A2" w:rsidRPr="00411DBC" w:rsidRDefault="00A859A2" w:rsidP="00A859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86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192E068C" w14:textId="2BA8C9EA" w:rsidR="00A859A2" w:rsidRPr="00411DBC" w:rsidRDefault="00A859A2" w:rsidP="00A859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1,500</w:t>
            </w:r>
          </w:p>
        </w:tc>
        <w:tc>
          <w:tcPr>
            <w:tcW w:w="269" w:type="dxa"/>
            <w:vAlign w:val="center"/>
          </w:tcPr>
          <w:p w14:paraId="15BDE64E" w14:textId="77777777" w:rsidR="00A859A2" w:rsidRPr="00411DBC" w:rsidRDefault="00A859A2" w:rsidP="00A859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7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3138EFB7" w14:textId="384B57D5" w:rsidR="00A859A2" w:rsidRPr="00411DBC" w:rsidRDefault="00A859A2" w:rsidP="00A859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311" w:type="dxa"/>
            <w:vAlign w:val="center"/>
          </w:tcPr>
          <w:p w14:paraId="70510DDA" w14:textId="77777777" w:rsidR="00A859A2" w:rsidRPr="00411DBC" w:rsidRDefault="00A859A2" w:rsidP="00A859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87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708D643F" w14:textId="75B8E735" w:rsidR="00A859A2" w:rsidRPr="00411DBC" w:rsidRDefault="00A859A2" w:rsidP="00A859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(6,486)</w:t>
            </w:r>
          </w:p>
        </w:tc>
        <w:tc>
          <w:tcPr>
            <w:tcW w:w="271" w:type="dxa"/>
            <w:vAlign w:val="center"/>
          </w:tcPr>
          <w:p w14:paraId="7B4BAF0F" w14:textId="77777777" w:rsidR="00A859A2" w:rsidRPr="00411DBC" w:rsidRDefault="00A859A2" w:rsidP="00A859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7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2187BB20" w14:textId="2D9E3008" w:rsidR="00A859A2" w:rsidRPr="00411DBC" w:rsidRDefault="00A859A2" w:rsidP="00A859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73" w:type="dxa"/>
            <w:vAlign w:val="center"/>
          </w:tcPr>
          <w:p w14:paraId="6F228B05" w14:textId="77777777" w:rsidR="00A859A2" w:rsidRPr="00411DBC" w:rsidRDefault="00A859A2" w:rsidP="00A859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95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1B3C3B33" w14:textId="46A287BE" w:rsidR="00A859A2" w:rsidRPr="00411DBC" w:rsidRDefault="00A859A2" w:rsidP="00A859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44,341</w:t>
            </w:r>
          </w:p>
        </w:tc>
        <w:tc>
          <w:tcPr>
            <w:tcW w:w="236" w:type="dxa"/>
            <w:vAlign w:val="center"/>
          </w:tcPr>
          <w:p w14:paraId="70B7DB15" w14:textId="77777777" w:rsidR="00A859A2" w:rsidRPr="00411DBC" w:rsidRDefault="00A859A2" w:rsidP="00A859A2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137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585CA060" w14:textId="7816A845" w:rsidR="00A859A2" w:rsidRPr="00411DBC" w:rsidRDefault="00A859A2" w:rsidP="00A859A2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6" w:type="dxa"/>
            <w:vAlign w:val="center"/>
          </w:tcPr>
          <w:p w14:paraId="74816481" w14:textId="77777777" w:rsidR="00A859A2" w:rsidRPr="00411DBC" w:rsidRDefault="00A859A2" w:rsidP="00A859A2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137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22F99CB4" w14:textId="5E3B5B78" w:rsidR="00A859A2" w:rsidRPr="00411DBC" w:rsidRDefault="00A859A2" w:rsidP="00A859A2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1DBC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(1,519)</w:t>
            </w:r>
          </w:p>
        </w:tc>
      </w:tr>
      <w:bookmarkEnd w:id="24"/>
    </w:tbl>
    <w:p w14:paraId="5AA3DCC3" w14:textId="77777777" w:rsidR="00584B85" w:rsidRPr="00411DBC" w:rsidRDefault="00584B85" w:rsidP="00584B85">
      <w:pPr>
        <w:rPr>
          <w:rFonts w:ascii="Angsana New" w:hAnsi="Angsana New"/>
          <w:sz w:val="28"/>
          <w:szCs w:val="28"/>
        </w:rPr>
      </w:pPr>
    </w:p>
    <w:p w14:paraId="3BADAC5B" w14:textId="77777777" w:rsidR="00584B85" w:rsidRPr="00411DBC" w:rsidRDefault="00584B85" w:rsidP="00584B85">
      <w:pPr>
        <w:rPr>
          <w:rFonts w:ascii="Angsana New" w:hAnsi="Angsana New"/>
          <w:sz w:val="28"/>
          <w:szCs w:val="28"/>
        </w:rPr>
      </w:pPr>
    </w:p>
    <w:p w14:paraId="4A8B55D8" w14:textId="77777777" w:rsidR="00584B85" w:rsidRPr="00411DBC" w:rsidRDefault="00584B85" w:rsidP="00584B85">
      <w:pPr>
        <w:rPr>
          <w:rFonts w:ascii="Angsana New" w:hAnsi="Angsana New"/>
          <w:sz w:val="28"/>
          <w:szCs w:val="28"/>
        </w:rPr>
      </w:pPr>
    </w:p>
    <w:p w14:paraId="041059F1" w14:textId="77777777" w:rsidR="00584B85" w:rsidRPr="00411DBC" w:rsidRDefault="00584B85" w:rsidP="00584B85">
      <w:pPr>
        <w:rPr>
          <w:rFonts w:ascii="Angsana New" w:hAnsi="Angsana New"/>
          <w:sz w:val="28"/>
          <w:szCs w:val="28"/>
        </w:rPr>
      </w:pPr>
    </w:p>
    <w:p w14:paraId="61CB49B3" w14:textId="77777777" w:rsidR="00584B85" w:rsidRPr="00411DBC" w:rsidRDefault="00584B85" w:rsidP="00584B85">
      <w:pPr>
        <w:rPr>
          <w:rFonts w:ascii="Angsana New" w:hAnsi="Angsana New"/>
          <w:sz w:val="28"/>
          <w:szCs w:val="28"/>
        </w:rPr>
      </w:pPr>
    </w:p>
    <w:p w14:paraId="33641A83" w14:textId="77777777" w:rsidR="00584B85" w:rsidRPr="00411DBC" w:rsidRDefault="00584B85" w:rsidP="00584B85">
      <w:pPr>
        <w:rPr>
          <w:rFonts w:ascii="Angsana New" w:hAnsi="Angsana New"/>
          <w:sz w:val="28"/>
          <w:szCs w:val="28"/>
        </w:rPr>
      </w:pPr>
    </w:p>
    <w:p w14:paraId="6B16B33F" w14:textId="77777777" w:rsidR="00584B85" w:rsidRPr="00411DBC" w:rsidRDefault="00584B85" w:rsidP="00584B85">
      <w:pPr>
        <w:rPr>
          <w:rFonts w:ascii="Angsana New" w:hAnsi="Angsana New"/>
          <w:sz w:val="28"/>
          <w:szCs w:val="28"/>
        </w:rPr>
      </w:pPr>
    </w:p>
    <w:p w14:paraId="2B3EB8CC" w14:textId="77777777" w:rsidR="00584B85" w:rsidRPr="00411DBC" w:rsidRDefault="00584B85" w:rsidP="00584B85">
      <w:pPr>
        <w:rPr>
          <w:rFonts w:ascii="Angsana New" w:hAnsi="Angsana New"/>
          <w:sz w:val="28"/>
          <w:szCs w:val="28"/>
        </w:rPr>
      </w:pPr>
    </w:p>
    <w:p w14:paraId="71ED611E" w14:textId="77777777" w:rsidR="00584B85" w:rsidRPr="00411DBC" w:rsidRDefault="00584B85" w:rsidP="00584B85">
      <w:pPr>
        <w:rPr>
          <w:rFonts w:ascii="Angsana New" w:hAnsi="Angsana New"/>
          <w:sz w:val="28"/>
          <w:szCs w:val="28"/>
        </w:rPr>
      </w:pPr>
    </w:p>
    <w:p w14:paraId="6C91CDCC" w14:textId="0422A9D3" w:rsidR="003A3DD8" w:rsidRPr="00411DBC" w:rsidRDefault="003A3DD8" w:rsidP="003A3DD8">
      <w:pPr>
        <w:tabs>
          <w:tab w:val="left" w:pos="12936"/>
        </w:tabs>
        <w:rPr>
          <w:rFonts w:ascii="Angsana New" w:hAnsi="Angsana New"/>
          <w:sz w:val="28"/>
          <w:szCs w:val="28"/>
        </w:rPr>
      </w:pPr>
      <w:r w:rsidRPr="00411DBC">
        <w:rPr>
          <w:rFonts w:ascii="Angsana New" w:hAnsi="Angsana New"/>
          <w:sz w:val="28"/>
          <w:szCs w:val="28"/>
          <w:u w:val="single"/>
          <w:cs/>
        </w:rPr>
        <w:t>สรุป</w:t>
      </w:r>
      <w:r w:rsidRPr="00411DBC">
        <w:rPr>
          <w:rFonts w:ascii="Angsana New" w:hAnsi="Angsana New" w:hint="cs"/>
          <w:sz w:val="28"/>
          <w:szCs w:val="28"/>
          <w:u w:val="single"/>
          <w:cs/>
        </w:rPr>
        <w:t>รายการกำไร (ขาดทุน) เบ็ดเสร็จ</w:t>
      </w:r>
      <w:r w:rsidRPr="00411DBC">
        <w:rPr>
          <w:rFonts w:ascii="Angsana New" w:hAnsi="Angsana New" w:hint="cs"/>
          <w:sz w:val="28"/>
          <w:szCs w:val="28"/>
          <w:cs/>
        </w:rPr>
        <w:t xml:space="preserve">  สำหรับงวดหกเดือน สิ้นสุดวันที่</w:t>
      </w:r>
      <w:r w:rsidRPr="00411DBC">
        <w:rPr>
          <w:rFonts w:ascii="Angsana New" w:hAnsi="Angsana New"/>
          <w:sz w:val="28"/>
          <w:szCs w:val="28"/>
        </w:rPr>
        <w:t xml:space="preserve"> 30 </w:t>
      </w:r>
      <w:r w:rsidRPr="00411DBC">
        <w:rPr>
          <w:rFonts w:ascii="Angsana New" w:hAnsi="Angsana New" w:hint="cs"/>
          <w:sz w:val="28"/>
          <w:szCs w:val="28"/>
          <w:cs/>
        </w:rPr>
        <w:t xml:space="preserve">มิถุนายน </w:t>
      </w:r>
      <w:r w:rsidRPr="00411DBC">
        <w:rPr>
          <w:rFonts w:ascii="Angsana New" w:hAnsi="Angsana New"/>
          <w:sz w:val="28"/>
          <w:szCs w:val="28"/>
        </w:rPr>
        <w:t>2566</w:t>
      </w:r>
      <w:r w:rsidRPr="00411DBC">
        <w:rPr>
          <w:rFonts w:ascii="Angsana New" w:hAnsi="Angsana New" w:hint="cs"/>
          <w:sz w:val="28"/>
          <w:szCs w:val="28"/>
          <w:cs/>
        </w:rPr>
        <w:t xml:space="preserve"> และ</w:t>
      </w:r>
      <w:r w:rsidRPr="00411DBC">
        <w:rPr>
          <w:rFonts w:ascii="Angsana New" w:hAnsi="Angsana New"/>
          <w:sz w:val="28"/>
          <w:szCs w:val="28"/>
        </w:rPr>
        <w:t xml:space="preserve"> 2565</w:t>
      </w:r>
      <w:r w:rsidRPr="00411DBC">
        <w:rPr>
          <w:rFonts w:ascii="Angsana New" w:hAnsi="Angsana New" w:hint="cs"/>
          <w:sz w:val="28"/>
          <w:szCs w:val="28"/>
          <w:cs/>
        </w:rPr>
        <w:t xml:space="preserve"> ดังนี้</w:t>
      </w:r>
    </w:p>
    <w:p w14:paraId="2C674000" w14:textId="77777777" w:rsidR="00E11CF7" w:rsidRPr="00411DBC" w:rsidRDefault="00E11CF7" w:rsidP="00E11CF7">
      <w:pPr>
        <w:rPr>
          <w:rFonts w:ascii="Angsana New" w:hAnsi="Angsana New"/>
          <w:sz w:val="28"/>
          <w:szCs w:val="28"/>
        </w:rPr>
      </w:pPr>
    </w:p>
    <w:tbl>
      <w:tblPr>
        <w:tblStyle w:val="TableGrid"/>
        <w:tblpPr w:leftFromText="180" w:rightFromText="180" w:vertAnchor="page" w:horzAnchor="margin" w:tblpXSpec="center" w:tblpY="6037"/>
        <w:tblW w:w="1365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271"/>
        <w:gridCol w:w="1138"/>
        <w:gridCol w:w="269"/>
        <w:gridCol w:w="1186"/>
        <w:gridCol w:w="269"/>
        <w:gridCol w:w="1137"/>
        <w:gridCol w:w="311"/>
        <w:gridCol w:w="1187"/>
        <w:gridCol w:w="271"/>
        <w:gridCol w:w="1137"/>
        <w:gridCol w:w="273"/>
        <w:gridCol w:w="1195"/>
        <w:gridCol w:w="236"/>
        <w:gridCol w:w="1137"/>
        <w:gridCol w:w="236"/>
        <w:gridCol w:w="1137"/>
      </w:tblGrid>
      <w:tr w:rsidR="003A3DD8" w:rsidRPr="00411DBC" w14:paraId="2AC767B2" w14:textId="77777777" w:rsidTr="000075D3">
        <w:trPr>
          <w:trHeight w:val="431"/>
        </w:trPr>
        <w:tc>
          <w:tcPr>
            <w:tcW w:w="2268" w:type="dxa"/>
            <w:vAlign w:val="center"/>
          </w:tcPr>
          <w:p w14:paraId="01102D1F" w14:textId="77777777" w:rsidR="003A3DD8" w:rsidRPr="00411DBC" w:rsidRDefault="003A3DD8" w:rsidP="000075D3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71" w:type="dxa"/>
            <w:vAlign w:val="center"/>
          </w:tcPr>
          <w:p w14:paraId="649FBD6D" w14:textId="77777777" w:rsidR="003A3DD8" w:rsidRPr="00411DBC" w:rsidRDefault="003A3DD8" w:rsidP="000075D3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138" w:type="dxa"/>
            <w:tcBorders>
              <w:bottom w:val="single" w:sz="4" w:space="0" w:color="auto"/>
            </w:tcBorders>
            <w:vAlign w:val="center"/>
          </w:tcPr>
          <w:p w14:paraId="5F32DD28" w14:textId="77777777" w:rsidR="003A3DD8" w:rsidRPr="00411DBC" w:rsidRDefault="003A3DD8" w:rsidP="000075D3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69" w:type="dxa"/>
            <w:tcBorders>
              <w:bottom w:val="single" w:sz="4" w:space="0" w:color="auto"/>
            </w:tcBorders>
            <w:vAlign w:val="center"/>
          </w:tcPr>
          <w:p w14:paraId="3D5B35AD" w14:textId="77777777" w:rsidR="003A3DD8" w:rsidRPr="00411DBC" w:rsidRDefault="003A3DD8" w:rsidP="000075D3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186" w:type="dxa"/>
            <w:tcBorders>
              <w:bottom w:val="single" w:sz="4" w:space="0" w:color="auto"/>
            </w:tcBorders>
            <w:vAlign w:val="center"/>
          </w:tcPr>
          <w:p w14:paraId="6F270822" w14:textId="77777777" w:rsidR="003A3DD8" w:rsidRPr="00411DBC" w:rsidRDefault="003A3DD8" w:rsidP="000075D3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69" w:type="dxa"/>
            <w:tcBorders>
              <w:bottom w:val="single" w:sz="4" w:space="0" w:color="auto"/>
            </w:tcBorders>
            <w:vAlign w:val="center"/>
          </w:tcPr>
          <w:p w14:paraId="476FFBD5" w14:textId="77777777" w:rsidR="003A3DD8" w:rsidRPr="00411DBC" w:rsidRDefault="003A3DD8" w:rsidP="000075D3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137" w:type="dxa"/>
            <w:tcBorders>
              <w:bottom w:val="single" w:sz="4" w:space="0" w:color="auto"/>
            </w:tcBorders>
            <w:vAlign w:val="center"/>
          </w:tcPr>
          <w:p w14:paraId="2E1D0168" w14:textId="77777777" w:rsidR="003A3DD8" w:rsidRPr="00411DBC" w:rsidRDefault="003A3DD8" w:rsidP="000075D3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11" w:type="dxa"/>
            <w:tcBorders>
              <w:bottom w:val="single" w:sz="4" w:space="0" w:color="auto"/>
            </w:tcBorders>
            <w:vAlign w:val="center"/>
          </w:tcPr>
          <w:p w14:paraId="29CBC342" w14:textId="77777777" w:rsidR="003A3DD8" w:rsidRPr="00411DBC" w:rsidRDefault="003A3DD8" w:rsidP="000075D3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87" w:type="dxa"/>
            <w:tcBorders>
              <w:bottom w:val="single" w:sz="4" w:space="0" w:color="auto"/>
            </w:tcBorders>
            <w:vAlign w:val="center"/>
          </w:tcPr>
          <w:p w14:paraId="090E719A" w14:textId="77777777" w:rsidR="003A3DD8" w:rsidRPr="00411DBC" w:rsidRDefault="003A3DD8" w:rsidP="000075D3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1" w:type="dxa"/>
            <w:tcBorders>
              <w:bottom w:val="single" w:sz="4" w:space="0" w:color="auto"/>
            </w:tcBorders>
            <w:vAlign w:val="center"/>
          </w:tcPr>
          <w:p w14:paraId="0A28E462" w14:textId="77777777" w:rsidR="003A3DD8" w:rsidRPr="00411DBC" w:rsidRDefault="003A3DD8" w:rsidP="000075D3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7" w:type="dxa"/>
            <w:tcBorders>
              <w:bottom w:val="single" w:sz="4" w:space="0" w:color="auto"/>
            </w:tcBorders>
            <w:vAlign w:val="center"/>
          </w:tcPr>
          <w:p w14:paraId="5DCE495C" w14:textId="77777777" w:rsidR="003A3DD8" w:rsidRPr="00411DBC" w:rsidRDefault="003A3DD8" w:rsidP="000075D3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3" w:type="dxa"/>
            <w:tcBorders>
              <w:bottom w:val="single" w:sz="4" w:space="0" w:color="auto"/>
            </w:tcBorders>
            <w:vAlign w:val="center"/>
          </w:tcPr>
          <w:p w14:paraId="4DE12C62" w14:textId="77777777" w:rsidR="003A3DD8" w:rsidRPr="00411DBC" w:rsidRDefault="003A3DD8" w:rsidP="000075D3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95" w:type="dxa"/>
            <w:tcBorders>
              <w:bottom w:val="single" w:sz="4" w:space="0" w:color="auto"/>
            </w:tcBorders>
            <w:vAlign w:val="center"/>
          </w:tcPr>
          <w:p w14:paraId="52707CE6" w14:textId="77777777" w:rsidR="003A3DD8" w:rsidRPr="00411DBC" w:rsidRDefault="003A3DD8" w:rsidP="000075D3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  <w:vAlign w:val="center"/>
          </w:tcPr>
          <w:p w14:paraId="40746077" w14:textId="77777777" w:rsidR="003A3DD8" w:rsidRPr="00411DBC" w:rsidRDefault="003A3DD8" w:rsidP="000075D3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510" w:type="dxa"/>
            <w:gridSpan w:val="3"/>
            <w:tcBorders>
              <w:bottom w:val="single" w:sz="4" w:space="0" w:color="auto"/>
            </w:tcBorders>
            <w:vAlign w:val="center"/>
          </w:tcPr>
          <w:p w14:paraId="4BA5980F" w14:textId="77777777" w:rsidR="003A3DD8" w:rsidRPr="00411DBC" w:rsidRDefault="003A3DD8" w:rsidP="000075D3">
            <w:pPr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(หน่วย</w:t>
            </w:r>
            <w:r w:rsidRPr="00411DBC">
              <w:rPr>
                <w:rFonts w:ascii="Angsana New" w:hAnsi="Angsana New"/>
                <w:sz w:val="28"/>
                <w:szCs w:val="28"/>
              </w:rPr>
              <w:t>: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พันบาท)</w:t>
            </w:r>
          </w:p>
        </w:tc>
      </w:tr>
      <w:tr w:rsidR="003A3DD8" w:rsidRPr="00411DBC" w14:paraId="4E2AAF5A" w14:textId="77777777" w:rsidTr="000075D3">
        <w:trPr>
          <w:trHeight w:val="431"/>
        </w:trPr>
        <w:tc>
          <w:tcPr>
            <w:tcW w:w="2268" w:type="dxa"/>
            <w:vAlign w:val="center"/>
          </w:tcPr>
          <w:p w14:paraId="3EE1CEE3" w14:textId="77777777" w:rsidR="003A3DD8" w:rsidRPr="00411DBC" w:rsidRDefault="003A3DD8" w:rsidP="000075D3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71" w:type="dxa"/>
            <w:vAlign w:val="center"/>
          </w:tcPr>
          <w:p w14:paraId="77CAAF48" w14:textId="77777777" w:rsidR="003A3DD8" w:rsidRPr="00411DBC" w:rsidRDefault="003A3DD8" w:rsidP="000075D3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59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B34EAC" w14:textId="77777777" w:rsidR="003A3DD8" w:rsidRPr="00411DBC" w:rsidRDefault="003A3DD8" w:rsidP="000075D3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 xml:space="preserve">บริษัท ซีพีเอส ชิปปิ้งแอนด์  </w:t>
            </w:r>
          </w:p>
          <w:p w14:paraId="3ADDFD84" w14:textId="77777777" w:rsidR="003A3DD8" w:rsidRPr="00411DBC" w:rsidRDefault="003A3DD8" w:rsidP="000075D3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โลจิสติกส์ จำกัด</w:t>
            </w:r>
          </w:p>
        </w:tc>
        <w:tc>
          <w:tcPr>
            <w:tcW w:w="269" w:type="dxa"/>
            <w:tcBorders>
              <w:top w:val="single" w:sz="4" w:space="0" w:color="auto"/>
            </w:tcBorders>
            <w:vAlign w:val="center"/>
          </w:tcPr>
          <w:p w14:paraId="71539368" w14:textId="77777777" w:rsidR="003A3DD8" w:rsidRPr="00411DBC" w:rsidRDefault="003A3DD8" w:rsidP="000075D3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63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4AF08C" w14:textId="77777777" w:rsidR="003A3DD8" w:rsidRPr="00411DBC" w:rsidRDefault="003A3DD8" w:rsidP="000075D3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GA Power Pte Co., Ltd.</w:t>
            </w:r>
          </w:p>
        </w:tc>
        <w:tc>
          <w:tcPr>
            <w:tcW w:w="271" w:type="dxa"/>
            <w:tcBorders>
              <w:top w:val="single" w:sz="4" w:space="0" w:color="auto"/>
            </w:tcBorders>
            <w:vAlign w:val="center"/>
          </w:tcPr>
          <w:p w14:paraId="0BFAF6C4" w14:textId="77777777" w:rsidR="003A3DD8" w:rsidRPr="00411DBC" w:rsidRDefault="003A3DD8" w:rsidP="000075D3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60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D970C1" w14:textId="77777777" w:rsidR="003A3DD8" w:rsidRPr="00411DBC" w:rsidRDefault="003A3DD8" w:rsidP="000075D3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 xml:space="preserve">บริษัท 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เดอะ</w:t>
            </w:r>
            <w:r w:rsidRPr="00411DBC">
              <w:rPr>
                <w:rFonts w:ascii="Angsana New" w:hAnsi="Angsana New"/>
                <w:sz w:val="28"/>
                <w:szCs w:val="28"/>
                <w:cs/>
              </w:rPr>
              <w:t>เมกะวัตต์ จำกัด</w:t>
            </w:r>
          </w:p>
        </w:tc>
        <w:tc>
          <w:tcPr>
            <w:tcW w:w="236" w:type="dxa"/>
            <w:tcBorders>
              <w:top w:val="single" w:sz="4" w:space="0" w:color="auto"/>
            </w:tcBorders>
            <w:vAlign w:val="center"/>
          </w:tcPr>
          <w:p w14:paraId="71C774C0" w14:textId="77777777" w:rsidR="003A3DD8" w:rsidRPr="00411DBC" w:rsidRDefault="003A3DD8" w:rsidP="000075D3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510" w:type="dxa"/>
            <w:gridSpan w:val="3"/>
            <w:tcBorders>
              <w:bottom w:val="single" w:sz="4" w:space="0" w:color="auto"/>
            </w:tcBorders>
            <w:vAlign w:val="center"/>
          </w:tcPr>
          <w:p w14:paraId="0BD6E563" w14:textId="77777777" w:rsidR="003A3DD8" w:rsidRPr="00411DBC" w:rsidRDefault="003A3DD8" w:rsidP="000075D3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บริษัท อีโคลด์ จำกัด</w:t>
            </w:r>
          </w:p>
        </w:tc>
      </w:tr>
      <w:tr w:rsidR="003A3DD8" w:rsidRPr="00411DBC" w14:paraId="35CDC6CE" w14:textId="77777777" w:rsidTr="000075D3">
        <w:trPr>
          <w:trHeight w:val="431"/>
        </w:trPr>
        <w:tc>
          <w:tcPr>
            <w:tcW w:w="2268" w:type="dxa"/>
            <w:vAlign w:val="center"/>
          </w:tcPr>
          <w:p w14:paraId="5695E5DD" w14:textId="77777777" w:rsidR="003A3DD8" w:rsidRPr="00411DBC" w:rsidRDefault="003A3DD8" w:rsidP="003A3D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71" w:type="dxa"/>
            <w:vAlign w:val="center"/>
          </w:tcPr>
          <w:p w14:paraId="4FA024C7" w14:textId="77777777" w:rsidR="003A3DD8" w:rsidRPr="00411DBC" w:rsidRDefault="003A3DD8" w:rsidP="003A3D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AFC9CC" w14:textId="15263B51" w:rsidR="003A3DD8" w:rsidRPr="00411DBC" w:rsidRDefault="003A3DD8" w:rsidP="003A3D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256</w:t>
            </w:r>
            <w:r w:rsidRPr="00411DBC">
              <w:rPr>
                <w:rFonts w:ascii="Angsana New" w:hAnsi="Angsana New"/>
                <w:sz w:val="28"/>
                <w:szCs w:val="28"/>
              </w:rPr>
              <w:t>6</w:t>
            </w:r>
          </w:p>
        </w:tc>
        <w:tc>
          <w:tcPr>
            <w:tcW w:w="269" w:type="dxa"/>
            <w:tcBorders>
              <w:top w:val="single" w:sz="4" w:space="0" w:color="auto"/>
            </w:tcBorders>
            <w:vAlign w:val="center"/>
          </w:tcPr>
          <w:p w14:paraId="6BDD7957" w14:textId="77777777" w:rsidR="003A3DD8" w:rsidRPr="00411DBC" w:rsidRDefault="003A3DD8" w:rsidP="003A3D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1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84DD77" w14:textId="2D18C50A" w:rsidR="003A3DD8" w:rsidRPr="00411DBC" w:rsidRDefault="003A3DD8" w:rsidP="003A3D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2565</w:t>
            </w:r>
          </w:p>
        </w:tc>
        <w:tc>
          <w:tcPr>
            <w:tcW w:w="269" w:type="dxa"/>
            <w:vAlign w:val="center"/>
          </w:tcPr>
          <w:p w14:paraId="4630F692" w14:textId="77777777" w:rsidR="003A3DD8" w:rsidRPr="00411DBC" w:rsidRDefault="003A3DD8" w:rsidP="003A3D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137" w:type="dxa"/>
            <w:vAlign w:val="center"/>
          </w:tcPr>
          <w:p w14:paraId="5F701ECC" w14:textId="44DEC7F0" w:rsidR="003A3DD8" w:rsidRPr="00411DBC" w:rsidRDefault="003A3DD8" w:rsidP="003A3D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256</w:t>
            </w:r>
            <w:r w:rsidRPr="00411DBC">
              <w:rPr>
                <w:rFonts w:ascii="Angsana New" w:hAnsi="Angsana New"/>
                <w:sz w:val="28"/>
                <w:szCs w:val="28"/>
              </w:rPr>
              <w:t>6</w:t>
            </w:r>
          </w:p>
        </w:tc>
        <w:tc>
          <w:tcPr>
            <w:tcW w:w="311" w:type="dxa"/>
            <w:vAlign w:val="center"/>
          </w:tcPr>
          <w:p w14:paraId="6B5A5731" w14:textId="77777777" w:rsidR="003A3DD8" w:rsidRPr="00411DBC" w:rsidRDefault="003A3DD8" w:rsidP="003A3D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87" w:type="dxa"/>
            <w:vAlign w:val="center"/>
          </w:tcPr>
          <w:p w14:paraId="03CFDFE6" w14:textId="19956724" w:rsidR="003A3DD8" w:rsidRPr="00411DBC" w:rsidRDefault="003A3DD8" w:rsidP="003A3D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2565</w:t>
            </w:r>
          </w:p>
        </w:tc>
        <w:tc>
          <w:tcPr>
            <w:tcW w:w="271" w:type="dxa"/>
            <w:vAlign w:val="center"/>
          </w:tcPr>
          <w:p w14:paraId="58CD4003" w14:textId="77777777" w:rsidR="003A3DD8" w:rsidRPr="00411DBC" w:rsidRDefault="003A3DD8" w:rsidP="003A3D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7" w:type="dxa"/>
            <w:tcBorders>
              <w:bottom w:val="single" w:sz="4" w:space="0" w:color="auto"/>
            </w:tcBorders>
            <w:vAlign w:val="center"/>
          </w:tcPr>
          <w:p w14:paraId="551D9B8A" w14:textId="3F20D02A" w:rsidR="003A3DD8" w:rsidRPr="00411DBC" w:rsidRDefault="003A3DD8" w:rsidP="003A3D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256</w:t>
            </w:r>
            <w:r w:rsidRPr="00411DBC">
              <w:rPr>
                <w:rFonts w:ascii="Angsana New" w:hAnsi="Angsana New"/>
                <w:sz w:val="28"/>
                <w:szCs w:val="28"/>
              </w:rPr>
              <w:t>6</w:t>
            </w:r>
          </w:p>
        </w:tc>
        <w:tc>
          <w:tcPr>
            <w:tcW w:w="273" w:type="dxa"/>
            <w:vAlign w:val="center"/>
          </w:tcPr>
          <w:p w14:paraId="6BE4DEE9" w14:textId="77777777" w:rsidR="003A3DD8" w:rsidRPr="00411DBC" w:rsidRDefault="003A3DD8" w:rsidP="003A3D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95" w:type="dxa"/>
            <w:tcBorders>
              <w:bottom w:val="single" w:sz="4" w:space="0" w:color="auto"/>
            </w:tcBorders>
            <w:vAlign w:val="center"/>
          </w:tcPr>
          <w:p w14:paraId="4648926C" w14:textId="3F24271E" w:rsidR="003A3DD8" w:rsidRPr="00411DBC" w:rsidRDefault="003A3DD8" w:rsidP="003A3D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2565</w:t>
            </w:r>
          </w:p>
        </w:tc>
        <w:tc>
          <w:tcPr>
            <w:tcW w:w="236" w:type="dxa"/>
            <w:vAlign w:val="center"/>
          </w:tcPr>
          <w:p w14:paraId="692603C9" w14:textId="77777777" w:rsidR="003A3DD8" w:rsidRPr="00411DBC" w:rsidRDefault="003A3DD8" w:rsidP="003A3DD8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7" w:type="dxa"/>
            <w:tcBorders>
              <w:bottom w:val="single" w:sz="4" w:space="0" w:color="auto"/>
            </w:tcBorders>
            <w:vAlign w:val="center"/>
          </w:tcPr>
          <w:p w14:paraId="726C2BF4" w14:textId="426ED669" w:rsidR="003A3DD8" w:rsidRPr="00411DBC" w:rsidRDefault="003A3DD8" w:rsidP="003A3DD8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256</w:t>
            </w:r>
            <w:r w:rsidRPr="00411DBC">
              <w:rPr>
                <w:rFonts w:ascii="Angsana New" w:hAnsi="Angsana New"/>
                <w:sz w:val="28"/>
                <w:szCs w:val="28"/>
              </w:rPr>
              <w:t>6</w:t>
            </w:r>
          </w:p>
        </w:tc>
        <w:tc>
          <w:tcPr>
            <w:tcW w:w="236" w:type="dxa"/>
            <w:vAlign w:val="center"/>
          </w:tcPr>
          <w:p w14:paraId="3ADF2C19" w14:textId="77777777" w:rsidR="003A3DD8" w:rsidRPr="00411DBC" w:rsidRDefault="003A3DD8" w:rsidP="003A3DD8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7" w:type="dxa"/>
            <w:tcBorders>
              <w:bottom w:val="single" w:sz="4" w:space="0" w:color="auto"/>
            </w:tcBorders>
            <w:vAlign w:val="center"/>
          </w:tcPr>
          <w:p w14:paraId="1EAB89AF" w14:textId="5DD5BE17" w:rsidR="003A3DD8" w:rsidRPr="00411DBC" w:rsidRDefault="003A3DD8" w:rsidP="003A3DD8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2565</w:t>
            </w:r>
          </w:p>
        </w:tc>
      </w:tr>
      <w:tr w:rsidR="00A859A2" w:rsidRPr="00411DBC" w14:paraId="200BA711" w14:textId="77777777" w:rsidTr="001047FC">
        <w:trPr>
          <w:trHeight w:val="431"/>
        </w:trPr>
        <w:tc>
          <w:tcPr>
            <w:tcW w:w="2268" w:type="dxa"/>
          </w:tcPr>
          <w:p w14:paraId="3250AA93" w14:textId="77777777" w:rsidR="00A859A2" w:rsidRPr="00411DBC" w:rsidRDefault="00A859A2" w:rsidP="00A859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รายได้</w:t>
            </w:r>
          </w:p>
        </w:tc>
        <w:tc>
          <w:tcPr>
            <w:tcW w:w="271" w:type="dxa"/>
          </w:tcPr>
          <w:p w14:paraId="5BAC85CB" w14:textId="77777777" w:rsidR="00A859A2" w:rsidRPr="00411DBC" w:rsidRDefault="00A859A2" w:rsidP="00A859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8" w:type="dxa"/>
            <w:tcBorders>
              <w:top w:val="single" w:sz="4" w:space="0" w:color="auto"/>
            </w:tcBorders>
            <w:vAlign w:val="center"/>
          </w:tcPr>
          <w:p w14:paraId="0495A606" w14:textId="035BBCE0" w:rsidR="00A859A2" w:rsidRPr="00411DBC" w:rsidRDefault="00A859A2" w:rsidP="00A859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223,056</w:t>
            </w:r>
          </w:p>
        </w:tc>
        <w:tc>
          <w:tcPr>
            <w:tcW w:w="269" w:type="dxa"/>
            <w:vAlign w:val="center"/>
          </w:tcPr>
          <w:p w14:paraId="7C0EEF85" w14:textId="77777777" w:rsidR="00A859A2" w:rsidRPr="00411DBC" w:rsidRDefault="00A859A2" w:rsidP="00A859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86" w:type="dxa"/>
            <w:vAlign w:val="center"/>
          </w:tcPr>
          <w:p w14:paraId="6407BC1F" w14:textId="3B0D910C" w:rsidR="00A859A2" w:rsidRPr="00411DBC" w:rsidRDefault="00A859A2" w:rsidP="00A859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217,817</w:t>
            </w:r>
          </w:p>
        </w:tc>
        <w:tc>
          <w:tcPr>
            <w:tcW w:w="269" w:type="dxa"/>
            <w:vAlign w:val="center"/>
          </w:tcPr>
          <w:p w14:paraId="17C8E661" w14:textId="77777777" w:rsidR="00A859A2" w:rsidRPr="00411DBC" w:rsidRDefault="00A859A2" w:rsidP="00A859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7" w:type="dxa"/>
            <w:tcBorders>
              <w:top w:val="single" w:sz="4" w:space="0" w:color="auto"/>
            </w:tcBorders>
            <w:vAlign w:val="center"/>
          </w:tcPr>
          <w:p w14:paraId="113AC70C" w14:textId="3D754F96" w:rsidR="00A859A2" w:rsidRPr="00411DBC" w:rsidRDefault="00A859A2" w:rsidP="00A859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311" w:type="dxa"/>
            <w:vAlign w:val="center"/>
          </w:tcPr>
          <w:p w14:paraId="16F2C67E" w14:textId="77777777" w:rsidR="00A859A2" w:rsidRPr="00411DBC" w:rsidRDefault="00A859A2" w:rsidP="00A859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87" w:type="dxa"/>
            <w:tcBorders>
              <w:top w:val="single" w:sz="4" w:space="0" w:color="auto"/>
            </w:tcBorders>
            <w:vAlign w:val="center"/>
          </w:tcPr>
          <w:p w14:paraId="7AB58CE9" w14:textId="5CC8CE51" w:rsidR="00A859A2" w:rsidRPr="00411DBC" w:rsidRDefault="00A859A2" w:rsidP="00A859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30,010</w:t>
            </w:r>
          </w:p>
        </w:tc>
        <w:tc>
          <w:tcPr>
            <w:tcW w:w="271" w:type="dxa"/>
            <w:vAlign w:val="center"/>
          </w:tcPr>
          <w:p w14:paraId="21EBCF3E" w14:textId="77777777" w:rsidR="00A859A2" w:rsidRPr="00411DBC" w:rsidRDefault="00A859A2" w:rsidP="00A859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7" w:type="dxa"/>
            <w:tcBorders>
              <w:top w:val="single" w:sz="4" w:space="0" w:color="auto"/>
            </w:tcBorders>
          </w:tcPr>
          <w:p w14:paraId="6E7A3617" w14:textId="5B223DF1" w:rsidR="00A859A2" w:rsidRPr="00411DBC" w:rsidRDefault="00A859A2" w:rsidP="00A859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73" w:type="dxa"/>
            <w:vAlign w:val="center"/>
          </w:tcPr>
          <w:p w14:paraId="617A15E0" w14:textId="77777777" w:rsidR="00A859A2" w:rsidRPr="00411DBC" w:rsidRDefault="00A859A2" w:rsidP="00A859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95" w:type="dxa"/>
            <w:vAlign w:val="center"/>
          </w:tcPr>
          <w:p w14:paraId="23A62697" w14:textId="5E88F44A" w:rsidR="00A859A2" w:rsidRPr="00411DBC" w:rsidRDefault="00A859A2" w:rsidP="00A859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217,423</w:t>
            </w:r>
          </w:p>
        </w:tc>
        <w:tc>
          <w:tcPr>
            <w:tcW w:w="236" w:type="dxa"/>
            <w:vAlign w:val="center"/>
          </w:tcPr>
          <w:p w14:paraId="38233E21" w14:textId="77777777" w:rsidR="00A859A2" w:rsidRPr="00411DBC" w:rsidRDefault="00A859A2" w:rsidP="00A859A2">
            <w:pPr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</w:p>
        </w:tc>
        <w:tc>
          <w:tcPr>
            <w:tcW w:w="1137" w:type="dxa"/>
            <w:vAlign w:val="center"/>
          </w:tcPr>
          <w:p w14:paraId="3B135892" w14:textId="6F3CCF7F" w:rsidR="00A859A2" w:rsidRPr="00411DBC" w:rsidRDefault="00A859A2" w:rsidP="00A859A2">
            <w:pPr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6" w:type="dxa"/>
            <w:vAlign w:val="center"/>
          </w:tcPr>
          <w:p w14:paraId="7039B80C" w14:textId="77777777" w:rsidR="00A859A2" w:rsidRPr="00411DBC" w:rsidRDefault="00A859A2" w:rsidP="00A859A2">
            <w:pPr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</w:p>
        </w:tc>
        <w:tc>
          <w:tcPr>
            <w:tcW w:w="1137" w:type="dxa"/>
            <w:vAlign w:val="center"/>
          </w:tcPr>
          <w:p w14:paraId="71568A7C" w14:textId="16E47F66" w:rsidR="00A859A2" w:rsidRPr="00411DBC" w:rsidRDefault="00A859A2" w:rsidP="00A859A2">
            <w:pPr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411DBC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1,177</w:t>
            </w:r>
          </w:p>
        </w:tc>
      </w:tr>
      <w:tr w:rsidR="00A859A2" w:rsidRPr="00411DBC" w14:paraId="2E8CEBF9" w14:textId="77777777" w:rsidTr="001047FC">
        <w:trPr>
          <w:trHeight w:val="431"/>
        </w:trPr>
        <w:tc>
          <w:tcPr>
            <w:tcW w:w="2268" w:type="dxa"/>
          </w:tcPr>
          <w:p w14:paraId="7A14FFEE" w14:textId="77777777" w:rsidR="00A859A2" w:rsidRPr="00411DBC" w:rsidRDefault="00A859A2" w:rsidP="00A859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ค่าใช้จ่าย</w:t>
            </w:r>
          </w:p>
        </w:tc>
        <w:tc>
          <w:tcPr>
            <w:tcW w:w="271" w:type="dxa"/>
          </w:tcPr>
          <w:p w14:paraId="12AB359D" w14:textId="77777777" w:rsidR="00A859A2" w:rsidRPr="00411DBC" w:rsidRDefault="00A859A2" w:rsidP="00A859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8" w:type="dxa"/>
            <w:tcBorders>
              <w:bottom w:val="single" w:sz="4" w:space="0" w:color="auto"/>
            </w:tcBorders>
            <w:vAlign w:val="center"/>
          </w:tcPr>
          <w:p w14:paraId="4D348E18" w14:textId="7C2ED762" w:rsidR="00A859A2" w:rsidRPr="00411DBC" w:rsidRDefault="00A859A2" w:rsidP="00A859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(204,888)</w:t>
            </w:r>
          </w:p>
        </w:tc>
        <w:tc>
          <w:tcPr>
            <w:tcW w:w="269" w:type="dxa"/>
            <w:vAlign w:val="center"/>
          </w:tcPr>
          <w:p w14:paraId="743C0230" w14:textId="77777777" w:rsidR="00A859A2" w:rsidRPr="00411DBC" w:rsidRDefault="00A859A2" w:rsidP="00A859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86" w:type="dxa"/>
            <w:tcBorders>
              <w:bottom w:val="single" w:sz="4" w:space="0" w:color="auto"/>
            </w:tcBorders>
            <w:vAlign w:val="center"/>
          </w:tcPr>
          <w:p w14:paraId="3D2CD29D" w14:textId="2B5FECFB" w:rsidR="00A859A2" w:rsidRPr="00411DBC" w:rsidRDefault="00A859A2" w:rsidP="00A859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(210,881)</w:t>
            </w:r>
          </w:p>
        </w:tc>
        <w:tc>
          <w:tcPr>
            <w:tcW w:w="269" w:type="dxa"/>
            <w:vAlign w:val="center"/>
          </w:tcPr>
          <w:p w14:paraId="7B98AF84" w14:textId="77777777" w:rsidR="00A859A2" w:rsidRPr="00411DBC" w:rsidRDefault="00A859A2" w:rsidP="00A859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7" w:type="dxa"/>
            <w:tcBorders>
              <w:bottom w:val="single" w:sz="4" w:space="0" w:color="auto"/>
            </w:tcBorders>
            <w:vAlign w:val="center"/>
          </w:tcPr>
          <w:p w14:paraId="2B925D08" w14:textId="587B011C" w:rsidR="00A859A2" w:rsidRPr="00411DBC" w:rsidRDefault="00A859A2" w:rsidP="00A859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311" w:type="dxa"/>
            <w:vAlign w:val="center"/>
          </w:tcPr>
          <w:p w14:paraId="2907BBF9" w14:textId="77777777" w:rsidR="00A859A2" w:rsidRPr="00411DBC" w:rsidRDefault="00A859A2" w:rsidP="00A859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87" w:type="dxa"/>
            <w:tcBorders>
              <w:bottom w:val="single" w:sz="4" w:space="0" w:color="auto"/>
            </w:tcBorders>
            <w:vAlign w:val="center"/>
          </w:tcPr>
          <w:p w14:paraId="28C2FE8C" w14:textId="76A37069" w:rsidR="00A859A2" w:rsidRPr="00411DBC" w:rsidRDefault="00A859A2" w:rsidP="00A859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(51,693)</w:t>
            </w:r>
          </w:p>
        </w:tc>
        <w:tc>
          <w:tcPr>
            <w:tcW w:w="271" w:type="dxa"/>
            <w:vAlign w:val="center"/>
          </w:tcPr>
          <w:p w14:paraId="5BAC1873" w14:textId="77777777" w:rsidR="00A859A2" w:rsidRPr="00411DBC" w:rsidRDefault="00A859A2" w:rsidP="00A859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7" w:type="dxa"/>
            <w:tcBorders>
              <w:bottom w:val="single" w:sz="4" w:space="0" w:color="auto"/>
            </w:tcBorders>
          </w:tcPr>
          <w:p w14:paraId="7432DA93" w14:textId="4BAF3944" w:rsidR="00A859A2" w:rsidRPr="00411DBC" w:rsidRDefault="00A859A2" w:rsidP="00A859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73" w:type="dxa"/>
            <w:vAlign w:val="center"/>
          </w:tcPr>
          <w:p w14:paraId="5DF841B2" w14:textId="77777777" w:rsidR="00A859A2" w:rsidRPr="00411DBC" w:rsidRDefault="00A859A2" w:rsidP="00A859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95" w:type="dxa"/>
            <w:tcBorders>
              <w:bottom w:val="single" w:sz="4" w:space="0" w:color="auto"/>
            </w:tcBorders>
            <w:vAlign w:val="center"/>
          </w:tcPr>
          <w:p w14:paraId="17FD3317" w14:textId="664AFF28" w:rsidR="00A859A2" w:rsidRPr="00411DBC" w:rsidRDefault="00A859A2" w:rsidP="00A859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(144,809)</w:t>
            </w:r>
          </w:p>
        </w:tc>
        <w:tc>
          <w:tcPr>
            <w:tcW w:w="236" w:type="dxa"/>
            <w:vAlign w:val="center"/>
          </w:tcPr>
          <w:p w14:paraId="679DC2A2" w14:textId="77777777" w:rsidR="00A859A2" w:rsidRPr="00411DBC" w:rsidRDefault="00A859A2" w:rsidP="00A859A2">
            <w:pPr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</w:tc>
        <w:tc>
          <w:tcPr>
            <w:tcW w:w="1137" w:type="dxa"/>
            <w:tcBorders>
              <w:bottom w:val="single" w:sz="4" w:space="0" w:color="auto"/>
            </w:tcBorders>
            <w:vAlign w:val="center"/>
          </w:tcPr>
          <w:p w14:paraId="2A40B36B" w14:textId="0AF1314D" w:rsidR="00A859A2" w:rsidRPr="00411DBC" w:rsidRDefault="00A859A2" w:rsidP="00A859A2">
            <w:pPr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6" w:type="dxa"/>
            <w:vAlign w:val="center"/>
          </w:tcPr>
          <w:p w14:paraId="0F2FDF4C" w14:textId="77777777" w:rsidR="00A859A2" w:rsidRPr="00411DBC" w:rsidRDefault="00A859A2" w:rsidP="00A859A2">
            <w:pPr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</w:tc>
        <w:tc>
          <w:tcPr>
            <w:tcW w:w="1137" w:type="dxa"/>
            <w:tcBorders>
              <w:bottom w:val="single" w:sz="4" w:space="0" w:color="auto"/>
            </w:tcBorders>
            <w:vAlign w:val="center"/>
          </w:tcPr>
          <w:p w14:paraId="3A962EC4" w14:textId="0B5F4DBB" w:rsidR="00A859A2" w:rsidRPr="00411DBC" w:rsidRDefault="00A859A2" w:rsidP="00A859A2">
            <w:pPr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411DBC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(2,696)</w:t>
            </w:r>
          </w:p>
        </w:tc>
      </w:tr>
      <w:tr w:rsidR="00A859A2" w:rsidRPr="00411DBC" w14:paraId="52C484F4" w14:textId="77777777" w:rsidTr="001047FC">
        <w:trPr>
          <w:trHeight w:val="431"/>
        </w:trPr>
        <w:tc>
          <w:tcPr>
            <w:tcW w:w="2268" w:type="dxa"/>
          </w:tcPr>
          <w:p w14:paraId="6F456FF8" w14:textId="77777777" w:rsidR="00A859A2" w:rsidRPr="00411DBC" w:rsidRDefault="00A859A2" w:rsidP="00A859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กำไร(ขาดทุน)เบ็ดเสร็จอื่น</w:t>
            </w:r>
          </w:p>
        </w:tc>
        <w:tc>
          <w:tcPr>
            <w:tcW w:w="271" w:type="dxa"/>
          </w:tcPr>
          <w:p w14:paraId="55E565FE" w14:textId="77777777" w:rsidR="00A859A2" w:rsidRPr="00411DBC" w:rsidRDefault="00A859A2" w:rsidP="00A859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8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5C86A680" w14:textId="7EC0874E" w:rsidR="00A859A2" w:rsidRPr="00411DBC" w:rsidRDefault="00A859A2" w:rsidP="00A859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181,68</w:t>
            </w:r>
          </w:p>
        </w:tc>
        <w:tc>
          <w:tcPr>
            <w:tcW w:w="269" w:type="dxa"/>
            <w:vAlign w:val="center"/>
          </w:tcPr>
          <w:p w14:paraId="34AE658D" w14:textId="77777777" w:rsidR="00A859A2" w:rsidRPr="00411DBC" w:rsidRDefault="00A859A2" w:rsidP="00A859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86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217A9F07" w14:textId="4B6D1D51" w:rsidR="00A859A2" w:rsidRPr="00411DBC" w:rsidRDefault="00A859A2" w:rsidP="00A859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6,936</w:t>
            </w:r>
          </w:p>
        </w:tc>
        <w:tc>
          <w:tcPr>
            <w:tcW w:w="269" w:type="dxa"/>
            <w:vAlign w:val="center"/>
          </w:tcPr>
          <w:p w14:paraId="783389FC" w14:textId="77777777" w:rsidR="00A859A2" w:rsidRPr="00411DBC" w:rsidRDefault="00A859A2" w:rsidP="00A859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7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6C417C75" w14:textId="01E6844A" w:rsidR="00A859A2" w:rsidRPr="00411DBC" w:rsidRDefault="00A859A2" w:rsidP="00A859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311" w:type="dxa"/>
            <w:vAlign w:val="center"/>
          </w:tcPr>
          <w:p w14:paraId="275094B5" w14:textId="77777777" w:rsidR="00A859A2" w:rsidRPr="00411DBC" w:rsidRDefault="00A859A2" w:rsidP="00A859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87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5965B580" w14:textId="19EDF337" w:rsidR="00A859A2" w:rsidRPr="00411DBC" w:rsidRDefault="00A859A2" w:rsidP="00A859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(21,683)</w:t>
            </w:r>
          </w:p>
        </w:tc>
        <w:tc>
          <w:tcPr>
            <w:tcW w:w="271" w:type="dxa"/>
            <w:vAlign w:val="center"/>
          </w:tcPr>
          <w:p w14:paraId="2DF0CFDC" w14:textId="77777777" w:rsidR="00A859A2" w:rsidRPr="00411DBC" w:rsidRDefault="00A859A2" w:rsidP="00A859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7" w:type="dxa"/>
            <w:tcBorders>
              <w:top w:val="single" w:sz="4" w:space="0" w:color="auto"/>
              <w:bottom w:val="double" w:sz="4" w:space="0" w:color="auto"/>
            </w:tcBorders>
          </w:tcPr>
          <w:p w14:paraId="0A62F508" w14:textId="1C34C311" w:rsidR="00A859A2" w:rsidRPr="00411DBC" w:rsidRDefault="00A859A2" w:rsidP="00A859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73" w:type="dxa"/>
            <w:vAlign w:val="center"/>
          </w:tcPr>
          <w:p w14:paraId="115ED9AC" w14:textId="77777777" w:rsidR="00A859A2" w:rsidRPr="00411DBC" w:rsidRDefault="00A859A2" w:rsidP="00A859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95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7ED163F0" w14:textId="2F2B4609" w:rsidR="00A859A2" w:rsidRPr="00411DBC" w:rsidRDefault="00A859A2" w:rsidP="00A859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72,614</w:t>
            </w:r>
          </w:p>
        </w:tc>
        <w:tc>
          <w:tcPr>
            <w:tcW w:w="236" w:type="dxa"/>
            <w:vAlign w:val="center"/>
          </w:tcPr>
          <w:p w14:paraId="41F3E0D4" w14:textId="77777777" w:rsidR="00A859A2" w:rsidRPr="00411DBC" w:rsidRDefault="00A859A2" w:rsidP="00A859A2">
            <w:pPr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</w:tc>
        <w:tc>
          <w:tcPr>
            <w:tcW w:w="1137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4404FB8F" w14:textId="70FC7B14" w:rsidR="00A859A2" w:rsidRPr="00411DBC" w:rsidRDefault="00A859A2" w:rsidP="00A859A2">
            <w:pPr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6" w:type="dxa"/>
            <w:vAlign w:val="center"/>
          </w:tcPr>
          <w:p w14:paraId="0E336EED" w14:textId="77777777" w:rsidR="00A859A2" w:rsidRPr="00411DBC" w:rsidRDefault="00A859A2" w:rsidP="00A859A2">
            <w:pPr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</w:tc>
        <w:tc>
          <w:tcPr>
            <w:tcW w:w="1137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663322A2" w14:textId="43C1D885" w:rsidR="00A859A2" w:rsidRPr="00411DBC" w:rsidRDefault="00A859A2" w:rsidP="00A859A2">
            <w:pPr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411DBC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(1,519)</w:t>
            </w:r>
          </w:p>
        </w:tc>
      </w:tr>
    </w:tbl>
    <w:p w14:paraId="3C146F5E" w14:textId="77777777" w:rsidR="003A3DD8" w:rsidRPr="00411DBC" w:rsidRDefault="003A3DD8" w:rsidP="00E11CF7">
      <w:pPr>
        <w:rPr>
          <w:rFonts w:ascii="Angsana New" w:hAnsi="Angsana New"/>
          <w:sz w:val="28"/>
          <w:szCs w:val="28"/>
        </w:rPr>
      </w:pPr>
    </w:p>
    <w:p w14:paraId="7410EDF8" w14:textId="77777777" w:rsidR="003A3DD8" w:rsidRPr="00411DBC" w:rsidRDefault="003A3DD8" w:rsidP="00E11CF7">
      <w:pPr>
        <w:rPr>
          <w:rFonts w:ascii="Angsana New" w:hAnsi="Angsana New"/>
          <w:sz w:val="28"/>
          <w:szCs w:val="28"/>
        </w:rPr>
      </w:pPr>
    </w:p>
    <w:p w14:paraId="5DBFFB2C" w14:textId="77777777" w:rsidR="003A3DD8" w:rsidRPr="00411DBC" w:rsidRDefault="003A3DD8" w:rsidP="00E11CF7">
      <w:pPr>
        <w:rPr>
          <w:rFonts w:ascii="Angsana New" w:hAnsi="Angsana New"/>
          <w:sz w:val="28"/>
          <w:szCs w:val="28"/>
        </w:rPr>
      </w:pPr>
    </w:p>
    <w:p w14:paraId="7160EC92" w14:textId="77777777" w:rsidR="003A3DD8" w:rsidRPr="00411DBC" w:rsidRDefault="003A3DD8" w:rsidP="00E11CF7">
      <w:pPr>
        <w:rPr>
          <w:rFonts w:ascii="Angsana New" w:hAnsi="Angsana New"/>
          <w:sz w:val="28"/>
          <w:szCs w:val="28"/>
        </w:rPr>
      </w:pPr>
    </w:p>
    <w:p w14:paraId="4AC24DC0" w14:textId="77777777" w:rsidR="003A3DD8" w:rsidRPr="00411DBC" w:rsidRDefault="003A3DD8" w:rsidP="00E11CF7">
      <w:pPr>
        <w:rPr>
          <w:rFonts w:ascii="Angsana New" w:hAnsi="Angsana New"/>
          <w:sz w:val="28"/>
          <w:szCs w:val="28"/>
        </w:rPr>
      </w:pPr>
    </w:p>
    <w:p w14:paraId="412F346A" w14:textId="77777777" w:rsidR="003A3DD8" w:rsidRPr="00411DBC" w:rsidRDefault="003A3DD8" w:rsidP="00E11CF7">
      <w:pPr>
        <w:rPr>
          <w:rFonts w:ascii="Angsana New" w:hAnsi="Angsana New"/>
          <w:sz w:val="28"/>
          <w:szCs w:val="28"/>
        </w:rPr>
      </w:pPr>
    </w:p>
    <w:p w14:paraId="09B5C13A" w14:textId="77777777" w:rsidR="003A3DD8" w:rsidRPr="00411DBC" w:rsidRDefault="003A3DD8" w:rsidP="00E11CF7">
      <w:pPr>
        <w:rPr>
          <w:rFonts w:ascii="Angsana New" w:hAnsi="Angsana New"/>
          <w:sz w:val="28"/>
          <w:szCs w:val="28"/>
        </w:rPr>
      </w:pPr>
    </w:p>
    <w:p w14:paraId="4B4A90B8" w14:textId="77777777" w:rsidR="003A3DD8" w:rsidRPr="00411DBC" w:rsidRDefault="003A3DD8" w:rsidP="00CE7CDB">
      <w:pPr>
        <w:spacing w:before="120" w:after="120"/>
        <w:ind w:left="567" w:hanging="283"/>
        <w:rPr>
          <w:rFonts w:ascii="Angsana New" w:hAnsi="Angsana New"/>
          <w:sz w:val="28"/>
          <w:szCs w:val="28"/>
        </w:rPr>
      </w:pPr>
    </w:p>
    <w:p w14:paraId="2E174203" w14:textId="7E9C3FDA" w:rsidR="00E11CF7" w:rsidRPr="00411DBC" w:rsidRDefault="00E11CF7" w:rsidP="00CE7CDB">
      <w:pPr>
        <w:spacing w:before="120" w:after="120"/>
        <w:ind w:left="567" w:hanging="283"/>
        <w:rPr>
          <w:rFonts w:ascii="Angsana New" w:hAnsi="Angsana New"/>
          <w:sz w:val="28"/>
          <w:szCs w:val="28"/>
          <w:cs/>
        </w:rPr>
      </w:pPr>
      <w:r w:rsidRPr="00411DBC">
        <w:rPr>
          <w:rFonts w:ascii="Angsana New" w:hAnsi="Angsana New"/>
          <w:sz w:val="28"/>
          <w:szCs w:val="28"/>
          <w:cs/>
        </w:rPr>
        <w:tab/>
      </w:r>
      <w:r w:rsidRPr="00411DBC">
        <w:rPr>
          <w:rFonts w:ascii="Angsana New" w:hAnsi="Angsana New"/>
          <w:sz w:val="28"/>
          <w:szCs w:val="28"/>
        </w:rPr>
        <w:t>*</w:t>
      </w:r>
      <w:r w:rsidR="00262F21" w:rsidRPr="00411DBC">
        <w:rPr>
          <w:rFonts w:ascii="Angsana New" w:hAnsi="Angsana New" w:hint="cs"/>
          <w:sz w:val="28"/>
          <w:szCs w:val="28"/>
          <w:cs/>
        </w:rPr>
        <w:t xml:space="preserve">สรุปรายการกำไรขาดทุน ของ </w:t>
      </w:r>
      <w:r w:rsidR="00262F21" w:rsidRPr="00411DBC">
        <w:rPr>
          <w:rFonts w:ascii="Angsana New" w:hAnsi="Angsana New"/>
          <w:sz w:val="28"/>
          <w:szCs w:val="28"/>
        </w:rPr>
        <w:t>GA Power Pte Co., Ltd</w:t>
      </w:r>
      <w:r w:rsidR="00262F21" w:rsidRPr="00411DBC">
        <w:rPr>
          <w:rFonts w:ascii="Angsana New" w:hAnsi="Angsana New" w:hint="cs"/>
          <w:sz w:val="28"/>
          <w:szCs w:val="28"/>
          <w:cs/>
        </w:rPr>
        <w:t xml:space="preserve"> และ</w:t>
      </w:r>
      <w:r w:rsidR="00262F21" w:rsidRPr="00411DBC">
        <w:rPr>
          <w:rFonts w:ascii="Angsana New" w:hAnsi="Angsana New"/>
          <w:sz w:val="28"/>
          <w:szCs w:val="28"/>
          <w:cs/>
        </w:rPr>
        <w:t>บริษัท อีโคลด์ จำกัด</w:t>
      </w:r>
      <w:r w:rsidR="00262F21" w:rsidRPr="00411DBC">
        <w:rPr>
          <w:rFonts w:ascii="Angsana New" w:hAnsi="Angsana New" w:hint="cs"/>
          <w:sz w:val="28"/>
          <w:szCs w:val="28"/>
          <w:cs/>
        </w:rPr>
        <w:t xml:space="preserve"> ที่นำเสนอ เป็นข้อมูล สำหรับปี </w:t>
      </w:r>
      <w:r w:rsidR="00262F21" w:rsidRPr="00411DBC">
        <w:rPr>
          <w:rFonts w:ascii="Angsana New" w:hAnsi="Angsana New"/>
          <w:sz w:val="28"/>
          <w:szCs w:val="28"/>
        </w:rPr>
        <w:t>2565</w:t>
      </w:r>
      <w:r w:rsidR="00262F21" w:rsidRPr="00411DBC">
        <w:rPr>
          <w:rFonts w:ascii="Angsana New" w:hAnsi="Angsana New" w:hint="cs"/>
          <w:sz w:val="28"/>
          <w:szCs w:val="28"/>
          <w:cs/>
        </w:rPr>
        <w:t xml:space="preserve"> สิ้นสุดถึงวันที่ขายเงินลงทุน</w:t>
      </w:r>
    </w:p>
    <w:p w14:paraId="1FD494B8" w14:textId="4D4C3A6A" w:rsidR="00E11CF7" w:rsidRPr="00411DBC" w:rsidRDefault="00E11CF7" w:rsidP="00E11CF7">
      <w:pPr>
        <w:tabs>
          <w:tab w:val="left" w:pos="1695"/>
        </w:tabs>
        <w:rPr>
          <w:rFonts w:ascii="Angsana New" w:hAnsi="Angsana New"/>
          <w:sz w:val="28"/>
          <w:szCs w:val="28"/>
        </w:rPr>
        <w:sectPr w:rsidR="00E11CF7" w:rsidRPr="00411DBC" w:rsidSect="00BB20F6">
          <w:pgSz w:w="16840" w:h="11907" w:orient="landscape" w:code="9"/>
          <w:pgMar w:top="1588" w:right="851" w:bottom="1077" w:left="851" w:header="850" w:footer="57" w:gutter="0"/>
          <w:pgNumType w:fmt="numberInDash"/>
          <w:cols w:space="708"/>
          <w:docGrid w:linePitch="360"/>
        </w:sectPr>
      </w:pPr>
      <w:r w:rsidRPr="00411DBC">
        <w:rPr>
          <w:rFonts w:ascii="Angsana New" w:hAnsi="Angsana New"/>
          <w:sz w:val="28"/>
          <w:szCs w:val="28"/>
          <w:cs/>
        </w:rPr>
        <w:tab/>
      </w:r>
    </w:p>
    <w:p w14:paraId="1B5F511D" w14:textId="77777777" w:rsidR="005116A2" w:rsidRPr="00411DBC" w:rsidRDefault="005116A2" w:rsidP="005116A2">
      <w:pPr>
        <w:pStyle w:val="ListParagraph"/>
        <w:spacing w:before="240"/>
        <w:ind w:left="644"/>
        <w:rPr>
          <w:rFonts w:ascii="Angsana New" w:hAnsi="Angsana New"/>
          <w:b/>
          <w:bCs/>
          <w:sz w:val="28"/>
          <w:szCs w:val="28"/>
          <w:cs/>
        </w:rPr>
      </w:pPr>
    </w:p>
    <w:p w14:paraId="3D9FACD1" w14:textId="11FA649F" w:rsidR="00E426AC" w:rsidRPr="00411DBC" w:rsidRDefault="004448FA" w:rsidP="00EA4CCF">
      <w:pPr>
        <w:pStyle w:val="ListParagraph"/>
        <w:numPr>
          <w:ilvl w:val="0"/>
          <w:numId w:val="18"/>
        </w:numPr>
        <w:spacing w:before="240"/>
        <w:rPr>
          <w:rFonts w:ascii="Angsana New" w:hAnsi="Angsana New"/>
          <w:b/>
          <w:bCs/>
          <w:sz w:val="28"/>
          <w:szCs w:val="28"/>
        </w:rPr>
      </w:pPr>
      <w:r w:rsidRPr="00411DBC">
        <w:rPr>
          <w:rFonts w:ascii="Angsana New" w:hAnsi="Angsana New" w:hint="cs"/>
          <w:b/>
          <w:bCs/>
          <w:sz w:val="28"/>
          <w:szCs w:val="28"/>
          <w:cs/>
        </w:rPr>
        <w:t>อสังหาริมทรัพย์เพื่อการลงทุน</w:t>
      </w:r>
    </w:p>
    <w:p w14:paraId="28695B98" w14:textId="4D1AA670" w:rsidR="00254AA9" w:rsidRPr="00411DBC" w:rsidRDefault="00475430" w:rsidP="00B92EC0">
      <w:pPr>
        <w:shd w:val="clear" w:color="auto" w:fill="FFFFFF" w:themeFill="background1"/>
        <w:spacing w:before="120"/>
        <w:ind w:left="426" w:right="-397"/>
        <w:jc w:val="thaiDistribute"/>
        <w:rPr>
          <w:rFonts w:ascii="Angsana New" w:hAnsi="Angsana New"/>
          <w:sz w:val="28"/>
          <w:szCs w:val="28"/>
        </w:rPr>
      </w:pPr>
      <w:r w:rsidRPr="00411DBC">
        <w:rPr>
          <w:rFonts w:ascii="Angsana New" w:hAnsi="Angsana New"/>
          <w:sz w:val="28"/>
          <w:szCs w:val="28"/>
          <w:cs/>
        </w:rPr>
        <w:t xml:space="preserve">ณ วันที่ </w:t>
      </w:r>
      <w:r w:rsidR="003A3DD8" w:rsidRPr="00411DBC">
        <w:rPr>
          <w:rFonts w:ascii="Angsana New" w:hAnsi="Angsana New"/>
          <w:sz w:val="28"/>
          <w:szCs w:val="28"/>
        </w:rPr>
        <w:t xml:space="preserve">30 </w:t>
      </w:r>
      <w:r w:rsidR="003A3DD8" w:rsidRPr="00411DBC">
        <w:rPr>
          <w:rFonts w:ascii="Angsana New" w:hAnsi="Angsana New" w:hint="cs"/>
          <w:sz w:val="28"/>
          <w:szCs w:val="28"/>
          <w:cs/>
        </w:rPr>
        <w:t xml:space="preserve">มิถุนายน </w:t>
      </w:r>
      <w:r w:rsidR="003A3DD8" w:rsidRPr="00411DBC">
        <w:rPr>
          <w:rFonts w:ascii="Angsana New" w:hAnsi="Angsana New"/>
          <w:sz w:val="28"/>
          <w:szCs w:val="28"/>
        </w:rPr>
        <w:t xml:space="preserve">2566 </w:t>
      </w:r>
      <w:r w:rsidRPr="00411DBC">
        <w:rPr>
          <w:rFonts w:ascii="Angsana New" w:hAnsi="Angsana New"/>
          <w:sz w:val="28"/>
          <w:szCs w:val="28"/>
          <w:cs/>
        </w:rPr>
        <w:t xml:space="preserve">และ วันที่ </w:t>
      </w:r>
      <w:r w:rsidR="000B583B" w:rsidRPr="00411DBC">
        <w:rPr>
          <w:rFonts w:ascii="Angsana New" w:hAnsi="Angsana New"/>
          <w:sz w:val="28"/>
          <w:szCs w:val="28"/>
        </w:rPr>
        <w:t>31</w:t>
      </w:r>
      <w:r w:rsidRPr="00411DBC">
        <w:rPr>
          <w:rFonts w:ascii="Angsana New" w:hAnsi="Angsana New"/>
          <w:sz w:val="28"/>
          <w:szCs w:val="28"/>
          <w:cs/>
        </w:rPr>
        <w:t xml:space="preserve"> ธันวาคม </w:t>
      </w:r>
      <w:r w:rsidR="006E075B" w:rsidRPr="00411DBC">
        <w:rPr>
          <w:rFonts w:ascii="Angsana New" w:hAnsi="Angsana New"/>
          <w:sz w:val="28"/>
          <w:szCs w:val="28"/>
        </w:rPr>
        <w:t>256</w:t>
      </w:r>
      <w:r w:rsidR="0027181A" w:rsidRPr="00411DBC">
        <w:rPr>
          <w:rFonts w:ascii="Angsana New" w:hAnsi="Angsana New"/>
          <w:sz w:val="28"/>
          <w:szCs w:val="28"/>
        </w:rPr>
        <w:t>5</w:t>
      </w:r>
      <w:r w:rsidRPr="00411DBC">
        <w:rPr>
          <w:rFonts w:ascii="Angsana New" w:hAnsi="Angsana New"/>
          <w:sz w:val="28"/>
          <w:szCs w:val="28"/>
          <w:cs/>
        </w:rPr>
        <w:t xml:space="preserve"> อสังหาริมทรัพย์เพื่อการลงทุนของบริษัท ได้แก่ ที่ดิน จำนวน </w:t>
      </w:r>
      <w:r w:rsidR="00F73576" w:rsidRPr="00411DBC">
        <w:rPr>
          <w:rFonts w:ascii="Angsana New" w:hAnsi="Angsana New"/>
          <w:sz w:val="28"/>
          <w:szCs w:val="28"/>
        </w:rPr>
        <w:t>2</w:t>
      </w:r>
      <w:r w:rsidRPr="00411DBC">
        <w:rPr>
          <w:rFonts w:ascii="Angsana New" w:hAnsi="Angsana New"/>
          <w:sz w:val="28"/>
          <w:szCs w:val="28"/>
          <w:cs/>
        </w:rPr>
        <w:t xml:space="preserve"> โฉนด พื้นที่ประมาณ </w:t>
      </w:r>
      <w:r w:rsidR="00F73576" w:rsidRPr="00411DBC">
        <w:rPr>
          <w:rFonts w:ascii="Angsana New" w:hAnsi="Angsana New"/>
          <w:sz w:val="28"/>
          <w:szCs w:val="28"/>
        </w:rPr>
        <w:t>16</w:t>
      </w:r>
      <w:r w:rsidRPr="00411DBC">
        <w:rPr>
          <w:rFonts w:ascii="Angsana New" w:hAnsi="Angsana New"/>
          <w:sz w:val="28"/>
          <w:szCs w:val="28"/>
          <w:cs/>
        </w:rPr>
        <w:t xml:space="preserve"> ไร่ </w:t>
      </w:r>
      <w:r w:rsidR="00F73576" w:rsidRPr="00411DBC">
        <w:rPr>
          <w:rFonts w:ascii="Angsana New" w:hAnsi="Angsana New"/>
          <w:sz w:val="28"/>
          <w:szCs w:val="28"/>
        </w:rPr>
        <w:t>1</w:t>
      </w:r>
      <w:r w:rsidRPr="00411DBC">
        <w:rPr>
          <w:rFonts w:ascii="Angsana New" w:hAnsi="Angsana New"/>
          <w:sz w:val="28"/>
          <w:szCs w:val="28"/>
          <w:cs/>
        </w:rPr>
        <w:t xml:space="preserve"> งาน </w:t>
      </w:r>
      <w:r w:rsidR="00F73576" w:rsidRPr="00411DBC">
        <w:rPr>
          <w:rFonts w:ascii="Angsana New" w:hAnsi="Angsana New"/>
          <w:sz w:val="28"/>
          <w:szCs w:val="28"/>
        </w:rPr>
        <w:t>46</w:t>
      </w:r>
      <w:r w:rsidRPr="00411DBC">
        <w:rPr>
          <w:rFonts w:ascii="Angsana New" w:hAnsi="Angsana New"/>
          <w:sz w:val="28"/>
          <w:szCs w:val="28"/>
          <w:cs/>
        </w:rPr>
        <w:t xml:space="preserve"> ตารางวา แสดงโดยวิธีราคาทุน จำนวน </w:t>
      </w:r>
      <w:r w:rsidR="00F73576" w:rsidRPr="00411DBC">
        <w:rPr>
          <w:rFonts w:ascii="Angsana New" w:hAnsi="Angsana New"/>
          <w:sz w:val="28"/>
          <w:szCs w:val="28"/>
        </w:rPr>
        <w:t>58.37</w:t>
      </w:r>
      <w:r w:rsidRPr="00411DBC">
        <w:rPr>
          <w:rFonts w:ascii="Angsana New" w:hAnsi="Angsana New"/>
          <w:sz w:val="28"/>
          <w:szCs w:val="28"/>
          <w:cs/>
        </w:rPr>
        <w:t xml:space="preserve"> ล้านบาท (มูลค่ายุติธรรมตามราคาประเมินโดย</w:t>
      </w:r>
      <w:r w:rsidR="007F64E9" w:rsidRPr="00411DBC">
        <w:rPr>
          <w:rFonts w:ascii="Angsana New" w:hAnsi="Angsana New" w:hint="cs"/>
          <w:sz w:val="28"/>
          <w:szCs w:val="28"/>
          <w:cs/>
        </w:rPr>
        <w:t xml:space="preserve">   </w:t>
      </w:r>
      <w:r w:rsidRPr="00411DBC">
        <w:rPr>
          <w:rFonts w:ascii="Angsana New" w:hAnsi="Angsana New"/>
          <w:sz w:val="28"/>
          <w:szCs w:val="28"/>
          <w:cs/>
        </w:rPr>
        <w:t xml:space="preserve">ผู้ประเมินราคาอิสระจัดทำในปี </w:t>
      </w:r>
      <w:r w:rsidR="00F73576" w:rsidRPr="00411DBC">
        <w:rPr>
          <w:rFonts w:ascii="Angsana New" w:hAnsi="Angsana New"/>
          <w:sz w:val="28"/>
          <w:szCs w:val="28"/>
        </w:rPr>
        <w:t>256</w:t>
      </w:r>
      <w:r w:rsidR="000F69A3" w:rsidRPr="00411DBC">
        <w:rPr>
          <w:rFonts w:ascii="Angsana New" w:hAnsi="Angsana New"/>
          <w:sz w:val="28"/>
          <w:szCs w:val="28"/>
        </w:rPr>
        <w:t>6</w:t>
      </w:r>
      <w:r w:rsidRPr="00411DBC">
        <w:rPr>
          <w:rFonts w:ascii="Angsana New" w:hAnsi="Angsana New"/>
          <w:sz w:val="28"/>
          <w:szCs w:val="28"/>
          <w:cs/>
        </w:rPr>
        <w:t xml:space="preserve"> โดยวิธีราคาตลาด</w:t>
      </w:r>
      <w:r w:rsidR="00A3245C" w:rsidRPr="00411DBC">
        <w:rPr>
          <w:rFonts w:ascii="Angsana New" w:hAnsi="Angsana New" w:hint="cs"/>
          <w:sz w:val="28"/>
          <w:szCs w:val="28"/>
          <w:cs/>
        </w:rPr>
        <w:t xml:space="preserve"> เป็น</w:t>
      </w:r>
      <w:r w:rsidRPr="00411DBC">
        <w:rPr>
          <w:rFonts w:ascii="Angsana New" w:hAnsi="Angsana New"/>
          <w:sz w:val="28"/>
          <w:szCs w:val="28"/>
          <w:cs/>
        </w:rPr>
        <w:t>จำนวน</w:t>
      </w:r>
      <w:r w:rsidR="00A3245C" w:rsidRPr="00411DBC">
        <w:rPr>
          <w:rFonts w:ascii="Angsana New" w:hAnsi="Angsana New" w:hint="cs"/>
          <w:sz w:val="28"/>
          <w:szCs w:val="28"/>
          <w:cs/>
        </w:rPr>
        <w:t>เงิน</w:t>
      </w:r>
      <w:r w:rsidRPr="00411DBC">
        <w:rPr>
          <w:rFonts w:ascii="Angsana New" w:hAnsi="Angsana New"/>
          <w:sz w:val="28"/>
          <w:szCs w:val="28"/>
          <w:cs/>
        </w:rPr>
        <w:t xml:space="preserve"> </w:t>
      </w:r>
      <w:r w:rsidR="00F73576" w:rsidRPr="00411DBC">
        <w:rPr>
          <w:rFonts w:ascii="Angsana New" w:hAnsi="Angsana New"/>
          <w:sz w:val="28"/>
          <w:szCs w:val="28"/>
        </w:rPr>
        <w:t>7</w:t>
      </w:r>
      <w:r w:rsidR="000F69A3" w:rsidRPr="00411DBC">
        <w:rPr>
          <w:rFonts w:ascii="Angsana New" w:hAnsi="Angsana New"/>
          <w:sz w:val="28"/>
          <w:szCs w:val="28"/>
        </w:rPr>
        <w:t>8.55</w:t>
      </w:r>
      <w:r w:rsidRPr="00411DBC">
        <w:rPr>
          <w:rFonts w:ascii="Angsana New" w:hAnsi="Angsana New"/>
          <w:sz w:val="28"/>
          <w:szCs w:val="28"/>
          <w:cs/>
        </w:rPr>
        <w:t xml:space="preserve"> ล้านบาท)</w:t>
      </w:r>
    </w:p>
    <w:p w14:paraId="2DEB25C1" w14:textId="0BF94CE6" w:rsidR="00475430" w:rsidRPr="00411DBC" w:rsidRDefault="00475430" w:rsidP="00AB3BA3">
      <w:pPr>
        <w:spacing w:before="120"/>
        <w:ind w:right="-397"/>
        <w:jc w:val="thaiDistribute"/>
        <w:rPr>
          <w:rFonts w:ascii="Angsana New" w:hAnsi="Angsana New"/>
          <w:spacing w:val="-4"/>
          <w:sz w:val="28"/>
          <w:szCs w:val="28"/>
        </w:rPr>
      </w:pPr>
    </w:p>
    <w:p w14:paraId="0D4725EB" w14:textId="0E329639" w:rsidR="00FB46F1" w:rsidRPr="00411DBC" w:rsidRDefault="00FB46F1" w:rsidP="00854D94">
      <w:pPr>
        <w:spacing w:before="240"/>
        <w:rPr>
          <w:rFonts w:ascii="Angsana New" w:hAnsi="Angsana New"/>
          <w:sz w:val="28"/>
          <w:szCs w:val="28"/>
        </w:rPr>
        <w:sectPr w:rsidR="00FB46F1" w:rsidRPr="00411DBC" w:rsidSect="00BB20F6">
          <w:pgSz w:w="11907" w:h="16840" w:code="9"/>
          <w:pgMar w:top="851" w:right="1077" w:bottom="851" w:left="1588" w:header="850" w:footer="510" w:gutter="0"/>
          <w:pgNumType w:fmt="numberInDash"/>
          <w:cols w:space="708"/>
          <w:docGrid w:linePitch="360"/>
        </w:sectPr>
      </w:pPr>
    </w:p>
    <w:p w14:paraId="2FFAB072" w14:textId="41C0877F" w:rsidR="00C813FF" w:rsidRPr="00411DBC" w:rsidRDefault="009540DA" w:rsidP="00EA4CCF">
      <w:pPr>
        <w:pStyle w:val="ListParagraph"/>
        <w:numPr>
          <w:ilvl w:val="0"/>
          <w:numId w:val="18"/>
        </w:numPr>
        <w:rPr>
          <w:rFonts w:ascii="Angsana New" w:hAnsi="Angsana New"/>
          <w:b/>
          <w:bCs/>
          <w:sz w:val="28"/>
          <w:szCs w:val="28"/>
        </w:rPr>
      </w:pPr>
      <w:bookmarkStart w:id="25" w:name="_Hlk56435092"/>
      <w:r w:rsidRPr="00411DBC">
        <w:rPr>
          <w:rFonts w:ascii="Angsana New" w:hAnsi="Angsana New"/>
          <w:b/>
          <w:bCs/>
          <w:sz w:val="28"/>
          <w:szCs w:val="28"/>
          <w:cs/>
        </w:rPr>
        <w:t xml:space="preserve">ที่ดิน อาคารและอุปกรณ์ </w:t>
      </w:r>
      <w:r w:rsidRPr="00411DBC">
        <w:rPr>
          <w:rFonts w:ascii="Angsana New" w:hAnsi="Angsana New"/>
          <w:b/>
          <w:bCs/>
          <w:sz w:val="28"/>
          <w:szCs w:val="28"/>
        </w:rPr>
        <w:t>-</w:t>
      </w:r>
      <w:r w:rsidRPr="00411DBC">
        <w:rPr>
          <w:rFonts w:ascii="Angsana New" w:hAnsi="Angsana New"/>
          <w:b/>
          <w:bCs/>
          <w:sz w:val="28"/>
          <w:szCs w:val="28"/>
          <w:cs/>
        </w:rPr>
        <w:t xml:space="preserve"> สุทธิ</w:t>
      </w:r>
      <w:r w:rsidRPr="00411DBC">
        <w:rPr>
          <w:rFonts w:ascii="Angsana New" w:hAnsi="Angsana New"/>
          <w:b/>
          <w:bCs/>
          <w:sz w:val="28"/>
          <w:szCs w:val="28"/>
        </w:rPr>
        <w:t xml:space="preserve"> </w:t>
      </w:r>
    </w:p>
    <w:tbl>
      <w:tblPr>
        <w:tblpPr w:leftFromText="180" w:rightFromText="180" w:vertAnchor="page" w:horzAnchor="margin" w:tblpY="1954"/>
        <w:tblW w:w="15515" w:type="dxa"/>
        <w:tblLayout w:type="fixed"/>
        <w:tblLook w:val="0000" w:firstRow="0" w:lastRow="0" w:firstColumn="0" w:lastColumn="0" w:noHBand="0" w:noVBand="0"/>
      </w:tblPr>
      <w:tblGrid>
        <w:gridCol w:w="2611"/>
        <w:gridCol w:w="1236"/>
        <w:gridCol w:w="236"/>
        <w:gridCol w:w="1142"/>
        <w:gridCol w:w="236"/>
        <w:gridCol w:w="1270"/>
        <w:gridCol w:w="236"/>
        <w:gridCol w:w="1270"/>
        <w:gridCol w:w="236"/>
        <w:gridCol w:w="1270"/>
        <w:gridCol w:w="236"/>
        <w:gridCol w:w="1270"/>
        <w:gridCol w:w="236"/>
        <w:gridCol w:w="1178"/>
        <w:gridCol w:w="236"/>
        <w:gridCol w:w="1190"/>
        <w:gridCol w:w="236"/>
        <w:gridCol w:w="1190"/>
      </w:tblGrid>
      <w:tr w:rsidR="00BA2289" w:rsidRPr="00411DBC" w14:paraId="5738090F" w14:textId="77777777" w:rsidTr="0095416B">
        <w:trPr>
          <w:trHeight w:val="18"/>
        </w:trPr>
        <w:tc>
          <w:tcPr>
            <w:tcW w:w="2611" w:type="dxa"/>
            <w:shd w:val="clear" w:color="auto" w:fill="auto"/>
            <w:vAlign w:val="center"/>
          </w:tcPr>
          <w:p w14:paraId="0B70F069" w14:textId="77777777" w:rsidR="00BA2289" w:rsidRPr="00411DBC" w:rsidRDefault="00BA2289" w:rsidP="0095416B">
            <w:pPr>
              <w:ind w:left="-98" w:right="-108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236" w:type="dxa"/>
            <w:tcBorders>
              <w:left w:val="nil"/>
            </w:tcBorders>
            <w:shd w:val="clear" w:color="auto" w:fill="auto"/>
          </w:tcPr>
          <w:p w14:paraId="06C3AAB7" w14:textId="77777777" w:rsidR="00BA2289" w:rsidRPr="00411DBC" w:rsidRDefault="00BA2289" w:rsidP="0095416B">
            <w:pPr>
              <w:tabs>
                <w:tab w:val="left" w:pos="522"/>
              </w:tabs>
              <w:ind w:right="-1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36" w:type="dxa"/>
          </w:tcPr>
          <w:p w14:paraId="1B78D54C" w14:textId="77777777" w:rsidR="00BA2289" w:rsidRPr="00411DBC" w:rsidRDefault="00BA2289" w:rsidP="0095416B">
            <w:pPr>
              <w:tabs>
                <w:tab w:val="left" w:pos="522"/>
              </w:tabs>
              <w:ind w:right="-18"/>
              <w:jc w:val="center"/>
              <w:rPr>
                <w:rFonts w:ascii="Angsana New" w:hAnsi="Angsana New"/>
                <w:sz w:val="8"/>
                <w:szCs w:val="8"/>
                <w:cs/>
              </w:rPr>
            </w:pPr>
          </w:p>
        </w:tc>
        <w:tc>
          <w:tcPr>
            <w:tcW w:w="1142" w:type="dxa"/>
            <w:shd w:val="clear" w:color="auto" w:fill="auto"/>
            <w:vAlign w:val="center"/>
          </w:tcPr>
          <w:p w14:paraId="059B7B89" w14:textId="77777777" w:rsidR="00BA2289" w:rsidRPr="00411DBC" w:rsidRDefault="00BA2289" w:rsidP="0095416B">
            <w:pPr>
              <w:tabs>
                <w:tab w:val="left" w:pos="522"/>
              </w:tabs>
              <w:ind w:right="-18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236" w:type="dxa"/>
          </w:tcPr>
          <w:p w14:paraId="38DEEFB7" w14:textId="77777777" w:rsidR="00BA2289" w:rsidRPr="00411DBC" w:rsidRDefault="00BA2289" w:rsidP="0095416B">
            <w:pPr>
              <w:ind w:right="-18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270" w:type="dxa"/>
            <w:vAlign w:val="center"/>
          </w:tcPr>
          <w:p w14:paraId="5B9F1B1E" w14:textId="77777777" w:rsidR="00BA2289" w:rsidRPr="00411DBC" w:rsidRDefault="00BA2289" w:rsidP="0095416B">
            <w:pPr>
              <w:ind w:right="-18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236" w:type="dxa"/>
          </w:tcPr>
          <w:p w14:paraId="01E02D5C" w14:textId="77777777" w:rsidR="00BA2289" w:rsidRPr="00411DBC" w:rsidRDefault="00BA2289" w:rsidP="0095416B">
            <w:pPr>
              <w:ind w:right="-1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70" w:type="dxa"/>
            <w:shd w:val="clear" w:color="auto" w:fill="auto"/>
            <w:vAlign w:val="center"/>
          </w:tcPr>
          <w:p w14:paraId="1038E5A3" w14:textId="77777777" w:rsidR="00BA2289" w:rsidRPr="00411DBC" w:rsidRDefault="00BA2289" w:rsidP="0095416B">
            <w:pPr>
              <w:ind w:right="-1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36" w:type="dxa"/>
          </w:tcPr>
          <w:p w14:paraId="71CE4F11" w14:textId="77777777" w:rsidR="00BA2289" w:rsidRPr="00411DBC" w:rsidRDefault="00BA2289" w:rsidP="0095416B">
            <w:pPr>
              <w:tabs>
                <w:tab w:val="left" w:pos="5562"/>
              </w:tabs>
              <w:ind w:right="-18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270" w:type="dxa"/>
            <w:vAlign w:val="center"/>
          </w:tcPr>
          <w:p w14:paraId="12BC4081" w14:textId="77777777" w:rsidR="00BA2289" w:rsidRPr="00411DBC" w:rsidRDefault="00BA2289" w:rsidP="0095416B">
            <w:pPr>
              <w:tabs>
                <w:tab w:val="left" w:pos="5562"/>
              </w:tabs>
              <w:ind w:right="-18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236" w:type="dxa"/>
          </w:tcPr>
          <w:p w14:paraId="5B035C1E" w14:textId="77777777" w:rsidR="00BA2289" w:rsidRPr="00411DBC" w:rsidRDefault="00BA2289" w:rsidP="0095416B">
            <w:pPr>
              <w:pStyle w:val="a0"/>
              <w:tabs>
                <w:tab w:val="left" w:pos="1062"/>
              </w:tabs>
              <w:spacing w:line="240" w:lineRule="atLeast"/>
              <w:ind w:right="-18"/>
              <w:jc w:val="center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</w:p>
        </w:tc>
        <w:tc>
          <w:tcPr>
            <w:tcW w:w="1270" w:type="dxa"/>
            <w:vAlign w:val="center"/>
          </w:tcPr>
          <w:p w14:paraId="2AF1E123" w14:textId="77777777" w:rsidR="00BA2289" w:rsidRPr="00411DBC" w:rsidRDefault="00BA2289" w:rsidP="0095416B">
            <w:pPr>
              <w:pStyle w:val="a0"/>
              <w:tabs>
                <w:tab w:val="left" w:pos="1062"/>
              </w:tabs>
              <w:spacing w:line="240" w:lineRule="atLeast"/>
              <w:ind w:right="-18"/>
              <w:jc w:val="center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</w:p>
        </w:tc>
        <w:tc>
          <w:tcPr>
            <w:tcW w:w="236" w:type="dxa"/>
          </w:tcPr>
          <w:p w14:paraId="1C56C752" w14:textId="77777777" w:rsidR="00BA2289" w:rsidRPr="00411DBC" w:rsidRDefault="00BA2289" w:rsidP="0095416B">
            <w:pPr>
              <w:pStyle w:val="a0"/>
              <w:spacing w:line="240" w:lineRule="atLeast"/>
              <w:ind w:right="-18"/>
              <w:jc w:val="center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178" w:type="dxa"/>
            <w:vAlign w:val="center"/>
          </w:tcPr>
          <w:p w14:paraId="482952D4" w14:textId="77777777" w:rsidR="00BA2289" w:rsidRPr="00411DBC" w:rsidRDefault="00BA2289" w:rsidP="0095416B">
            <w:pPr>
              <w:pStyle w:val="a0"/>
              <w:spacing w:line="240" w:lineRule="atLeast"/>
              <w:ind w:right="-18"/>
              <w:jc w:val="center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236" w:type="dxa"/>
          </w:tcPr>
          <w:p w14:paraId="745B7823" w14:textId="77777777" w:rsidR="00BA2289" w:rsidRPr="00411DBC" w:rsidRDefault="00BA2289" w:rsidP="0095416B">
            <w:pPr>
              <w:pStyle w:val="a0"/>
              <w:tabs>
                <w:tab w:val="left" w:pos="972"/>
                <w:tab w:val="left" w:pos="1152"/>
              </w:tabs>
              <w:spacing w:line="240" w:lineRule="atLeast"/>
              <w:ind w:right="-18"/>
              <w:jc w:val="center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190" w:type="dxa"/>
          </w:tcPr>
          <w:p w14:paraId="741CD0D8" w14:textId="77777777" w:rsidR="00BA2289" w:rsidRPr="00411DBC" w:rsidRDefault="00BA2289" w:rsidP="0095416B">
            <w:pPr>
              <w:pStyle w:val="Header"/>
              <w:ind w:right="-1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426" w:type="dxa"/>
            <w:gridSpan w:val="2"/>
          </w:tcPr>
          <w:p w14:paraId="1084F1AC" w14:textId="77777777" w:rsidR="00BA2289" w:rsidRPr="00411DBC" w:rsidRDefault="00BA2289" w:rsidP="0095416B">
            <w:pPr>
              <w:pStyle w:val="Header"/>
              <w:ind w:right="-18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 w:hint="cs"/>
                <w:sz w:val="24"/>
                <w:szCs w:val="24"/>
                <w:cs/>
              </w:rPr>
              <w:t>(หน่วย</w:t>
            </w:r>
            <w:r w:rsidRPr="00411DBC">
              <w:rPr>
                <w:rFonts w:ascii="Angsana New" w:hAnsi="Angsana New"/>
                <w:sz w:val="24"/>
                <w:szCs w:val="24"/>
              </w:rPr>
              <w:t>:</w:t>
            </w:r>
            <w:r w:rsidRPr="00411DBC">
              <w:rPr>
                <w:rFonts w:ascii="Angsana New" w:hAnsi="Angsana New" w:hint="cs"/>
                <w:sz w:val="24"/>
                <w:szCs w:val="24"/>
                <w:cs/>
              </w:rPr>
              <w:t>พันบาท)</w:t>
            </w:r>
          </w:p>
        </w:tc>
      </w:tr>
      <w:tr w:rsidR="00BA2289" w:rsidRPr="00411DBC" w14:paraId="70D05414" w14:textId="77777777" w:rsidTr="0095416B">
        <w:trPr>
          <w:trHeight w:val="18"/>
        </w:trPr>
        <w:tc>
          <w:tcPr>
            <w:tcW w:w="2611" w:type="dxa"/>
            <w:shd w:val="clear" w:color="auto" w:fill="auto"/>
            <w:vAlign w:val="center"/>
          </w:tcPr>
          <w:p w14:paraId="1BC0596C" w14:textId="77777777" w:rsidR="00BA2289" w:rsidRPr="00411DBC" w:rsidRDefault="00BA2289" w:rsidP="0095416B">
            <w:pPr>
              <w:ind w:left="-98" w:right="-108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2904" w:type="dxa"/>
            <w:gridSpan w:val="17"/>
            <w:tcBorders>
              <w:top w:val="single" w:sz="4" w:space="0" w:color="auto"/>
              <w:left w:val="nil"/>
            </w:tcBorders>
            <w:shd w:val="clear" w:color="auto" w:fill="auto"/>
          </w:tcPr>
          <w:p w14:paraId="3D3336F6" w14:textId="77777777" w:rsidR="00BA2289" w:rsidRPr="00411DBC" w:rsidRDefault="00BA2289" w:rsidP="0095416B">
            <w:pPr>
              <w:pStyle w:val="Header"/>
              <w:ind w:right="-18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 w:hint="cs"/>
                <w:sz w:val="24"/>
                <w:szCs w:val="24"/>
                <w:cs/>
              </w:rPr>
              <w:t>งบการเงินรวม</w:t>
            </w:r>
          </w:p>
        </w:tc>
      </w:tr>
      <w:tr w:rsidR="00BA2289" w:rsidRPr="00411DBC" w14:paraId="56B4163B" w14:textId="77777777" w:rsidTr="0095416B">
        <w:trPr>
          <w:trHeight w:val="18"/>
        </w:trPr>
        <w:tc>
          <w:tcPr>
            <w:tcW w:w="2611" w:type="dxa"/>
            <w:shd w:val="clear" w:color="auto" w:fill="auto"/>
            <w:vAlign w:val="center"/>
          </w:tcPr>
          <w:p w14:paraId="033685DF" w14:textId="77777777" w:rsidR="00BA2289" w:rsidRPr="00411DBC" w:rsidRDefault="00BA2289" w:rsidP="0095416B">
            <w:pPr>
              <w:ind w:left="-98" w:right="-108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nil"/>
            </w:tcBorders>
            <w:shd w:val="clear" w:color="auto" w:fill="auto"/>
          </w:tcPr>
          <w:p w14:paraId="5DBA6033" w14:textId="77777777" w:rsidR="00BA2289" w:rsidRPr="00411DBC" w:rsidRDefault="00BA2289" w:rsidP="0095416B">
            <w:pPr>
              <w:tabs>
                <w:tab w:val="left" w:pos="522"/>
              </w:tabs>
              <w:ind w:right="-1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52097A77" w14:textId="77777777" w:rsidR="00BA2289" w:rsidRPr="00411DBC" w:rsidRDefault="00BA2289" w:rsidP="0095416B">
            <w:pPr>
              <w:tabs>
                <w:tab w:val="left" w:pos="522"/>
              </w:tabs>
              <w:ind w:right="-18"/>
              <w:jc w:val="center"/>
              <w:rPr>
                <w:rFonts w:ascii="Angsana New" w:hAnsi="Angsana New"/>
                <w:sz w:val="8"/>
                <w:szCs w:val="8"/>
                <w:cs/>
              </w:rPr>
            </w:pPr>
          </w:p>
        </w:tc>
        <w:tc>
          <w:tcPr>
            <w:tcW w:w="11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0AC1453" w14:textId="77777777" w:rsidR="00BA2289" w:rsidRPr="00411DBC" w:rsidRDefault="00BA2289" w:rsidP="0095416B">
            <w:pPr>
              <w:tabs>
                <w:tab w:val="left" w:pos="522"/>
              </w:tabs>
              <w:ind w:right="-18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  <w:cs/>
              </w:rPr>
              <w:t>ส่วนปรับปรุง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74949FF9" w14:textId="77777777" w:rsidR="00BA2289" w:rsidRPr="00411DBC" w:rsidRDefault="00BA2289" w:rsidP="0095416B">
            <w:pPr>
              <w:ind w:right="-18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270" w:type="dxa"/>
            <w:tcBorders>
              <w:top w:val="single" w:sz="4" w:space="0" w:color="auto"/>
            </w:tcBorders>
            <w:vAlign w:val="center"/>
          </w:tcPr>
          <w:p w14:paraId="04C9FBE9" w14:textId="77777777" w:rsidR="00BA2289" w:rsidRPr="00411DBC" w:rsidRDefault="00BA2289" w:rsidP="0095416B">
            <w:pPr>
              <w:ind w:right="-18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  <w:cs/>
              </w:rPr>
              <w:t>อาคาร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53D1D536" w14:textId="77777777" w:rsidR="00BA2289" w:rsidRPr="00411DBC" w:rsidRDefault="00BA2289" w:rsidP="0095416B">
            <w:pPr>
              <w:ind w:right="-1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3ED61F8" w14:textId="77777777" w:rsidR="00BA2289" w:rsidRPr="00411DBC" w:rsidRDefault="00BA2289" w:rsidP="0095416B">
            <w:pPr>
              <w:ind w:right="-1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34D42968" w14:textId="77777777" w:rsidR="00BA2289" w:rsidRPr="00411DBC" w:rsidRDefault="00BA2289" w:rsidP="0095416B">
            <w:pPr>
              <w:tabs>
                <w:tab w:val="left" w:pos="5562"/>
              </w:tabs>
              <w:ind w:right="-18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270" w:type="dxa"/>
            <w:tcBorders>
              <w:top w:val="single" w:sz="4" w:space="0" w:color="auto"/>
            </w:tcBorders>
            <w:vAlign w:val="center"/>
          </w:tcPr>
          <w:p w14:paraId="4A454B1B" w14:textId="77777777" w:rsidR="00BA2289" w:rsidRPr="00411DBC" w:rsidRDefault="00BA2289" w:rsidP="0095416B">
            <w:pPr>
              <w:tabs>
                <w:tab w:val="left" w:pos="5562"/>
              </w:tabs>
              <w:ind w:right="-18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411DBC">
              <w:rPr>
                <w:rFonts w:ascii="Angsana New" w:hAnsi="Angsana New"/>
                <w:sz w:val="24"/>
                <w:szCs w:val="24"/>
                <w:cs/>
              </w:rPr>
              <w:t>เครื่องจักร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5F5F19DB" w14:textId="77777777" w:rsidR="00BA2289" w:rsidRPr="00411DBC" w:rsidRDefault="00BA2289" w:rsidP="0095416B">
            <w:pPr>
              <w:pStyle w:val="a0"/>
              <w:tabs>
                <w:tab w:val="left" w:pos="1062"/>
              </w:tabs>
              <w:spacing w:line="240" w:lineRule="atLeast"/>
              <w:ind w:right="-18"/>
              <w:jc w:val="center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</w:p>
        </w:tc>
        <w:tc>
          <w:tcPr>
            <w:tcW w:w="1270" w:type="dxa"/>
            <w:tcBorders>
              <w:top w:val="single" w:sz="4" w:space="0" w:color="auto"/>
            </w:tcBorders>
            <w:vAlign w:val="center"/>
          </w:tcPr>
          <w:p w14:paraId="5E6FD899" w14:textId="77777777" w:rsidR="00BA2289" w:rsidRPr="00411DBC" w:rsidRDefault="00BA2289" w:rsidP="0095416B">
            <w:pPr>
              <w:pStyle w:val="a0"/>
              <w:tabs>
                <w:tab w:val="left" w:pos="1062"/>
              </w:tabs>
              <w:spacing w:line="240" w:lineRule="atLeast"/>
              <w:ind w:right="-18"/>
              <w:jc w:val="center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  <w:r w:rsidRPr="00411DBC"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  <w:t>เครื่องตกแต่ง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03D550F5" w14:textId="77777777" w:rsidR="00BA2289" w:rsidRPr="00411DBC" w:rsidRDefault="00BA2289" w:rsidP="0095416B">
            <w:pPr>
              <w:pStyle w:val="a0"/>
              <w:spacing w:line="240" w:lineRule="atLeast"/>
              <w:ind w:right="-18"/>
              <w:jc w:val="center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178" w:type="dxa"/>
            <w:tcBorders>
              <w:top w:val="single" w:sz="4" w:space="0" w:color="auto"/>
            </w:tcBorders>
            <w:vAlign w:val="center"/>
          </w:tcPr>
          <w:p w14:paraId="298F85A5" w14:textId="77777777" w:rsidR="00BA2289" w:rsidRPr="00411DBC" w:rsidRDefault="00BA2289" w:rsidP="0095416B">
            <w:pPr>
              <w:pStyle w:val="a0"/>
              <w:spacing w:line="240" w:lineRule="atLeast"/>
              <w:ind w:right="-18"/>
              <w:jc w:val="center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0206DF17" w14:textId="77777777" w:rsidR="00BA2289" w:rsidRPr="00411DBC" w:rsidRDefault="00BA2289" w:rsidP="0095416B">
            <w:pPr>
              <w:pStyle w:val="a0"/>
              <w:tabs>
                <w:tab w:val="left" w:pos="972"/>
                <w:tab w:val="left" w:pos="1152"/>
              </w:tabs>
              <w:spacing w:line="240" w:lineRule="atLeast"/>
              <w:ind w:right="-18"/>
              <w:jc w:val="center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190" w:type="dxa"/>
            <w:tcBorders>
              <w:top w:val="single" w:sz="4" w:space="0" w:color="auto"/>
            </w:tcBorders>
          </w:tcPr>
          <w:p w14:paraId="5CA92828" w14:textId="77777777" w:rsidR="00BA2289" w:rsidRPr="00411DBC" w:rsidRDefault="00BA2289" w:rsidP="0095416B">
            <w:pPr>
              <w:pStyle w:val="Header"/>
              <w:ind w:right="-1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60766637" w14:textId="77777777" w:rsidR="00BA2289" w:rsidRPr="00411DBC" w:rsidRDefault="00BA2289" w:rsidP="0095416B">
            <w:pPr>
              <w:pStyle w:val="Header"/>
              <w:ind w:right="-1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</w:tcBorders>
            <w:vAlign w:val="center"/>
          </w:tcPr>
          <w:p w14:paraId="393C3B1A" w14:textId="77777777" w:rsidR="00BA2289" w:rsidRPr="00411DBC" w:rsidRDefault="00BA2289" w:rsidP="0095416B">
            <w:pPr>
              <w:pStyle w:val="Header"/>
              <w:ind w:right="-1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BA2289" w:rsidRPr="00411DBC" w14:paraId="5E29B76F" w14:textId="77777777" w:rsidTr="0095416B">
        <w:trPr>
          <w:trHeight w:val="82"/>
        </w:trPr>
        <w:tc>
          <w:tcPr>
            <w:tcW w:w="2611" w:type="dxa"/>
            <w:shd w:val="clear" w:color="auto" w:fill="auto"/>
            <w:vAlign w:val="center"/>
          </w:tcPr>
          <w:p w14:paraId="55C5C1B4" w14:textId="77777777" w:rsidR="00BA2289" w:rsidRPr="00411DBC" w:rsidRDefault="00BA2289" w:rsidP="0095416B">
            <w:pPr>
              <w:ind w:left="-98" w:right="-108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236" w:type="dxa"/>
            <w:tcBorders>
              <w:left w:val="nil"/>
            </w:tcBorders>
            <w:shd w:val="clear" w:color="auto" w:fill="auto"/>
          </w:tcPr>
          <w:p w14:paraId="1EA5024A" w14:textId="77777777" w:rsidR="00BA2289" w:rsidRPr="00411DBC" w:rsidRDefault="00BA2289" w:rsidP="0095416B">
            <w:pPr>
              <w:tabs>
                <w:tab w:val="left" w:pos="522"/>
              </w:tabs>
              <w:ind w:right="-1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36" w:type="dxa"/>
          </w:tcPr>
          <w:p w14:paraId="3B5599F0" w14:textId="77777777" w:rsidR="00BA2289" w:rsidRPr="00411DBC" w:rsidRDefault="00BA2289" w:rsidP="0095416B">
            <w:pPr>
              <w:tabs>
                <w:tab w:val="left" w:pos="522"/>
              </w:tabs>
              <w:ind w:right="-18"/>
              <w:jc w:val="center"/>
              <w:rPr>
                <w:rFonts w:ascii="Angsana New" w:hAnsi="Angsana New"/>
                <w:sz w:val="8"/>
                <w:szCs w:val="8"/>
                <w:cs/>
              </w:rPr>
            </w:pPr>
          </w:p>
        </w:tc>
        <w:tc>
          <w:tcPr>
            <w:tcW w:w="1142" w:type="dxa"/>
            <w:shd w:val="clear" w:color="auto" w:fill="auto"/>
            <w:vAlign w:val="center"/>
          </w:tcPr>
          <w:p w14:paraId="5DFF69D9" w14:textId="77777777" w:rsidR="00BA2289" w:rsidRPr="00411DBC" w:rsidRDefault="00BA2289" w:rsidP="0095416B">
            <w:pPr>
              <w:tabs>
                <w:tab w:val="left" w:pos="522"/>
              </w:tabs>
              <w:ind w:right="-18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411DBC">
              <w:rPr>
                <w:rFonts w:ascii="Angsana New" w:hAnsi="Angsana New"/>
                <w:sz w:val="24"/>
                <w:szCs w:val="24"/>
                <w:cs/>
              </w:rPr>
              <w:t>สิทธิการ</w:t>
            </w:r>
          </w:p>
        </w:tc>
        <w:tc>
          <w:tcPr>
            <w:tcW w:w="236" w:type="dxa"/>
          </w:tcPr>
          <w:p w14:paraId="2A8C859F" w14:textId="77777777" w:rsidR="00BA2289" w:rsidRPr="00411DBC" w:rsidRDefault="00BA2289" w:rsidP="0095416B">
            <w:pPr>
              <w:ind w:right="-18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270" w:type="dxa"/>
            <w:vAlign w:val="center"/>
          </w:tcPr>
          <w:p w14:paraId="6BEEEBCB" w14:textId="77777777" w:rsidR="00BA2289" w:rsidRPr="00411DBC" w:rsidRDefault="00BA2289" w:rsidP="0095416B">
            <w:pPr>
              <w:ind w:right="-18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411DBC">
              <w:rPr>
                <w:rFonts w:ascii="Angsana New" w:hAnsi="Angsana New"/>
                <w:sz w:val="24"/>
                <w:szCs w:val="24"/>
                <w:cs/>
              </w:rPr>
              <w:t>และ</w:t>
            </w:r>
          </w:p>
        </w:tc>
        <w:tc>
          <w:tcPr>
            <w:tcW w:w="236" w:type="dxa"/>
          </w:tcPr>
          <w:p w14:paraId="47D8AC14" w14:textId="77777777" w:rsidR="00BA2289" w:rsidRPr="00411DBC" w:rsidRDefault="00BA2289" w:rsidP="0095416B">
            <w:pPr>
              <w:ind w:right="-18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270" w:type="dxa"/>
            <w:shd w:val="clear" w:color="auto" w:fill="auto"/>
            <w:vAlign w:val="center"/>
          </w:tcPr>
          <w:p w14:paraId="5E4E534E" w14:textId="77777777" w:rsidR="00BA2289" w:rsidRPr="00411DBC" w:rsidRDefault="00BA2289" w:rsidP="0095416B">
            <w:pPr>
              <w:ind w:right="-18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411DBC">
              <w:rPr>
                <w:rFonts w:ascii="Angsana New" w:hAnsi="Angsana New"/>
                <w:sz w:val="24"/>
                <w:szCs w:val="24"/>
                <w:cs/>
              </w:rPr>
              <w:t>ระบบ</w:t>
            </w:r>
          </w:p>
        </w:tc>
        <w:tc>
          <w:tcPr>
            <w:tcW w:w="236" w:type="dxa"/>
          </w:tcPr>
          <w:p w14:paraId="7DDEC195" w14:textId="77777777" w:rsidR="00BA2289" w:rsidRPr="00411DBC" w:rsidRDefault="00BA2289" w:rsidP="0095416B">
            <w:pPr>
              <w:tabs>
                <w:tab w:val="left" w:pos="5562"/>
              </w:tabs>
              <w:ind w:right="-18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270" w:type="dxa"/>
            <w:vAlign w:val="center"/>
          </w:tcPr>
          <w:p w14:paraId="65B560B2" w14:textId="77777777" w:rsidR="00BA2289" w:rsidRPr="00411DBC" w:rsidRDefault="00BA2289" w:rsidP="0095416B">
            <w:pPr>
              <w:tabs>
                <w:tab w:val="left" w:pos="5562"/>
              </w:tabs>
              <w:ind w:right="-18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411DBC">
              <w:rPr>
                <w:rFonts w:ascii="Angsana New" w:hAnsi="Angsana New"/>
                <w:sz w:val="24"/>
                <w:szCs w:val="24"/>
                <w:cs/>
              </w:rPr>
              <w:t>และ</w:t>
            </w:r>
          </w:p>
        </w:tc>
        <w:tc>
          <w:tcPr>
            <w:tcW w:w="236" w:type="dxa"/>
          </w:tcPr>
          <w:p w14:paraId="7A4B7855" w14:textId="77777777" w:rsidR="00BA2289" w:rsidRPr="00411DBC" w:rsidRDefault="00BA2289" w:rsidP="0095416B">
            <w:pPr>
              <w:pStyle w:val="a0"/>
              <w:tabs>
                <w:tab w:val="left" w:pos="1062"/>
              </w:tabs>
              <w:spacing w:line="240" w:lineRule="atLeast"/>
              <w:ind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270" w:type="dxa"/>
            <w:vAlign w:val="center"/>
          </w:tcPr>
          <w:p w14:paraId="3C5455C2" w14:textId="77777777" w:rsidR="00BA2289" w:rsidRPr="00411DBC" w:rsidRDefault="00BA2289" w:rsidP="0095416B">
            <w:pPr>
              <w:pStyle w:val="a0"/>
              <w:tabs>
                <w:tab w:val="left" w:pos="1062"/>
              </w:tabs>
              <w:spacing w:line="240" w:lineRule="atLeast"/>
              <w:ind w:right="-18"/>
              <w:jc w:val="center"/>
              <w:rPr>
                <w:rFonts w:ascii="Angsana New" w:hAnsi="Angsana New" w:cs="Angsana New"/>
                <w:sz w:val="24"/>
                <w:szCs w:val="30"/>
                <w:lang w:val="en-US"/>
              </w:rPr>
            </w:pPr>
            <w:r w:rsidRPr="00411DBC">
              <w:rPr>
                <w:rFonts w:ascii="Angsana New" w:hAnsi="Angsana New" w:cs="Angsana New"/>
                <w:sz w:val="24"/>
                <w:szCs w:val="24"/>
                <w:cs/>
              </w:rPr>
              <w:t>และเครื่องใช้</w:t>
            </w:r>
          </w:p>
        </w:tc>
        <w:tc>
          <w:tcPr>
            <w:tcW w:w="236" w:type="dxa"/>
          </w:tcPr>
          <w:p w14:paraId="0A6AB724" w14:textId="77777777" w:rsidR="00BA2289" w:rsidRPr="00411DBC" w:rsidRDefault="00BA2289" w:rsidP="0095416B">
            <w:pPr>
              <w:pStyle w:val="a0"/>
              <w:spacing w:line="240" w:lineRule="atLeast"/>
              <w:ind w:right="-18"/>
              <w:jc w:val="center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178" w:type="dxa"/>
            <w:vAlign w:val="center"/>
          </w:tcPr>
          <w:p w14:paraId="3B009461" w14:textId="77777777" w:rsidR="00BA2289" w:rsidRPr="00411DBC" w:rsidRDefault="00BA2289" w:rsidP="0095416B">
            <w:pPr>
              <w:pStyle w:val="a0"/>
              <w:spacing w:line="240" w:lineRule="atLeast"/>
              <w:ind w:right="-18"/>
              <w:jc w:val="center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236" w:type="dxa"/>
          </w:tcPr>
          <w:p w14:paraId="20491ED6" w14:textId="77777777" w:rsidR="00BA2289" w:rsidRPr="00411DBC" w:rsidRDefault="00BA2289" w:rsidP="0095416B">
            <w:pPr>
              <w:pStyle w:val="a0"/>
              <w:spacing w:line="240" w:lineRule="atLeast"/>
              <w:ind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190" w:type="dxa"/>
          </w:tcPr>
          <w:p w14:paraId="3030CA2A" w14:textId="77777777" w:rsidR="00BA2289" w:rsidRPr="00411DBC" w:rsidRDefault="00BA2289" w:rsidP="0095416B">
            <w:pPr>
              <w:pStyle w:val="Header"/>
              <w:ind w:right="-18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 w:hint="cs"/>
                <w:sz w:val="24"/>
                <w:szCs w:val="24"/>
                <w:cs/>
              </w:rPr>
              <w:t>งานระหว่างทำ</w:t>
            </w:r>
          </w:p>
        </w:tc>
        <w:tc>
          <w:tcPr>
            <w:tcW w:w="236" w:type="dxa"/>
          </w:tcPr>
          <w:p w14:paraId="5AC87F9A" w14:textId="77777777" w:rsidR="00BA2289" w:rsidRPr="00411DBC" w:rsidRDefault="00BA2289" w:rsidP="0095416B">
            <w:pPr>
              <w:pStyle w:val="Header"/>
              <w:ind w:right="-1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14:paraId="58D428AF" w14:textId="77777777" w:rsidR="00BA2289" w:rsidRPr="00411DBC" w:rsidRDefault="00BA2289" w:rsidP="0095416B">
            <w:pPr>
              <w:pStyle w:val="Header"/>
              <w:ind w:right="-1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BA2289" w:rsidRPr="00411DBC" w14:paraId="5A2E32D5" w14:textId="77777777" w:rsidTr="0095416B">
        <w:trPr>
          <w:trHeight w:val="18"/>
        </w:trPr>
        <w:tc>
          <w:tcPr>
            <w:tcW w:w="2611" w:type="dxa"/>
            <w:shd w:val="clear" w:color="auto" w:fill="auto"/>
          </w:tcPr>
          <w:p w14:paraId="016F12D1" w14:textId="77777777" w:rsidR="00BA2289" w:rsidRPr="00411DBC" w:rsidRDefault="00BA2289" w:rsidP="0095416B">
            <w:pPr>
              <w:ind w:left="-98" w:right="-108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23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1D318836" w14:textId="77777777" w:rsidR="00BA2289" w:rsidRPr="00411DBC" w:rsidRDefault="00BA2289" w:rsidP="0095416B">
            <w:pPr>
              <w:tabs>
                <w:tab w:val="left" w:pos="522"/>
              </w:tabs>
              <w:ind w:right="-18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  <w:cs/>
              </w:rPr>
              <w:t>ที่ดิน</w:t>
            </w:r>
          </w:p>
        </w:tc>
        <w:tc>
          <w:tcPr>
            <w:tcW w:w="236" w:type="dxa"/>
          </w:tcPr>
          <w:p w14:paraId="10434082" w14:textId="77777777" w:rsidR="00BA2289" w:rsidRPr="00411DBC" w:rsidRDefault="00BA2289" w:rsidP="0095416B">
            <w:pPr>
              <w:tabs>
                <w:tab w:val="left" w:pos="522"/>
              </w:tabs>
              <w:ind w:right="-18"/>
              <w:jc w:val="center"/>
              <w:rPr>
                <w:rFonts w:ascii="Angsana New" w:hAnsi="Angsana New"/>
                <w:sz w:val="8"/>
                <w:szCs w:val="8"/>
                <w:cs/>
              </w:rPr>
            </w:pPr>
          </w:p>
        </w:tc>
        <w:tc>
          <w:tcPr>
            <w:tcW w:w="11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0E85BD" w14:textId="77777777" w:rsidR="00BA2289" w:rsidRPr="00411DBC" w:rsidRDefault="00BA2289" w:rsidP="0095416B">
            <w:pPr>
              <w:tabs>
                <w:tab w:val="left" w:pos="522"/>
              </w:tabs>
              <w:ind w:right="-18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411DBC">
              <w:rPr>
                <w:rFonts w:ascii="Angsana New" w:hAnsi="Angsana New"/>
                <w:sz w:val="24"/>
                <w:szCs w:val="24"/>
                <w:cs/>
              </w:rPr>
              <w:t>เช่าที่ดิน</w:t>
            </w:r>
          </w:p>
        </w:tc>
        <w:tc>
          <w:tcPr>
            <w:tcW w:w="236" w:type="dxa"/>
          </w:tcPr>
          <w:p w14:paraId="6B2DA94B" w14:textId="77777777" w:rsidR="00BA2289" w:rsidRPr="00411DBC" w:rsidRDefault="00BA2289" w:rsidP="0095416B">
            <w:pPr>
              <w:ind w:right="-18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270" w:type="dxa"/>
            <w:tcBorders>
              <w:bottom w:val="single" w:sz="4" w:space="0" w:color="auto"/>
            </w:tcBorders>
            <w:vAlign w:val="center"/>
          </w:tcPr>
          <w:p w14:paraId="51C48D9E" w14:textId="77777777" w:rsidR="00BA2289" w:rsidRPr="00411DBC" w:rsidRDefault="00BA2289" w:rsidP="0095416B">
            <w:pPr>
              <w:ind w:right="-18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411DBC">
              <w:rPr>
                <w:rFonts w:ascii="Angsana New" w:hAnsi="Angsana New"/>
                <w:sz w:val="24"/>
                <w:szCs w:val="24"/>
                <w:cs/>
              </w:rPr>
              <w:t>ส่วนปรับปรุง</w:t>
            </w:r>
          </w:p>
        </w:tc>
        <w:tc>
          <w:tcPr>
            <w:tcW w:w="236" w:type="dxa"/>
          </w:tcPr>
          <w:p w14:paraId="7C79CB79" w14:textId="77777777" w:rsidR="00BA2289" w:rsidRPr="00411DBC" w:rsidRDefault="00BA2289" w:rsidP="0095416B">
            <w:pPr>
              <w:ind w:right="-18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27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77FE26E" w14:textId="77777777" w:rsidR="00BA2289" w:rsidRPr="00411DBC" w:rsidRDefault="00BA2289" w:rsidP="0095416B">
            <w:pPr>
              <w:ind w:right="-18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411DBC">
              <w:rPr>
                <w:rFonts w:ascii="Angsana New" w:hAnsi="Angsana New"/>
                <w:sz w:val="24"/>
                <w:szCs w:val="24"/>
                <w:cs/>
              </w:rPr>
              <w:t>สาธารณูปโภค</w:t>
            </w:r>
          </w:p>
        </w:tc>
        <w:tc>
          <w:tcPr>
            <w:tcW w:w="236" w:type="dxa"/>
          </w:tcPr>
          <w:p w14:paraId="301E915E" w14:textId="77777777" w:rsidR="00BA2289" w:rsidRPr="00411DBC" w:rsidRDefault="00BA2289" w:rsidP="0095416B">
            <w:pPr>
              <w:tabs>
                <w:tab w:val="left" w:pos="5562"/>
              </w:tabs>
              <w:ind w:right="-18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270" w:type="dxa"/>
            <w:tcBorders>
              <w:bottom w:val="single" w:sz="4" w:space="0" w:color="auto"/>
            </w:tcBorders>
            <w:vAlign w:val="center"/>
          </w:tcPr>
          <w:p w14:paraId="1FBBA335" w14:textId="77777777" w:rsidR="00BA2289" w:rsidRPr="00411DBC" w:rsidRDefault="00BA2289" w:rsidP="0095416B">
            <w:pPr>
              <w:tabs>
                <w:tab w:val="left" w:pos="5562"/>
              </w:tabs>
              <w:ind w:right="-18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411DBC">
              <w:rPr>
                <w:rFonts w:ascii="Angsana New" w:hAnsi="Angsana New"/>
                <w:sz w:val="24"/>
                <w:szCs w:val="24"/>
                <w:cs/>
              </w:rPr>
              <w:t>อุปกรณ์</w:t>
            </w:r>
          </w:p>
        </w:tc>
        <w:tc>
          <w:tcPr>
            <w:tcW w:w="236" w:type="dxa"/>
          </w:tcPr>
          <w:p w14:paraId="7C70FCD8" w14:textId="77777777" w:rsidR="00BA2289" w:rsidRPr="00411DBC" w:rsidRDefault="00BA2289" w:rsidP="0095416B">
            <w:pPr>
              <w:pStyle w:val="a0"/>
              <w:tabs>
                <w:tab w:val="left" w:pos="1062"/>
              </w:tabs>
              <w:spacing w:line="240" w:lineRule="atLeast"/>
              <w:ind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270" w:type="dxa"/>
            <w:tcBorders>
              <w:bottom w:val="single" w:sz="4" w:space="0" w:color="auto"/>
            </w:tcBorders>
            <w:vAlign w:val="center"/>
          </w:tcPr>
          <w:p w14:paraId="15A0ED72" w14:textId="77777777" w:rsidR="00BA2289" w:rsidRPr="00411DBC" w:rsidRDefault="00BA2289" w:rsidP="0095416B">
            <w:pPr>
              <w:pStyle w:val="a0"/>
              <w:tabs>
                <w:tab w:val="left" w:pos="1062"/>
              </w:tabs>
              <w:spacing w:line="240" w:lineRule="atLeast"/>
              <w:ind w:right="-18"/>
              <w:jc w:val="center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  <w:r w:rsidRPr="00411DBC">
              <w:rPr>
                <w:rFonts w:ascii="Angsana New" w:hAnsi="Angsana New" w:cs="Angsana New"/>
                <w:sz w:val="24"/>
                <w:szCs w:val="24"/>
                <w:cs/>
              </w:rPr>
              <w:t>สำนักงาน</w:t>
            </w:r>
          </w:p>
        </w:tc>
        <w:tc>
          <w:tcPr>
            <w:tcW w:w="236" w:type="dxa"/>
          </w:tcPr>
          <w:p w14:paraId="59C1F55F" w14:textId="77777777" w:rsidR="00BA2289" w:rsidRPr="00411DBC" w:rsidRDefault="00BA2289" w:rsidP="0095416B">
            <w:pPr>
              <w:pStyle w:val="a0"/>
              <w:spacing w:line="240" w:lineRule="atLeast"/>
              <w:ind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178" w:type="dxa"/>
            <w:tcBorders>
              <w:bottom w:val="single" w:sz="4" w:space="0" w:color="auto"/>
            </w:tcBorders>
            <w:vAlign w:val="center"/>
          </w:tcPr>
          <w:p w14:paraId="00EF17E1" w14:textId="77777777" w:rsidR="00BA2289" w:rsidRPr="00411DBC" w:rsidRDefault="00BA2289" w:rsidP="0095416B">
            <w:pPr>
              <w:pStyle w:val="a0"/>
              <w:spacing w:line="240" w:lineRule="atLeast"/>
              <w:ind w:right="-18"/>
              <w:jc w:val="center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  <w:r w:rsidRPr="00411DBC">
              <w:rPr>
                <w:rFonts w:ascii="Angsana New" w:hAnsi="Angsana New" w:cs="Angsana New"/>
                <w:sz w:val="24"/>
                <w:szCs w:val="24"/>
                <w:cs/>
              </w:rPr>
              <w:t>ยานพาหนะ</w:t>
            </w:r>
          </w:p>
        </w:tc>
        <w:tc>
          <w:tcPr>
            <w:tcW w:w="236" w:type="dxa"/>
          </w:tcPr>
          <w:p w14:paraId="6F73C876" w14:textId="77777777" w:rsidR="00BA2289" w:rsidRPr="00411DBC" w:rsidRDefault="00BA2289" w:rsidP="0095416B">
            <w:pPr>
              <w:pStyle w:val="a0"/>
              <w:spacing w:line="240" w:lineRule="atLeast"/>
              <w:ind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190" w:type="dxa"/>
            <w:tcBorders>
              <w:bottom w:val="single" w:sz="4" w:space="0" w:color="auto"/>
            </w:tcBorders>
          </w:tcPr>
          <w:p w14:paraId="47DE39C6" w14:textId="77777777" w:rsidR="00BA2289" w:rsidRPr="00411DBC" w:rsidRDefault="00BA2289" w:rsidP="0095416B">
            <w:pPr>
              <w:pStyle w:val="Header"/>
              <w:ind w:right="-18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236" w:type="dxa"/>
          </w:tcPr>
          <w:p w14:paraId="335B3D51" w14:textId="77777777" w:rsidR="00BA2289" w:rsidRPr="00411DBC" w:rsidRDefault="00BA2289" w:rsidP="0095416B">
            <w:pPr>
              <w:pStyle w:val="Header"/>
              <w:ind w:right="-18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190" w:type="dxa"/>
            <w:tcBorders>
              <w:bottom w:val="single" w:sz="4" w:space="0" w:color="auto"/>
            </w:tcBorders>
            <w:vAlign w:val="center"/>
          </w:tcPr>
          <w:p w14:paraId="4E4C24D7" w14:textId="77777777" w:rsidR="00BA2289" w:rsidRPr="00411DBC" w:rsidRDefault="00BA2289" w:rsidP="0095416B">
            <w:pPr>
              <w:pStyle w:val="Header"/>
              <w:ind w:right="-18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  <w:cs/>
              </w:rPr>
              <w:t>รวม</w:t>
            </w:r>
          </w:p>
        </w:tc>
      </w:tr>
      <w:tr w:rsidR="00BA2289" w:rsidRPr="00411DBC" w14:paraId="4A09CF38" w14:textId="77777777" w:rsidTr="0095416B">
        <w:trPr>
          <w:trHeight w:val="18"/>
        </w:trPr>
        <w:tc>
          <w:tcPr>
            <w:tcW w:w="2611" w:type="dxa"/>
            <w:shd w:val="clear" w:color="auto" w:fill="auto"/>
          </w:tcPr>
          <w:p w14:paraId="3960F058" w14:textId="77777777" w:rsidR="00BA2289" w:rsidRPr="00411DBC" w:rsidRDefault="00BA2289" w:rsidP="0095416B">
            <w:pPr>
              <w:ind w:left="-98" w:right="-108"/>
              <w:rPr>
                <w:rFonts w:ascii="Angsana New" w:hAnsi="Angsana New"/>
                <w:sz w:val="24"/>
                <w:szCs w:val="24"/>
                <w:u w:val="single"/>
                <w:cs/>
              </w:rPr>
            </w:pPr>
            <w:r w:rsidRPr="00411DBC">
              <w:rPr>
                <w:rFonts w:ascii="Angsana New" w:hAnsi="Angsana New"/>
                <w:b/>
                <w:bCs/>
                <w:sz w:val="24"/>
                <w:szCs w:val="24"/>
                <w:u w:val="single"/>
                <w:cs/>
              </w:rPr>
              <w:t>ราคาทุน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</w:tcBorders>
            <w:shd w:val="clear" w:color="auto" w:fill="auto"/>
            <w:vAlign w:val="center"/>
          </w:tcPr>
          <w:p w14:paraId="56F12713" w14:textId="77777777" w:rsidR="00BA2289" w:rsidRPr="00411DBC" w:rsidRDefault="00BA2289" w:rsidP="0095416B">
            <w:pPr>
              <w:tabs>
                <w:tab w:val="left" w:pos="522"/>
              </w:tabs>
              <w:ind w:righ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36" w:type="dxa"/>
          </w:tcPr>
          <w:p w14:paraId="7C74EC33" w14:textId="77777777" w:rsidR="00BA2289" w:rsidRPr="00411DBC" w:rsidRDefault="00BA2289" w:rsidP="0095416B">
            <w:pPr>
              <w:tabs>
                <w:tab w:val="left" w:pos="522"/>
              </w:tabs>
              <w:ind w:right="-18"/>
              <w:rPr>
                <w:rFonts w:ascii="Angsana New" w:hAnsi="Angsana New"/>
                <w:sz w:val="8"/>
                <w:szCs w:val="8"/>
              </w:rPr>
            </w:pPr>
          </w:p>
        </w:tc>
        <w:tc>
          <w:tcPr>
            <w:tcW w:w="11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C965ABD" w14:textId="77777777" w:rsidR="00BA2289" w:rsidRPr="00411DBC" w:rsidRDefault="00BA2289" w:rsidP="0095416B">
            <w:pPr>
              <w:tabs>
                <w:tab w:val="left" w:pos="522"/>
              </w:tabs>
              <w:ind w:righ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36" w:type="dxa"/>
          </w:tcPr>
          <w:p w14:paraId="1F23C207" w14:textId="77777777" w:rsidR="00BA2289" w:rsidRPr="00411DBC" w:rsidRDefault="00BA2289" w:rsidP="0095416B">
            <w:pPr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single" w:sz="4" w:space="0" w:color="auto"/>
            </w:tcBorders>
          </w:tcPr>
          <w:p w14:paraId="39D75751" w14:textId="77777777" w:rsidR="00BA2289" w:rsidRPr="00411DBC" w:rsidRDefault="00BA2289" w:rsidP="0095416B">
            <w:pPr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36" w:type="dxa"/>
          </w:tcPr>
          <w:p w14:paraId="153D90ED" w14:textId="77777777" w:rsidR="00BA2289" w:rsidRPr="00411DBC" w:rsidRDefault="00BA2289" w:rsidP="0095416B">
            <w:pPr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single" w:sz="4" w:space="0" w:color="auto"/>
            </w:tcBorders>
            <w:shd w:val="clear" w:color="auto" w:fill="auto"/>
          </w:tcPr>
          <w:p w14:paraId="75ED870C" w14:textId="77777777" w:rsidR="00BA2289" w:rsidRPr="00411DBC" w:rsidRDefault="00BA2289" w:rsidP="0095416B">
            <w:pPr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36" w:type="dxa"/>
          </w:tcPr>
          <w:p w14:paraId="3462C4FB" w14:textId="77777777" w:rsidR="00BA2289" w:rsidRPr="00411DBC" w:rsidRDefault="00BA2289" w:rsidP="0095416B">
            <w:pPr>
              <w:tabs>
                <w:tab w:val="left" w:pos="556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single" w:sz="4" w:space="0" w:color="auto"/>
            </w:tcBorders>
          </w:tcPr>
          <w:p w14:paraId="4C2BA122" w14:textId="77777777" w:rsidR="00BA2289" w:rsidRPr="00411DBC" w:rsidRDefault="00BA2289" w:rsidP="0095416B">
            <w:pPr>
              <w:tabs>
                <w:tab w:val="left" w:pos="556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36" w:type="dxa"/>
          </w:tcPr>
          <w:p w14:paraId="40D167EC" w14:textId="77777777" w:rsidR="00BA2289" w:rsidRPr="00411DBC" w:rsidRDefault="00BA2289" w:rsidP="0095416B">
            <w:pPr>
              <w:pStyle w:val="a0"/>
              <w:tabs>
                <w:tab w:val="left" w:pos="1062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270" w:type="dxa"/>
            <w:tcBorders>
              <w:top w:val="single" w:sz="4" w:space="0" w:color="auto"/>
            </w:tcBorders>
          </w:tcPr>
          <w:p w14:paraId="3C8CA905" w14:textId="77777777" w:rsidR="00BA2289" w:rsidRPr="00411DBC" w:rsidRDefault="00BA2289" w:rsidP="0095416B">
            <w:pPr>
              <w:pStyle w:val="a0"/>
              <w:tabs>
                <w:tab w:val="left" w:pos="1062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236" w:type="dxa"/>
          </w:tcPr>
          <w:p w14:paraId="7B3CE7F3" w14:textId="77777777" w:rsidR="00BA2289" w:rsidRPr="00411DBC" w:rsidRDefault="00BA2289" w:rsidP="0095416B">
            <w:pPr>
              <w:pStyle w:val="a0"/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178" w:type="dxa"/>
            <w:tcBorders>
              <w:top w:val="single" w:sz="4" w:space="0" w:color="auto"/>
            </w:tcBorders>
          </w:tcPr>
          <w:p w14:paraId="6A9B4BE3" w14:textId="77777777" w:rsidR="00BA2289" w:rsidRPr="00411DBC" w:rsidRDefault="00BA2289" w:rsidP="0095416B">
            <w:pPr>
              <w:pStyle w:val="a0"/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236" w:type="dxa"/>
          </w:tcPr>
          <w:p w14:paraId="62BB31FB" w14:textId="77777777" w:rsidR="00BA2289" w:rsidRPr="00411DBC" w:rsidRDefault="00BA2289" w:rsidP="0095416B">
            <w:pPr>
              <w:pStyle w:val="a0"/>
              <w:tabs>
                <w:tab w:val="left" w:pos="972"/>
                <w:tab w:val="left" w:pos="1152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190" w:type="dxa"/>
            <w:tcBorders>
              <w:top w:val="single" w:sz="4" w:space="0" w:color="auto"/>
            </w:tcBorders>
          </w:tcPr>
          <w:p w14:paraId="42796750" w14:textId="77777777" w:rsidR="00BA2289" w:rsidRPr="00411DBC" w:rsidRDefault="00BA2289" w:rsidP="0095416B">
            <w:pPr>
              <w:pStyle w:val="Header"/>
              <w:ind w:righ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36" w:type="dxa"/>
          </w:tcPr>
          <w:p w14:paraId="467D4EF0" w14:textId="77777777" w:rsidR="00BA2289" w:rsidRPr="00411DBC" w:rsidRDefault="00BA2289" w:rsidP="0095416B">
            <w:pPr>
              <w:pStyle w:val="Header"/>
              <w:ind w:righ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</w:tcBorders>
          </w:tcPr>
          <w:p w14:paraId="504A3616" w14:textId="77777777" w:rsidR="00BA2289" w:rsidRPr="00411DBC" w:rsidRDefault="00BA2289" w:rsidP="0095416B">
            <w:pPr>
              <w:pStyle w:val="Header"/>
              <w:ind w:righ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BA2289" w:rsidRPr="00411DBC" w14:paraId="20514F2B" w14:textId="77777777" w:rsidTr="0095416B">
        <w:trPr>
          <w:trHeight w:val="18"/>
        </w:trPr>
        <w:tc>
          <w:tcPr>
            <w:tcW w:w="2611" w:type="dxa"/>
            <w:shd w:val="clear" w:color="auto" w:fill="auto"/>
          </w:tcPr>
          <w:p w14:paraId="755F8064" w14:textId="77777777" w:rsidR="00BA2289" w:rsidRPr="00411DBC" w:rsidRDefault="00BA2289" w:rsidP="0095416B">
            <w:pPr>
              <w:ind w:left="-98" w:right="-108"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  <w:cs/>
              </w:rPr>
              <w:t xml:space="preserve">ณ วันที่ </w:t>
            </w:r>
            <w:r w:rsidRPr="00411DBC">
              <w:rPr>
                <w:rFonts w:ascii="Angsana New" w:hAnsi="Angsana New"/>
                <w:sz w:val="24"/>
                <w:szCs w:val="24"/>
              </w:rPr>
              <w:t xml:space="preserve">31 </w:t>
            </w:r>
            <w:r w:rsidRPr="00411DBC">
              <w:rPr>
                <w:rFonts w:ascii="Angsana New" w:hAnsi="Angsana New"/>
                <w:sz w:val="24"/>
                <w:szCs w:val="24"/>
                <w:cs/>
              </w:rPr>
              <w:t xml:space="preserve">ธันวาคม </w:t>
            </w:r>
            <w:r w:rsidRPr="00411DBC">
              <w:rPr>
                <w:rFonts w:ascii="Angsana New" w:hAnsi="Angsana New"/>
                <w:sz w:val="24"/>
                <w:szCs w:val="24"/>
              </w:rPr>
              <w:t>2565</w:t>
            </w:r>
          </w:p>
        </w:tc>
        <w:tc>
          <w:tcPr>
            <w:tcW w:w="1236" w:type="dxa"/>
            <w:tcBorders>
              <w:left w:val="nil"/>
            </w:tcBorders>
            <w:shd w:val="clear" w:color="auto" w:fill="auto"/>
            <w:vAlign w:val="center"/>
          </w:tcPr>
          <w:p w14:paraId="6BCD6F7E" w14:textId="77777777" w:rsidR="00BA2289" w:rsidRPr="00411DBC" w:rsidRDefault="00BA2289" w:rsidP="0095416B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</w:rPr>
              <w:t>143,322</w:t>
            </w:r>
          </w:p>
        </w:tc>
        <w:tc>
          <w:tcPr>
            <w:tcW w:w="236" w:type="dxa"/>
          </w:tcPr>
          <w:p w14:paraId="433B15A8" w14:textId="77777777" w:rsidR="00BA2289" w:rsidRPr="00411DBC" w:rsidRDefault="00BA2289" w:rsidP="0095416B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8"/>
                <w:szCs w:val="8"/>
              </w:rPr>
            </w:pPr>
          </w:p>
        </w:tc>
        <w:tc>
          <w:tcPr>
            <w:tcW w:w="1142" w:type="dxa"/>
            <w:shd w:val="clear" w:color="auto" w:fill="auto"/>
            <w:vAlign w:val="center"/>
          </w:tcPr>
          <w:p w14:paraId="4CBAA2A0" w14:textId="77777777" w:rsidR="00BA2289" w:rsidRPr="00411DBC" w:rsidRDefault="00BA2289" w:rsidP="0095416B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</w:rPr>
              <w:t>120</w:t>
            </w:r>
          </w:p>
        </w:tc>
        <w:tc>
          <w:tcPr>
            <w:tcW w:w="236" w:type="dxa"/>
          </w:tcPr>
          <w:p w14:paraId="2EFDB0BD" w14:textId="77777777" w:rsidR="00BA2289" w:rsidRPr="00411DBC" w:rsidRDefault="00BA2289" w:rsidP="0095416B">
            <w:pPr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70" w:type="dxa"/>
            <w:vAlign w:val="center"/>
          </w:tcPr>
          <w:p w14:paraId="5572099E" w14:textId="77777777" w:rsidR="00BA2289" w:rsidRPr="00411DBC" w:rsidRDefault="00BA2289" w:rsidP="0095416B">
            <w:pPr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</w:rPr>
              <w:t>32,267</w:t>
            </w:r>
          </w:p>
        </w:tc>
        <w:tc>
          <w:tcPr>
            <w:tcW w:w="236" w:type="dxa"/>
          </w:tcPr>
          <w:p w14:paraId="12E7CCC4" w14:textId="77777777" w:rsidR="00BA2289" w:rsidRPr="00411DBC" w:rsidRDefault="00BA2289" w:rsidP="0095416B">
            <w:pPr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70" w:type="dxa"/>
            <w:shd w:val="clear" w:color="auto" w:fill="auto"/>
            <w:vAlign w:val="center"/>
          </w:tcPr>
          <w:p w14:paraId="61A730ED" w14:textId="77777777" w:rsidR="00BA2289" w:rsidRPr="00411DBC" w:rsidRDefault="00BA2289" w:rsidP="0095416B">
            <w:pPr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</w:rPr>
              <w:t>91,986</w:t>
            </w:r>
          </w:p>
        </w:tc>
        <w:tc>
          <w:tcPr>
            <w:tcW w:w="236" w:type="dxa"/>
          </w:tcPr>
          <w:p w14:paraId="660CD700" w14:textId="77777777" w:rsidR="00BA2289" w:rsidRPr="00411DBC" w:rsidRDefault="00BA2289" w:rsidP="0095416B">
            <w:pPr>
              <w:tabs>
                <w:tab w:val="left" w:pos="556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70" w:type="dxa"/>
            <w:vAlign w:val="center"/>
          </w:tcPr>
          <w:p w14:paraId="15A11237" w14:textId="77777777" w:rsidR="00BA2289" w:rsidRPr="00411DBC" w:rsidRDefault="00BA2289" w:rsidP="0095416B">
            <w:pPr>
              <w:tabs>
                <w:tab w:val="left" w:pos="556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</w:rPr>
              <w:t>4,429</w:t>
            </w:r>
          </w:p>
        </w:tc>
        <w:tc>
          <w:tcPr>
            <w:tcW w:w="236" w:type="dxa"/>
          </w:tcPr>
          <w:p w14:paraId="5F447B14" w14:textId="77777777" w:rsidR="00BA2289" w:rsidRPr="00411DBC" w:rsidRDefault="00BA2289" w:rsidP="0095416B">
            <w:pPr>
              <w:pStyle w:val="a0"/>
              <w:tabs>
                <w:tab w:val="left" w:pos="1062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270" w:type="dxa"/>
            <w:vAlign w:val="center"/>
          </w:tcPr>
          <w:p w14:paraId="6132A9D2" w14:textId="77777777" w:rsidR="00BA2289" w:rsidRPr="00411DBC" w:rsidRDefault="00BA2289" w:rsidP="0095416B">
            <w:pPr>
              <w:pStyle w:val="a0"/>
              <w:tabs>
                <w:tab w:val="left" w:pos="1062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  <w:r w:rsidRPr="00411DBC">
              <w:rPr>
                <w:rFonts w:ascii="Angsana New" w:hAnsi="Angsana New" w:cs="Angsana New"/>
                <w:sz w:val="24"/>
                <w:szCs w:val="24"/>
                <w:lang w:val="en-US"/>
              </w:rPr>
              <w:t>6,634</w:t>
            </w:r>
          </w:p>
        </w:tc>
        <w:tc>
          <w:tcPr>
            <w:tcW w:w="236" w:type="dxa"/>
          </w:tcPr>
          <w:p w14:paraId="6FA9CB48" w14:textId="77777777" w:rsidR="00BA2289" w:rsidRPr="00411DBC" w:rsidRDefault="00BA2289" w:rsidP="0095416B">
            <w:pPr>
              <w:pStyle w:val="a0"/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178" w:type="dxa"/>
            <w:vAlign w:val="center"/>
          </w:tcPr>
          <w:p w14:paraId="5FE87BDF" w14:textId="7718F2F5" w:rsidR="00BA2289" w:rsidRPr="00411DBC" w:rsidRDefault="00BA2289" w:rsidP="0095416B">
            <w:pPr>
              <w:pStyle w:val="a0"/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  <w:r w:rsidRPr="00411DBC">
              <w:rPr>
                <w:rFonts w:ascii="Angsana New" w:hAnsi="Angsana New" w:cs="Angsana New"/>
                <w:sz w:val="24"/>
                <w:szCs w:val="24"/>
                <w:lang w:val="en-US"/>
              </w:rPr>
              <w:t>79,23</w:t>
            </w:r>
            <w:r w:rsidR="00C701BF" w:rsidRPr="00411DBC">
              <w:rPr>
                <w:rFonts w:ascii="Angsana New" w:hAnsi="Angsana New" w:cs="Angsana New"/>
                <w:sz w:val="24"/>
                <w:szCs w:val="24"/>
                <w:lang w:val="en-US"/>
              </w:rPr>
              <w:t>3</w:t>
            </w:r>
          </w:p>
        </w:tc>
        <w:tc>
          <w:tcPr>
            <w:tcW w:w="236" w:type="dxa"/>
          </w:tcPr>
          <w:p w14:paraId="74E4F772" w14:textId="77777777" w:rsidR="00BA2289" w:rsidRPr="00411DBC" w:rsidRDefault="00BA2289" w:rsidP="0095416B">
            <w:pPr>
              <w:pStyle w:val="a0"/>
              <w:tabs>
                <w:tab w:val="left" w:pos="972"/>
                <w:tab w:val="left" w:pos="1152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190" w:type="dxa"/>
          </w:tcPr>
          <w:p w14:paraId="0EF5BDAA" w14:textId="77777777" w:rsidR="00BA2289" w:rsidRPr="00411DBC" w:rsidRDefault="00BA2289" w:rsidP="0095416B">
            <w:pPr>
              <w:pStyle w:val="Header"/>
              <w:ind w:right="-18"/>
              <w:rPr>
                <w:rFonts w:ascii="Angsana New" w:hAnsi="Angsana New"/>
                <w:i w:val="0"/>
                <w:iCs/>
                <w:sz w:val="24"/>
                <w:szCs w:val="24"/>
              </w:rPr>
            </w:pPr>
            <w:r w:rsidRPr="00411DBC">
              <w:rPr>
                <w:rFonts w:ascii="Angsana New" w:hAnsi="Angsana New"/>
                <w:i w:val="0"/>
                <w:iCs/>
                <w:sz w:val="24"/>
                <w:szCs w:val="24"/>
              </w:rPr>
              <w:t>-</w:t>
            </w:r>
          </w:p>
        </w:tc>
        <w:tc>
          <w:tcPr>
            <w:tcW w:w="236" w:type="dxa"/>
          </w:tcPr>
          <w:p w14:paraId="0479CFF2" w14:textId="77777777" w:rsidR="00BA2289" w:rsidRPr="00411DBC" w:rsidRDefault="00BA2289" w:rsidP="0095416B">
            <w:pPr>
              <w:pStyle w:val="Header"/>
              <w:ind w:right="-18"/>
              <w:rPr>
                <w:rFonts w:ascii="Angsana New" w:hAnsi="Angsana New"/>
                <w:i w:val="0"/>
                <w:iCs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14:paraId="502B1855" w14:textId="55D0AEA9" w:rsidR="00BA2289" w:rsidRPr="00411DBC" w:rsidRDefault="00BA2289" w:rsidP="0095416B">
            <w:pPr>
              <w:pStyle w:val="Header"/>
              <w:ind w:right="-18"/>
              <w:rPr>
                <w:rFonts w:ascii="Angsana New" w:hAnsi="Angsana New"/>
                <w:i w:val="0"/>
                <w:iCs/>
                <w:sz w:val="24"/>
                <w:szCs w:val="24"/>
              </w:rPr>
            </w:pPr>
            <w:r w:rsidRPr="00411DBC">
              <w:rPr>
                <w:rFonts w:ascii="Angsana New" w:hAnsi="Angsana New"/>
                <w:i w:val="0"/>
                <w:iCs/>
                <w:sz w:val="24"/>
                <w:szCs w:val="24"/>
              </w:rPr>
              <w:t>357,9</w:t>
            </w:r>
            <w:r w:rsidR="00C701BF" w:rsidRPr="00411DBC">
              <w:rPr>
                <w:rFonts w:ascii="Angsana New" w:hAnsi="Angsana New"/>
                <w:i w:val="0"/>
                <w:iCs/>
                <w:sz w:val="24"/>
                <w:szCs w:val="24"/>
              </w:rPr>
              <w:t>91</w:t>
            </w:r>
          </w:p>
        </w:tc>
      </w:tr>
      <w:tr w:rsidR="00315AE8" w:rsidRPr="00411DBC" w14:paraId="500C279C" w14:textId="77777777" w:rsidTr="00B67EC3">
        <w:trPr>
          <w:trHeight w:val="18"/>
        </w:trPr>
        <w:tc>
          <w:tcPr>
            <w:tcW w:w="2611" w:type="dxa"/>
            <w:shd w:val="clear" w:color="auto" w:fill="auto"/>
          </w:tcPr>
          <w:p w14:paraId="6A56F9BD" w14:textId="77777777" w:rsidR="00315AE8" w:rsidRPr="00411DBC" w:rsidRDefault="00315AE8" w:rsidP="00315AE8">
            <w:pPr>
              <w:ind w:left="-98" w:right="-108"/>
              <w:rPr>
                <w:rFonts w:ascii="Angsana New" w:hAnsi="Angsana New"/>
                <w:sz w:val="24"/>
                <w:szCs w:val="24"/>
                <w:cs/>
              </w:rPr>
            </w:pPr>
            <w:r w:rsidRPr="00411DBC">
              <w:rPr>
                <w:rFonts w:ascii="Angsana New" w:hAnsi="Angsana New"/>
                <w:sz w:val="24"/>
                <w:szCs w:val="24"/>
                <w:cs/>
              </w:rPr>
              <w:t>เพิ่มขึ้น</w:t>
            </w:r>
          </w:p>
        </w:tc>
        <w:tc>
          <w:tcPr>
            <w:tcW w:w="1236" w:type="dxa"/>
            <w:tcBorders>
              <w:left w:val="nil"/>
            </w:tcBorders>
            <w:shd w:val="clear" w:color="auto" w:fill="auto"/>
            <w:vAlign w:val="center"/>
          </w:tcPr>
          <w:p w14:paraId="25B7AEB0" w14:textId="1C883C23" w:rsidR="00315AE8" w:rsidRPr="00411DBC" w:rsidRDefault="00315AE8" w:rsidP="00315AE8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36" w:type="dxa"/>
          </w:tcPr>
          <w:p w14:paraId="12B5666A" w14:textId="77777777" w:rsidR="00315AE8" w:rsidRPr="00411DBC" w:rsidRDefault="00315AE8" w:rsidP="00315AE8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8"/>
                <w:szCs w:val="8"/>
              </w:rPr>
            </w:pPr>
          </w:p>
        </w:tc>
        <w:tc>
          <w:tcPr>
            <w:tcW w:w="1142" w:type="dxa"/>
            <w:shd w:val="clear" w:color="auto" w:fill="auto"/>
            <w:vAlign w:val="center"/>
          </w:tcPr>
          <w:p w14:paraId="5426A721" w14:textId="5E659A51" w:rsidR="00315AE8" w:rsidRPr="00411DBC" w:rsidRDefault="00315AE8" w:rsidP="00315AE8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</w:rPr>
              <w:t xml:space="preserve">-   </w:t>
            </w:r>
          </w:p>
        </w:tc>
        <w:tc>
          <w:tcPr>
            <w:tcW w:w="236" w:type="dxa"/>
          </w:tcPr>
          <w:p w14:paraId="69E686C9" w14:textId="77777777" w:rsidR="00315AE8" w:rsidRPr="00411DBC" w:rsidRDefault="00315AE8" w:rsidP="00315AE8">
            <w:pPr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70" w:type="dxa"/>
            <w:vAlign w:val="center"/>
          </w:tcPr>
          <w:p w14:paraId="4BCDB924" w14:textId="3401FDE5" w:rsidR="00315AE8" w:rsidRPr="00411DBC" w:rsidRDefault="00315AE8" w:rsidP="00315AE8">
            <w:pPr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</w:rPr>
              <w:t xml:space="preserve">-   </w:t>
            </w:r>
          </w:p>
        </w:tc>
        <w:tc>
          <w:tcPr>
            <w:tcW w:w="236" w:type="dxa"/>
          </w:tcPr>
          <w:p w14:paraId="2E44780A" w14:textId="77777777" w:rsidR="00315AE8" w:rsidRPr="00411DBC" w:rsidRDefault="00315AE8" w:rsidP="00315AE8">
            <w:pPr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70" w:type="dxa"/>
            <w:shd w:val="clear" w:color="auto" w:fill="auto"/>
            <w:vAlign w:val="center"/>
          </w:tcPr>
          <w:p w14:paraId="13BDE8EF" w14:textId="0B614ECA" w:rsidR="00315AE8" w:rsidRPr="00B67EC3" w:rsidRDefault="00315AE8" w:rsidP="00315AE8">
            <w:pPr>
              <w:ind w:right="-18"/>
              <w:jc w:val="right"/>
              <w:rPr>
                <w:rFonts w:ascii="Angsana New" w:hAnsi="Angsana New"/>
                <w:sz w:val="24"/>
                <w:szCs w:val="24"/>
                <w:highlight w:val="yellow"/>
              </w:rPr>
            </w:pPr>
            <w:r w:rsidRPr="00937624">
              <w:rPr>
                <w:rFonts w:ascii="Angsana New" w:hAnsi="Angsana New"/>
                <w:sz w:val="24"/>
                <w:szCs w:val="24"/>
                <w:highlight w:val="yellow"/>
              </w:rPr>
              <w:t>494</w:t>
            </w:r>
          </w:p>
        </w:tc>
        <w:tc>
          <w:tcPr>
            <w:tcW w:w="236" w:type="dxa"/>
          </w:tcPr>
          <w:p w14:paraId="779DCF5E" w14:textId="77777777" w:rsidR="00315AE8" w:rsidRPr="00B67EC3" w:rsidRDefault="00315AE8" w:rsidP="00315AE8">
            <w:pPr>
              <w:tabs>
                <w:tab w:val="left" w:pos="556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  <w:highlight w:val="yellow"/>
              </w:rPr>
            </w:pPr>
          </w:p>
        </w:tc>
        <w:tc>
          <w:tcPr>
            <w:tcW w:w="1270" w:type="dxa"/>
            <w:vAlign w:val="center"/>
          </w:tcPr>
          <w:p w14:paraId="7C295257" w14:textId="536AD606" w:rsidR="00315AE8" w:rsidRPr="00B67EC3" w:rsidRDefault="00315AE8" w:rsidP="00315AE8">
            <w:pPr>
              <w:tabs>
                <w:tab w:val="left" w:pos="556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  <w:highlight w:val="yellow"/>
              </w:rPr>
            </w:pPr>
            <w:r w:rsidRPr="00937624">
              <w:rPr>
                <w:rFonts w:ascii="Angsana New" w:hAnsi="Angsana New"/>
                <w:sz w:val="24"/>
                <w:szCs w:val="24"/>
                <w:highlight w:val="yellow"/>
              </w:rPr>
              <w:t>104</w:t>
            </w:r>
          </w:p>
        </w:tc>
        <w:tc>
          <w:tcPr>
            <w:tcW w:w="236" w:type="dxa"/>
          </w:tcPr>
          <w:p w14:paraId="5848C3EC" w14:textId="77777777" w:rsidR="00315AE8" w:rsidRPr="00B67EC3" w:rsidRDefault="00315AE8" w:rsidP="00315AE8">
            <w:pPr>
              <w:pStyle w:val="a0"/>
              <w:tabs>
                <w:tab w:val="left" w:pos="1062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highlight w:val="yellow"/>
                <w:lang w:val="en-US"/>
              </w:rPr>
            </w:pPr>
          </w:p>
        </w:tc>
        <w:tc>
          <w:tcPr>
            <w:tcW w:w="1270" w:type="dxa"/>
            <w:vAlign w:val="center"/>
          </w:tcPr>
          <w:p w14:paraId="7A91195C" w14:textId="02A5D4E8" w:rsidR="00315AE8" w:rsidRPr="00B67EC3" w:rsidRDefault="00315AE8" w:rsidP="00315AE8">
            <w:pPr>
              <w:pStyle w:val="a0"/>
              <w:tabs>
                <w:tab w:val="left" w:pos="1062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highlight w:val="yellow"/>
                <w:lang w:val="en-US"/>
              </w:rPr>
            </w:pPr>
            <w:r w:rsidRPr="00937624">
              <w:rPr>
                <w:rFonts w:ascii="Angsana New" w:hAnsi="Angsana New" w:cs="Angsana New"/>
                <w:sz w:val="24"/>
                <w:szCs w:val="24"/>
                <w:highlight w:val="yellow"/>
                <w:lang w:val="en-US"/>
              </w:rPr>
              <w:t>106</w:t>
            </w:r>
          </w:p>
        </w:tc>
        <w:tc>
          <w:tcPr>
            <w:tcW w:w="236" w:type="dxa"/>
          </w:tcPr>
          <w:p w14:paraId="2B86DC74" w14:textId="77777777" w:rsidR="00315AE8" w:rsidRPr="00B67EC3" w:rsidRDefault="00315AE8" w:rsidP="00315AE8">
            <w:pPr>
              <w:pStyle w:val="a0"/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highlight w:val="yellow"/>
                <w:lang w:val="en-US"/>
              </w:rPr>
            </w:pPr>
          </w:p>
        </w:tc>
        <w:tc>
          <w:tcPr>
            <w:tcW w:w="1178" w:type="dxa"/>
            <w:vAlign w:val="center"/>
          </w:tcPr>
          <w:p w14:paraId="6FC415B2" w14:textId="33DDDDC2" w:rsidR="00315AE8" w:rsidRPr="00B67EC3" w:rsidRDefault="00315AE8" w:rsidP="00315AE8">
            <w:pPr>
              <w:pStyle w:val="a0"/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highlight w:val="yellow"/>
                <w:lang w:val="en-US"/>
              </w:rPr>
            </w:pPr>
            <w:r w:rsidRPr="00937624">
              <w:rPr>
                <w:rFonts w:ascii="Angsana New" w:hAnsi="Angsana New" w:cs="Angsana New"/>
                <w:sz w:val="24"/>
                <w:szCs w:val="24"/>
                <w:highlight w:val="yellow"/>
                <w:lang w:val="en-US"/>
              </w:rPr>
              <w:t>12,912</w:t>
            </w:r>
          </w:p>
        </w:tc>
        <w:tc>
          <w:tcPr>
            <w:tcW w:w="236" w:type="dxa"/>
          </w:tcPr>
          <w:p w14:paraId="50813969" w14:textId="77777777" w:rsidR="00315AE8" w:rsidRPr="00411DBC" w:rsidRDefault="00315AE8" w:rsidP="00315AE8">
            <w:pPr>
              <w:pStyle w:val="a0"/>
              <w:tabs>
                <w:tab w:val="left" w:pos="972"/>
                <w:tab w:val="left" w:pos="1152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190" w:type="dxa"/>
          </w:tcPr>
          <w:p w14:paraId="088452C8" w14:textId="173EFE10" w:rsidR="00315AE8" w:rsidRPr="00411DBC" w:rsidRDefault="00315AE8" w:rsidP="00315AE8">
            <w:pPr>
              <w:pStyle w:val="Header"/>
              <w:ind w:right="-18"/>
              <w:rPr>
                <w:rFonts w:ascii="Angsana New" w:hAnsi="Angsana New"/>
                <w:i w:val="0"/>
                <w:sz w:val="24"/>
                <w:szCs w:val="24"/>
              </w:rPr>
            </w:pPr>
            <w:r w:rsidRPr="00937624">
              <w:rPr>
                <w:rFonts w:ascii="Angsana New" w:hAnsi="Angsana New"/>
                <w:i w:val="0"/>
                <w:sz w:val="24"/>
                <w:szCs w:val="24"/>
                <w:highlight w:val="yellow"/>
              </w:rPr>
              <w:t>814</w:t>
            </w:r>
          </w:p>
        </w:tc>
        <w:tc>
          <w:tcPr>
            <w:tcW w:w="236" w:type="dxa"/>
          </w:tcPr>
          <w:p w14:paraId="576869C5" w14:textId="77777777" w:rsidR="00315AE8" w:rsidRPr="00411DBC" w:rsidRDefault="00315AE8" w:rsidP="00315AE8">
            <w:pPr>
              <w:pStyle w:val="Header"/>
              <w:ind w:right="-18"/>
              <w:rPr>
                <w:rFonts w:ascii="Angsana New" w:hAnsi="Angsana New"/>
                <w:i w:val="0"/>
                <w:sz w:val="24"/>
                <w:szCs w:val="24"/>
              </w:rPr>
            </w:pPr>
          </w:p>
        </w:tc>
        <w:tc>
          <w:tcPr>
            <w:tcW w:w="1190" w:type="dxa"/>
            <w:shd w:val="clear" w:color="auto" w:fill="FFFF00"/>
            <w:vAlign w:val="center"/>
          </w:tcPr>
          <w:p w14:paraId="5BAE7D5C" w14:textId="7250BF86" w:rsidR="00315AE8" w:rsidRPr="00411DBC" w:rsidRDefault="00315AE8" w:rsidP="00315AE8">
            <w:pPr>
              <w:pStyle w:val="Header"/>
              <w:ind w:right="-18"/>
              <w:rPr>
                <w:rFonts w:ascii="Angsana New" w:hAnsi="Angsana New"/>
                <w:i w:val="0"/>
                <w:sz w:val="24"/>
                <w:szCs w:val="24"/>
              </w:rPr>
            </w:pPr>
            <w:r w:rsidRPr="00937624">
              <w:rPr>
                <w:rFonts w:ascii="Angsana New" w:hAnsi="Angsana New"/>
                <w:i w:val="0"/>
                <w:sz w:val="24"/>
                <w:szCs w:val="24"/>
                <w:highlight w:val="yellow"/>
              </w:rPr>
              <w:t>14,430</w:t>
            </w:r>
          </w:p>
        </w:tc>
      </w:tr>
      <w:tr w:rsidR="00BA2289" w:rsidRPr="00411DBC" w14:paraId="103D7EE0" w14:textId="77777777" w:rsidTr="0095416B">
        <w:trPr>
          <w:trHeight w:val="18"/>
        </w:trPr>
        <w:tc>
          <w:tcPr>
            <w:tcW w:w="2611" w:type="dxa"/>
            <w:shd w:val="clear" w:color="auto" w:fill="auto"/>
          </w:tcPr>
          <w:p w14:paraId="7D5868CE" w14:textId="77777777" w:rsidR="00BA2289" w:rsidRPr="00411DBC" w:rsidRDefault="00BA2289" w:rsidP="0095416B">
            <w:pPr>
              <w:ind w:left="-98" w:right="-108"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 w:hint="cs"/>
                <w:sz w:val="24"/>
                <w:szCs w:val="24"/>
                <w:cs/>
              </w:rPr>
              <w:t xml:space="preserve">เพิ่มจาก </w:t>
            </w:r>
            <w:r w:rsidRPr="00411DBC">
              <w:rPr>
                <w:rFonts w:ascii="Angsana New" w:hAnsi="Angsana New"/>
                <w:sz w:val="24"/>
                <w:szCs w:val="24"/>
              </w:rPr>
              <w:t>PPA</w:t>
            </w:r>
          </w:p>
        </w:tc>
        <w:tc>
          <w:tcPr>
            <w:tcW w:w="1236" w:type="dxa"/>
            <w:tcBorders>
              <w:left w:val="nil"/>
            </w:tcBorders>
            <w:shd w:val="clear" w:color="auto" w:fill="auto"/>
            <w:vAlign w:val="center"/>
          </w:tcPr>
          <w:p w14:paraId="43B99E92" w14:textId="77777777" w:rsidR="00BA2289" w:rsidRPr="00411DBC" w:rsidRDefault="00BA2289" w:rsidP="0095416B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36" w:type="dxa"/>
          </w:tcPr>
          <w:p w14:paraId="43052B12" w14:textId="77777777" w:rsidR="00BA2289" w:rsidRPr="00411DBC" w:rsidRDefault="00BA2289" w:rsidP="0095416B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8"/>
                <w:szCs w:val="8"/>
              </w:rPr>
            </w:pPr>
          </w:p>
        </w:tc>
        <w:tc>
          <w:tcPr>
            <w:tcW w:w="1142" w:type="dxa"/>
            <w:shd w:val="clear" w:color="auto" w:fill="auto"/>
            <w:vAlign w:val="center"/>
          </w:tcPr>
          <w:p w14:paraId="385217D3" w14:textId="77777777" w:rsidR="00BA2289" w:rsidRPr="00411DBC" w:rsidRDefault="00BA2289" w:rsidP="0095416B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36" w:type="dxa"/>
          </w:tcPr>
          <w:p w14:paraId="4068BBAA" w14:textId="77777777" w:rsidR="00BA2289" w:rsidRPr="00411DBC" w:rsidRDefault="00BA2289" w:rsidP="0095416B">
            <w:pPr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70" w:type="dxa"/>
            <w:vAlign w:val="center"/>
          </w:tcPr>
          <w:p w14:paraId="0CF44393" w14:textId="77777777" w:rsidR="00BA2289" w:rsidRPr="00411DBC" w:rsidRDefault="00BA2289" w:rsidP="0095416B">
            <w:pPr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36" w:type="dxa"/>
          </w:tcPr>
          <w:p w14:paraId="11D11793" w14:textId="77777777" w:rsidR="00BA2289" w:rsidRPr="00411DBC" w:rsidRDefault="00BA2289" w:rsidP="0095416B">
            <w:pPr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70" w:type="dxa"/>
            <w:shd w:val="clear" w:color="auto" w:fill="auto"/>
            <w:vAlign w:val="center"/>
          </w:tcPr>
          <w:p w14:paraId="1D822C95" w14:textId="77777777" w:rsidR="00BA2289" w:rsidRPr="00411DBC" w:rsidRDefault="00BA2289" w:rsidP="0095416B">
            <w:pPr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36" w:type="dxa"/>
          </w:tcPr>
          <w:p w14:paraId="25F5233A" w14:textId="77777777" w:rsidR="00BA2289" w:rsidRPr="00411DBC" w:rsidRDefault="00BA2289" w:rsidP="0095416B">
            <w:pPr>
              <w:tabs>
                <w:tab w:val="left" w:pos="556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70" w:type="dxa"/>
            <w:vAlign w:val="center"/>
          </w:tcPr>
          <w:p w14:paraId="48552C68" w14:textId="77777777" w:rsidR="00BA2289" w:rsidRPr="00411DBC" w:rsidRDefault="00BA2289" w:rsidP="0095416B">
            <w:pPr>
              <w:tabs>
                <w:tab w:val="left" w:pos="556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36" w:type="dxa"/>
          </w:tcPr>
          <w:p w14:paraId="06955E70" w14:textId="77777777" w:rsidR="00BA2289" w:rsidRPr="00411DBC" w:rsidRDefault="00BA2289" w:rsidP="0095416B">
            <w:pPr>
              <w:pStyle w:val="a0"/>
              <w:tabs>
                <w:tab w:val="left" w:pos="1062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270" w:type="dxa"/>
            <w:vAlign w:val="center"/>
          </w:tcPr>
          <w:p w14:paraId="2B549B32" w14:textId="77777777" w:rsidR="00BA2289" w:rsidRPr="00411DBC" w:rsidRDefault="00BA2289" w:rsidP="0095416B">
            <w:pPr>
              <w:pStyle w:val="a0"/>
              <w:tabs>
                <w:tab w:val="left" w:pos="1062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  <w:r w:rsidRPr="00411DBC">
              <w:rPr>
                <w:rFonts w:ascii="Angsana New" w:hAnsi="Angsana New" w:cs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236" w:type="dxa"/>
          </w:tcPr>
          <w:p w14:paraId="67D2A2F4" w14:textId="77777777" w:rsidR="00BA2289" w:rsidRPr="00411DBC" w:rsidRDefault="00BA2289" w:rsidP="0095416B">
            <w:pPr>
              <w:pStyle w:val="a0"/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178" w:type="dxa"/>
            <w:vAlign w:val="center"/>
          </w:tcPr>
          <w:p w14:paraId="16C26A06" w14:textId="77777777" w:rsidR="00BA2289" w:rsidRPr="00411DBC" w:rsidRDefault="00BA2289" w:rsidP="0095416B">
            <w:pPr>
              <w:pStyle w:val="a0"/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  <w:r w:rsidRPr="00411DBC">
              <w:rPr>
                <w:rFonts w:ascii="Angsana New" w:hAnsi="Angsana New" w:cs="Angsana New"/>
                <w:sz w:val="24"/>
                <w:szCs w:val="24"/>
                <w:lang w:val="en-US"/>
              </w:rPr>
              <w:t>160</w:t>
            </w:r>
          </w:p>
        </w:tc>
        <w:tc>
          <w:tcPr>
            <w:tcW w:w="236" w:type="dxa"/>
          </w:tcPr>
          <w:p w14:paraId="3B6A1390" w14:textId="77777777" w:rsidR="00BA2289" w:rsidRPr="00411DBC" w:rsidRDefault="00BA2289" w:rsidP="0095416B">
            <w:pPr>
              <w:pStyle w:val="a0"/>
              <w:tabs>
                <w:tab w:val="left" w:pos="972"/>
                <w:tab w:val="left" w:pos="1152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190" w:type="dxa"/>
          </w:tcPr>
          <w:p w14:paraId="6F7D5BAB" w14:textId="77777777" w:rsidR="00BA2289" w:rsidRPr="00411DBC" w:rsidRDefault="00BA2289" w:rsidP="0095416B">
            <w:pPr>
              <w:pStyle w:val="Header"/>
              <w:ind w:right="-18"/>
              <w:rPr>
                <w:rFonts w:ascii="Angsana New" w:hAnsi="Angsana New"/>
                <w:i w:val="0"/>
                <w:sz w:val="24"/>
                <w:szCs w:val="24"/>
              </w:rPr>
            </w:pPr>
            <w:r w:rsidRPr="00411DBC">
              <w:rPr>
                <w:rFonts w:ascii="Angsana New" w:hAnsi="Angsana New"/>
                <w:i w:val="0"/>
                <w:iCs/>
                <w:sz w:val="24"/>
                <w:szCs w:val="24"/>
              </w:rPr>
              <w:t>-</w:t>
            </w:r>
          </w:p>
        </w:tc>
        <w:tc>
          <w:tcPr>
            <w:tcW w:w="236" w:type="dxa"/>
          </w:tcPr>
          <w:p w14:paraId="37329F97" w14:textId="77777777" w:rsidR="00BA2289" w:rsidRPr="00411DBC" w:rsidRDefault="00BA2289" w:rsidP="0095416B">
            <w:pPr>
              <w:pStyle w:val="Header"/>
              <w:ind w:right="-18"/>
              <w:rPr>
                <w:rFonts w:ascii="Angsana New" w:hAnsi="Angsana New"/>
                <w:i w:val="0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14:paraId="2C21300F" w14:textId="77777777" w:rsidR="00BA2289" w:rsidRPr="00411DBC" w:rsidRDefault="00BA2289" w:rsidP="0095416B">
            <w:pPr>
              <w:pStyle w:val="Header"/>
              <w:ind w:right="-18"/>
              <w:rPr>
                <w:rFonts w:ascii="Angsana New" w:hAnsi="Angsana New"/>
                <w:i w:val="0"/>
                <w:sz w:val="24"/>
                <w:szCs w:val="24"/>
              </w:rPr>
            </w:pPr>
            <w:r w:rsidRPr="00411DBC">
              <w:rPr>
                <w:rFonts w:ascii="Angsana New" w:hAnsi="Angsana New"/>
                <w:i w:val="0"/>
                <w:sz w:val="24"/>
                <w:szCs w:val="24"/>
              </w:rPr>
              <w:t>160</w:t>
            </w:r>
          </w:p>
        </w:tc>
      </w:tr>
      <w:tr w:rsidR="00315AE8" w:rsidRPr="00411DBC" w14:paraId="2BF0D7AD" w14:textId="77777777" w:rsidTr="0095416B">
        <w:trPr>
          <w:trHeight w:val="18"/>
        </w:trPr>
        <w:tc>
          <w:tcPr>
            <w:tcW w:w="2611" w:type="dxa"/>
            <w:shd w:val="clear" w:color="auto" w:fill="auto"/>
          </w:tcPr>
          <w:p w14:paraId="22391F88" w14:textId="77777777" w:rsidR="00315AE8" w:rsidRPr="00411DBC" w:rsidRDefault="00315AE8" w:rsidP="00315AE8">
            <w:pPr>
              <w:ind w:left="-98" w:right="-108"/>
              <w:rPr>
                <w:rFonts w:ascii="Angsana New" w:hAnsi="Angsana New"/>
                <w:sz w:val="24"/>
                <w:szCs w:val="24"/>
                <w:cs/>
              </w:rPr>
            </w:pPr>
            <w:r w:rsidRPr="00411DBC">
              <w:rPr>
                <w:rFonts w:ascii="Angsana New" w:hAnsi="Angsana New" w:hint="cs"/>
                <w:sz w:val="24"/>
                <w:szCs w:val="24"/>
                <w:cs/>
              </w:rPr>
              <w:t>เพิ่มขึ้นจากซื้อเงินลงทุนในบริษัทย่อย</w:t>
            </w:r>
          </w:p>
        </w:tc>
        <w:tc>
          <w:tcPr>
            <w:tcW w:w="1236" w:type="dxa"/>
            <w:tcBorders>
              <w:left w:val="nil"/>
            </w:tcBorders>
            <w:shd w:val="clear" w:color="auto" w:fill="auto"/>
            <w:vAlign w:val="center"/>
          </w:tcPr>
          <w:p w14:paraId="047B7B2D" w14:textId="1CAD271D" w:rsidR="00315AE8" w:rsidRPr="00411DBC" w:rsidRDefault="00315AE8" w:rsidP="00315AE8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  <w:cs/>
              </w:rPr>
              <w:t>450</w:t>
            </w:r>
            <w:r w:rsidRPr="00411DBC">
              <w:rPr>
                <w:rFonts w:ascii="Angsana New" w:hAnsi="Angsana New"/>
                <w:sz w:val="24"/>
                <w:szCs w:val="24"/>
              </w:rPr>
              <w:t>,</w:t>
            </w:r>
            <w:r w:rsidRPr="00411DBC">
              <w:rPr>
                <w:rFonts w:ascii="Angsana New" w:hAnsi="Angsana New"/>
                <w:sz w:val="24"/>
                <w:szCs w:val="24"/>
                <w:cs/>
              </w:rPr>
              <w:t>377</w:t>
            </w:r>
          </w:p>
        </w:tc>
        <w:tc>
          <w:tcPr>
            <w:tcW w:w="236" w:type="dxa"/>
          </w:tcPr>
          <w:p w14:paraId="10312DDD" w14:textId="77777777" w:rsidR="00315AE8" w:rsidRPr="00411DBC" w:rsidRDefault="00315AE8" w:rsidP="00315AE8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8"/>
                <w:szCs w:val="8"/>
              </w:rPr>
            </w:pPr>
          </w:p>
        </w:tc>
        <w:tc>
          <w:tcPr>
            <w:tcW w:w="1142" w:type="dxa"/>
            <w:shd w:val="clear" w:color="auto" w:fill="auto"/>
            <w:vAlign w:val="center"/>
          </w:tcPr>
          <w:p w14:paraId="49B939D2" w14:textId="6C494E4D" w:rsidR="00315AE8" w:rsidRPr="00411DBC" w:rsidRDefault="00315AE8" w:rsidP="00315AE8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</w:rPr>
              <w:t>318</w:t>
            </w:r>
          </w:p>
        </w:tc>
        <w:tc>
          <w:tcPr>
            <w:tcW w:w="236" w:type="dxa"/>
          </w:tcPr>
          <w:p w14:paraId="61EC1284" w14:textId="77777777" w:rsidR="00315AE8" w:rsidRPr="00411DBC" w:rsidRDefault="00315AE8" w:rsidP="00315AE8">
            <w:pPr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70" w:type="dxa"/>
            <w:vAlign w:val="center"/>
          </w:tcPr>
          <w:p w14:paraId="388F3B01" w14:textId="6AA9F208" w:rsidR="00315AE8" w:rsidRPr="00411DBC" w:rsidRDefault="00315AE8" w:rsidP="00315AE8">
            <w:pPr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937624">
              <w:rPr>
                <w:rFonts w:ascii="Angsana New" w:hAnsi="Angsana New"/>
                <w:sz w:val="24"/>
                <w:szCs w:val="24"/>
                <w:highlight w:val="yellow"/>
              </w:rPr>
              <w:t>16,500</w:t>
            </w:r>
          </w:p>
        </w:tc>
        <w:tc>
          <w:tcPr>
            <w:tcW w:w="236" w:type="dxa"/>
          </w:tcPr>
          <w:p w14:paraId="69D7622A" w14:textId="77777777" w:rsidR="00315AE8" w:rsidRPr="00411DBC" w:rsidRDefault="00315AE8" w:rsidP="00315AE8">
            <w:pPr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70" w:type="dxa"/>
            <w:shd w:val="clear" w:color="auto" w:fill="auto"/>
            <w:vAlign w:val="center"/>
          </w:tcPr>
          <w:p w14:paraId="06DDC612" w14:textId="4B865F27" w:rsidR="00315AE8" w:rsidRPr="00411DBC" w:rsidRDefault="00315AE8" w:rsidP="00315AE8">
            <w:pPr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937624">
              <w:rPr>
                <w:rFonts w:ascii="Angsana New" w:hAnsi="Angsana New"/>
                <w:sz w:val="24"/>
                <w:szCs w:val="24"/>
                <w:highlight w:val="yellow"/>
              </w:rPr>
              <w:t>2,518,046</w:t>
            </w:r>
          </w:p>
        </w:tc>
        <w:tc>
          <w:tcPr>
            <w:tcW w:w="236" w:type="dxa"/>
          </w:tcPr>
          <w:p w14:paraId="050447BB" w14:textId="77777777" w:rsidR="00315AE8" w:rsidRPr="00411DBC" w:rsidRDefault="00315AE8" w:rsidP="00315AE8">
            <w:pPr>
              <w:tabs>
                <w:tab w:val="left" w:pos="556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70" w:type="dxa"/>
            <w:vAlign w:val="center"/>
          </w:tcPr>
          <w:p w14:paraId="10408456" w14:textId="179CCE46" w:rsidR="00315AE8" w:rsidRPr="00411DBC" w:rsidRDefault="00315AE8" w:rsidP="00315AE8">
            <w:pPr>
              <w:tabs>
                <w:tab w:val="left" w:pos="556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36" w:type="dxa"/>
          </w:tcPr>
          <w:p w14:paraId="1621A1F3" w14:textId="77777777" w:rsidR="00315AE8" w:rsidRPr="00411DBC" w:rsidRDefault="00315AE8" w:rsidP="00315AE8">
            <w:pPr>
              <w:pStyle w:val="a0"/>
              <w:tabs>
                <w:tab w:val="left" w:pos="1062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270" w:type="dxa"/>
            <w:vAlign w:val="center"/>
          </w:tcPr>
          <w:p w14:paraId="234E9E6D" w14:textId="65E9AD31" w:rsidR="00315AE8" w:rsidRPr="00411DBC" w:rsidRDefault="00315AE8" w:rsidP="00315AE8">
            <w:pPr>
              <w:pStyle w:val="a0"/>
              <w:tabs>
                <w:tab w:val="left" w:pos="1062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  <w:r w:rsidRPr="00937624">
              <w:rPr>
                <w:rFonts w:ascii="Angsana New" w:hAnsi="Angsana New" w:cs="Angsana New"/>
                <w:sz w:val="24"/>
                <w:szCs w:val="24"/>
                <w:highlight w:val="yellow"/>
                <w:lang w:val="en-US"/>
              </w:rPr>
              <w:t>792</w:t>
            </w:r>
          </w:p>
        </w:tc>
        <w:tc>
          <w:tcPr>
            <w:tcW w:w="236" w:type="dxa"/>
          </w:tcPr>
          <w:p w14:paraId="1A208973" w14:textId="77777777" w:rsidR="00315AE8" w:rsidRPr="00411DBC" w:rsidRDefault="00315AE8" w:rsidP="00315AE8">
            <w:pPr>
              <w:pStyle w:val="a0"/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178" w:type="dxa"/>
            <w:vAlign w:val="center"/>
          </w:tcPr>
          <w:p w14:paraId="6D45D00D" w14:textId="0D718190" w:rsidR="00315AE8" w:rsidRPr="00411DBC" w:rsidRDefault="00315AE8" w:rsidP="00315AE8">
            <w:pPr>
              <w:pStyle w:val="a0"/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  <w:r w:rsidRPr="00937624">
              <w:rPr>
                <w:rFonts w:ascii="Angsana New" w:hAnsi="Angsana New" w:cstheme="minorBidi"/>
                <w:sz w:val="24"/>
                <w:szCs w:val="24"/>
                <w:highlight w:val="yellow"/>
                <w:lang w:val="en-US"/>
              </w:rPr>
              <w:t>249</w:t>
            </w:r>
          </w:p>
        </w:tc>
        <w:tc>
          <w:tcPr>
            <w:tcW w:w="236" w:type="dxa"/>
          </w:tcPr>
          <w:p w14:paraId="2A4B634F" w14:textId="77777777" w:rsidR="00315AE8" w:rsidRPr="00411DBC" w:rsidRDefault="00315AE8" w:rsidP="00315AE8">
            <w:pPr>
              <w:pStyle w:val="a0"/>
              <w:tabs>
                <w:tab w:val="left" w:pos="972"/>
                <w:tab w:val="left" w:pos="1152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190" w:type="dxa"/>
          </w:tcPr>
          <w:p w14:paraId="292D866C" w14:textId="280559BA" w:rsidR="00315AE8" w:rsidRPr="00411DBC" w:rsidRDefault="00315AE8" w:rsidP="00315AE8">
            <w:pPr>
              <w:pStyle w:val="Header"/>
              <w:ind w:right="-18"/>
              <w:rPr>
                <w:rFonts w:ascii="Angsana New" w:hAnsi="Angsana New"/>
                <w:i w:val="0"/>
                <w:sz w:val="24"/>
                <w:szCs w:val="24"/>
              </w:rPr>
            </w:pPr>
            <w:r w:rsidRPr="00937624">
              <w:rPr>
                <w:rFonts w:ascii="Angsana New" w:hAnsi="Angsana New"/>
                <w:i w:val="0"/>
                <w:iCs/>
                <w:sz w:val="24"/>
                <w:szCs w:val="24"/>
                <w:highlight w:val="yellow"/>
              </w:rPr>
              <w:t>1,487</w:t>
            </w:r>
          </w:p>
        </w:tc>
        <w:tc>
          <w:tcPr>
            <w:tcW w:w="236" w:type="dxa"/>
          </w:tcPr>
          <w:p w14:paraId="528AA3F7" w14:textId="77777777" w:rsidR="00315AE8" w:rsidRPr="00411DBC" w:rsidRDefault="00315AE8" w:rsidP="00315AE8">
            <w:pPr>
              <w:pStyle w:val="Header"/>
              <w:ind w:right="-18"/>
              <w:rPr>
                <w:rFonts w:ascii="Angsana New" w:hAnsi="Angsana New"/>
                <w:i w:val="0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14:paraId="2BC1268E" w14:textId="47EFBEB7" w:rsidR="00315AE8" w:rsidRPr="00411DBC" w:rsidRDefault="00315AE8" w:rsidP="00315AE8">
            <w:pPr>
              <w:pStyle w:val="Header"/>
              <w:ind w:right="-18"/>
              <w:rPr>
                <w:rFonts w:ascii="Angsana New" w:hAnsi="Angsana New"/>
                <w:i w:val="0"/>
                <w:sz w:val="24"/>
                <w:szCs w:val="24"/>
              </w:rPr>
            </w:pPr>
            <w:r w:rsidRPr="00937624">
              <w:rPr>
                <w:rFonts w:ascii="Angsana New" w:hAnsi="Angsana New"/>
                <w:i w:val="0"/>
                <w:sz w:val="24"/>
                <w:szCs w:val="24"/>
                <w:highlight w:val="yellow"/>
              </w:rPr>
              <w:t>2,987,769</w:t>
            </w:r>
          </w:p>
        </w:tc>
      </w:tr>
      <w:tr w:rsidR="00315AE8" w:rsidRPr="00411DBC" w14:paraId="2AB73913" w14:textId="77777777" w:rsidTr="0095416B">
        <w:trPr>
          <w:trHeight w:val="18"/>
        </w:trPr>
        <w:tc>
          <w:tcPr>
            <w:tcW w:w="2611" w:type="dxa"/>
            <w:shd w:val="clear" w:color="auto" w:fill="auto"/>
          </w:tcPr>
          <w:p w14:paraId="518EC344" w14:textId="77777777" w:rsidR="00315AE8" w:rsidRPr="00411DBC" w:rsidRDefault="00315AE8" w:rsidP="00315AE8">
            <w:pPr>
              <w:ind w:left="-98" w:right="-108"/>
              <w:rPr>
                <w:rFonts w:ascii="Angsana New" w:hAnsi="Angsana New"/>
                <w:sz w:val="24"/>
                <w:szCs w:val="24"/>
                <w:cs/>
              </w:rPr>
            </w:pPr>
            <w:r w:rsidRPr="00411DBC">
              <w:rPr>
                <w:rFonts w:ascii="Angsana New" w:hAnsi="Angsana New"/>
                <w:sz w:val="24"/>
                <w:szCs w:val="24"/>
                <w:cs/>
              </w:rPr>
              <w:t>จำหน่าย</w:t>
            </w:r>
          </w:p>
        </w:tc>
        <w:tc>
          <w:tcPr>
            <w:tcW w:w="1236" w:type="dxa"/>
            <w:tcBorders>
              <w:left w:val="nil"/>
            </w:tcBorders>
            <w:shd w:val="clear" w:color="auto" w:fill="auto"/>
            <w:vAlign w:val="center"/>
          </w:tcPr>
          <w:p w14:paraId="6CE5E31D" w14:textId="4B844A83" w:rsidR="00315AE8" w:rsidRPr="00411DBC" w:rsidRDefault="00315AE8" w:rsidP="00315AE8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</w:rPr>
              <w:t xml:space="preserve">-   </w:t>
            </w:r>
          </w:p>
        </w:tc>
        <w:tc>
          <w:tcPr>
            <w:tcW w:w="236" w:type="dxa"/>
          </w:tcPr>
          <w:p w14:paraId="4A46C074" w14:textId="77777777" w:rsidR="00315AE8" w:rsidRPr="00411DBC" w:rsidRDefault="00315AE8" w:rsidP="00315AE8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8"/>
                <w:szCs w:val="8"/>
              </w:rPr>
            </w:pPr>
          </w:p>
        </w:tc>
        <w:tc>
          <w:tcPr>
            <w:tcW w:w="1142" w:type="dxa"/>
            <w:shd w:val="clear" w:color="auto" w:fill="auto"/>
            <w:vAlign w:val="center"/>
          </w:tcPr>
          <w:p w14:paraId="1751F1CB" w14:textId="7455AF00" w:rsidR="00315AE8" w:rsidRPr="00411DBC" w:rsidRDefault="00315AE8" w:rsidP="00315AE8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</w:rPr>
              <w:t xml:space="preserve">-   </w:t>
            </w:r>
          </w:p>
        </w:tc>
        <w:tc>
          <w:tcPr>
            <w:tcW w:w="236" w:type="dxa"/>
          </w:tcPr>
          <w:p w14:paraId="3DB5AF72" w14:textId="77777777" w:rsidR="00315AE8" w:rsidRPr="00411DBC" w:rsidRDefault="00315AE8" w:rsidP="00315AE8">
            <w:pPr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70" w:type="dxa"/>
            <w:vAlign w:val="center"/>
          </w:tcPr>
          <w:p w14:paraId="7E1872D0" w14:textId="05447AB7" w:rsidR="00315AE8" w:rsidRPr="00411DBC" w:rsidRDefault="00315AE8" w:rsidP="00315AE8">
            <w:pPr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937624">
              <w:rPr>
                <w:rFonts w:ascii="Angsana New" w:hAnsi="Angsana New"/>
                <w:sz w:val="24"/>
                <w:szCs w:val="24"/>
                <w:highlight w:val="yellow"/>
              </w:rPr>
              <w:t>-</w:t>
            </w:r>
          </w:p>
        </w:tc>
        <w:tc>
          <w:tcPr>
            <w:tcW w:w="236" w:type="dxa"/>
          </w:tcPr>
          <w:p w14:paraId="0AF9A3EE" w14:textId="77777777" w:rsidR="00315AE8" w:rsidRPr="00411DBC" w:rsidRDefault="00315AE8" w:rsidP="00315AE8">
            <w:pPr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70" w:type="dxa"/>
            <w:shd w:val="clear" w:color="auto" w:fill="auto"/>
            <w:vAlign w:val="center"/>
          </w:tcPr>
          <w:p w14:paraId="2612996F" w14:textId="2573A753" w:rsidR="00315AE8" w:rsidRPr="00411DBC" w:rsidRDefault="00315AE8" w:rsidP="00315AE8">
            <w:pPr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937624">
              <w:rPr>
                <w:rFonts w:ascii="Angsana New" w:hAnsi="Angsana New"/>
                <w:sz w:val="24"/>
                <w:szCs w:val="24"/>
                <w:highlight w:val="yellow"/>
              </w:rPr>
              <w:t>-</w:t>
            </w:r>
          </w:p>
        </w:tc>
        <w:tc>
          <w:tcPr>
            <w:tcW w:w="236" w:type="dxa"/>
          </w:tcPr>
          <w:p w14:paraId="3295051A" w14:textId="77777777" w:rsidR="00315AE8" w:rsidRPr="00411DBC" w:rsidRDefault="00315AE8" w:rsidP="00315AE8">
            <w:pPr>
              <w:tabs>
                <w:tab w:val="left" w:pos="556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70" w:type="dxa"/>
            <w:vAlign w:val="center"/>
          </w:tcPr>
          <w:p w14:paraId="19F17EC1" w14:textId="11F0A3E5" w:rsidR="00315AE8" w:rsidRPr="00411DBC" w:rsidRDefault="00315AE8" w:rsidP="00315AE8">
            <w:pPr>
              <w:tabs>
                <w:tab w:val="left" w:pos="556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36" w:type="dxa"/>
          </w:tcPr>
          <w:p w14:paraId="60987074" w14:textId="77777777" w:rsidR="00315AE8" w:rsidRPr="00411DBC" w:rsidRDefault="00315AE8" w:rsidP="00315AE8">
            <w:pPr>
              <w:pStyle w:val="a0"/>
              <w:tabs>
                <w:tab w:val="left" w:pos="1062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270" w:type="dxa"/>
            <w:vAlign w:val="center"/>
          </w:tcPr>
          <w:p w14:paraId="531EF0C6" w14:textId="53A6636F" w:rsidR="00315AE8" w:rsidRPr="00411DBC" w:rsidRDefault="00315AE8" w:rsidP="00315AE8">
            <w:pPr>
              <w:pStyle w:val="a0"/>
              <w:tabs>
                <w:tab w:val="left" w:pos="1062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  <w:r w:rsidRPr="00411DBC">
              <w:rPr>
                <w:rFonts w:ascii="Angsana New" w:hAnsi="Angsana New" w:cs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236" w:type="dxa"/>
          </w:tcPr>
          <w:p w14:paraId="6507C594" w14:textId="77777777" w:rsidR="00315AE8" w:rsidRPr="00411DBC" w:rsidRDefault="00315AE8" w:rsidP="00315AE8">
            <w:pPr>
              <w:pStyle w:val="a0"/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178" w:type="dxa"/>
            <w:vAlign w:val="center"/>
          </w:tcPr>
          <w:p w14:paraId="76339CF3" w14:textId="3A641BF8" w:rsidR="00315AE8" w:rsidRPr="00411DBC" w:rsidRDefault="00315AE8" w:rsidP="00315AE8">
            <w:pPr>
              <w:pStyle w:val="a0"/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  <w:r w:rsidRPr="00411DBC">
              <w:rPr>
                <w:rFonts w:ascii="Angsana New" w:hAnsi="Angsana New" w:cs="Angsana New"/>
                <w:sz w:val="24"/>
                <w:szCs w:val="24"/>
                <w:lang w:val="en-US"/>
              </w:rPr>
              <w:t>(16,207)</w:t>
            </w:r>
          </w:p>
        </w:tc>
        <w:tc>
          <w:tcPr>
            <w:tcW w:w="236" w:type="dxa"/>
          </w:tcPr>
          <w:p w14:paraId="3518FC7B" w14:textId="77777777" w:rsidR="00315AE8" w:rsidRPr="00411DBC" w:rsidRDefault="00315AE8" w:rsidP="00315AE8">
            <w:pPr>
              <w:pStyle w:val="a0"/>
              <w:tabs>
                <w:tab w:val="left" w:pos="972"/>
                <w:tab w:val="left" w:pos="1152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190" w:type="dxa"/>
          </w:tcPr>
          <w:p w14:paraId="1A9ACB3C" w14:textId="4D281A13" w:rsidR="00315AE8" w:rsidRPr="00411DBC" w:rsidRDefault="00315AE8" w:rsidP="00315AE8">
            <w:pPr>
              <w:pStyle w:val="Header"/>
              <w:ind w:right="-18"/>
              <w:rPr>
                <w:rFonts w:ascii="Angsana New" w:hAnsi="Angsana New"/>
                <w:i w:val="0"/>
                <w:sz w:val="24"/>
                <w:szCs w:val="24"/>
              </w:rPr>
            </w:pPr>
            <w:r w:rsidRPr="00937624">
              <w:rPr>
                <w:rFonts w:ascii="Angsana New" w:hAnsi="Angsana New"/>
                <w:i w:val="0"/>
                <w:iCs/>
                <w:sz w:val="24"/>
                <w:szCs w:val="24"/>
              </w:rPr>
              <w:t>-</w:t>
            </w:r>
          </w:p>
        </w:tc>
        <w:tc>
          <w:tcPr>
            <w:tcW w:w="236" w:type="dxa"/>
          </w:tcPr>
          <w:p w14:paraId="3F737A63" w14:textId="77777777" w:rsidR="00315AE8" w:rsidRPr="00411DBC" w:rsidRDefault="00315AE8" w:rsidP="00315AE8">
            <w:pPr>
              <w:pStyle w:val="Header"/>
              <w:ind w:right="-18"/>
              <w:rPr>
                <w:rFonts w:ascii="Angsana New" w:hAnsi="Angsana New"/>
                <w:i w:val="0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14:paraId="4C2B0DA4" w14:textId="5B812CFA" w:rsidR="00315AE8" w:rsidRPr="00411DBC" w:rsidRDefault="00315AE8" w:rsidP="00315AE8">
            <w:pPr>
              <w:pStyle w:val="Header"/>
              <w:ind w:right="-18"/>
              <w:rPr>
                <w:rFonts w:ascii="Angsana New" w:hAnsi="Angsana New"/>
                <w:i w:val="0"/>
                <w:sz w:val="24"/>
                <w:szCs w:val="24"/>
              </w:rPr>
            </w:pPr>
            <w:r w:rsidRPr="00937624">
              <w:rPr>
                <w:rFonts w:ascii="Angsana New" w:hAnsi="Angsana New"/>
                <w:i w:val="0"/>
                <w:sz w:val="24"/>
                <w:szCs w:val="24"/>
                <w:highlight w:val="yellow"/>
              </w:rPr>
              <w:t>(16,207)</w:t>
            </w:r>
          </w:p>
        </w:tc>
      </w:tr>
      <w:tr w:rsidR="00BA2289" w:rsidRPr="00411DBC" w14:paraId="6334413A" w14:textId="77777777" w:rsidTr="0095416B">
        <w:trPr>
          <w:trHeight w:val="18"/>
        </w:trPr>
        <w:tc>
          <w:tcPr>
            <w:tcW w:w="2611" w:type="dxa"/>
            <w:shd w:val="clear" w:color="auto" w:fill="auto"/>
          </w:tcPr>
          <w:p w14:paraId="52156857" w14:textId="77777777" w:rsidR="00BA2289" w:rsidRPr="00411DBC" w:rsidRDefault="00BA2289" w:rsidP="0095416B">
            <w:pPr>
              <w:ind w:left="-98" w:right="-108"/>
              <w:rPr>
                <w:rFonts w:ascii="Angsana New" w:hAnsi="Angsana New"/>
                <w:sz w:val="24"/>
                <w:szCs w:val="24"/>
                <w:cs/>
              </w:rPr>
            </w:pPr>
            <w:r w:rsidRPr="00411DBC">
              <w:rPr>
                <w:rFonts w:ascii="Angsana New" w:hAnsi="Angsana New"/>
                <w:sz w:val="24"/>
                <w:szCs w:val="24"/>
                <w:cs/>
              </w:rPr>
              <w:t>ลดลงจากการขายบริษัทย่อย</w:t>
            </w:r>
          </w:p>
        </w:tc>
        <w:tc>
          <w:tcPr>
            <w:tcW w:w="1236" w:type="dxa"/>
            <w:tcBorders>
              <w:left w:val="nil"/>
            </w:tcBorders>
            <w:shd w:val="clear" w:color="auto" w:fill="auto"/>
            <w:vAlign w:val="center"/>
          </w:tcPr>
          <w:p w14:paraId="1A50B4AA" w14:textId="77777777" w:rsidR="00BA2289" w:rsidRPr="00411DBC" w:rsidRDefault="00BA2289" w:rsidP="0095416B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36" w:type="dxa"/>
          </w:tcPr>
          <w:p w14:paraId="252F962E" w14:textId="77777777" w:rsidR="00BA2289" w:rsidRPr="00411DBC" w:rsidRDefault="00BA2289" w:rsidP="0095416B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8"/>
                <w:szCs w:val="8"/>
              </w:rPr>
            </w:pPr>
          </w:p>
        </w:tc>
        <w:tc>
          <w:tcPr>
            <w:tcW w:w="1142" w:type="dxa"/>
            <w:shd w:val="clear" w:color="auto" w:fill="auto"/>
            <w:vAlign w:val="center"/>
          </w:tcPr>
          <w:p w14:paraId="2DA133EF" w14:textId="77777777" w:rsidR="00BA2289" w:rsidRPr="00411DBC" w:rsidRDefault="00BA2289" w:rsidP="0095416B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36" w:type="dxa"/>
          </w:tcPr>
          <w:p w14:paraId="1C522DC5" w14:textId="77777777" w:rsidR="00BA2289" w:rsidRPr="00411DBC" w:rsidRDefault="00BA2289" w:rsidP="0095416B">
            <w:pPr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70" w:type="dxa"/>
            <w:vAlign w:val="center"/>
          </w:tcPr>
          <w:p w14:paraId="17B29F28" w14:textId="77777777" w:rsidR="00BA2289" w:rsidRPr="00411DBC" w:rsidRDefault="00BA2289" w:rsidP="0095416B">
            <w:pPr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36" w:type="dxa"/>
          </w:tcPr>
          <w:p w14:paraId="3A908B09" w14:textId="77777777" w:rsidR="00BA2289" w:rsidRPr="00411DBC" w:rsidRDefault="00BA2289" w:rsidP="0095416B">
            <w:pPr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70" w:type="dxa"/>
            <w:shd w:val="clear" w:color="auto" w:fill="auto"/>
            <w:vAlign w:val="center"/>
          </w:tcPr>
          <w:p w14:paraId="5632B960" w14:textId="77777777" w:rsidR="00BA2289" w:rsidRPr="00411DBC" w:rsidRDefault="00BA2289" w:rsidP="0095416B">
            <w:pPr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36" w:type="dxa"/>
          </w:tcPr>
          <w:p w14:paraId="72FE814C" w14:textId="77777777" w:rsidR="00BA2289" w:rsidRPr="00411DBC" w:rsidRDefault="00BA2289" w:rsidP="0095416B">
            <w:pPr>
              <w:tabs>
                <w:tab w:val="left" w:pos="556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70" w:type="dxa"/>
            <w:vAlign w:val="center"/>
          </w:tcPr>
          <w:p w14:paraId="28B33041" w14:textId="77777777" w:rsidR="00BA2289" w:rsidRPr="00411DBC" w:rsidRDefault="00BA2289" w:rsidP="0095416B">
            <w:pPr>
              <w:tabs>
                <w:tab w:val="left" w:pos="556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36" w:type="dxa"/>
          </w:tcPr>
          <w:p w14:paraId="7D4EF9F6" w14:textId="77777777" w:rsidR="00BA2289" w:rsidRPr="00411DBC" w:rsidRDefault="00BA2289" w:rsidP="0095416B">
            <w:pPr>
              <w:pStyle w:val="a0"/>
              <w:tabs>
                <w:tab w:val="left" w:pos="1062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270" w:type="dxa"/>
            <w:vAlign w:val="center"/>
          </w:tcPr>
          <w:p w14:paraId="59D85617" w14:textId="77777777" w:rsidR="00BA2289" w:rsidRPr="00411DBC" w:rsidRDefault="00BA2289" w:rsidP="0095416B">
            <w:pPr>
              <w:pStyle w:val="a0"/>
              <w:tabs>
                <w:tab w:val="left" w:pos="1062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  <w:r w:rsidRPr="00411DBC">
              <w:rPr>
                <w:rFonts w:ascii="Angsana New" w:hAnsi="Angsana New" w:cs="Angsana New"/>
                <w:sz w:val="24"/>
                <w:szCs w:val="24"/>
                <w:lang w:val="en-US"/>
              </w:rPr>
              <w:t>(562)</w:t>
            </w:r>
          </w:p>
        </w:tc>
        <w:tc>
          <w:tcPr>
            <w:tcW w:w="236" w:type="dxa"/>
          </w:tcPr>
          <w:p w14:paraId="5B6B96C8" w14:textId="77777777" w:rsidR="00BA2289" w:rsidRPr="00411DBC" w:rsidRDefault="00BA2289" w:rsidP="0095416B">
            <w:pPr>
              <w:pStyle w:val="a0"/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178" w:type="dxa"/>
            <w:vAlign w:val="center"/>
          </w:tcPr>
          <w:p w14:paraId="49845C1C" w14:textId="77777777" w:rsidR="00BA2289" w:rsidRPr="00411DBC" w:rsidRDefault="00BA2289" w:rsidP="0095416B">
            <w:pPr>
              <w:pStyle w:val="a0"/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  <w:r w:rsidRPr="00411DBC">
              <w:rPr>
                <w:rFonts w:ascii="Angsana New" w:hAnsi="Angsana New" w:cs="Angsana New"/>
                <w:sz w:val="24"/>
                <w:szCs w:val="24"/>
                <w:lang w:val="en-US"/>
              </w:rPr>
              <w:t>(18,408)</w:t>
            </w:r>
          </w:p>
        </w:tc>
        <w:tc>
          <w:tcPr>
            <w:tcW w:w="236" w:type="dxa"/>
          </w:tcPr>
          <w:p w14:paraId="75CE75C3" w14:textId="77777777" w:rsidR="00BA2289" w:rsidRPr="00411DBC" w:rsidRDefault="00BA2289" w:rsidP="0095416B">
            <w:pPr>
              <w:pStyle w:val="a0"/>
              <w:tabs>
                <w:tab w:val="left" w:pos="972"/>
                <w:tab w:val="left" w:pos="1152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190" w:type="dxa"/>
            <w:tcBorders>
              <w:bottom w:val="single" w:sz="4" w:space="0" w:color="auto"/>
            </w:tcBorders>
          </w:tcPr>
          <w:p w14:paraId="0C88A0A5" w14:textId="77777777" w:rsidR="00BA2289" w:rsidRPr="00411DBC" w:rsidRDefault="00BA2289" w:rsidP="0095416B">
            <w:pPr>
              <w:pStyle w:val="Header"/>
              <w:ind w:right="-18"/>
              <w:rPr>
                <w:rFonts w:ascii="Angsana New" w:hAnsi="Angsana New"/>
                <w:i w:val="0"/>
                <w:sz w:val="24"/>
                <w:szCs w:val="24"/>
              </w:rPr>
            </w:pPr>
            <w:r w:rsidRPr="00411DBC">
              <w:rPr>
                <w:rFonts w:ascii="Angsana New" w:hAnsi="Angsana New"/>
                <w:i w:val="0"/>
                <w:iCs/>
                <w:sz w:val="24"/>
                <w:szCs w:val="24"/>
              </w:rPr>
              <w:t>-</w:t>
            </w:r>
          </w:p>
        </w:tc>
        <w:tc>
          <w:tcPr>
            <w:tcW w:w="236" w:type="dxa"/>
          </w:tcPr>
          <w:p w14:paraId="70879582" w14:textId="77777777" w:rsidR="00BA2289" w:rsidRPr="00411DBC" w:rsidRDefault="00BA2289" w:rsidP="0095416B">
            <w:pPr>
              <w:pStyle w:val="Header"/>
              <w:ind w:right="-18"/>
              <w:rPr>
                <w:rFonts w:ascii="Angsana New" w:hAnsi="Angsana New"/>
                <w:i w:val="0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14:paraId="1C7F8594" w14:textId="77777777" w:rsidR="00BA2289" w:rsidRPr="00411DBC" w:rsidRDefault="00BA2289" w:rsidP="0095416B">
            <w:pPr>
              <w:pStyle w:val="Header"/>
              <w:ind w:right="-18"/>
              <w:rPr>
                <w:rFonts w:ascii="Angsana New" w:hAnsi="Angsana New"/>
                <w:i w:val="0"/>
                <w:sz w:val="24"/>
                <w:szCs w:val="24"/>
              </w:rPr>
            </w:pPr>
            <w:r w:rsidRPr="00411DBC">
              <w:rPr>
                <w:rFonts w:ascii="Angsana New" w:hAnsi="Angsana New"/>
                <w:i w:val="0"/>
                <w:sz w:val="24"/>
                <w:szCs w:val="24"/>
              </w:rPr>
              <w:t>(18,970)</w:t>
            </w:r>
          </w:p>
        </w:tc>
      </w:tr>
      <w:tr w:rsidR="00315AE8" w:rsidRPr="00411DBC" w14:paraId="4D7E84FA" w14:textId="77777777" w:rsidTr="00B67EC3">
        <w:trPr>
          <w:trHeight w:val="18"/>
        </w:trPr>
        <w:tc>
          <w:tcPr>
            <w:tcW w:w="2611" w:type="dxa"/>
            <w:shd w:val="clear" w:color="auto" w:fill="auto"/>
            <w:vAlign w:val="center"/>
          </w:tcPr>
          <w:p w14:paraId="66B72C54" w14:textId="77777777" w:rsidR="00315AE8" w:rsidRPr="00411DBC" w:rsidRDefault="00315AE8" w:rsidP="00315AE8">
            <w:pPr>
              <w:ind w:left="-98" w:right="-108"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  <w:cs/>
              </w:rPr>
              <w:t xml:space="preserve">ณ วันที่ </w:t>
            </w:r>
            <w:r w:rsidRPr="00411DBC">
              <w:rPr>
                <w:rFonts w:ascii="Angsana New" w:hAnsi="Angsana New"/>
                <w:sz w:val="24"/>
                <w:szCs w:val="24"/>
              </w:rPr>
              <w:t xml:space="preserve">30 </w:t>
            </w:r>
            <w:r w:rsidRPr="00411DBC">
              <w:rPr>
                <w:rFonts w:ascii="Angsana New" w:hAnsi="Angsana New" w:hint="cs"/>
                <w:sz w:val="24"/>
                <w:szCs w:val="24"/>
                <w:cs/>
              </w:rPr>
              <w:t xml:space="preserve">มิถุนายน </w:t>
            </w:r>
            <w:r w:rsidRPr="00411DBC">
              <w:rPr>
                <w:rFonts w:ascii="Angsana New" w:hAnsi="Angsana New"/>
                <w:sz w:val="24"/>
                <w:szCs w:val="24"/>
              </w:rPr>
              <w:t>2566</w:t>
            </w:r>
          </w:p>
        </w:tc>
        <w:tc>
          <w:tcPr>
            <w:tcW w:w="12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C2C7FB0" w14:textId="261F80BE" w:rsidR="00315AE8" w:rsidRPr="00411DBC" w:rsidRDefault="00315AE8" w:rsidP="00315AE8">
            <w:pPr>
              <w:ind w:right="-51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</w:rPr>
              <w:t>593,699</w:t>
            </w:r>
          </w:p>
        </w:tc>
        <w:tc>
          <w:tcPr>
            <w:tcW w:w="236" w:type="dxa"/>
          </w:tcPr>
          <w:p w14:paraId="722B4F5D" w14:textId="77777777" w:rsidR="00315AE8" w:rsidRPr="00411DBC" w:rsidRDefault="00315AE8" w:rsidP="00315AE8">
            <w:pPr>
              <w:ind w:right="57"/>
              <w:jc w:val="right"/>
              <w:rPr>
                <w:rFonts w:ascii="Angsana New" w:hAnsi="Angsana New"/>
                <w:sz w:val="8"/>
                <w:szCs w:val="8"/>
              </w:rPr>
            </w:pPr>
          </w:p>
        </w:tc>
        <w:tc>
          <w:tcPr>
            <w:tcW w:w="11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290871E" w14:textId="48FA7817" w:rsidR="00315AE8" w:rsidRPr="00411DBC" w:rsidRDefault="00315AE8" w:rsidP="00315AE8">
            <w:pPr>
              <w:ind w:right="-60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</w:rPr>
              <w:t>438</w:t>
            </w:r>
          </w:p>
        </w:tc>
        <w:tc>
          <w:tcPr>
            <w:tcW w:w="236" w:type="dxa"/>
          </w:tcPr>
          <w:p w14:paraId="7D9C45C3" w14:textId="77777777" w:rsidR="00315AE8" w:rsidRPr="00411DBC" w:rsidRDefault="00315AE8" w:rsidP="00315AE8">
            <w:pPr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2D4F10" w14:textId="1AA202AD" w:rsidR="00315AE8" w:rsidRPr="00411DBC" w:rsidRDefault="00315AE8" w:rsidP="00315AE8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</w:rPr>
              <w:t>48,767</w:t>
            </w:r>
          </w:p>
        </w:tc>
        <w:tc>
          <w:tcPr>
            <w:tcW w:w="236" w:type="dxa"/>
          </w:tcPr>
          <w:p w14:paraId="383F0815" w14:textId="77777777" w:rsidR="00315AE8" w:rsidRPr="00411DBC" w:rsidRDefault="00315AE8" w:rsidP="00315AE8">
            <w:pPr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525DD6D" w14:textId="36AE9267" w:rsidR="00315AE8" w:rsidRPr="00411DBC" w:rsidRDefault="00315AE8" w:rsidP="00315AE8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</w:rPr>
              <w:t>2,610,52</w:t>
            </w:r>
            <w:r>
              <w:rPr>
                <w:rFonts w:ascii="Angsana New" w:hAnsi="Angsana New"/>
                <w:sz w:val="24"/>
                <w:szCs w:val="24"/>
              </w:rPr>
              <w:t>6</w:t>
            </w:r>
          </w:p>
        </w:tc>
        <w:tc>
          <w:tcPr>
            <w:tcW w:w="236" w:type="dxa"/>
          </w:tcPr>
          <w:p w14:paraId="78AC8998" w14:textId="77777777" w:rsidR="00315AE8" w:rsidRPr="00411DBC" w:rsidRDefault="00315AE8" w:rsidP="00315AE8">
            <w:pPr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E2774BF" w14:textId="64F14973" w:rsidR="00315AE8" w:rsidRPr="00411DBC" w:rsidRDefault="00315AE8" w:rsidP="00315AE8">
            <w:pPr>
              <w:pStyle w:val="a0"/>
              <w:tabs>
                <w:tab w:val="left" w:pos="1062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  <w:r w:rsidRPr="00411DBC">
              <w:rPr>
                <w:rFonts w:ascii="Angsana New" w:hAnsi="Angsana New" w:cs="Angsana New" w:hint="cs"/>
                <w:sz w:val="24"/>
                <w:szCs w:val="24"/>
                <w:cs/>
              </w:rPr>
              <w:t>4,533</w:t>
            </w:r>
          </w:p>
        </w:tc>
        <w:tc>
          <w:tcPr>
            <w:tcW w:w="236" w:type="dxa"/>
          </w:tcPr>
          <w:p w14:paraId="1AB685DA" w14:textId="77777777" w:rsidR="00315AE8" w:rsidRPr="00411DBC" w:rsidRDefault="00315AE8" w:rsidP="00315AE8">
            <w:pPr>
              <w:pStyle w:val="a0"/>
              <w:spacing w:line="240" w:lineRule="atLeast"/>
              <w:ind w:right="57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739B417" w14:textId="4B1C67D1" w:rsidR="00315AE8" w:rsidRPr="00411DBC" w:rsidRDefault="00315AE8" w:rsidP="00315AE8">
            <w:pPr>
              <w:pStyle w:val="a0"/>
              <w:tabs>
                <w:tab w:val="left" w:pos="1062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  <w:r w:rsidRPr="00937624">
              <w:rPr>
                <w:rFonts w:ascii="Angsana New" w:hAnsi="Angsana New" w:cs="Angsana New"/>
                <w:sz w:val="24"/>
                <w:szCs w:val="24"/>
                <w:highlight w:val="yellow"/>
                <w:lang w:val="en-US"/>
              </w:rPr>
              <w:t>6,970</w:t>
            </w:r>
          </w:p>
        </w:tc>
        <w:tc>
          <w:tcPr>
            <w:tcW w:w="236" w:type="dxa"/>
          </w:tcPr>
          <w:p w14:paraId="2BBEC387" w14:textId="77777777" w:rsidR="00315AE8" w:rsidRPr="00411DBC" w:rsidRDefault="00315AE8" w:rsidP="00315AE8">
            <w:pPr>
              <w:pStyle w:val="a0"/>
              <w:spacing w:line="240" w:lineRule="atLeast"/>
              <w:ind w:right="57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17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505FDE78" w14:textId="5154A15E" w:rsidR="00315AE8" w:rsidRPr="00411DBC" w:rsidRDefault="00315AE8" w:rsidP="00315AE8">
            <w:pPr>
              <w:pStyle w:val="a0"/>
              <w:spacing w:line="240" w:lineRule="atLeast"/>
              <w:ind w:right="-46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  <w:r w:rsidRPr="00937624">
              <w:rPr>
                <w:rFonts w:ascii="Angsana New" w:hAnsi="Angsana New" w:cs="Angsana New"/>
                <w:sz w:val="24"/>
                <w:szCs w:val="24"/>
                <w:highlight w:val="yellow"/>
                <w:lang w:val="en-US"/>
              </w:rPr>
              <w:t>57,939</w:t>
            </w:r>
          </w:p>
        </w:tc>
        <w:tc>
          <w:tcPr>
            <w:tcW w:w="236" w:type="dxa"/>
          </w:tcPr>
          <w:p w14:paraId="08E685ED" w14:textId="77777777" w:rsidR="00315AE8" w:rsidRPr="00411DBC" w:rsidRDefault="00315AE8" w:rsidP="00315AE8">
            <w:pPr>
              <w:pStyle w:val="a0"/>
              <w:spacing w:line="240" w:lineRule="atLeast"/>
              <w:ind w:right="-15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190" w:type="dxa"/>
            <w:tcBorders>
              <w:top w:val="single" w:sz="4" w:space="0" w:color="auto"/>
              <w:bottom w:val="single" w:sz="4" w:space="0" w:color="auto"/>
            </w:tcBorders>
          </w:tcPr>
          <w:p w14:paraId="0EAC90E5" w14:textId="6AC7806E" w:rsidR="00315AE8" w:rsidRPr="00411DBC" w:rsidRDefault="00315AE8" w:rsidP="00315AE8">
            <w:pPr>
              <w:pStyle w:val="a0"/>
              <w:spacing w:line="240" w:lineRule="atLeast"/>
              <w:ind w:right="-15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2,301</w:t>
            </w:r>
          </w:p>
        </w:tc>
        <w:tc>
          <w:tcPr>
            <w:tcW w:w="236" w:type="dxa"/>
          </w:tcPr>
          <w:p w14:paraId="0D3F52B9" w14:textId="77777777" w:rsidR="00315AE8" w:rsidRPr="00411DBC" w:rsidRDefault="00315AE8" w:rsidP="00315AE8">
            <w:pPr>
              <w:pStyle w:val="a0"/>
              <w:spacing w:line="240" w:lineRule="atLeast"/>
              <w:ind w:right="-15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1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51553928" w14:textId="73F318D5" w:rsidR="00315AE8" w:rsidRPr="00411DBC" w:rsidRDefault="00315AE8" w:rsidP="00315AE8">
            <w:pPr>
              <w:pStyle w:val="a0"/>
              <w:spacing w:line="240" w:lineRule="atLeast"/>
              <w:ind w:right="-15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  <w:r w:rsidRPr="00937624">
              <w:rPr>
                <w:rFonts w:ascii="Angsana New" w:hAnsi="Angsana New" w:cs="Angsana New"/>
                <w:sz w:val="24"/>
                <w:szCs w:val="24"/>
                <w:highlight w:val="yellow"/>
                <w:lang w:val="en-US"/>
              </w:rPr>
              <w:t>3,325,173</w:t>
            </w:r>
          </w:p>
        </w:tc>
      </w:tr>
      <w:tr w:rsidR="00BA2289" w:rsidRPr="00411DBC" w14:paraId="1E66EA8C" w14:textId="77777777" w:rsidTr="0095416B">
        <w:trPr>
          <w:trHeight w:val="409"/>
        </w:trPr>
        <w:tc>
          <w:tcPr>
            <w:tcW w:w="2611" w:type="dxa"/>
            <w:shd w:val="clear" w:color="auto" w:fill="auto"/>
            <w:vAlign w:val="center"/>
          </w:tcPr>
          <w:p w14:paraId="09C055AC" w14:textId="77777777" w:rsidR="00BA2289" w:rsidRPr="00411DBC" w:rsidRDefault="00BA2289" w:rsidP="0095416B">
            <w:pPr>
              <w:ind w:right="-108"/>
              <w:rPr>
                <w:rFonts w:ascii="Angsana New" w:hAnsi="Angsana New"/>
                <w:b/>
                <w:bCs/>
                <w:sz w:val="24"/>
                <w:szCs w:val="24"/>
                <w:u w:val="single"/>
                <w:cs/>
              </w:rPr>
            </w:pPr>
            <w:r w:rsidRPr="00411DBC">
              <w:rPr>
                <w:rFonts w:ascii="Angsana New" w:hAnsi="Angsana New"/>
                <w:b/>
                <w:bCs/>
                <w:sz w:val="24"/>
                <w:szCs w:val="24"/>
                <w:u w:val="single"/>
                <w:cs/>
              </w:rPr>
              <w:t>ค่าเสื่อมราคาสะสม</w:t>
            </w:r>
          </w:p>
        </w:tc>
        <w:tc>
          <w:tcPr>
            <w:tcW w:w="1236" w:type="dxa"/>
            <w:shd w:val="clear" w:color="auto" w:fill="auto"/>
            <w:vAlign w:val="center"/>
          </w:tcPr>
          <w:p w14:paraId="32A35BB6" w14:textId="77777777" w:rsidR="00BA2289" w:rsidRPr="00411DBC" w:rsidRDefault="00BA2289" w:rsidP="0095416B">
            <w:pPr>
              <w:ind w:right="57"/>
              <w:rPr>
                <w:rFonts w:ascii="Angsana New" w:hAnsi="Angsana New"/>
              </w:rPr>
            </w:pPr>
          </w:p>
        </w:tc>
        <w:tc>
          <w:tcPr>
            <w:tcW w:w="236" w:type="dxa"/>
            <w:vAlign w:val="center"/>
          </w:tcPr>
          <w:p w14:paraId="40021FBF" w14:textId="77777777" w:rsidR="00BA2289" w:rsidRPr="00411DBC" w:rsidRDefault="00BA2289" w:rsidP="0095416B">
            <w:pPr>
              <w:ind w:right="57"/>
              <w:rPr>
                <w:rFonts w:ascii="Angsana New" w:hAnsi="Angsana New"/>
                <w:sz w:val="8"/>
                <w:szCs w:val="8"/>
              </w:rPr>
            </w:pPr>
          </w:p>
        </w:tc>
        <w:tc>
          <w:tcPr>
            <w:tcW w:w="1142" w:type="dxa"/>
            <w:shd w:val="clear" w:color="auto" w:fill="auto"/>
            <w:vAlign w:val="center"/>
          </w:tcPr>
          <w:p w14:paraId="2C88B8EE" w14:textId="77777777" w:rsidR="00BA2289" w:rsidRPr="00411DBC" w:rsidRDefault="00BA2289" w:rsidP="0095416B">
            <w:pPr>
              <w:ind w:right="57"/>
              <w:rPr>
                <w:rFonts w:ascii="Angsana New" w:hAnsi="Angsana New"/>
              </w:rPr>
            </w:pPr>
          </w:p>
        </w:tc>
        <w:tc>
          <w:tcPr>
            <w:tcW w:w="236" w:type="dxa"/>
            <w:vAlign w:val="center"/>
          </w:tcPr>
          <w:p w14:paraId="142B546F" w14:textId="77777777" w:rsidR="00BA2289" w:rsidRPr="00411DBC" w:rsidRDefault="00BA2289" w:rsidP="0095416B">
            <w:pPr>
              <w:ind w:right="57"/>
              <w:rPr>
                <w:rFonts w:ascii="Angsana New" w:hAnsi="Angsana New"/>
              </w:rPr>
            </w:pPr>
          </w:p>
        </w:tc>
        <w:tc>
          <w:tcPr>
            <w:tcW w:w="1270" w:type="dxa"/>
            <w:vAlign w:val="center"/>
          </w:tcPr>
          <w:p w14:paraId="5D52F539" w14:textId="77777777" w:rsidR="00BA2289" w:rsidRPr="00411DBC" w:rsidRDefault="00BA2289" w:rsidP="0095416B">
            <w:pPr>
              <w:ind w:right="57"/>
              <w:rPr>
                <w:rFonts w:ascii="Angsana New" w:hAnsi="Angsana New"/>
              </w:rPr>
            </w:pPr>
          </w:p>
        </w:tc>
        <w:tc>
          <w:tcPr>
            <w:tcW w:w="236" w:type="dxa"/>
            <w:vAlign w:val="center"/>
          </w:tcPr>
          <w:p w14:paraId="52966FCF" w14:textId="77777777" w:rsidR="00BA2289" w:rsidRPr="00411DBC" w:rsidRDefault="00BA2289" w:rsidP="0095416B">
            <w:pPr>
              <w:ind w:right="57"/>
              <w:rPr>
                <w:rFonts w:ascii="Angsana New" w:hAnsi="Angsana New"/>
              </w:rPr>
            </w:pPr>
          </w:p>
        </w:tc>
        <w:tc>
          <w:tcPr>
            <w:tcW w:w="1270" w:type="dxa"/>
            <w:shd w:val="clear" w:color="auto" w:fill="auto"/>
            <w:vAlign w:val="center"/>
          </w:tcPr>
          <w:p w14:paraId="704C4BD0" w14:textId="77777777" w:rsidR="00BA2289" w:rsidRPr="00411DBC" w:rsidRDefault="00BA2289" w:rsidP="0095416B">
            <w:pPr>
              <w:ind w:right="57"/>
              <w:rPr>
                <w:rFonts w:ascii="Angsana New" w:hAnsi="Angsana New"/>
              </w:rPr>
            </w:pPr>
          </w:p>
        </w:tc>
        <w:tc>
          <w:tcPr>
            <w:tcW w:w="236" w:type="dxa"/>
            <w:vAlign w:val="center"/>
          </w:tcPr>
          <w:p w14:paraId="3A054ED1" w14:textId="77777777" w:rsidR="00BA2289" w:rsidRPr="00411DBC" w:rsidRDefault="00BA2289" w:rsidP="0095416B">
            <w:pPr>
              <w:ind w:right="57"/>
              <w:rPr>
                <w:rFonts w:ascii="Angsana New" w:hAnsi="Angsana New"/>
              </w:rPr>
            </w:pPr>
          </w:p>
        </w:tc>
        <w:tc>
          <w:tcPr>
            <w:tcW w:w="1270" w:type="dxa"/>
            <w:shd w:val="clear" w:color="auto" w:fill="auto"/>
            <w:vAlign w:val="center"/>
          </w:tcPr>
          <w:p w14:paraId="78AD8343" w14:textId="77777777" w:rsidR="00BA2289" w:rsidRPr="00411DBC" w:rsidRDefault="00BA2289" w:rsidP="0095416B">
            <w:pPr>
              <w:ind w:right="57"/>
              <w:rPr>
                <w:rFonts w:ascii="Angsana New" w:hAnsi="Angsana New"/>
              </w:rPr>
            </w:pPr>
          </w:p>
        </w:tc>
        <w:tc>
          <w:tcPr>
            <w:tcW w:w="236" w:type="dxa"/>
            <w:vAlign w:val="center"/>
          </w:tcPr>
          <w:p w14:paraId="33918B4A" w14:textId="77777777" w:rsidR="00BA2289" w:rsidRPr="00411DBC" w:rsidRDefault="00BA2289" w:rsidP="0095416B">
            <w:pPr>
              <w:pStyle w:val="a0"/>
              <w:spacing w:line="240" w:lineRule="atLeast"/>
              <w:ind w:right="57"/>
              <w:jc w:val="left"/>
              <w:rPr>
                <w:rFonts w:ascii="Angsana New" w:hAnsi="Angsana New" w:cs="Angsana New"/>
              </w:rPr>
            </w:pPr>
          </w:p>
        </w:tc>
        <w:tc>
          <w:tcPr>
            <w:tcW w:w="1270" w:type="dxa"/>
            <w:shd w:val="clear" w:color="auto" w:fill="auto"/>
            <w:vAlign w:val="center"/>
          </w:tcPr>
          <w:p w14:paraId="719969BA" w14:textId="77777777" w:rsidR="00BA2289" w:rsidRPr="00411DBC" w:rsidRDefault="00BA2289" w:rsidP="0095416B">
            <w:pPr>
              <w:pStyle w:val="a0"/>
              <w:spacing w:line="240" w:lineRule="atLeast"/>
              <w:ind w:right="57"/>
              <w:jc w:val="left"/>
              <w:rPr>
                <w:rFonts w:ascii="Angsana New" w:hAnsi="Angsana New" w:cs="Angsana New"/>
                <w:cs/>
              </w:rPr>
            </w:pPr>
          </w:p>
        </w:tc>
        <w:tc>
          <w:tcPr>
            <w:tcW w:w="236" w:type="dxa"/>
            <w:vAlign w:val="center"/>
          </w:tcPr>
          <w:p w14:paraId="2579E83A" w14:textId="77777777" w:rsidR="00BA2289" w:rsidRPr="00411DBC" w:rsidRDefault="00BA2289" w:rsidP="0095416B">
            <w:pPr>
              <w:pStyle w:val="a0"/>
              <w:spacing w:line="240" w:lineRule="atLeast"/>
              <w:ind w:right="57"/>
              <w:jc w:val="left"/>
              <w:rPr>
                <w:rFonts w:ascii="Angsana New" w:hAnsi="Angsana New" w:cs="Angsana New"/>
                <w:cs/>
              </w:rPr>
            </w:pPr>
          </w:p>
        </w:tc>
        <w:tc>
          <w:tcPr>
            <w:tcW w:w="1178" w:type="dxa"/>
            <w:shd w:val="clear" w:color="auto" w:fill="auto"/>
            <w:vAlign w:val="center"/>
          </w:tcPr>
          <w:p w14:paraId="50CEC306" w14:textId="77777777" w:rsidR="00BA2289" w:rsidRPr="00411DBC" w:rsidRDefault="00BA2289" w:rsidP="0095416B">
            <w:pPr>
              <w:pStyle w:val="a0"/>
              <w:spacing w:line="240" w:lineRule="atLeast"/>
              <w:ind w:right="57"/>
              <w:jc w:val="left"/>
              <w:rPr>
                <w:rFonts w:ascii="Angsana New" w:hAnsi="Angsana New" w:cs="Angsana New"/>
                <w:cs/>
              </w:rPr>
            </w:pPr>
          </w:p>
        </w:tc>
        <w:tc>
          <w:tcPr>
            <w:tcW w:w="236" w:type="dxa"/>
            <w:vAlign w:val="center"/>
          </w:tcPr>
          <w:p w14:paraId="271CA1BC" w14:textId="77777777" w:rsidR="00BA2289" w:rsidRPr="00411DBC" w:rsidRDefault="00BA2289" w:rsidP="0095416B">
            <w:pPr>
              <w:pStyle w:val="a0"/>
              <w:spacing w:line="240" w:lineRule="atLeast"/>
              <w:ind w:right="-15"/>
              <w:jc w:val="left"/>
              <w:rPr>
                <w:rFonts w:ascii="Angsana New" w:hAnsi="Angsana New" w:cs="Angsana New"/>
              </w:rPr>
            </w:pPr>
          </w:p>
        </w:tc>
        <w:tc>
          <w:tcPr>
            <w:tcW w:w="1190" w:type="dxa"/>
            <w:tcBorders>
              <w:top w:val="single" w:sz="4" w:space="0" w:color="auto"/>
            </w:tcBorders>
          </w:tcPr>
          <w:p w14:paraId="107579FF" w14:textId="77777777" w:rsidR="00BA2289" w:rsidRPr="00411DBC" w:rsidRDefault="00BA2289" w:rsidP="0095416B">
            <w:pPr>
              <w:pStyle w:val="a0"/>
              <w:spacing w:line="240" w:lineRule="atLeast"/>
              <w:ind w:right="-15"/>
              <w:jc w:val="left"/>
              <w:rPr>
                <w:rFonts w:ascii="Angsana New" w:hAnsi="Angsana New" w:cs="Angsana New"/>
                <w:cs/>
              </w:rPr>
            </w:pPr>
          </w:p>
        </w:tc>
        <w:tc>
          <w:tcPr>
            <w:tcW w:w="236" w:type="dxa"/>
          </w:tcPr>
          <w:p w14:paraId="05D5F72B" w14:textId="77777777" w:rsidR="00BA2289" w:rsidRPr="00411DBC" w:rsidRDefault="00BA2289" w:rsidP="0095416B">
            <w:pPr>
              <w:pStyle w:val="a0"/>
              <w:spacing w:line="240" w:lineRule="atLeast"/>
              <w:ind w:right="-15"/>
              <w:jc w:val="left"/>
              <w:rPr>
                <w:rFonts w:ascii="Angsana New" w:hAnsi="Angsana New" w:cs="Angsana New"/>
                <w:cs/>
              </w:rPr>
            </w:pPr>
          </w:p>
        </w:tc>
        <w:tc>
          <w:tcPr>
            <w:tcW w:w="1190" w:type="dxa"/>
            <w:shd w:val="clear" w:color="auto" w:fill="auto"/>
            <w:vAlign w:val="center"/>
          </w:tcPr>
          <w:p w14:paraId="7C77E3B1" w14:textId="77777777" w:rsidR="00BA2289" w:rsidRPr="00411DBC" w:rsidRDefault="00BA2289" w:rsidP="0095416B">
            <w:pPr>
              <w:pStyle w:val="a0"/>
              <w:spacing w:line="240" w:lineRule="atLeast"/>
              <w:ind w:right="-15"/>
              <w:jc w:val="left"/>
              <w:rPr>
                <w:rFonts w:ascii="Angsana New" w:hAnsi="Angsana New" w:cs="Angsana New"/>
                <w:cs/>
              </w:rPr>
            </w:pPr>
          </w:p>
        </w:tc>
      </w:tr>
      <w:tr w:rsidR="00BA2289" w:rsidRPr="00411DBC" w14:paraId="13CBB594" w14:textId="77777777" w:rsidTr="0095416B">
        <w:trPr>
          <w:trHeight w:val="18"/>
        </w:trPr>
        <w:tc>
          <w:tcPr>
            <w:tcW w:w="2611" w:type="dxa"/>
            <w:shd w:val="clear" w:color="auto" w:fill="auto"/>
          </w:tcPr>
          <w:p w14:paraId="6D40D067" w14:textId="77777777" w:rsidR="00BA2289" w:rsidRPr="00411DBC" w:rsidRDefault="00BA2289" w:rsidP="0095416B">
            <w:pPr>
              <w:ind w:left="-98" w:right="-108"/>
              <w:rPr>
                <w:rFonts w:ascii="Angsana New" w:hAnsi="Angsana New"/>
                <w:sz w:val="24"/>
                <w:szCs w:val="24"/>
                <w:cs/>
              </w:rPr>
            </w:pPr>
            <w:r w:rsidRPr="00411DBC">
              <w:rPr>
                <w:rFonts w:ascii="Angsana New" w:hAnsi="Angsana New"/>
                <w:sz w:val="24"/>
                <w:szCs w:val="24"/>
                <w:cs/>
              </w:rPr>
              <w:t xml:space="preserve">ณ วันที่ </w:t>
            </w:r>
            <w:r w:rsidRPr="00411DBC">
              <w:rPr>
                <w:rFonts w:ascii="Angsana New" w:hAnsi="Angsana New"/>
                <w:sz w:val="24"/>
                <w:szCs w:val="24"/>
              </w:rPr>
              <w:t xml:space="preserve">31 </w:t>
            </w:r>
            <w:r w:rsidRPr="00411DBC">
              <w:rPr>
                <w:rFonts w:ascii="Angsana New" w:hAnsi="Angsana New"/>
                <w:sz w:val="24"/>
                <w:szCs w:val="24"/>
                <w:cs/>
              </w:rPr>
              <w:t xml:space="preserve">ธันวาคม </w:t>
            </w:r>
            <w:r w:rsidRPr="00411DBC">
              <w:rPr>
                <w:rFonts w:ascii="Angsana New" w:hAnsi="Angsana New"/>
                <w:sz w:val="24"/>
                <w:szCs w:val="24"/>
              </w:rPr>
              <w:t>2565</w:t>
            </w:r>
          </w:p>
        </w:tc>
        <w:tc>
          <w:tcPr>
            <w:tcW w:w="1236" w:type="dxa"/>
            <w:shd w:val="clear" w:color="auto" w:fill="auto"/>
          </w:tcPr>
          <w:p w14:paraId="6A87ED8F" w14:textId="77777777" w:rsidR="00BA2289" w:rsidRPr="00411DBC" w:rsidRDefault="00BA2289" w:rsidP="0095416B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36" w:type="dxa"/>
          </w:tcPr>
          <w:p w14:paraId="7BB187BF" w14:textId="77777777" w:rsidR="00BA2289" w:rsidRPr="00411DBC" w:rsidRDefault="00BA2289" w:rsidP="0095416B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8"/>
                <w:szCs w:val="8"/>
              </w:rPr>
            </w:pPr>
          </w:p>
        </w:tc>
        <w:tc>
          <w:tcPr>
            <w:tcW w:w="1142" w:type="dxa"/>
            <w:shd w:val="clear" w:color="auto" w:fill="auto"/>
          </w:tcPr>
          <w:p w14:paraId="64B1B3CE" w14:textId="77777777" w:rsidR="00BA2289" w:rsidRPr="00411DBC" w:rsidRDefault="00BA2289" w:rsidP="0095416B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</w:rPr>
              <w:t>(27)</w:t>
            </w:r>
          </w:p>
        </w:tc>
        <w:tc>
          <w:tcPr>
            <w:tcW w:w="236" w:type="dxa"/>
          </w:tcPr>
          <w:p w14:paraId="104BC4C6" w14:textId="77777777" w:rsidR="00BA2289" w:rsidRPr="00411DBC" w:rsidRDefault="00BA2289" w:rsidP="0095416B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70" w:type="dxa"/>
          </w:tcPr>
          <w:p w14:paraId="45C898BA" w14:textId="77777777" w:rsidR="00BA2289" w:rsidRPr="00411DBC" w:rsidRDefault="00BA2289" w:rsidP="0095416B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</w:rPr>
              <w:t>(4,390)</w:t>
            </w:r>
          </w:p>
        </w:tc>
        <w:tc>
          <w:tcPr>
            <w:tcW w:w="236" w:type="dxa"/>
          </w:tcPr>
          <w:p w14:paraId="3B97E546" w14:textId="77777777" w:rsidR="00BA2289" w:rsidRPr="00411DBC" w:rsidRDefault="00BA2289" w:rsidP="0095416B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70" w:type="dxa"/>
            <w:shd w:val="clear" w:color="auto" w:fill="auto"/>
          </w:tcPr>
          <w:p w14:paraId="4D436FC4" w14:textId="77777777" w:rsidR="00BA2289" w:rsidRPr="00411DBC" w:rsidRDefault="00BA2289" w:rsidP="0095416B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</w:rPr>
              <w:t>(40,980)</w:t>
            </w:r>
          </w:p>
        </w:tc>
        <w:tc>
          <w:tcPr>
            <w:tcW w:w="236" w:type="dxa"/>
          </w:tcPr>
          <w:p w14:paraId="2F239B07" w14:textId="77777777" w:rsidR="00BA2289" w:rsidRPr="00411DBC" w:rsidRDefault="00BA2289" w:rsidP="0095416B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70" w:type="dxa"/>
            <w:shd w:val="clear" w:color="auto" w:fill="auto"/>
          </w:tcPr>
          <w:p w14:paraId="03FF39CF" w14:textId="77777777" w:rsidR="00BA2289" w:rsidRPr="00411DBC" w:rsidRDefault="00BA2289" w:rsidP="0095416B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</w:rPr>
              <w:t>(3,631)</w:t>
            </w:r>
          </w:p>
        </w:tc>
        <w:tc>
          <w:tcPr>
            <w:tcW w:w="236" w:type="dxa"/>
          </w:tcPr>
          <w:p w14:paraId="71595AA4" w14:textId="77777777" w:rsidR="00BA2289" w:rsidRPr="00411DBC" w:rsidRDefault="00BA2289" w:rsidP="0095416B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270" w:type="dxa"/>
            <w:shd w:val="clear" w:color="auto" w:fill="auto"/>
          </w:tcPr>
          <w:p w14:paraId="0BF7385F" w14:textId="77777777" w:rsidR="00BA2289" w:rsidRPr="00411DBC" w:rsidRDefault="00BA2289" w:rsidP="0095416B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  <w:r w:rsidRPr="00411DBC">
              <w:rPr>
                <w:rFonts w:ascii="Angsana New" w:hAnsi="Angsana New" w:cs="Angsana New"/>
                <w:sz w:val="24"/>
                <w:szCs w:val="24"/>
                <w:lang w:val="en-US"/>
              </w:rPr>
              <w:t>(5,070)</w:t>
            </w:r>
          </w:p>
        </w:tc>
        <w:tc>
          <w:tcPr>
            <w:tcW w:w="236" w:type="dxa"/>
          </w:tcPr>
          <w:p w14:paraId="263A527B" w14:textId="77777777" w:rsidR="00BA2289" w:rsidRPr="00411DBC" w:rsidRDefault="00BA2289" w:rsidP="0095416B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178" w:type="dxa"/>
            <w:shd w:val="clear" w:color="auto" w:fill="auto"/>
          </w:tcPr>
          <w:p w14:paraId="267AF47A" w14:textId="0D591844" w:rsidR="00BA2289" w:rsidRPr="00411DBC" w:rsidRDefault="00BA2289" w:rsidP="0095416B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  <w:r w:rsidRPr="00411DBC">
              <w:rPr>
                <w:rFonts w:ascii="Angsana New" w:hAnsi="Angsana New" w:cs="Angsana New"/>
                <w:sz w:val="24"/>
                <w:szCs w:val="24"/>
                <w:lang w:val="en-US"/>
              </w:rPr>
              <w:t>(23,7</w:t>
            </w:r>
            <w:r w:rsidR="00C701BF" w:rsidRPr="00411DBC">
              <w:rPr>
                <w:rFonts w:ascii="Angsana New" w:hAnsi="Angsana New" w:cs="Angsana New"/>
                <w:sz w:val="24"/>
                <w:szCs w:val="24"/>
                <w:lang w:val="en-US"/>
              </w:rPr>
              <w:t>11</w:t>
            </w:r>
            <w:r w:rsidRPr="00411DBC">
              <w:rPr>
                <w:rFonts w:ascii="Angsana New" w:hAnsi="Angsana New" w:cs="Angsana New"/>
                <w:sz w:val="24"/>
                <w:szCs w:val="24"/>
                <w:lang w:val="en-US"/>
              </w:rPr>
              <w:t>)</w:t>
            </w:r>
          </w:p>
        </w:tc>
        <w:tc>
          <w:tcPr>
            <w:tcW w:w="236" w:type="dxa"/>
          </w:tcPr>
          <w:p w14:paraId="5601C436" w14:textId="77777777" w:rsidR="00BA2289" w:rsidRPr="00411DBC" w:rsidRDefault="00BA2289" w:rsidP="0095416B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190" w:type="dxa"/>
          </w:tcPr>
          <w:p w14:paraId="1CD127EE" w14:textId="77777777" w:rsidR="00BA2289" w:rsidRPr="00411DBC" w:rsidRDefault="00BA2289" w:rsidP="0095416B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  <w:r w:rsidRPr="00411DBC">
              <w:rPr>
                <w:rFonts w:ascii="Angsana New" w:hAnsi="Angsana New"/>
                <w:i/>
                <w:iCs/>
                <w:sz w:val="24"/>
                <w:szCs w:val="24"/>
              </w:rPr>
              <w:t>-</w:t>
            </w:r>
          </w:p>
        </w:tc>
        <w:tc>
          <w:tcPr>
            <w:tcW w:w="236" w:type="dxa"/>
          </w:tcPr>
          <w:p w14:paraId="1EF5A6E9" w14:textId="77777777" w:rsidR="00BA2289" w:rsidRPr="00411DBC" w:rsidRDefault="00BA2289" w:rsidP="0095416B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190" w:type="dxa"/>
            <w:shd w:val="clear" w:color="auto" w:fill="auto"/>
          </w:tcPr>
          <w:p w14:paraId="5110FD21" w14:textId="63B2830B" w:rsidR="00BA2289" w:rsidRPr="00411DBC" w:rsidRDefault="00BA2289" w:rsidP="0095416B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  <w:r w:rsidRPr="00411DBC">
              <w:rPr>
                <w:rFonts w:ascii="Angsana New" w:hAnsi="Angsana New" w:cs="Angsana New"/>
                <w:sz w:val="24"/>
                <w:szCs w:val="24"/>
                <w:lang w:val="en-US"/>
              </w:rPr>
              <w:t>(77,80</w:t>
            </w:r>
            <w:r w:rsidR="00C701BF" w:rsidRPr="00411DBC">
              <w:rPr>
                <w:rFonts w:ascii="Angsana New" w:hAnsi="Angsana New" w:cs="Angsana New"/>
                <w:sz w:val="24"/>
                <w:szCs w:val="24"/>
                <w:lang w:val="en-US"/>
              </w:rPr>
              <w:t>9</w:t>
            </w:r>
            <w:r w:rsidRPr="00411DBC">
              <w:rPr>
                <w:rFonts w:ascii="Angsana New" w:hAnsi="Angsana New" w:cs="Angsana New"/>
                <w:sz w:val="24"/>
                <w:szCs w:val="24"/>
                <w:lang w:val="en-US"/>
              </w:rPr>
              <w:t>)</w:t>
            </w:r>
          </w:p>
        </w:tc>
      </w:tr>
      <w:tr w:rsidR="00315AE8" w:rsidRPr="00411DBC" w14:paraId="1C26E2B3" w14:textId="77777777" w:rsidTr="007268EB">
        <w:trPr>
          <w:trHeight w:val="18"/>
        </w:trPr>
        <w:tc>
          <w:tcPr>
            <w:tcW w:w="2611" w:type="dxa"/>
            <w:shd w:val="clear" w:color="auto" w:fill="auto"/>
            <w:vAlign w:val="center"/>
          </w:tcPr>
          <w:p w14:paraId="300BE267" w14:textId="414BEFAC" w:rsidR="00315AE8" w:rsidRPr="00411DBC" w:rsidRDefault="00315AE8" w:rsidP="00315AE8">
            <w:pPr>
              <w:ind w:left="-98" w:right="-108"/>
              <w:rPr>
                <w:rFonts w:ascii="Angsana New" w:hAnsi="Angsana New"/>
                <w:sz w:val="24"/>
                <w:szCs w:val="24"/>
                <w:cs/>
              </w:rPr>
            </w:pPr>
            <w:r w:rsidRPr="00411DBC">
              <w:rPr>
                <w:rFonts w:ascii="Angsana New" w:hAnsi="Angsana New"/>
                <w:sz w:val="24"/>
                <w:szCs w:val="24"/>
                <w:cs/>
              </w:rPr>
              <w:t>เพิ่มขึ้นจากซื้อเงินลงทุนในบริษัทย่อย</w:t>
            </w:r>
          </w:p>
        </w:tc>
        <w:tc>
          <w:tcPr>
            <w:tcW w:w="1236" w:type="dxa"/>
            <w:shd w:val="clear" w:color="auto" w:fill="auto"/>
          </w:tcPr>
          <w:p w14:paraId="52F95C96" w14:textId="184C13A9" w:rsidR="00315AE8" w:rsidRPr="00411DBC" w:rsidRDefault="00315AE8" w:rsidP="00315AE8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36" w:type="dxa"/>
          </w:tcPr>
          <w:p w14:paraId="4361D829" w14:textId="77777777" w:rsidR="00315AE8" w:rsidRPr="00411DBC" w:rsidRDefault="00315AE8" w:rsidP="00315AE8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8"/>
                <w:szCs w:val="8"/>
              </w:rPr>
            </w:pPr>
          </w:p>
        </w:tc>
        <w:tc>
          <w:tcPr>
            <w:tcW w:w="1142" w:type="dxa"/>
            <w:shd w:val="clear" w:color="auto" w:fill="auto"/>
          </w:tcPr>
          <w:p w14:paraId="1BAE656D" w14:textId="06EC5DF7" w:rsidR="00315AE8" w:rsidRPr="00B67EC3" w:rsidRDefault="00315AE8" w:rsidP="00315AE8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  <w:highlight w:val="yellow"/>
              </w:rPr>
            </w:pPr>
            <w:r w:rsidRPr="00411DBC">
              <w:rPr>
                <w:rFonts w:ascii="Angsana New" w:hAnsi="Angsana New"/>
                <w:sz w:val="24"/>
                <w:szCs w:val="24"/>
              </w:rPr>
              <w:t>(</w:t>
            </w:r>
            <w:r>
              <w:rPr>
                <w:rFonts w:ascii="Angsana New" w:hAnsi="Angsana New"/>
                <w:sz w:val="24"/>
                <w:szCs w:val="24"/>
              </w:rPr>
              <w:t>217</w:t>
            </w:r>
            <w:r w:rsidRPr="00411DBC"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236" w:type="dxa"/>
          </w:tcPr>
          <w:p w14:paraId="0C75D9D9" w14:textId="77777777" w:rsidR="00315AE8" w:rsidRPr="00B67EC3" w:rsidRDefault="00315AE8" w:rsidP="00315AE8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  <w:highlight w:val="yellow"/>
              </w:rPr>
            </w:pPr>
          </w:p>
        </w:tc>
        <w:tc>
          <w:tcPr>
            <w:tcW w:w="1270" w:type="dxa"/>
          </w:tcPr>
          <w:p w14:paraId="203305BE" w14:textId="2FC30BFB" w:rsidR="00315AE8" w:rsidRPr="00B67EC3" w:rsidRDefault="00315AE8" w:rsidP="00315AE8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  <w:highlight w:val="yellow"/>
              </w:rPr>
            </w:pPr>
            <w:r w:rsidRPr="00937624">
              <w:rPr>
                <w:rFonts w:ascii="Angsana New" w:hAnsi="Angsana New"/>
                <w:sz w:val="24"/>
                <w:szCs w:val="24"/>
                <w:highlight w:val="yellow"/>
              </w:rPr>
              <w:t>(7,751)</w:t>
            </w:r>
          </w:p>
        </w:tc>
        <w:tc>
          <w:tcPr>
            <w:tcW w:w="236" w:type="dxa"/>
          </w:tcPr>
          <w:p w14:paraId="60700E6E" w14:textId="77777777" w:rsidR="00315AE8" w:rsidRPr="00B67EC3" w:rsidRDefault="00315AE8" w:rsidP="00315AE8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  <w:highlight w:val="yellow"/>
              </w:rPr>
            </w:pPr>
          </w:p>
        </w:tc>
        <w:tc>
          <w:tcPr>
            <w:tcW w:w="1270" w:type="dxa"/>
            <w:shd w:val="clear" w:color="auto" w:fill="auto"/>
          </w:tcPr>
          <w:p w14:paraId="45E68BF2" w14:textId="2B7B3671" w:rsidR="00315AE8" w:rsidRPr="00B67EC3" w:rsidRDefault="00315AE8" w:rsidP="00315AE8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  <w:highlight w:val="yellow"/>
              </w:rPr>
            </w:pPr>
            <w:r w:rsidRPr="00937624">
              <w:rPr>
                <w:rFonts w:ascii="Angsana New" w:hAnsi="Angsana New"/>
                <w:sz w:val="24"/>
                <w:szCs w:val="24"/>
                <w:highlight w:val="yellow"/>
              </w:rPr>
              <w:t>(1,098,065)</w:t>
            </w:r>
          </w:p>
        </w:tc>
        <w:tc>
          <w:tcPr>
            <w:tcW w:w="236" w:type="dxa"/>
          </w:tcPr>
          <w:p w14:paraId="389391AA" w14:textId="77777777" w:rsidR="00315AE8" w:rsidRPr="00411DBC" w:rsidRDefault="00315AE8" w:rsidP="00315AE8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70" w:type="dxa"/>
            <w:shd w:val="clear" w:color="auto" w:fill="auto"/>
          </w:tcPr>
          <w:p w14:paraId="1047FCEE" w14:textId="45A2469F" w:rsidR="00315AE8" w:rsidRPr="00411DBC" w:rsidRDefault="00315AE8" w:rsidP="00315AE8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36" w:type="dxa"/>
          </w:tcPr>
          <w:p w14:paraId="34BEE598" w14:textId="77777777" w:rsidR="00315AE8" w:rsidRPr="00411DBC" w:rsidRDefault="00315AE8" w:rsidP="00315AE8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270" w:type="dxa"/>
            <w:shd w:val="clear" w:color="auto" w:fill="auto"/>
          </w:tcPr>
          <w:p w14:paraId="1A7AB55D" w14:textId="1BE2C424" w:rsidR="00315AE8" w:rsidRPr="00B67EC3" w:rsidRDefault="00315AE8" w:rsidP="00315AE8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highlight w:val="yellow"/>
                <w:lang w:val="en-US"/>
              </w:rPr>
            </w:pPr>
            <w:r w:rsidRPr="00937624">
              <w:rPr>
                <w:rFonts w:ascii="Angsana New" w:hAnsi="Angsana New" w:cs="Angsana New"/>
                <w:sz w:val="24"/>
                <w:szCs w:val="24"/>
                <w:highlight w:val="yellow"/>
                <w:lang w:val="en-US"/>
              </w:rPr>
              <w:t>(369)</w:t>
            </w:r>
          </w:p>
        </w:tc>
        <w:tc>
          <w:tcPr>
            <w:tcW w:w="236" w:type="dxa"/>
          </w:tcPr>
          <w:p w14:paraId="708C6CA6" w14:textId="77777777" w:rsidR="00315AE8" w:rsidRPr="00B67EC3" w:rsidRDefault="00315AE8" w:rsidP="00315AE8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highlight w:val="yellow"/>
                <w:lang w:val="en-US"/>
              </w:rPr>
            </w:pPr>
          </w:p>
        </w:tc>
        <w:tc>
          <w:tcPr>
            <w:tcW w:w="1178" w:type="dxa"/>
            <w:shd w:val="clear" w:color="auto" w:fill="auto"/>
          </w:tcPr>
          <w:p w14:paraId="56312187" w14:textId="2B583D05" w:rsidR="00315AE8" w:rsidRPr="00B67EC3" w:rsidRDefault="00315AE8" w:rsidP="00315AE8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highlight w:val="yellow"/>
                <w:lang w:val="en-US"/>
              </w:rPr>
            </w:pPr>
            <w:r w:rsidRPr="00937624">
              <w:rPr>
                <w:rFonts w:ascii="Angsana New" w:hAnsi="Angsana New" w:cs="Angsana New"/>
                <w:sz w:val="24"/>
                <w:szCs w:val="24"/>
                <w:highlight w:val="yellow"/>
                <w:lang w:val="en-US"/>
              </w:rPr>
              <w:t>(34)</w:t>
            </w:r>
          </w:p>
        </w:tc>
        <w:tc>
          <w:tcPr>
            <w:tcW w:w="236" w:type="dxa"/>
          </w:tcPr>
          <w:p w14:paraId="35E01062" w14:textId="77777777" w:rsidR="00315AE8" w:rsidRPr="00411DBC" w:rsidRDefault="00315AE8" w:rsidP="00315AE8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190" w:type="dxa"/>
          </w:tcPr>
          <w:p w14:paraId="6FE15F5B" w14:textId="20DBDE36" w:rsidR="00315AE8" w:rsidRPr="00411DBC" w:rsidRDefault="00315AE8" w:rsidP="00315AE8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/>
                <w:i/>
                <w:iCs/>
                <w:sz w:val="24"/>
                <w:szCs w:val="24"/>
              </w:rPr>
            </w:pPr>
            <w:r w:rsidRPr="00411DBC">
              <w:rPr>
                <w:rFonts w:ascii="Angsana New" w:hAnsi="Angsana New"/>
                <w:i/>
                <w:iCs/>
                <w:sz w:val="24"/>
                <w:szCs w:val="24"/>
              </w:rPr>
              <w:t>-</w:t>
            </w:r>
          </w:p>
        </w:tc>
        <w:tc>
          <w:tcPr>
            <w:tcW w:w="236" w:type="dxa"/>
          </w:tcPr>
          <w:p w14:paraId="34142B82" w14:textId="77777777" w:rsidR="00315AE8" w:rsidRPr="00411DBC" w:rsidRDefault="00315AE8" w:rsidP="00315AE8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190" w:type="dxa"/>
            <w:shd w:val="clear" w:color="auto" w:fill="auto"/>
          </w:tcPr>
          <w:p w14:paraId="04D5E10A" w14:textId="4A166E14" w:rsidR="00315AE8" w:rsidRPr="00411DBC" w:rsidRDefault="00315AE8" w:rsidP="00315AE8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  <w:r w:rsidRPr="00937624">
              <w:rPr>
                <w:rFonts w:ascii="Angsana New" w:hAnsi="Angsana New" w:cs="Angsana New"/>
                <w:sz w:val="24"/>
                <w:szCs w:val="24"/>
                <w:highlight w:val="yellow"/>
                <w:lang w:val="en-US"/>
              </w:rPr>
              <w:t>(1,106,436)</w:t>
            </w:r>
          </w:p>
        </w:tc>
      </w:tr>
      <w:tr w:rsidR="00315AE8" w:rsidRPr="00411DBC" w14:paraId="172094F5" w14:textId="77777777" w:rsidTr="0095416B">
        <w:trPr>
          <w:trHeight w:val="18"/>
        </w:trPr>
        <w:tc>
          <w:tcPr>
            <w:tcW w:w="2611" w:type="dxa"/>
            <w:shd w:val="clear" w:color="auto" w:fill="auto"/>
            <w:vAlign w:val="center"/>
          </w:tcPr>
          <w:p w14:paraId="0901B966" w14:textId="77777777" w:rsidR="00315AE8" w:rsidRPr="00411DBC" w:rsidRDefault="00315AE8" w:rsidP="00315AE8">
            <w:pPr>
              <w:ind w:left="-98" w:right="-108"/>
              <w:rPr>
                <w:rFonts w:ascii="Angsana New" w:hAnsi="Angsana New"/>
                <w:sz w:val="24"/>
                <w:szCs w:val="24"/>
                <w:cs/>
              </w:rPr>
            </w:pPr>
            <w:r w:rsidRPr="00411DBC">
              <w:rPr>
                <w:rFonts w:ascii="Angsana New" w:hAnsi="Angsana New"/>
                <w:sz w:val="24"/>
                <w:szCs w:val="24"/>
                <w:cs/>
              </w:rPr>
              <w:t>ค่าเสื่อมราคาสำหรับ</w:t>
            </w:r>
            <w:r w:rsidRPr="00411DBC">
              <w:rPr>
                <w:rFonts w:ascii="Angsana New" w:hAnsi="Angsana New" w:hint="cs"/>
                <w:sz w:val="24"/>
                <w:szCs w:val="24"/>
                <w:cs/>
              </w:rPr>
              <w:t>งวด</w:t>
            </w:r>
          </w:p>
        </w:tc>
        <w:tc>
          <w:tcPr>
            <w:tcW w:w="1236" w:type="dxa"/>
            <w:shd w:val="clear" w:color="auto" w:fill="auto"/>
          </w:tcPr>
          <w:p w14:paraId="22322E3C" w14:textId="36BB1298" w:rsidR="00315AE8" w:rsidRPr="00411DBC" w:rsidRDefault="00315AE8" w:rsidP="00315AE8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36" w:type="dxa"/>
          </w:tcPr>
          <w:p w14:paraId="7A2485C4" w14:textId="77777777" w:rsidR="00315AE8" w:rsidRPr="00411DBC" w:rsidRDefault="00315AE8" w:rsidP="00315AE8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8"/>
                <w:szCs w:val="8"/>
              </w:rPr>
            </w:pPr>
          </w:p>
        </w:tc>
        <w:tc>
          <w:tcPr>
            <w:tcW w:w="1142" w:type="dxa"/>
            <w:shd w:val="clear" w:color="auto" w:fill="auto"/>
          </w:tcPr>
          <w:p w14:paraId="662CA577" w14:textId="4450ED47" w:rsidR="00315AE8" w:rsidRPr="00B67EC3" w:rsidRDefault="00315AE8" w:rsidP="00315AE8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  <w:highlight w:val="yellow"/>
              </w:rPr>
            </w:pPr>
            <w:r w:rsidRPr="00411DBC">
              <w:rPr>
                <w:rFonts w:ascii="Angsana New" w:hAnsi="Angsana New"/>
                <w:sz w:val="24"/>
                <w:szCs w:val="24"/>
              </w:rPr>
              <w:t>(</w:t>
            </w:r>
            <w:r>
              <w:rPr>
                <w:rFonts w:ascii="Angsana New" w:hAnsi="Angsana New"/>
                <w:sz w:val="24"/>
                <w:szCs w:val="24"/>
              </w:rPr>
              <w:t>21</w:t>
            </w:r>
            <w:r w:rsidRPr="00411DBC"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236" w:type="dxa"/>
          </w:tcPr>
          <w:p w14:paraId="59D4AA69" w14:textId="77777777" w:rsidR="00315AE8" w:rsidRPr="00B67EC3" w:rsidRDefault="00315AE8" w:rsidP="00315AE8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  <w:highlight w:val="yellow"/>
              </w:rPr>
            </w:pPr>
          </w:p>
        </w:tc>
        <w:tc>
          <w:tcPr>
            <w:tcW w:w="1270" w:type="dxa"/>
          </w:tcPr>
          <w:p w14:paraId="4E9A525D" w14:textId="2296AF5B" w:rsidR="00315AE8" w:rsidRPr="00B67EC3" w:rsidRDefault="00315AE8" w:rsidP="00315AE8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  <w:highlight w:val="yellow"/>
              </w:rPr>
            </w:pPr>
            <w:r w:rsidRPr="00937624">
              <w:rPr>
                <w:rFonts w:ascii="Angsana New" w:hAnsi="Angsana New"/>
                <w:sz w:val="24"/>
                <w:szCs w:val="24"/>
                <w:highlight w:val="yellow"/>
              </w:rPr>
              <w:t>(400)</w:t>
            </w:r>
          </w:p>
        </w:tc>
        <w:tc>
          <w:tcPr>
            <w:tcW w:w="236" w:type="dxa"/>
          </w:tcPr>
          <w:p w14:paraId="115699EC" w14:textId="77777777" w:rsidR="00315AE8" w:rsidRPr="00B67EC3" w:rsidRDefault="00315AE8" w:rsidP="00315AE8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  <w:highlight w:val="yellow"/>
              </w:rPr>
            </w:pPr>
          </w:p>
        </w:tc>
        <w:tc>
          <w:tcPr>
            <w:tcW w:w="1270" w:type="dxa"/>
            <w:shd w:val="clear" w:color="auto" w:fill="auto"/>
          </w:tcPr>
          <w:p w14:paraId="425BA7EF" w14:textId="58855593" w:rsidR="00315AE8" w:rsidRPr="00B67EC3" w:rsidRDefault="00315AE8" w:rsidP="00315AE8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  <w:highlight w:val="yellow"/>
              </w:rPr>
            </w:pPr>
            <w:r w:rsidRPr="00937624">
              <w:rPr>
                <w:rFonts w:ascii="Angsana New" w:hAnsi="Angsana New"/>
                <w:sz w:val="24"/>
                <w:szCs w:val="24"/>
                <w:highlight w:val="yellow"/>
              </w:rPr>
              <w:t>(9,708)</w:t>
            </w:r>
          </w:p>
        </w:tc>
        <w:tc>
          <w:tcPr>
            <w:tcW w:w="236" w:type="dxa"/>
          </w:tcPr>
          <w:p w14:paraId="51465450" w14:textId="77777777" w:rsidR="00315AE8" w:rsidRPr="00411DBC" w:rsidRDefault="00315AE8" w:rsidP="00315AE8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70" w:type="dxa"/>
            <w:shd w:val="clear" w:color="auto" w:fill="auto"/>
          </w:tcPr>
          <w:p w14:paraId="121D6EC3" w14:textId="7FD7D359" w:rsidR="00315AE8" w:rsidRPr="00411DBC" w:rsidRDefault="00315AE8" w:rsidP="00315AE8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</w:rPr>
              <w:t>(187)</w:t>
            </w:r>
          </w:p>
        </w:tc>
        <w:tc>
          <w:tcPr>
            <w:tcW w:w="236" w:type="dxa"/>
          </w:tcPr>
          <w:p w14:paraId="0E2EDF52" w14:textId="77777777" w:rsidR="00315AE8" w:rsidRPr="00411DBC" w:rsidRDefault="00315AE8" w:rsidP="00315AE8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270" w:type="dxa"/>
            <w:shd w:val="clear" w:color="auto" w:fill="auto"/>
          </w:tcPr>
          <w:p w14:paraId="373A1446" w14:textId="7E8A5B58" w:rsidR="00315AE8" w:rsidRPr="00B67EC3" w:rsidRDefault="00315AE8" w:rsidP="00315AE8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highlight w:val="yellow"/>
                <w:lang w:val="en-US"/>
              </w:rPr>
            </w:pPr>
            <w:r w:rsidRPr="00937624">
              <w:rPr>
                <w:rFonts w:ascii="Angsana New" w:hAnsi="Angsana New" w:cs="Angsana New"/>
                <w:sz w:val="24"/>
                <w:szCs w:val="24"/>
                <w:highlight w:val="yellow"/>
                <w:lang w:val="en-US"/>
              </w:rPr>
              <w:t>(312)</w:t>
            </w:r>
          </w:p>
        </w:tc>
        <w:tc>
          <w:tcPr>
            <w:tcW w:w="236" w:type="dxa"/>
          </w:tcPr>
          <w:p w14:paraId="4A287FD8" w14:textId="77777777" w:rsidR="00315AE8" w:rsidRPr="00B67EC3" w:rsidRDefault="00315AE8" w:rsidP="00315AE8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highlight w:val="yellow"/>
                <w:lang w:val="en-US"/>
              </w:rPr>
            </w:pPr>
          </w:p>
        </w:tc>
        <w:tc>
          <w:tcPr>
            <w:tcW w:w="1178" w:type="dxa"/>
            <w:shd w:val="clear" w:color="auto" w:fill="auto"/>
          </w:tcPr>
          <w:p w14:paraId="0EBD6713" w14:textId="3A597A63" w:rsidR="00315AE8" w:rsidRPr="00B67EC3" w:rsidRDefault="00315AE8" w:rsidP="00315AE8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highlight w:val="yellow"/>
                <w:lang w:val="en-US"/>
              </w:rPr>
            </w:pPr>
            <w:r w:rsidRPr="00937624">
              <w:rPr>
                <w:rFonts w:ascii="Angsana New" w:hAnsi="Angsana New" w:cs="Angsana New"/>
                <w:sz w:val="24"/>
                <w:szCs w:val="24"/>
                <w:highlight w:val="yellow"/>
                <w:lang w:val="en-US"/>
              </w:rPr>
              <w:t>(11,830)</w:t>
            </w:r>
          </w:p>
        </w:tc>
        <w:tc>
          <w:tcPr>
            <w:tcW w:w="236" w:type="dxa"/>
          </w:tcPr>
          <w:p w14:paraId="13280312" w14:textId="77777777" w:rsidR="00315AE8" w:rsidRPr="00B67EC3" w:rsidRDefault="00315AE8" w:rsidP="00315AE8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highlight w:val="yellow"/>
                <w:lang w:val="en-US"/>
              </w:rPr>
            </w:pPr>
          </w:p>
        </w:tc>
        <w:tc>
          <w:tcPr>
            <w:tcW w:w="1190" w:type="dxa"/>
          </w:tcPr>
          <w:p w14:paraId="010A81BD" w14:textId="7367C5F3" w:rsidR="00315AE8" w:rsidRPr="00B67EC3" w:rsidRDefault="00315AE8" w:rsidP="00315AE8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highlight w:val="yellow"/>
                <w:lang w:val="en-US"/>
              </w:rPr>
            </w:pPr>
            <w:r w:rsidRPr="00411DBC">
              <w:rPr>
                <w:rFonts w:ascii="Angsana New" w:hAnsi="Angsana New"/>
                <w:i/>
                <w:iCs/>
                <w:sz w:val="24"/>
                <w:szCs w:val="24"/>
              </w:rPr>
              <w:t>-</w:t>
            </w:r>
          </w:p>
        </w:tc>
        <w:tc>
          <w:tcPr>
            <w:tcW w:w="236" w:type="dxa"/>
          </w:tcPr>
          <w:p w14:paraId="0B1FEBFB" w14:textId="77777777" w:rsidR="00315AE8" w:rsidRPr="00B67EC3" w:rsidRDefault="00315AE8" w:rsidP="00315AE8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highlight w:val="yellow"/>
                <w:lang w:val="en-US"/>
              </w:rPr>
            </w:pPr>
          </w:p>
        </w:tc>
        <w:tc>
          <w:tcPr>
            <w:tcW w:w="1190" w:type="dxa"/>
            <w:shd w:val="clear" w:color="auto" w:fill="auto"/>
          </w:tcPr>
          <w:p w14:paraId="62ACB820" w14:textId="01A5FE4E" w:rsidR="00315AE8" w:rsidRPr="00B67EC3" w:rsidRDefault="00315AE8" w:rsidP="00315AE8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highlight w:val="yellow"/>
                <w:cs/>
                <w:lang w:val="en-US"/>
              </w:rPr>
            </w:pPr>
            <w:r w:rsidRPr="00937624">
              <w:rPr>
                <w:rFonts w:ascii="Angsana New" w:hAnsi="Angsana New" w:cs="Angsana New"/>
                <w:sz w:val="24"/>
                <w:szCs w:val="24"/>
                <w:highlight w:val="yellow"/>
                <w:lang w:val="en-US"/>
              </w:rPr>
              <w:t>(22,458)</w:t>
            </w:r>
          </w:p>
        </w:tc>
      </w:tr>
      <w:tr w:rsidR="00C701BF" w:rsidRPr="00411DBC" w14:paraId="6A10525B" w14:textId="77777777" w:rsidTr="0095416B">
        <w:trPr>
          <w:trHeight w:val="18"/>
        </w:trPr>
        <w:tc>
          <w:tcPr>
            <w:tcW w:w="2611" w:type="dxa"/>
            <w:shd w:val="clear" w:color="auto" w:fill="auto"/>
            <w:vAlign w:val="center"/>
          </w:tcPr>
          <w:p w14:paraId="79C92AFB" w14:textId="77777777" w:rsidR="00C701BF" w:rsidRPr="00411DBC" w:rsidRDefault="00C701BF" w:rsidP="00C701BF">
            <w:pPr>
              <w:ind w:left="-98" w:right="-108"/>
              <w:rPr>
                <w:rFonts w:ascii="Angsana New" w:hAnsi="Angsana New"/>
                <w:sz w:val="24"/>
                <w:szCs w:val="24"/>
                <w:cs/>
              </w:rPr>
            </w:pPr>
            <w:r w:rsidRPr="00411DBC">
              <w:rPr>
                <w:rFonts w:ascii="Angsana New" w:hAnsi="Angsana New"/>
                <w:sz w:val="24"/>
                <w:szCs w:val="24"/>
                <w:cs/>
              </w:rPr>
              <w:t>จำหน่าย</w:t>
            </w:r>
          </w:p>
        </w:tc>
        <w:tc>
          <w:tcPr>
            <w:tcW w:w="1236" w:type="dxa"/>
            <w:shd w:val="clear" w:color="auto" w:fill="auto"/>
          </w:tcPr>
          <w:p w14:paraId="3582E30F" w14:textId="77777777" w:rsidR="00C701BF" w:rsidRPr="00411DBC" w:rsidRDefault="00C701BF" w:rsidP="00C701BF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36" w:type="dxa"/>
          </w:tcPr>
          <w:p w14:paraId="794D844C" w14:textId="77777777" w:rsidR="00C701BF" w:rsidRPr="00411DBC" w:rsidRDefault="00C701BF" w:rsidP="00C701BF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8"/>
                <w:szCs w:val="8"/>
              </w:rPr>
            </w:pPr>
          </w:p>
        </w:tc>
        <w:tc>
          <w:tcPr>
            <w:tcW w:w="1142" w:type="dxa"/>
            <w:shd w:val="clear" w:color="auto" w:fill="auto"/>
          </w:tcPr>
          <w:p w14:paraId="2DD94D40" w14:textId="77777777" w:rsidR="00C701BF" w:rsidRPr="00411DBC" w:rsidRDefault="00C701BF" w:rsidP="00C701BF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36" w:type="dxa"/>
          </w:tcPr>
          <w:p w14:paraId="04754AA0" w14:textId="77777777" w:rsidR="00C701BF" w:rsidRPr="00411DBC" w:rsidRDefault="00C701BF" w:rsidP="00C701BF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70" w:type="dxa"/>
          </w:tcPr>
          <w:p w14:paraId="22BC7C59" w14:textId="77777777" w:rsidR="00C701BF" w:rsidRPr="00411DBC" w:rsidRDefault="00C701BF" w:rsidP="00C701BF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36" w:type="dxa"/>
          </w:tcPr>
          <w:p w14:paraId="33FB19DB" w14:textId="77777777" w:rsidR="00C701BF" w:rsidRPr="00411DBC" w:rsidRDefault="00C701BF" w:rsidP="00C701BF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70" w:type="dxa"/>
            <w:shd w:val="clear" w:color="auto" w:fill="auto"/>
          </w:tcPr>
          <w:p w14:paraId="431BB0E3" w14:textId="77777777" w:rsidR="00C701BF" w:rsidRPr="00411DBC" w:rsidRDefault="00C701BF" w:rsidP="00C701BF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  <w:r w:rsidRPr="00411DBC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36" w:type="dxa"/>
          </w:tcPr>
          <w:p w14:paraId="185DD580" w14:textId="77777777" w:rsidR="00C701BF" w:rsidRPr="00411DBC" w:rsidRDefault="00C701BF" w:rsidP="00C701BF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70" w:type="dxa"/>
            <w:shd w:val="clear" w:color="auto" w:fill="auto"/>
          </w:tcPr>
          <w:p w14:paraId="62D44B97" w14:textId="77777777" w:rsidR="00C701BF" w:rsidRPr="00411DBC" w:rsidRDefault="00C701BF" w:rsidP="00C701BF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36" w:type="dxa"/>
          </w:tcPr>
          <w:p w14:paraId="0564D3A0" w14:textId="77777777" w:rsidR="00C701BF" w:rsidRPr="00411DBC" w:rsidRDefault="00C701BF" w:rsidP="00C701BF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70" w:type="dxa"/>
            <w:shd w:val="clear" w:color="auto" w:fill="auto"/>
          </w:tcPr>
          <w:p w14:paraId="08174698" w14:textId="77777777" w:rsidR="00C701BF" w:rsidRPr="00411DBC" w:rsidRDefault="00C701BF" w:rsidP="00C701BF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36" w:type="dxa"/>
          </w:tcPr>
          <w:p w14:paraId="7FFBE1CC" w14:textId="77777777" w:rsidR="00C701BF" w:rsidRPr="00411DBC" w:rsidRDefault="00C701BF" w:rsidP="00C701BF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8" w:type="dxa"/>
            <w:shd w:val="clear" w:color="auto" w:fill="auto"/>
          </w:tcPr>
          <w:p w14:paraId="7D12523B" w14:textId="77777777" w:rsidR="00C701BF" w:rsidRPr="00411DBC" w:rsidRDefault="00C701BF" w:rsidP="00C701BF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</w:rPr>
              <w:t>9,988</w:t>
            </w:r>
          </w:p>
        </w:tc>
        <w:tc>
          <w:tcPr>
            <w:tcW w:w="236" w:type="dxa"/>
          </w:tcPr>
          <w:p w14:paraId="42E99CD7" w14:textId="77777777" w:rsidR="00C701BF" w:rsidRPr="00411DBC" w:rsidRDefault="00C701BF" w:rsidP="00C701BF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90" w:type="dxa"/>
          </w:tcPr>
          <w:p w14:paraId="1732C43E" w14:textId="77777777" w:rsidR="00C701BF" w:rsidRPr="00411DBC" w:rsidRDefault="00C701BF" w:rsidP="00C701BF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/>
                <w:i/>
                <w:iCs/>
                <w:sz w:val="24"/>
                <w:szCs w:val="24"/>
              </w:rPr>
              <w:t>-</w:t>
            </w:r>
          </w:p>
        </w:tc>
        <w:tc>
          <w:tcPr>
            <w:tcW w:w="236" w:type="dxa"/>
          </w:tcPr>
          <w:p w14:paraId="119F33BA" w14:textId="77777777" w:rsidR="00C701BF" w:rsidRPr="00411DBC" w:rsidRDefault="00C701BF" w:rsidP="00C701BF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90" w:type="dxa"/>
            <w:shd w:val="clear" w:color="auto" w:fill="auto"/>
          </w:tcPr>
          <w:p w14:paraId="239018B3" w14:textId="77777777" w:rsidR="00C701BF" w:rsidRPr="00411DBC" w:rsidRDefault="00C701BF" w:rsidP="00C701BF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</w:rPr>
              <w:t>9,988</w:t>
            </w:r>
          </w:p>
        </w:tc>
      </w:tr>
      <w:tr w:rsidR="00C701BF" w:rsidRPr="00411DBC" w14:paraId="2F751D27" w14:textId="77777777" w:rsidTr="0095416B">
        <w:trPr>
          <w:trHeight w:val="18"/>
        </w:trPr>
        <w:tc>
          <w:tcPr>
            <w:tcW w:w="2611" w:type="dxa"/>
            <w:shd w:val="clear" w:color="auto" w:fill="auto"/>
            <w:vAlign w:val="center"/>
          </w:tcPr>
          <w:p w14:paraId="0F346A44" w14:textId="77777777" w:rsidR="00C701BF" w:rsidRPr="00411DBC" w:rsidRDefault="00C701BF" w:rsidP="00C701BF">
            <w:pPr>
              <w:ind w:left="-98" w:right="-108"/>
              <w:rPr>
                <w:rFonts w:ascii="Angsana New" w:hAnsi="Angsana New"/>
                <w:sz w:val="24"/>
                <w:szCs w:val="24"/>
                <w:cs/>
              </w:rPr>
            </w:pPr>
            <w:r w:rsidRPr="00411DBC">
              <w:rPr>
                <w:rFonts w:ascii="Angsana New" w:hAnsi="Angsana New"/>
                <w:sz w:val="24"/>
                <w:szCs w:val="24"/>
                <w:cs/>
              </w:rPr>
              <w:t>ลดลงจากการขายบริษัทย่อย</w:t>
            </w:r>
          </w:p>
        </w:tc>
        <w:tc>
          <w:tcPr>
            <w:tcW w:w="1236" w:type="dxa"/>
            <w:shd w:val="clear" w:color="auto" w:fill="auto"/>
          </w:tcPr>
          <w:p w14:paraId="68DD7A2F" w14:textId="77777777" w:rsidR="00C701BF" w:rsidRPr="00411DBC" w:rsidRDefault="00C701BF" w:rsidP="00C701BF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36" w:type="dxa"/>
          </w:tcPr>
          <w:p w14:paraId="13A541DB" w14:textId="77777777" w:rsidR="00C701BF" w:rsidRPr="00411DBC" w:rsidRDefault="00C701BF" w:rsidP="00C701BF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8"/>
                <w:szCs w:val="8"/>
              </w:rPr>
            </w:pPr>
          </w:p>
        </w:tc>
        <w:tc>
          <w:tcPr>
            <w:tcW w:w="1142" w:type="dxa"/>
            <w:shd w:val="clear" w:color="auto" w:fill="auto"/>
          </w:tcPr>
          <w:p w14:paraId="45DC2DCC" w14:textId="77777777" w:rsidR="00C701BF" w:rsidRPr="00411DBC" w:rsidRDefault="00C701BF" w:rsidP="00C701BF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36" w:type="dxa"/>
          </w:tcPr>
          <w:p w14:paraId="2AD5D0A4" w14:textId="77777777" w:rsidR="00C701BF" w:rsidRPr="00411DBC" w:rsidRDefault="00C701BF" w:rsidP="00C701BF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70" w:type="dxa"/>
          </w:tcPr>
          <w:p w14:paraId="67B1DBC6" w14:textId="77777777" w:rsidR="00C701BF" w:rsidRPr="00411DBC" w:rsidRDefault="00C701BF" w:rsidP="00C701BF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36" w:type="dxa"/>
          </w:tcPr>
          <w:p w14:paraId="2D491D9D" w14:textId="77777777" w:rsidR="00C701BF" w:rsidRPr="00411DBC" w:rsidRDefault="00C701BF" w:rsidP="00C701BF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70" w:type="dxa"/>
            <w:shd w:val="clear" w:color="auto" w:fill="auto"/>
          </w:tcPr>
          <w:p w14:paraId="6901CBFA" w14:textId="77777777" w:rsidR="00C701BF" w:rsidRPr="00411DBC" w:rsidRDefault="00C701BF" w:rsidP="00C701BF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36" w:type="dxa"/>
          </w:tcPr>
          <w:p w14:paraId="04FB1BA7" w14:textId="77777777" w:rsidR="00C701BF" w:rsidRPr="00411DBC" w:rsidRDefault="00C701BF" w:rsidP="00C701BF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70" w:type="dxa"/>
            <w:shd w:val="clear" w:color="auto" w:fill="auto"/>
          </w:tcPr>
          <w:p w14:paraId="30608360" w14:textId="77777777" w:rsidR="00C701BF" w:rsidRPr="00411DBC" w:rsidRDefault="00C701BF" w:rsidP="00C701BF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36" w:type="dxa"/>
          </w:tcPr>
          <w:p w14:paraId="019CCC13" w14:textId="77777777" w:rsidR="00C701BF" w:rsidRPr="00411DBC" w:rsidRDefault="00C701BF" w:rsidP="00C701BF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70" w:type="dxa"/>
            <w:shd w:val="clear" w:color="auto" w:fill="auto"/>
          </w:tcPr>
          <w:p w14:paraId="774DB257" w14:textId="77777777" w:rsidR="00C701BF" w:rsidRPr="00411DBC" w:rsidRDefault="00C701BF" w:rsidP="00C701BF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</w:rPr>
              <w:t>442</w:t>
            </w:r>
          </w:p>
        </w:tc>
        <w:tc>
          <w:tcPr>
            <w:tcW w:w="236" w:type="dxa"/>
          </w:tcPr>
          <w:p w14:paraId="7ABFB1B5" w14:textId="77777777" w:rsidR="00C701BF" w:rsidRPr="00411DBC" w:rsidRDefault="00C701BF" w:rsidP="00C701BF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8" w:type="dxa"/>
            <w:shd w:val="clear" w:color="auto" w:fill="auto"/>
          </w:tcPr>
          <w:p w14:paraId="27116D1C" w14:textId="77777777" w:rsidR="00C701BF" w:rsidRPr="00411DBC" w:rsidRDefault="00C701BF" w:rsidP="00C701BF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</w:rPr>
              <w:t>12,237</w:t>
            </w:r>
          </w:p>
        </w:tc>
        <w:tc>
          <w:tcPr>
            <w:tcW w:w="236" w:type="dxa"/>
          </w:tcPr>
          <w:p w14:paraId="6293847E" w14:textId="77777777" w:rsidR="00C701BF" w:rsidRPr="00411DBC" w:rsidRDefault="00C701BF" w:rsidP="00C701BF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90" w:type="dxa"/>
            <w:tcBorders>
              <w:bottom w:val="single" w:sz="4" w:space="0" w:color="auto"/>
            </w:tcBorders>
          </w:tcPr>
          <w:p w14:paraId="504EADE3" w14:textId="77777777" w:rsidR="00C701BF" w:rsidRPr="00411DBC" w:rsidRDefault="00C701BF" w:rsidP="00C701BF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  <w:r w:rsidRPr="00411DBC">
              <w:rPr>
                <w:rFonts w:ascii="Angsana New" w:hAnsi="Angsana New"/>
                <w:i/>
                <w:iCs/>
                <w:sz w:val="24"/>
                <w:szCs w:val="24"/>
              </w:rPr>
              <w:t>-</w:t>
            </w:r>
          </w:p>
        </w:tc>
        <w:tc>
          <w:tcPr>
            <w:tcW w:w="236" w:type="dxa"/>
          </w:tcPr>
          <w:p w14:paraId="7571CEAE" w14:textId="77777777" w:rsidR="00C701BF" w:rsidRPr="00411DBC" w:rsidRDefault="00C701BF" w:rsidP="00C701BF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190" w:type="dxa"/>
            <w:shd w:val="clear" w:color="auto" w:fill="auto"/>
          </w:tcPr>
          <w:p w14:paraId="2A12D4A9" w14:textId="77777777" w:rsidR="00C701BF" w:rsidRPr="00411DBC" w:rsidRDefault="00C701BF" w:rsidP="00C701BF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  <w:cs/>
              </w:rPr>
              <w:t>12</w:t>
            </w:r>
            <w:r w:rsidRPr="00411DBC">
              <w:rPr>
                <w:rFonts w:ascii="Angsana New" w:hAnsi="Angsana New"/>
                <w:sz w:val="24"/>
                <w:szCs w:val="24"/>
              </w:rPr>
              <w:t>,</w:t>
            </w:r>
            <w:r w:rsidRPr="00411DBC">
              <w:rPr>
                <w:rFonts w:ascii="Angsana New" w:hAnsi="Angsana New"/>
                <w:sz w:val="24"/>
                <w:szCs w:val="24"/>
                <w:cs/>
              </w:rPr>
              <w:t>679</w:t>
            </w:r>
          </w:p>
        </w:tc>
      </w:tr>
      <w:tr w:rsidR="00315AE8" w:rsidRPr="00411DBC" w14:paraId="62D92483" w14:textId="77777777" w:rsidTr="0095416B">
        <w:trPr>
          <w:trHeight w:val="18"/>
        </w:trPr>
        <w:tc>
          <w:tcPr>
            <w:tcW w:w="2611" w:type="dxa"/>
            <w:shd w:val="clear" w:color="auto" w:fill="auto"/>
            <w:vAlign w:val="center"/>
          </w:tcPr>
          <w:p w14:paraId="3AEC3F21" w14:textId="77777777" w:rsidR="00315AE8" w:rsidRPr="00411DBC" w:rsidRDefault="00315AE8" w:rsidP="00315AE8">
            <w:pPr>
              <w:ind w:left="-98" w:right="-108"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  <w:cs/>
              </w:rPr>
              <w:t xml:space="preserve">ณ วันที่ </w:t>
            </w:r>
            <w:r w:rsidRPr="00411DBC">
              <w:rPr>
                <w:rFonts w:ascii="Angsana New" w:hAnsi="Angsana New"/>
                <w:sz w:val="24"/>
                <w:szCs w:val="24"/>
              </w:rPr>
              <w:t xml:space="preserve">30 </w:t>
            </w:r>
            <w:r w:rsidRPr="00411DBC">
              <w:rPr>
                <w:rFonts w:ascii="Angsana New" w:hAnsi="Angsana New" w:hint="cs"/>
                <w:sz w:val="24"/>
                <w:szCs w:val="24"/>
                <w:cs/>
              </w:rPr>
              <w:t xml:space="preserve">มิถุนายน </w:t>
            </w:r>
            <w:r w:rsidRPr="00411DBC">
              <w:rPr>
                <w:rFonts w:ascii="Angsana New" w:hAnsi="Angsana New"/>
                <w:sz w:val="24"/>
                <w:szCs w:val="24"/>
              </w:rPr>
              <w:t>2566</w:t>
            </w:r>
          </w:p>
        </w:tc>
        <w:tc>
          <w:tcPr>
            <w:tcW w:w="12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43EA64A" w14:textId="5EF369F1" w:rsidR="00315AE8" w:rsidRPr="00411DBC" w:rsidRDefault="00315AE8" w:rsidP="00315AE8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36" w:type="dxa"/>
          </w:tcPr>
          <w:p w14:paraId="427E1B6E" w14:textId="77777777" w:rsidR="00315AE8" w:rsidRPr="00411DBC" w:rsidRDefault="00315AE8" w:rsidP="00315AE8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8"/>
                <w:szCs w:val="8"/>
              </w:rPr>
            </w:pPr>
          </w:p>
        </w:tc>
        <w:tc>
          <w:tcPr>
            <w:tcW w:w="11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AEF2DCA" w14:textId="5CE0CF94" w:rsidR="00315AE8" w:rsidRPr="00411DBC" w:rsidRDefault="00315AE8" w:rsidP="00315AE8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</w:rPr>
              <w:t>(265)</w:t>
            </w:r>
          </w:p>
        </w:tc>
        <w:tc>
          <w:tcPr>
            <w:tcW w:w="236" w:type="dxa"/>
          </w:tcPr>
          <w:p w14:paraId="44BC8EA0" w14:textId="77777777" w:rsidR="00315AE8" w:rsidRPr="00411DBC" w:rsidRDefault="00315AE8" w:rsidP="00315AE8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single" w:sz="4" w:space="0" w:color="auto"/>
              <w:bottom w:val="single" w:sz="4" w:space="0" w:color="auto"/>
            </w:tcBorders>
          </w:tcPr>
          <w:p w14:paraId="10B86DDD" w14:textId="0492AC11" w:rsidR="00315AE8" w:rsidRPr="00411DBC" w:rsidRDefault="00315AE8" w:rsidP="00315AE8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</w:rPr>
              <w:t>(12,541)</w:t>
            </w:r>
          </w:p>
        </w:tc>
        <w:tc>
          <w:tcPr>
            <w:tcW w:w="236" w:type="dxa"/>
          </w:tcPr>
          <w:p w14:paraId="0E5B73AE" w14:textId="77777777" w:rsidR="00315AE8" w:rsidRPr="00411DBC" w:rsidRDefault="00315AE8" w:rsidP="00315AE8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5719D1F" w14:textId="647166E5" w:rsidR="00315AE8" w:rsidRPr="00411DBC" w:rsidRDefault="00315AE8" w:rsidP="00315AE8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</w:rPr>
              <w:t>(1,148,753)</w:t>
            </w:r>
          </w:p>
        </w:tc>
        <w:tc>
          <w:tcPr>
            <w:tcW w:w="236" w:type="dxa"/>
          </w:tcPr>
          <w:p w14:paraId="52A58FF8" w14:textId="77777777" w:rsidR="00315AE8" w:rsidRPr="00411DBC" w:rsidRDefault="00315AE8" w:rsidP="00315AE8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490F18A" w14:textId="2C0EEC63" w:rsidR="00315AE8" w:rsidRPr="00411DBC" w:rsidRDefault="00315AE8" w:rsidP="00315AE8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</w:rPr>
              <w:t>(3,818)</w:t>
            </w:r>
          </w:p>
        </w:tc>
        <w:tc>
          <w:tcPr>
            <w:tcW w:w="236" w:type="dxa"/>
          </w:tcPr>
          <w:p w14:paraId="378F09CF" w14:textId="77777777" w:rsidR="00315AE8" w:rsidRPr="00411DBC" w:rsidRDefault="00315AE8" w:rsidP="00315AE8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5781967" w14:textId="40558D70" w:rsidR="00315AE8" w:rsidRPr="00411DBC" w:rsidRDefault="00315AE8" w:rsidP="00315AE8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  <w:r w:rsidRPr="00411DBC">
              <w:rPr>
                <w:rFonts w:ascii="Angsana New" w:hAnsi="Angsana New" w:cs="Angsana New"/>
                <w:sz w:val="24"/>
                <w:szCs w:val="24"/>
                <w:lang w:val="en-US"/>
              </w:rPr>
              <w:t>(5,309)</w:t>
            </w:r>
          </w:p>
        </w:tc>
        <w:tc>
          <w:tcPr>
            <w:tcW w:w="236" w:type="dxa"/>
          </w:tcPr>
          <w:p w14:paraId="6B7337AB" w14:textId="77777777" w:rsidR="00315AE8" w:rsidRPr="00411DBC" w:rsidRDefault="00315AE8" w:rsidP="00315AE8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1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E2B7E40" w14:textId="3BC249DE" w:rsidR="00315AE8" w:rsidRPr="00411DBC" w:rsidRDefault="00315AE8" w:rsidP="00315AE8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  <w:r w:rsidRPr="00411DBC">
              <w:rPr>
                <w:rFonts w:ascii="Angsana New" w:hAnsi="Angsana New" w:cs="Angsana New"/>
                <w:sz w:val="24"/>
                <w:szCs w:val="24"/>
                <w:lang w:val="en-US"/>
              </w:rPr>
              <w:t>(13,3</w:t>
            </w:r>
            <w:r>
              <w:rPr>
                <w:rFonts w:ascii="Angsana New" w:hAnsi="Angsana New" w:cs="Angsana New"/>
                <w:sz w:val="24"/>
                <w:szCs w:val="24"/>
                <w:lang w:val="en-US"/>
              </w:rPr>
              <w:t>50</w:t>
            </w:r>
            <w:r w:rsidRPr="00411DBC">
              <w:rPr>
                <w:rFonts w:ascii="Angsana New" w:hAnsi="Angsana New" w:cs="Angsana New"/>
                <w:sz w:val="24"/>
                <w:szCs w:val="24"/>
                <w:lang w:val="en-US"/>
              </w:rPr>
              <w:t>)</w:t>
            </w:r>
          </w:p>
        </w:tc>
        <w:tc>
          <w:tcPr>
            <w:tcW w:w="236" w:type="dxa"/>
          </w:tcPr>
          <w:p w14:paraId="25974314" w14:textId="77777777" w:rsidR="00315AE8" w:rsidRPr="00411DBC" w:rsidRDefault="00315AE8" w:rsidP="00315AE8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190" w:type="dxa"/>
            <w:tcBorders>
              <w:top w:val="single" w:sz="4" w:space="0" w:color="auto"/>
              <w:bottom w:val="single" w:sz="4" w:space="0" w:color="auto"/>
            </w:tcBorders>
          </w:tcPr>
          <w:p w14:paraId="36F52A56" w14:textId="26B63938" w:rsidR="00315AE8" w:rsidRPr="00411DBC" w:rsidRDefault="00315AE8" w:rsidP="00315AE8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  <w:r w:rsidRPr="00411DBC">
              <w:rPr>
                <w:rFonts w:ascii="Angsana New" w:hAnsi="Angsana New"/>
                <w:i/>
                <w:iCs/>
                <w:sz w:val="24"/>
                <w:szCs w:val="24"/>
              </w:rPr>
              <w:t>-</w:t>
            </w:r>
          </w:p>
        </w:tc>
        <w:tc>
          <w:tcPr>
            <w:tcW w:w="236" w:type="dxa"/>
          </w:tcPr>
          <w:p w14:paraId="7665F76F" w14:textId="77777777" w:rsidR="00315AE8" w:rsidRPr="00411DBC" w:rsidRDefault="00315AE8" w:rsidP="00315AE8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1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0D2677E" w14:textId="0CF36614" w:rsidR="00315AE8" w:rsidRPr="00411DBC" w:rsidRDefault="00315AE8" w:rsidP="00315AE8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  <w:r w:rsidRPr="00937624">
              <w:rPr>
                <w:rFonts w:ascii="Angsana New" w:hAnsi="Angsana New" w:cs="Angsana New"/>
                <w:sz w:val="24"/>
                <w:szCs w:val="24"/>
                <w:highlight w:val="yellow"/>
                <w:lang w:val="en-US"/>
              </w:rPr>
              <w:t>(1,184,036)</w:t>
            </w:r>
          </w:p>
        </w:tc>
      </w:tr>
      <w:tr w:rsidR="00C701BF" w:rsidRPr="00411DBC" w14:paraId="3B46E86E" w14:textId="77777777" w:rsidTr="0095416B">
        <w:trPr>
          <w:trHeight w:val="170"/>
        </w:trPr>
        <w:tc>
          <w:tcPr>
            <w:tcW w:w="2611" w:type="dxa"/>
            <w:shd w:val="clear" w:color="auto" w:fill="auto"/>
            <w:vAlign w:val="center"/>
          </w:tcPr>
          <w:p w14:paraId="3F5AAA54" w14:textId="77777777" w:rsidR="00C701BF" w:rsidRPr="00411DBC" w:rsidRDefault="00C701BF" w:rsidP="00C701BF">
            <w:pPr>
              <w:ind w:right="-108"/>
              <w:rPr>
                <w:rFonts w:ascii="Angsana New" w:hAnsi="Angsana New"/>
                <w:b/>
                <w:bCs/>
                <w:sz w:val="24"/>
                <w:szCs w:val="24"/>
                <w:u w:val="single"/>
                <w:cs/>
              </w:rPr>
            </w:pPr>
            <w:r w:rsidRPr="00411DBC">
              <w:rPr>
                <w:rFonts w:ascii="Angsana New" w:hAnsi="Angsana New"/>
                <w:b/>
                <w:bCs/>
                <w:sz w:val="24"/>
                <w:szCs w:val="24"/>
                <w:u w:val="single"/>
                <w:cs/>
              </w:rPr>
              <w:t>มูลค่าสุทธิทางบัญชี</w:t>
            </w:r>
          </w:p>
        </w:tc>
        <w:tc>
          <w:tcPr>
            <w:tcW w:w="1236" w:type="dxa"/>
            <w:shd w:val="clear" w:color="auto" w:fill="auto"/>
            <w:vAlign w:val="center"/>
          </w:tcPr>
          <w:p w14:paraId="14453235" w14:textId="77777777" w:rsidR="00C701BF" w:rsidRPr="00411DBC" w:rsidRDefault="00C701BF" w:rsidP="00C701BF">
            <w:pPr>
              <w:tabs>
                <w:tab w:val="decimal" w:pos="808"/>
              </w:tabs>
              <w:spacing w:line="320" w:lineRule="exact"/>
              <w:ind w:right="57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36" w:type="dxa"/>
            <w:vAlign w:val="center"/>
          </w:tcPr>
          <w:p w14:paraId="3DA3DEFD" w14:textId="77777777" w:rsidR="00C701BF" w:rsidRPr="00411DBC" w:rsidRDefault="00C701BF" w:rsidP="00C701BF">
            <w:pPr>
              <w:tabs>
                <w:tab w:val="decimal" w:pos="808"/>
              </w:tabs>
              <w:spacing w:line="320" w:lineRule="exact"/>
              <w:ind w:right="57"/>
              <w:rPr>
                <w:rFonts w:ascii="Angsana New" w:hAnsi="Angsana New"/>
                <w:sz w:val="8"/>
                <w:szCs w:val="8"/>
              </w:rPr>
            </w:pPr>
          </w:p>
        </w:tc>
        <w:tc>
          <w:tcPr>
            <w:tcW w:w="1142" w:type="dxa"/>
            <w:shd w:val="clear" w:color="auto" w:fill="auto"/>
            <w:vAlign w:val="center"/>
          </w:tcPr>
          <w:p w14:paraId="52AE718A" w14:textId="77777777" w:rsidR="00C701BF" w:rsidRPr="00411DBC" w:rsidRDefault="00C701BF" w:rsidP="00C701BF">
            <w:pPr>
              <w:tabs>
                <w:tab w:val="decimal" w:pos="808"/>
              </w:tabs>
              <w:spacing w:line="320" w:lineRule="exact"/>
              <w:ind w:right="57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36" w:type="dxa"/>
            <w:vAlign w:val="center"/>
          </w:tcPr>
          <w:p w14:paraId="0946AEFA" w14:textId="77777777" w:rsidR="00C701BF" w:rsidRPr="00411DBC" w:rsidRDefault="00C701BF" w:rsidP="00C701BF">
            <w:pPr>
              <w:tabs>
                <w:tab w:val="decimal" w:pos="745"/>
              </w:tabs>
              <w:spacing w:line="320" w:lineRule="exact"/>
              <w:ind w:right="57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70" w:type="dxa"/>
            <w:vAlign w:val="center"/>
          </w:tcPr>
          <w:p w14:paraId="77B35940" w14:textId="77777777" w:rsidR="00C701BF" w:rsidRPr="00411DBC" w:rsidRDefault="00C701BF" w:rsidP="00C701BF">
            <w:pPr>
              <w:tabs>
                <w:tab w:val="decimal" w:pos="745"/>
              </w:tabs>
              <w:spacing w:line="320" w:lineRule="exact"/>
              <w:ind w:right="57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36" w:type="dxa"/>
            <w:vAlign w:val="center"/>
          </w:tcPr>
          <w:p w14:paraId="3673E170" w14:textId="77777777" w:rsidR="00C701BF" w:rsidRPr="00411DBC" w:rsidRDefault="00C701BF" w:rsidP="00C701BF">
            <w:pPr>
              <w:tabs>
                <w:tab w:val="decimal" w:pos="745"/>
              </w:tabs>
              <w:spacing w:line="320" w:lineRule="exact"/>
              <w:ind w:right="57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70" w:type="dxa"/>
            <w:shd w:val="clear" w:color="auto" w:fill="auto"/>
            <w:vAlign w:val="center"/>
          </w:tcPr>
          <w:p w14:paraId="169C62D4" w14:textId="77777777" w:rsidR="00C701BF" w:rsidRPr="00411DBC" w:rsidRDefault="00C701BF" w:rsidP="00C701BF">
            <w:pPr>
              <w:tabs>
                <w:tab w:val="decimal" w:pos="745"/>
              </w:tabs>
              <w:spacing w:line="320" w:lineRule="exact"/>
              <w:ind w:right="57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36" w:type="dxa"/>
            <w:vAlign w:val="center"/>
          </w:tcPr>
          <w:p w14:paraId="08880A07" w14:textId="77777777" w:rsidR="00C701BF" w:rsidRPr="00411DBC" w:rsidRDefault="00C701BF" w:rsidP="00C701BF">
            <w:pPr>
              <w:tabs>
                <w:tab w:val="decimal" w:pos="684"/>
              </w:tabs>
              <w:spacing w:line="320" w:lineRule="exact"/>
              <w:ind w:right="57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70" w:type="dxa"/>
            <w:shd w:val="clear" w:color="auto" w:fill="auto"/>
            <w:vAlign w:val="center"/>
          </w:tcPr>
          <w:p w14:paraId="65F56C0F" w14:textId="77777777" w:rsidR="00C701BF" w:rsidRPr="00411DBC" w:rsidRDefault="00C701BF" w:rsidP="00C701BF">
            <w:pPr>
              <w:tabs>
                <w:tab w:val="decimal" w:pos="684"/>
              </w:tabs>
              <w:spacing w:line="320" w:lineRule="exact"/>
              <w:ind w:right="57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36" w:type="dxa"/>
            <w:vAlign w:val="center"/>
          </w:tcPr>
          <w:p w14:paraId="133F5A29" w14:textId="77777777" w:rsidR="00C701BF" w:rsidRPr="00411DBC" w:rsidRDefault="00C701BF" w:rsidP="00C701BF">
            <w:pPr>
              <w:pStyle w:val="a0"/>
              <w:spacing w:line="320" w:lineRule="exact"/>
              <w:ind w:right="57"/>
              <w:jc w:val="left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270" w:type="dxa"/>
            <w:shd w:val="clear" w:color="auto" w:fill="auto"/>
            <w:vAlign w:val="center"/>
          </w:tcPr>
          <w:p w14:paraId="0072A127" w14:textId="77777777" w:rsidR="00C701BF" w:rsidRPr="00411DBC" w:rsidRDefault="00C701BF" w:rsidP="00C701BF">
            <w:pPr>
              <w:pStyle w:val="a0"/>
              <w:spacing w:line="320" w:lineRule="exact"/>
              <w:ind w:right="57"/>
              <w:jc w:val="left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236" w:type="dxa"/>
            <w:vAlign w:val="center"/>
          </w:tcPr>
          <w:p w14:paraId="489D08DE" w14:textId="77777777" w:rsidR="00C701BF" w:rsidRPr="00411DBC" w:rsidRDefault="00C701BF" w:rsidP="00C701BF">
            <w:pPr>
              <w:pStyle w:val="a0"/>
              <w:tabs>
                <w:tab w:val="decimal" w:pos="934"/>
              </w:tabs>
              <w:spacing w:line="320" w:lineRule="exact"/>
              <w:ind w:right="57"/>
              <w:jc w:val="left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178" w:type="dxa"/>
            <w:shd w:val="clear" w:color="auto" w:fill="auto"/>
            <w:vAlign w:val="center"/>
          </w:tcPr>
          <w:p w14:paraId="4B6A133A" w14:textId="77777777" w:rsidR="00C701BF" w:rsidRPr="00411DBC" w:rsidRDefault="00C701BF" w:rsidP="00C701BF">
            <w:pPr>
              <w:pStyle w:val="a0"/>
              <w:tabs>
                <w:tab w:val="decimal" w:pos="934"/>
              </w:tabs>
              <w:spacing w:line="320" w:lineRule="exact"/>
              <w:ind w:right="57"/>
              <w:jc w:val="left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236" w:type="dxa"/>
            <w:vAlign w:val="center"/>
          </w:tcPr>
          <w:p w14:paraId="3F707090" w14:textId="77777777" w:rsidR="00C701BF" w:rsidRPr="00411DBC" w:rsidRDefault="00C701BF" w:rsidP="00C701BF">
            <w:pPr>
              <w:pStyle w:val="a0"/>
              <w:tabs>
                <w:tab w:val="decimal" w:pos="522"/>
              </w:tabs>
              <w:spacing w:line="320" w:lineRule="exact"/>
              <w:ind w:right="-15"/>
              <w:jc w:val="left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190" w:type="dxa"/>
            <w:tcBorders>
              <w:top w:val="single" w:sz="4" w:space="0" w:color="auto"/>
            </w:tcBorders>
          </w:tcPr>
          <w:p w14:paraId="579B0BA5" w14:textId="77777777" w:rsidR="00C701BF" w:rsidRPr="00411DBC" w:rsidRDefault="00C701BF" w:rsidP="00C701BF">
            <w:pPr>
              <w:pStyle w:val="a0"/>
              <w:tabs>
                <w:tab w:val="decimal" w:pos="522"/>
              </w:tabs>
              <w:spacing w:line="320" w:lineRule="exact"/>
              <w:ind w:right="-15"/>
              <w:jc w:val="left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236" w:type="dxa"/>
          </w:tcPr>
          <w:p w14:paraId="721A8FC8" w14:textId="77777777" w:rsidR="00C701BF" w:rsidRPr="00411DBC" w:rsidRDefault="00C701BF" w:rsidP="00C701BF">
            <w:pPr>
              <w:pStyle w:val="a0"/>
              <w:tabs>
                <w:tab w:val="decimal" w:pos="522"/>
              </w:tabs>
              <w:spacing w:line="320" w:lineRule="exact"/>
              <w:ind w:right="-15"/>
              <w:jc w:val="left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190" w:type="dxa"/>
            <w:shd w:val="clear" w:color="auto" w:fill="auto"/>
            <w:vAlign w:val="center"/>
          </w:tcPr>
          <w:p w14:paraId="000AD981" w14:textId="77777777" w:rsidR="00C701BF" w:rsidRPr="00411DBC" w:rsidRDefault="00C701BF" w:rsidP="00C701BF">
            <w:pPr>
              <w:pStyle w:val="a0"/>
              <w:tabs>
                <w:tab w:val="decimal" w:pos="522"/>
              </w:tabs>
              <w:spacing w:line="320" w:lineRule="exact"/>
              <w:ind w:right="-15"/>
              <w:jc w:val="left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</w:tr>
      <w:tr w:rsidR="00C701BF" w:rsidRPr="00411DBC" w14:paraId="4CE22B50" w14:textId="77777777" w:rsidTr="0095416B">
        <w:trPr>
          <w:trHeight w:val="69"/>
        </w:trPr>
        <w:tc>
          <w:tcPr>
            <w:tcW w:w="2611" w:type="dxa"/>
            <w:shd w:val="clear" w:color="auto" w:fill="auto"/>
          </w:tcPr>
          <w:p w14:paraId="2A4F9124" w14:textId="77777777" w:rsidR="00C701BF" w:rsidRPr="00411DBC" w:rsidRDefault="00C701BF" w:rsidP="00C701BF">
            <w:pPr>
              <w:ind w:left="-98" w:right="-108"/>
              <w:rPr>
                <w:rFonts w:ascii="Angsana New" w:hAnsi="Angsana New"/>
                <w:sz w:val="24"/>
                <w:szCs w:val="24"/>
                <w:cs/>
              </w:rPr>
            </w:pPr>
            <w:r w:rsidRPr="00411DBC">
              <w:rPr>
                <w:rFonts w:ascii="Angsana New" w:hAnsi="Angsana New"/>
                <w:sz w:val="24"/>
                <w:szCs w:val="24"/>
                <w:cs/>
              </w:rPr>
              <w:t xml:space="preserve">ณ วันที่ </w:t>
            </w:r>
            <w:r w:rsidRPr="00411DBC">
              <w:rPr>
                <w:rFonts w:ascii="Angsana New" w:hAnsi="Angsana New"/>
                <w:sz w:val="24"/>
                <w:szCs w:val="24"/>
              </w:rPr>
              <w:t xml:space="preserve">31 </w:t>
            </w:r>
            <w:r w:rsidRPr="00411DBC">
              <w:rPr>
                <w:rFonts w:ascii="Angsana New" w:hAnsi="Angsana New"/>
                <w:sz w:val="24"/>
                <w:szCs w:val="24"/>
                <w:cs/>
              </w:rPr>
              <w:t xml:space="preserve">ธันวาคม </w:t>
            </w:r>
            <w:r w:rsidRPr="00411DBC">
              <w:rPr>
                <w:rFonts w:ascii="Angsana New" w:hAnsi="Angsana New"/>
                <w:sz w:val="24"/>
                <w:szCs w:val="24"/>
              </w:rPr>
              <w:t>2565</w:t>
            </w:r>
          </w:p>
        </w:tc>
        <w:tc>
          <w:tcPr>
            <w:tcW w:w="1236" w:type="dxa"/>
            <w:tcBorders>
              <w:bottom w:val="double" w:sz="4" w:space="0" w:color="auto"/>
            </w:tcBorders>
            <w:shd w:val="clear" w:color="auto" w:fill="auto"/>
          </w:tcPr>
          <w:p w14:paraId="497FD6A3" w14:textId="77777777" w:rsidR="00C701BF" w:rsidRPr="00411DBC" w:rsidRDefault="00C701BF" w:rsidP="00C701BF">
            <w:pPr>
              <w:pBdr>
                <w:between w:val="double" w:sz="4" w:space="1" w:color="auto"/>
              </w:pBd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</w:rPr>
              <w:t>143,322</w:t>
            </w:r>
          </w:p>
        </w:tc>
        <w:tc>
          <w:tcPr>
            <w:tcW w:w="236" w:type="dxa"/>
          </w:tcPr>
          <w:p w14:paraId="485A0CC5" w14:textId="77777777" w:rsidR="00C701BF" w:rsidRPr="00411DBC" w:rsidRDefault="00C701BF" w:rsidP="00C701BF">
            <w:pPr>
              <w:pBdr>
                <w:between w:val="double" w:sz="4" w:space="1" w:color="auto"/>
              </w:pBd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8"/>
                <w:szCs w:val="8"/>
              </w:rPr>
            </w:pPr>
          </w:p>
        </w:tc>
        <w:tc>
          <w:tcPr>
            <w:tcW w:w="1142" w:type="dxa"/>
            <w:tcBorders>
              <w:bottom w:val="double" w:sz="4" w:space="0" w:color="auto"/>
            </w:tcBorders>
            <w:shd w:val="clear" w:color="auto" w:fill="auto"/>
          </w:tcPr>
          <w:p w14:paraId="41A8CE70" w14:textId="77777777" w:rsidR="00C701BF" w:rsidRPr="00411DBC" w:rsidRDefault="00C701BF" w:rsidP="00C701BF">
            <w:pPr>
              <w:pBdr>
                <w:between w:val="double" w:sz="4" w:space="1" w:color="auto"/>
              </w:pBd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</w:rPr>
              <w:t>93</w:t>
            </w:r>
          </w:p>
        </w:tc>
        <w:tc>
          <w:tcPr>
            <w:tcW w:w="236" w:type="dxa"/>
          </w:tcPr>
          <w:p w14:paraId="0404759C" w14:textId="77777777" w:rsidR="00C701BF" w:rsidRPr="00411DBC" w:rsidRDefault="00C701BF" w:rsidP="00C701BF">
            <w:pPr>
              <w:pBdr>
                <w:between w:val="double" w:sz="4" w:space="1" w:color="auto"/>
              </w:pBd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70" w:type="dxa"/>
            <w:tcBorders>
              <w:bottom w:val="double" w:sz="4" w:space="0" w:color="auto"/>
            </w:tcBorders>
          </w:tcPr>
          <w:p w14:paraId="3A2089C2" w14:textId="77777777" w:rsidR="00C701BF" w:rsidRPr="00411DBC" w:rsidRDefault="00C701BF" w:rsidP="00C701BF">
            <w:pPr>
              <w:pBdr>
                <w:between w:val="double" w:sz="4" w:space="1" w:color="auto"/>
              </w:pBd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</w:rPr>
              <w:t>27,877</w:t>
            </w:r>
          </w:p>
        </w:tc>
        <w:tc>
          <w:tcPr>
            <w:tcW w:w="236" w:type="dxa"/>
          </w:tcPr>
          <w:p w14:paraId="0D51B823" w14:textId="77777777" w:rsidR="00C701BF" w:rsidRPr="00411DBC" w:rsidRDefault="00C701BF" w:rsidP="00C701BF">
            <w:pPr>
              <w:pBdr>
                <w:between w:val="double" w:sz="4" w:space="1" w:color="auto"/>
              </w:pBd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70" w:type="dxa"/>
            <w:tcBorders>
              <w:bottom w:val="double" w:sz="4" w:space="0" w:color="auto"/>
            </w:tcBorders>
            <w:shd w:val="clear" w:color="auto" w:fill="auto"/>
          </w:tcPr>
          <w:p w14:paraId="1311D655" w14:textId="77777777" w:rsidR="00C701BF" w:rsidRPr="00411DBC" w:rsidRDefault="00C701BF" w:rsidP="00C701BF">
            <w:pPr>
              <w:pBdr>
                <w:between w:val="double" w:sz="4" w:space="1" w:color="auto"/>
              </w:pBd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</w:rPr>
              <w:t>51,006</w:t>
            </w:r>
          </w:p>
        </w:tc>
        <w:tc>
          <w:tcPr>
            <w:tcW w:w="236" w:type="dxa"/>
          </w:tcPr>
          <w:p w14:paraId="2E583686" w14:textId="77777777" w:rsidR="00C701BF" w:rsidRPr="00411DBC" w:rsidRDefault="00C701BF" w:rsidP="00C701BF">
            <w:pPr>
              <w:pBdr>
                <w:between w:val="double" w:sz="4" w:space="1" w:color="auto"/>
              </w:pBd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70" w:type="dxa"/>
            <w:tcBorders>
              <w:bottom w:val="double" w:sz="4" w:space="0" w:color="auto"/>
            </w:tcBorders>
            <w:shd w:val="clear" w:color="auto" w:fill="auto"/>
          </w:tcPr>
          <w:p w14:paraId="09307CA3" w14:textId="77777777" w:rsidR="00C701BF" w:rsidRPr="00411DBC" w:rsidRDefault="00C701BF" w:rsidP="00C701BF">
            <w:pPr>
              <w:pBdr>
                <w:between w:val="double" w:sz="4" w:space="1" w:color="auto"/>
              </w:pBdr>
              <w:tabs>
                <w:tab w:val="left" w:pos="522"/>
                <w:tab w:val="center" w:pos="557"/>
                <w:tab w:val="right" w:pos="1114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</w:rPr>
              <w:tab/>
            </w:r>
            <w:r w:rsidRPr="00411DBC">
              <w:rPr>
                <w:rFonts w:ascii="Angsana New" w:hAnsi="Angsana New"/>
                <w:sz w:val="24"/>
                <w:szCs w:val="24"/>
              </w:rPr>
              <w:tab/>
              <w:t>798</w:t>
            </w:r>
          </w:p>
        </w:tc>
        <w:tc>
          <w:tcPr>
            <w:tcW w:w="236" w:type="dxa"/>
          </w:tcPr>
          <w:p w14:paraId="242A3768" w14:textId="77777777" w:rsidR="00C701BF" w:rsidRPr="00411DBC" w:rsidRDefault="00C701BF" w:rsidP="00C701BF">
            <w:pPr>
              <w:pStyle w:val="a0"/>
              <w:pBdr>
                <w:between w:val="double" w:sz="4" w:space="1" w:color="auto"/>
              </w:pBdr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270" w:type="dxa"/>
            <w:tcBorders>
              <w:bottom w:val="double" w:sz="4" w:space="0" w:color="auto"/>
            </w:tcBorders>
            <w:shd w:val="clear" w:color="auto" w:fill="auto"/>
          </w:tcPr>
          <w:p w14:paraId="029C617C" w14:textId="77777777" w:rsidR="00C701BF" w:rsidRPr="00411DBC" w:rsidRDefault="00C701BF" w:rsidP="00C701BF">
            <w:pPr>
              <w:pStyle w:val="a0"/>
              <w:pBdr>
                <w:between w:val="double" w:sz="4" w:space="1" w:color="auto"/>
              </w:pBdr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  <w:r w:rsidRPr="00411DBC"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  <w:t>1</w:t>
            </w:r>
            <w:r w:rsidRPr="00411DBC">
              <w:rPr>
                <w:rFonts w:ascii="Angsana New" w:hAnsi="Angsana New" w:cs="Angsana New"/>
                <w:sz w:val="24"/>
                <w:szCs w:val="24"/>
                <w:lang w:val="en-US"/>
              </w:rPr>
              <w:t>,564</w:t>
            </w:r>
          </w:p>
        </w:tc>
        <w:tc>
          <w:tcPr>
            <w:tcW w:w="236" w:type="dxa"/>
          </w:tcPr>
          <w:p w14:paraId="44547736" w14:textId="77777777" w:rsidR="00C701BF" w:rsidRPr="00411DBC" w:rsidRDefault="00C701BF" w:rsidP="00C701BF">
            <w:pPr>
              <w:pStyle w:val="a0"/>
              <w:pBdr>
                <w:between w:val="double" w:sz="4" w:space="1" w:color="auto"/>
              </w:pBdr>
              <w:tabs>
                <w:tab w:val="left" w:pos="522"/>
                <w:tab w:val="decimal" w:pos="934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178" w:type="dxa"/>
            <w:tcBorders>
              <w:bottom w:val="double" w:sz="4" w:space="0" w:color="auto"/>
            </w:tcBorders>
            <w:shd w:val="clear" w:color="auto" w:fill="auto"/>
          </w:tcPr>
          <w:p w14:paraId="776E300D" w14:textId="240A7481" w:rsidR="00C701BF" w:rsidRPr="00411DBC" w:rsidRDefault="00C701BF" w:rsidP="00C701BF">
            <w:pPr>
              <w:pStyle w:val="a0"/>
              <w:pBdr>
                <w:between w:val="double" w:sz="4" w:space="1" w:color="auto"/>
              </w:pBdr>
              <w:tabs>
                <w:tab w:val="left" w:pos="522"/>
                <w:tab w:val="decimal" w:pos="934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  <w:r w:rsidRPr="00411DBC">
              <w:rPr>
                <w:rFonts w:ascii="Angsana New" w:hAnsi="Angsana New" w:cs="Angsana New"/>
                <w:sz w:val="24"/>
                <w:szCs w:val="24"/>
                <w:lang w:val="en-US"/>
              </w:rPr>
              <w:t>55,522</w:t>
            </w:r>
          </w:p>
        </w:tc>
        <w:tc>
          <w:tcPr>
            <w:tcW w:w="236" w:type="dxa"/>
          </w:tcPr>
          <w:p w14:paraId="593666F8" w14:textId="77777777" w:rsidR="00C701BF" w:rsidRPr="00411DBC" w:rsidRDefault="00C701BF" w:rsidP="00C701BF">
            <w:pPr>
              <w:pStyle w:val="a0"/>
              <w:pBdr>
                <w:between w:val="double" w:sz="4" w:space="1" w:color="auto"/>
              </w:pBdr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190" w:type="dxa"/>
            <w:tcBorders>
              <w:bottom w:val="double" w:sz="4" w:space="0" w:color="auto"/>
            </w:tcBorders>
          </w:tcPr>
          <w:p w14:paraId="171928DD" w14:textId="77777777" w:rsidR="00C701BF" w:rsidRPr="00411DBC" w:rsidRDefault="00C701BF" w:rsidP="00C701BF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  <w:r w:rsidRPr="00411DBC">
              <w:rPr>
                <w:rFonts w:ascii="Angsana New" w:hAnsi="Angsana New"/>
                <w:i/>
                <w:iCs/>
                <w:sz w:val="24"/>
                <w:szCs w:val="24"/>
              </w:rPr>
              <w:t>-</w:t>
            </w:r>
          </w:p>
        </w:tc>
        <w:tc>
          <w:tcPr>
            <w:tcW w:w="236" w:type="dxa"/>
          </w:tcPr>
          <w:p w14:paraId="3B4167EC" w14:textId="77777777" w:rsidR="00C701BF" w:rsidRPr="00411DBC" w:rsidRDefault="00C701BF" w:rsidP="00C701BF">
            <w:pPr>
              <w:pStyle w:val="a0"/>
              <w:pBdr>
                <w:between w:val="double" w:sz="4" w:space="1" w:color="auto"/>
              </w:pBdr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190" w:type="dxa"/>
            <w:tcBorders>
              <w:bottom w:val="double" w:sz="4" w:space="0" w:color="auto"/>
            </w:tcBorders>
            <w:shd w:val="clear" w:color="auto" w:fill="auto"/>
          </w:tcPr>
          <w:p w14:paraId="573CA711" w14:textId="14DE8C02" w:rsidR="00C701BF" w:rsidRPr="00411DBC" w:rsidRDefault="00C701BF" w:rsidP="00C701BF">
            <w:pPr>
              <w:pStyle w:val="a0"/>
              <w:pBdr>
                <w:between w:val="double" w:sz="4" w:space="1" w:color="auto"/>
              </w:pBdr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  <w:r w:rsidRPr="00411DBC">
              <w:rPr>
                <w:rFonts w:ascii="Angsana New" w:hAnsi="Angsana New" w:cs="Angsana New"/>
                <w:sz w:val="24"/>
                <w:szCs w:val="24"/>
                <w:lang w:val="en-US"/>
              </w:rPr>
              <w:t>280,182</w:t>
            </w:r>
          </w:p>
        </w:tc>
      </w:tr>
      <w:tr w:rsidR="00C701BF" w:rsidRPr="00411DBC" w14:paraId="439CD306" w14:textId="77777777" w:rsidTr="0095416B">
        <w:trPr>
          <w:trHeight w:val="18"/>
        </w:trPr>
        <w:tc>
          <w:tcPr>
            <w:tcW w:w="2611" w:type="dxa"/>
            <w:shd w:val="clear" w:color="auto" w:fill="auto"/>
            <w:vAlign w:val="center"/>
          </w:tcPr>
          <w:p w14:paraId="1BA48ABC" w14:textId="77777777" w:rsidR="00C701BF" w:rsidRPr="00411DBC" w:rsidRDefault="00C701BF" w:rsidP="00C701BF">
            <w:pPr>
              <w:ind w:left="-98" w:right="-108"/>
              <w:rPr>
                <w:rFonts w:ascii="Angsana New" w:hAnsi="Angsana New"/>
                <w:sz w:val="24"/>
                <w:szCs w:val="24"/>
                <w:cs/>
              </w:rPr>
            </w:pPr>
            <w:r w:rsidRPr="00411DBC">
              <w:rPr>
                <w:rFonts w:ascii="Angsana New" w:hAnsi="Angsana New"/>
                <w:sz w:val="24"/>
                <w:szCs w:val="24"/>
                <w:cs/>
              </w:rPr>
              <w:t xml:space="preserve">ณ วันที่ </w:t>
            </w:r>
            <w:r w:rsidRPr="00411DBC">
              <w:rPr>
                <w:rFonts w:ascii="Angsana New" w:hAnsi="Angsana New"/>
                <w:sz w:val="24"/>
                <w:szCs w:val="24"/>
              </w:rPr>
              <w:t xml:space="preserve">30 </w:t>
            </w:r>
            <w:r w:rsidRPr="00411DBC">
              <w:rPr>
                <w:rFonts w:ascii="Angsana New" w:hAnsi="Angsana New" w:hint="cs"/>
                <w:sz w:val="24"/>
                <w:szCs w:val="24"/>
                <w:cs/>
              </w:rPr>
              <w:t xml:space="preserve">มิถุนายน </w:t>
            </w:r>
            <w:r w:rsidRPr="00411DBC">
              <w:rPr>
                <w:rFonts w:ascii="Angsana New" w:hAnsi="Angsana New"/>
                <w:sz w:val="24"/>
                <w:szCs w:val="24"/>
              </w:rPr>
              <w:t>2566</w:t>
            </w:r>
          </w:p>
        </w:tc>
        <w:tc>
          <w:tcPr>
            <w:tcW w:w="123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126B0CA4" w14:textId="77777777" w:rsidR="00C701BF" w:rsidRPr="00411DBC" w:rsidRDefault="00C701BF" w:rsidP="00C701BF">
            <w:pPr>
              <w:pBdr>
                <w:between w:val="double" w:sz="4" w:space="1" w:color="auto"/>
              </w:pBd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</w:rPr>
              <w:t>593,699</w:t>
            </w:r>
          </w:p>
        </w:tc>
        <w:tc>
          <w:tcPr>
            <w:tcW w:w="236" w:type="dxa"/>
          </w:tcPr>
          <w:p w14:paraId="2FD0A7DA" w14:textId="77777777" w:rsidR="00C701BF" w:rsidRPr="00411DBC" w:rsidRDefault="00C701BF" w:rsidP="00C701BF">
            <w:pPr>
              <w:pBdr>
                <w:between w:val="double" w:sz="4" w:space="1" w:color="auto"/>
              </w:pBd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8"/>
                <w:szCs w:val="8"/>
              </w:rPr>
            </w:pPr>
          </w:p>
        </w:tc>
        <w:tc>
          <w:tcPr>
            <w:tcW w:w="114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72C4197A" w14:textId="77777777" w:rsidR="00C701BF" w:rsidRPr="00411DBC" w:rsidRDefault="00C701BF" w:rsidP="00C701BF">
            <w:pPr>
              <w:pBdr>
                <w:between w:val="double" w:sz="4" w:space="1" w:color="auto"/>
              </w:pBd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</w:rPr>
              <w:t>173</w:t>
            </w:r>
          </w:p>
        </w:tc>
        <w:tc>
          <w:tcPr>
            <w:tcW w:w="236" w:type="dxa"/>
          </w:tcPr>
          <w:p w14:paraId="681261DE" w14:textId="77777777" w:rsidR="00C701BF" w:rsidRPr="00411DBC" w:rsidRDefault="00C701BF" w:rsidP="00C701BF">
            <w:pPr>
              <w:pBdr>
                <w:between w:val="double" w:sz="4" w:space="1" w:color="auto"/>
              </w:pBd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double" w:sz="4" w:space="0" w:color="auto"/>
              <w:bottom w:val="double" w:sz="4" w:space="0" w:color="auto"/>
            </w:tcBorders>
          </w:tcPr>
          <w:p w14:paraId="244167ED" w14:textId="77777777" w:rsidR="00C701BF" w:rsidRPr="00411DBC" w:rsidRDefault="00C701BF" w:rsidP="00C701BF">
            <w:pPr>
              <w:pBdr>
                <w:between w:val="double" w:sz="4" w:space="1" w:color="auto"/>
              </w:pBd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</w:rPr>
              <w:t>36,226</w:t>
            </w:r>
          </w:p>
        </w:tc>
        <w:tc>
          <w:tcPr>
            <w:tcW w:w="236" w:type="dxa"/>
          </w:tcPr>
          <w:p w14:paraId="7C3CC69C" w14:textId="77777777" w:rsidR="00C701BF" w:rsidRPr="00411DBC" w:rsidRDefault="00C701BF" w:rsidP="00C701BF">
            <w:pPr>
              <w:pBdr>
                <w:between w:val="double" w:sz="4" w:space="1" w:color="auto"/>
              </w:pBd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429C54DE" w14:textId="77777777" w:rsidR="00C701BF" w:rsidRPr="00411DBC" w:rsidRDefault="00C701BF" w:rsidP="00C701BF">
            <w:pPr>
              <w:pBdr>
                <w:between w:val="double" w:sz="4" w:space="1" w:color="auto"/>
              </w:pBd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  <w:r w:rsidRPr="00411DBC">
              <w:rPr>
                <w:rFonts w:ascii="Angsana New" w:hAnsi="Angsana New"/>
                <w:sz w:val="24"/>
                <w:szCs w:val="24"/>
              </w:rPr>
              <w:t>1,461,772</w:t>
            </w:r>
          </w:p>
        </w:tc>
        <w:tc>
          <w:tcPr>
            <w:tcW w:w="236" w:type="dxa"/>
          </w:tcPr>
          <w:p w14:paraId="0270AEC8" w14:textId="77777777" w:rsidR="00C701BF" w:rsidRPr="00411DBC" w:rsidRDefault="00C701BF" w:rsidP="00C701BF">
            <w:pPr>
              <w:pBdr>
                <w:between w:val="double" w:sz="4" w:space="1" w:color="auto"/>
              </w:pBd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37EDD1E0" w14:textId="568781CB" w:rsidR="00C701BF" w:rsidRPr="00411DBC" w:rsidRDefault="00C701BF" w:rsidP="00C701BF">
            <w:pPr>
              <w:pBdr>
                <w:between w:val="double" w:sz="4" w:space="1" w:color="auto"/>
              </w:pBd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</w:rPr>
              <w:t>715</w:t>
            </w:r>
          </w:p>
        </w:tc>
        <w:tc>
          <w:tcPr>
            <w:tcW w:w="236" w:type="dxa"/>
          </w:tcPr>
          <w:p w14:paraId="39994017" w14:textId="77777777" w:rsidR="00C701BF" w:rsidRPr="00411DBC" w:rsidRDefault="00C701BF" w:rsidP="00C701BF">
            <w:pPr>
              <w:pStyle w:val="a0"/>
              <w:pBdr>
                <w:between w:val="double" w:sz="4" w:space="1" w:color="auto"/>
              </w:pBdr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27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473C884C" w14:textId="77777777" w:rsidR="00C701BF" w:rsidRPr="00411DBC" w:rsidRDefault="00C701BF" w:rsidP="00C701BF">
            <w:pPr>
              <w:pStyle w:val="a0"/>
              <w:pBdr>
                <w:between w:val="double" w:sz="4" w:space="1" w:color="auto"/>
              </w:pBdr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  <w:r w:rsidRPr="00411DBC"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  <w:t>1</w:t>
            </w:r>
            <w:r w:rsidRPr="00411DBC">
              <w:rPr>
                <w:rFonts w:ascii="Angsana New" w:hAnsi="Angsana New" w:cs="Angsana New"/>
                <w:sz w:val="24"/>
                <w:szCs w:val="24"/>
                <w:lang w:val="en-US"/>
              </w:rPr>
              <w:t>,</w:t>
            </w:r>
            <w:r w:rsidRPr="00411DBC"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  <w:t>6</w:t>
            </w:r>
            <w:r w:rsidRPr="00411DBC">
              <w:rPr>
                <w:rFonts w:ascii="Angsana New" w:hAnsi="Angsana New" w:cs="Angsana New" w:hint="cs"/>
                <w:sz w:val="24"/>
                <w:szCs w:val="24"/>
                <w:cs/>
                <w:lang w:val="en-US"/>
              </w:rPr>
              <w:t>60</w:t>
            </w:r>
          </w:p>
        </w:tc>
        <w:tc>
          <w:tcPr>
            <w:tcW w:w="236" w:type="dxa"/>
          </w:tcPr>
          <w:p w14:paraId="7845B28F" w14:textId="77777777" w:rsidR="00C701BF" w:rsidRPr="00411DBC" w:rsidRDefault="00C701BF" w:rsidP="00C701BF">
            <w:pPr>
              <w:pStyle w:val="a0"/>
              <w:pBdr>
                <w:between w:val="double" w:sz="4" w:space="1" w:color="auto"/>
              </w:pBdr>
              <w:tabs>
                <w:tab w:val="left" w:pos="522"/>
                <w:tab w:val="decimal" w:pos="934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17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24E007D2" w14:textId="04102419" w:rsidR="00C701BF" w:rsidRPr="00411DBC" w:rsidRDefault="00C701BF" w:rsidP="00C701BF">
            <w:pPr>
              <w:pStyle w:val="a0"/>
              <w:pBdr>
                <w:between w:val="double" w:sz="4" w:space="1" w:color="auto"/>
              </w:pBdr>
              <w:tabs>
                <w:tab w:val="left" w:pos="522"/>
                <w:tab w:val="decimal" w:pos="934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  <w:r w:rsidRPr="00411DBC">
              <w:rPr>
                <w:rFonts w:ascii="Angsana New" w:hAnsi="Angsana New" w:cs="Angsana New"/>
                <w:sz w:val="24"/>
                <w:szCs w:val="24"/>
                <w:lang w:val="en-US"/>
              </w:rPr>
              <w:t>44,591</w:t>
            </w:r>
          </w:p>
        </w:tc>
        <w:tc>
          <w:tcPr>
            <w:tcW w:w="236" w:type="dxa"/>
          </w:tcPr>
          <w:p w14:paraId="4198BE1C" w14:textId="77777777" w:rsidR="00C701BF" w:rsidRPr="00411DBC" w:rsidRDefault="00C701BF" w:rsidP="00C701BF">
            <w:pPr>
              <w:pStyle w:val="a0"/>
              <w:pBdr>
                <w:between w:val="double" w:sz="4" w:space="1" w:color="auto"/>
              </w:pBdr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190" w:type="dxa"/>
            <w:tcBorders>
              <w:top w:val="double" w:sz="4" w:space="0" w:color="auto"/>
            </w:tcBorders>
          </w:tcPr>
          <w:p w14:paraId="1BC20234" w14:textId="77777777" w:rsidR="00C701BF" w:rsidRPr="00411DBC" w:rsidRDefault="00C701BF" w:rsidP="00C701BF">
            <w:pPr>
              <w:pStyle w:val="a0"/>
              <w:pBdr>
                <w:bottom w:val="double" w:sz="4" w:space="1" w:color="auto"/>
                <w:between w:val="double" w:sz="4" w:space="1" w:color="auto"/>
              </w:pBdr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  <w:r w:rsidRPr="00411DBC">
              <w:rPr>
                <w:rFonts w:ascii="Angsana New" w:hAnsi="Angsana New"/>
                <w:sz w:val="24"/>
                <w:szCs w:val="24"/>
              </w:rPr>
              <w:t>2,301</w:t>
            </w:r>
          </w:p>
        </w:tc>
        <w:tc>
          <w:tcPr>
            <w:tcW w:w="236" w:type="dxa"/>
          </w:tcPr>
          <w:p w14:paraId="7CDB4A0C" w14:textId="77777777" w:rsidR="00C701BF" w:rsidRPr="00411DBC" w:rsidRDefault="00C701BF" w:rsidP="00C701BF">
            <w:pPr>
              <w:pStyle w:val="a0"/>
              <w:pBdr>
                <w:between w:val="double" w:sz="4" w:space="1" w:color="auto"/>
              </w:pBdr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19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03B4A14E" w14:textId="4B046664" w:rsidR="00C701BF" w:rsidRPr="00411DBC" w:rsidRDefault="00C701BF" w:rsidP="00C701BF">
            <w:pPr>
              <w:pStyle w:val="a0"/>
              <w:pBdr>
                <w:between w:val="double" w:sz="4" w:space="1" w:color="auto"/>
              </w:pBdr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  <w:r w:rsidRPr="00411DBC">
              <w:rPr>
                <w:rFonts w:ascii="Angsana New" w:hAnsi="Angsana New" w:cs="Angsana New"/>
                <w:sz w:val="24"/>
                <w:szCs w:val="24"/>
                <w:lang w:val="en-US"/>
              </w:rPr>
              <w:t>2,141,137</w:t>
            </w:r>
          </w:p>
        </w:tc>
      </w:tr>
    </w:tbl>
    <w:p w14:paraId="79A6B4BF" w14:textId="77777777" w:rsidR="00BA2289" w:rsidRPr="00411DBC" w:rsidRDefault="00BA2289" w:rsidP="00BA2289">
      <w:pPr>
        <w:pStyle w:val="ListParagraph"/>
        <w:ind w:left="360"/>
        <w:rPr>
          <w:rFonts w:ascii="Angsana New" w:hAnsi="Angsana New"/>
          <w:b/>
          <w:bCs/>
          <w:sz w:val="28"/>
          <w:szCs w:val="28"/>
        </w:rPr>
      </w:pPr>
    </w:p>
    <w:p w14:paraId="121AEACE" w14:textId="77777777" w:rsidR="00006ABC" w:rsidRPr="00411DBC" w:rsidRDefault="00006ABC" w:rsidP="00006ABC">
      <w:pPr>
        <w:pStyle w:val="ListParagraph"/>
        <w:ind w:left="360"/>
        <w:rPr>
          <w:rFonts w:ascii="Angsana New" w:hAnsi="Angsana New"/>
          <w:b/>
          <w:bCs/>
          <w:sz w:val="28"/>
          <w:szCs w:val="28"/>
        </w:rPr>
      </w:pPr>
    </w:p>
    <w:bookmarkEnd w:id="25"/>
    <w:p w14:paraId="2D5221DE" w14:textId="77777777" w:rsidR="00D82656" w:rsidRPr="00411DBC" w:rsidRDefault="00D82656" w:rsidP="00854D94">
      <w:pPr>
        <w:spacing w:before="240"/>
        <w:rPr>
          <w:rFonts w:ascii="Angsana New" w:hAnsi="Angsana New"/>
          <w:b/>
          <w:bCs/>
          <w:sz w:val="28"/>
          <w:szCs w:val="28"/>
        </w:rPr>
      </w:pPr>
    </w:p>
    <w:tbl>
      <w:tblPr>
        <w:tblW w:w="15195" w:type="dxa"/>
        <w:tblLayout w:type="fixed"/>
        <w:tblLook w:val="0000" w:firstRow="0" w:lastRow="0" w:firstColumn="0" w:lastColumn="0" w:noHBand="0" w:noVBand="0"/>
      </w:tblPr>
      <w:tblGrid>
        <w:gridCol w:w="3039"/>
        <w:gridCol w:w="1368"/>
        <w:gridCol w:w="303"/>
        <w:gridCol w:w="1368"/>
        <w:gridCol w:w="303"/>
        <w:gridCol w:w="1520"/>
        <w:gridCol w:w="303"/>
        <w:gridCol w:w="1520"/>
        <w:gridCol w:w="303"/>
        <w:gridCol w:w="1520"/>
        <w:gridCol w:w="303"/>
        <w:gridCol w:w="1520"/>
        <w:gridCol w:w="303"/>
        <w:gridCol w:w="1522"/>
      </w:tblGrid>
      <w:tr w:rsidR="00BA2289" w:rsidRPr="00411DBC" w14:paraId="148AB4C2" w14:textId="77777777" w:rsidTr="0095416B">
        <w:trPr>
          <w:trHeight w:val="20"/>
        </w:trPr>
        <w:tc>
          <w:tcPr>
            <w:tcW w:w="3039" w:type="dxa"/>
            <w:shd w:val="clear" w:color="auto" w:fill="auto"/>
            <w:vAlign w:val="center"/>
          </w:tcPr>
          <w:p w14:paraId="1FBCBA0E" w14:textId="77777777" w:rsidR="00BA2289" w:rsidRPr="00411DBC" w:rsidRDefault="00BA2289" w:rsidP="0095416B">
            <w:pPr>
              <w:ind w:left="-98" w:right="-108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368" w:type="dxa"/>
            <w:tcBorders>
              <w:left w:val="nil"/>
            </w:tcBorders>
            <w:shd w:val="clear" w:color="auto" w:fill="auto"/>
          </w:tcPr>
          <w:p w14:paraId="263A6276" w14:textId="77777777" w:rsidR="00BA2289" w:rsidRPr="00411DBC" w:rsidRDefault="00BA2289" w:rsidP="0095416B">
            <w:pPr>
              <w:tabs>
                <w:tab w:val="left" w:pos="522"/>
              </w:tabs>
              <w:ind w:right="-1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3" w:type="dxa"/>
          </w:tcPr>
          <w:p w14:paraId="28E00543" w14:textId="77777777" w:rsidR="00BA2289" w:rsidRPr="00411DBC" w:rsidRDefault="00BA2289" w:rsidP="0095416B">
            <w:pPr>
              <w:tabs>
                <w:tab w:val="left" w:pos="522"/>
              </w:tabs>
              <w:ind w:right="-18"/>
              <w:jc w:val="center"/>
              <w:rPr>
                <w:rFonts w:asciiTheme="majorBidi" w:hAnsiTheme="majorBidi" w:cstheme="majorBidi"/>
                <w:sz w:val="8"/>
                <w:szCs w:val="8"/>
                <w:cs/>
              </w:rPr>
            </w:pPr>
          </w:p>
        </w:tc>
        <w:tc>
          <w:tcPr>
            <w:tcW w:w="1368" w:type="dxa"/>
            <w:shd w:val="clear" w:color="auto" w:fill="auto"/>
            <w:vAlign w:val="center"/>
          </w:tcPr>
          <w:p w14:paraId="35369E40" w14:textId="77777777" w:rsidR="00BA2289" w:rsidRPr="00411DBC" w:rsidRDefault="00BA2289" w:rsidP="0095416B">
            <w:pPr>
              <w:tabs>
                <w:tab w:val="left" w:pos="522"/>
              </w:tabs>
              <w:ind w:right="-18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303" w:type="dxa"/>
          </w:tcPr>
          <w:p w14:paraId="0B61DEF6" w14:textId="77777777" w:rsidR="00BA2289" w:rsidRPr="00411DBC" w:rsidRDefault="00BA2289" w:rsidP="0095416B">
            <w:pPr>
              <w:ind w:right="-18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520" w:type="dxa"/>
            <w:vAlign w:val="center"/>
          </w:tcPr>
          <w:p w14:paraId="44B33173" w14:textId="77777777" w:rsidR="00BA2289" w:rsidRPr="00411DBC" w:rsidRDefault="00BA2289" w:rsidP="0095416B">
            <w:pPr>
              <w:ind w:right="-18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303" w:type="dxa"/>
          </w:tcPr>
          <w:p w14:paraId="297CD774" w14:textId="77777777" w:rsidR="00BA2289" w:rsidRPr="00411DBC" w:rsidRDefault="00BA2289" w:rsidP="0095416B">
            <w:pPr>
              <w:ind w:right="-1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20" w:type="dxa"/>
            <w:vAlign w:val="center"/>
          </w:tcPr>
          <w:p w14:paraId="35624C57" w14:textId="77777777" w:rsidR="00BA2289" w:rsidRPr="00411DBC" w:rsidRDefault="00BA2289" w:rsidP="0095416B">
            <w:pPr>
              <w:tabs>
                <w:tab w:val="left" w:pos="5562"/>
              </w:tabs>
              <w:ind w:right="-18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303" w:type="dxa"/>
          </w:tcPr>
          <w:p w14:paraId="17177F39" w14:textId="77777777" w:rsidR="00BA2289" w:rsidRPr="00411DBC" w:rsidRDefault="00BA2289" w:rsidP="0095416B">
            <w:pPr>
              <w:pStyle w:val="a0"/>
              <w:tabs>
                <w:tab w:val="left" w:pos="1062"/>
              </w:tabs>
              <w:spacing w:line="240" w:lineRule="atLeast"/>
              <w:ind w:right="-18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520" w:type="dxa"/>
            <w:vAlign w:val="center"/>
          </w:tcPr>
          <w:p w14:paraId="7B786A78" w14:textId="77777777" w:rsidR="00BA2289" w:rsidRPr="00411DBC" w:rsidRDefault="00BA2289" w:rsidP="0095416B">
            <w:pPr>
              <w:pStyle w:val="a0"/>
              <w:tabs>
                <w:tab w:val="left" w:pos="1062"/>
              </w:tabs>
              <w:spacing w:line="240" w:lineRule="atLeast"/>
              <w:ind w:right="-18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303" w:type="dxa"/>
          </w:tcPr>
          <w:p w14:paraId="559989B5" w14:textId="77777777" w:rsidR="00BA2289" w:rsidRPr="00411DBC" w:rsidRDefault="00BA2289" w:rsidP="0095416B">
            <w:pPr>
              <w:pStyle w:val="a0"/>
              <w:spacing w:line="240" w:lineRule="atLeast"/>
              <w:ind w:right="-18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520" w:type="dxa"/>
            <w:vAlign w:val="center"/>
          </w:tcPr>
          <w:p w14:paraId="7E44D85D" w14:textId="77777777" w:rsidR="00BA2289" w:rsidRPr="00411DBC" w:rsidRDefault="00BA2289" w:rsidP="0095416B">
            <w:pPr>
              <w:pStyle w:val="a0"/>
              <w:spacing w:line="240" w:lineRule="atLeast"/>
              <w:ind w:right="-18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825" w:type="dxa"/>
            <w:gridSpan w:val="2"/>
          </w:tcPr>
          <w:p w14:paraId="322D7267" w14:textId="77777777" w:rsidR="00BA2289" w:rsidRPr="00411DBC" w:rsidRDefault="00BA2289" w:rsidP="0095416B">
            <w:pPr>
              <w:pStyle w:val="Header"/>
              <w:ind w:right="-1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11DBC">
              <w:rPr>
                <w:rFonts w:ascii="Angsana New" w:hAnsi="Angsana New" w:hint="cs"/>
                <w:sz w:val="24"/>
                <w:szCs w:val="24"/>
                <w:cs/>
              </w:rPr>
              <w:t>(หน่วย</w:t>
            </w:r>
            <w:r w:rsidRPr="00411DBC">
              <w:rPr>
                <w:rFonts w:ascii="Angsana New" w:hAnsi="Angsana New"/>
                <w:sz w:val="24"/>
                <w:szCs w:val="24"/>
              </w:rPr>
              <w:t>:</w:t>
            </w:r>
            <w:r w:rsidRPr="00411DBC">
              <w:rPr>
                <w:rFonts w:ascii="Angsana New" w:hAnsi="Angsana New" w:hint="cs"/>
                <w:sz w:val="24"/>
                <w:szCs w:val="24"/>
                <w:cs/>
              </w:rPr>
              <w:t>พันบาท)</w:t>
            </w:r>
          </w:p>
        </w:tc>
      </w:tr>
      <w:tr w:rsidR="00BA2289" w:rsidRPr="00411DBC" w14:paraId="324A8FF2" w14:textId="77777777" w:rsidTr="0095416B">
        <w:trPr>
          <w:trHeight w:val="20"/>
        </w:trPr>
        <w:tc>
          <w:tcPr>
            <w:tcW w:w="3039" w:type="dxa"/>
            <w:shd w:val="clear" w:color="auto" w:fill="auto"/>
            <w:vAlign w:val="center"/>
          </w:tcPr>
          <w:p w14:paraId="28453A10" w14:textId="77777777" w:rsidR="00BA2289" w:rsidRPr="00411DBC" w:rsidRDefault="00BA2289" w:rsidP="0095416B">
            <w:pPr>
              <w:ind w:left="-98" w:right="-108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2156" w:type="dxa"/>
            <w:gridSpan w:val="13"/>
            <w:tcBorders>
              <w:top w:val="single" w:sz="4" w:space="0" w:color="auto"/>
              <w:left w:val="nil"/>
            </w:tcBorders>
            <w:shd w:val="clear" w:color="auto" w:fill="auto"/>
          </w:tcPr>
          <w:p w14:paraId="02D14B83" w14:textId="77777777" w:rsidR="00BA2289" w:rsidRPr="00411DBC" w:rsidRDefault="00BA2289" w:rsidP="0095416B">
            <w:pPr>
              <w:pStyle w:val="Header"/>
              <w:ind w:right="-18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411DBC">
              <w:rPr>
                <w:rFonts w:asciiTheme="majorBidi" w:hAnsiTheme="majorBidi" w:cstheme="majorBidi" w:hint="cs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BA2289" w:rsidRPr="00411DBC" w14:paraId="7DEA328B" w14:textId="77777777" w:rsidTr="0095416B">
        <w:trPr>
          <w:trHeight w:val="20"/>
        </w:trPr>
        <w:tc>
          <w:tcPr>
            <w:tcW w:w="3039" w:type="dxa"/>
            <w:shd w:val="clear" w:color="auto" w:fill="auto"/>
            <w:vAlign w:val="center"/>
          </w:tcPr>
          <w:p w14:paraId="718108F6" w14:textId="77777777" w:rsidR="00BA2289" w:rsidRPr="00411DBC" w:rsidRDefault="00BA2289" w:rsidP="0095416B">
            <w:pPr>
              <w:ind w:left="-98" w:right="-108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</w:tcBorders>
            <w:shd w:val="clear" w:color="auto" w:fill="auto"/>
          </w:tcPr>
          <w:p w14:paraId="7E41B23C" w14:textId="77777777" w:rsidR="00BA2289" w:rsidRPr="00411DBC" w:rsidRDefault="00BA2289" w:rsidP="0095416B">
            <w:pPr>
              <w:tabs>
                <w:tab w:val="left" w:pos="522"/>
              </w:tabs>
              <w:ind w:right="-1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3" w:type="dxa"/>
            <w:tcBorders>
              <w:top w:val="single" w:sz="4" w:space="0" w:color="auto"/>
            </w:tcBorders>
          </w:tcPr>
          <w:p w14:paraId="395FA527" w14:textId="77777777" w:rsidR="00BA2289" w:rsidRPr="00411DBC" w:rsidRDefault="00BA2289" w:rsidP="0095416B">
            <w:pPr>
              <w:tabs>
                <w:tab w:val="left" w:pos="522"/>
              </w:tabs>
              <w:ind w:right="-18"/>
              <w:jc w:val="center"/>
              <w:rPr>
                <w:rFonts w:asciiTheme="majorBidi" w:hAnsiTheme="majorBidi" w:cstheme="majorBidi"/>
                <w:sz w:val="8"/>
                <w:szCs w:val="8"/>
                <w:cs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54F9EAA" w14:textId="77777777" w:rsidR="00BA2289" w:rsidRPr="00411DBC" w:rsidRDefault="00BA2289" w:rsidP="0095416B">
            <w:pPr>
              <w:tabs>
                <w:tab w:val="left" w:pos="522"/>
              </w:tabs>
              <w:ind w:right="-1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11DBC">
              <w:rPr>
                <w:rFonts w:asciiTheme="majorBidi" w:hAnsiTheme="majorBidi" w:cstheme="majorBidi"/>
                <w:sz w:val="24"/>
                <w:szCs w:val="24"/>
                <w:cs/>
              </w:rPr>
              <w:t>ส่วนปรับปรุง</w:t>
            </w:r>
          </w:p>
        </w:tc>
        <w:tc>
          <w:tcPr>
            <w:tcW w:w="303" w:type="dxa"/>
            <w:tcBorders>
              <w:top w:val="single" w:sz="4" w:space="0" w:color="auto"/>
            </w:tcBorders>
          </w:tcPr>
          <w:p w14:paraId="7A869CE5" w14:textId="77777777" w:rsidR="00BA2289" w:rsidRPr="00411DBC" w:rsidRDefault="00BA2289" w:rsidP="0095416B">
            <w:pPr>
              <w:ind w:right="-18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520" w:type="dxa"/>
            <w:tcBorders>
              <w:top w:val="single" w:sz="4" w:space="0" w:color="auto"/>
            </w:tcBorders>
            <w:vAlign w:val="center"/>
          </w:tcPr>
          <w:p w14:paraId="193E05CA" w14:textId="77777777" w:rsidR="00BA2289" w:rsidRPr="00411DBC" w:rsidRDefault="00BA2289" w:rsidP="0095416B">
            <w:pPr>
              <w:ind w:right="-1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11DBC">
              <w:rPr>
                <w:rFonts w:asciiTheme="majorBidi" w:hAnsiTheme="majorBidi" w:cstheme="majorBidi"/>
                <w:sz w:val="24"/>
                <w:szCs w:val="24"/>
                <w:cs/>
              </w:rPr>
              <w:t>อาคาร</w:t>
            </w:r>
          </w:p>
        </w:tc>
        <w:tc>
          <w:tcPr>
            <w:tcW w:w="303" w:type="dxa"/>
            <w:tcBorders>
              <w:top w:val="single" w:sz="4" w:space="0" w:color="auto"/>
            </w:tcBorders>
          </w:tcPr>
          <w:p w14:paraId="7B70CEF3" w14:textId="77777777" w:rsidR="00BA2289" w:rsidRPr="00411DBC" w:rsidRDefault="00BA2289" w:rsidP="0095416B">
            <w:pPr>
              <w:ind w:right="-1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20" w:type="dxa"/>
            <w:tcBorders>
              <w:top w:val="single" w:sz="4" w:space="0" w:color="auto"/>
            </w:tcBorders>
            <w:vAlign w:val="center"/>
          </w:tcPr>
          <w:p w14:paraId="31C045CD" w14:textId="77777777" w:rsidR="00BA2289" w:rsidRPr="00411DBC" w:rsidRDefault="00BA2289" w:rsidP="0095416B">
            <w:pPr>
              <w:tabs>
                <w:tab w:val="left" w:pos="5562"/>
              </w:tabs>
              <w:ind w:right="-18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411DBC">
              <w:rPr>
                <w:rFonts w:asciiTheme="majorBidi" w:hAnsiTheme="majorBidi" w:cstheme="majorBidi"/>
                <w:sz w:val="24"/>
                <w:szCs w:val="24"/>
                <w:cs/>
              </w:rPr>
              <w:t>เครื่องจักร</w:t>
            </w:r>
          </w:p>
        </w:tc>
        <w:tc>
          <w:tcPr>
            <w:tcW w:w="303" w:type="dxa"/>
            <w:tcBorders>
              <w:top w:val="single" w:sz="4" w:space="0" w:color="auto"/>
            </w:tcBorders>
          </w:tcPr>
          <w:p w14:paraId="38429753" w14:textId="77777777" w:rsidR="00BA2289" w:rsidRPr="00411DBC" w:rsidRDefault="00BA2289" w:rsidP="0095416B">
            <w:pPr>
              <w:pStyle w:val="a0"/>
              <w:tabs>
                <w:tab w:val="left" w:pos="1062"/>
              </w:tabs>
              <w:spacing w:line="240" w:lineRule="atLeast"/>
              <w:ind w:right="-18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520" w:type="dxa"/>
            <w:tcBorders>
              <w:top w:val="single" w:sz="4" w:space="0" w:color="auto"/>
            </w:tcBorders>
            <w:vAlign w:val="center"/>
          </w:tcPr>
          <w:p w14:paraId="6DB41A6D" w14:textId="77777777" w:rsidR="00BA2289" w:rsidRPr="00411DBC" w:rsidRDefault="00BA2289" w:rsidP="0095416B">
            <w:pPr>
              <w:pStyle w:val="a0"/>
              <w:tabs>
                <w:tab w:val="left" w:pos="1062"/>
              </w:tabs>
              <w:spacing w:line="240" w:lineRule="atLeast"/>
              <w:ind w:right="-18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411DBC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เครื่องตกแต่ง</w:t>
            </w:r>
          </w:p>
        </w:tc>
        <w:tc>
          <w:tcPr>
            <w:tcW w:w="303" w:type="dxa"/>
            <w:tcBorders>
              <w:top w:val="single" w:sz="4" w:space="0" w:color="auto"/>
            </w:tcBorders>
          </w:tcPr>
          <w:p w14:paraId="3166A82E" w14:textId="77777777" w:rsidR="00BA2289" w:rsidRPr="00411DBC" w:rsidRDefault="00BA2289" w:rsidP="0095416B">
            <w:pPr>
              <w:pStyle w:val="a0"/>
              <w:spacing w:line="240" w:lineRule="atLeast"/>
              <w:ind w:right="-18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520" w:type="dxa"/>
            <w:tcBorders>
              <w:top w:val="single" w:sz="4" w:space="0" w:color="auto"/>
            </w:tcBorders>
            <w:vAlign w:val="center"/>
          </w:tcPr>
          <w:p w14:paraId="4A4ECBCB" w14:textId="77777777" w:rsidR="00BA2289" w:rsidRPr="00411DBC" w:rsidRDefault="00BA2289" w:rsidP="0095416B">
            <w:pPr>
              <w:pStyle w:val="a0"/>
              <w:spacing w:line="240" w:lineRule="atLeast"/>
              <w:ind w:right="-18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303" w:type="dxa"/>
            <w:tcBorders>
              <w:top w:val="single" w:sz="4" w:space="0" w:color="auto"/>
            </w:tcBorders>
          </w:tcPr>
          <w:p w14:paraId="4BED17D7" w14:textId="77777777" w:rsidR="00BA2289" w:rsidRPr="00411DBC" w:rsidRDefault="00BA2289" w:rsidP="0095416B">
            <w:pPr>
              <w:pStyle w:val="a0"/>
              <w:tabs>
                <w:tab w:val="left" w:pos="972"/>
                <w:tab w:val="left" w:pos="1152"/>
              </w:tabs>
              <w:spacing w:line="240" w:lineRule="atLeast"/>
              <w:ind w:right="-18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522" w:type="dxa"/>
            <w:tcBorders>
              <w:top w:val="single" w:sz="4" w:space="0" w:color="auto"/>
            </w:tcBorders>
            <w:vAlign w:val="center"/>
          </w:tcPr>
          <w:p w14:paraId="61B87EED" w14:textId="77777777" w:rsidR="00BA2289" w:rsidRPr="00411DBC" w:rsidRDefault="00BA2289" w:rsidP="0095416B">
            <w:pPr>
              <w:pStyle w:val="Header"/>
              <w:ind w:right="-1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BA2289" w:rsidRPr="00411DBC" w14:paraId="6D42DC69" w14:textId="77777777" w:rsidTr="0095416B">
        <w:trPr>
          <w:trHeight w:val="84"/>
        </w:trPr>
        <w:tc>
          <w:tcPr>
            <w:tcW w:w="3039" w:type="dxa"/>
            <w:shd w:val="clear" w:color="auto" w:fill="auto"/>
            <w:vAlign w:val="center"/>
          </w:tcPr>
          <w:p w14:paraId="1CA206A5" w14:textId="77777777" w:rsidR="00BA2289" w:rsidRPr="00411DBC" w:rsidRDefault="00BA2289" w:rsidP="0095416B">
            <w:pPr>
              <w:ind w:left="-98" w:right="-108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368" w:type="dxa"/>
            <w:tcBorders>
              <w:left w:val="nil"/>
            </w:tcBorders>
            <w:shd w:val="clear" w:color="auto" w:fill="auto"/>
          </w:tcPr>
          <w:p w14:paraId="0EE59D12" w14:textId="77777777" w:rsidR="00BA2289" w:rsidRPr="00411DBC" w:rsidRDefault="00BA2289" w:rsidP="0095416B">
            <w:pPr>
              <w:tabs>
                <w:tab w:val="left" w:pos="522"/>
              </w:tabs>
              <w:ind w:right="-1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3" w:type="dxa"/>
          </w:tcPr>
          <w:p w14:paraId="19C766B3" w14:textId="77777777" w:rsidR="00BA2289" w:rsidRPr="00411DBC" w:rsidRDefault="00BA2289" w:rsidP="0095416B">
            <w:pPr>
              <w:tabs>
                <w:tab w:val="left" w:pos="522"/>
              </w:tabs>
              <w:ind w:right="-18"/>
              <w:jc w:val="center"/>
              <w:rPr>
                <w:rFonts w:asciiTheme="majorBidi" w:hAnsiTheme="majorBidi" w:cstheme="majorBidi"/>
                <w:sz w:val="8"/>
                <w:szCs w:val="8"/>
                <w:cs/>
              </w:rPr>
            </w:pPr>
          </w:p>
        </w:tc>
        <w:tc>
          <w:tcPr>
            <w:tcW w:w="1368" w:type="dxa"/>
            <w:shd w:val="clear" w:color="auto" w:fill="auto"/>
            <w:vAlign w:val="center"/>
          </w:tcPr>
          <w:p w14:paraId="11BBAC7C" w14:textId="77777777" w:rsidR="00BA2289" w:rsidRPr="00411DBC" w:rsidRDefault="00BA2289" w:rsidP="0095416B">
            <w:pPr>
              <w:tabs>
                <w:tab w:val="left" w:pos="522"/>
              </w:tabs>
              <w:ind w:right="-18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411DBC">
              <w:rPr>
                <w:rFonts w:asciiTheme="majorBidi" w:hAnsiTheme="majorBidi" w:cstheme="majorBidi"/>
                <w:sz w:val="24"/>
                <w:szCs w:val="24"/>
                <w:cs/>
              </w:rPr>
              <w:t>สิทธิการ</w:t>
            </w:r>
          </w:p>
        </w:tc>
        <w:tc>
          <w:tcPr>
            <w:tcW w:w="303" w:type="dxa"/>
          </w:tcPr>
          <w:p w14:paraId="67D4C126" w14:textId="77777777" w:rsidR="00BA2289" w:rsidRPr="00411DBC" w:rsidRDefault="00BA2289" w:rsidP="0095416B">
            <w:pPr>
              <w:ind w:right="-18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520" w:type="dxa"/>
            <w:vAlign w:val="center"/>
          </w:tcPr>
          <w:p w14:paraId="6802C02B" w14:textId="77777777" w:rsidR="00BA2289" w:rsidRPr="00411DBC" w:rsidRDefault="00BA2289" w:rsidP="0095416B">
            <w:pPr>
              <w:ind w:right="-18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411DBC">
              <w:rPr>
                <w:rFonts w:asciiTheme="majorBidi" w:hAnsiTheme="majorBidi" w:cstheme="majorBidi"/>
                <w:sz w:val="24"/>
                <w:szCs w:val="24"/>
                <w:cs/>
              </w:rPr>
              <w:t>และ</w:t>
            </w:r>
          </w:p>
        </w:tc>
        <w:tc>
          <w:tcPr>
            <w:tcW w:w="303" w:type="dxa"/>
          </w:tcPr>
          <w:p w14:paraId="4C932B01" w14:textId="77777777" w:rsidR="00BA2289" w:rsidRPr="00411DBC" w:rsidRDefault="00BA2289" w:rsidP="0095416B">
            <w:pPr>
              <w:ind w:right="-18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520" w:type="dxa"/>
            <w:vAlign w:val="center"/>
          </w:tcPr>
          <w:p w14:paraId="44E5A918" w14:textId="77777777" w:rsidR="00BA2289" w:rsidRPr="00411DBC" w:rsidRDefault="00BA2289" w:rsidP="0095416B">
            <w:pPr>
              <w:tabs>
                <w:tab w:val="left" w:pos="5562"/>
              </w:tabs>
              <w:ind w:right="-18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411DBC">
              <w:rPr>
                <w:rFonts w:asciiTheme="majorBidi" w:hAnsiTheme="majorBidi" w:cstheme="majorBidi"/>
                <w:sz w:val="24"/>
                <w:szCs w:val="24"/>
                <w:cs/>
              </w:rPr>
              <w:t>และ</w:t>
            </w:r>
          </w:p>
        </w:tc>
        <w:tc>
          <w:tcPr>
            <w:tcW w:w="303" w:type="dxa"/>
          </w:tcPr>
          <w:p w14:paraId="3994CE7E" w14:textId="77777777" w:rsidR="00BA2289" w:rsidRPr="00411DBC" w:rsidRDefault="00BA2289" w:rsidP="0095416B">
            <w:pPr>
              <w:pStyle w:val="a0"/>
              <w:tabs>
                <w:tab w:val="left" w:pos="1062"/>
              </w:tabs>
              <w:spacing w:line="240" w:lineRule="atLeast"/>
              <w:ind w:right="-18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520" w:type="dxa"/>
            <w:vAlign w:val="center"/>
          </w:tcPr>
          <w:p w14:paraId="1CC28A46" w14:textId="77777777" w:rsidR="00BA2289" w:rsidRPr="00411DBC" w:rsidRDefault="00BA2289" w:rsidP="0095416B">
            <w:pPr>
              <w:pStyle w:val="a0"/>
              <w:tabs>
                <w:tab w:val="left" w:pos="1062"/>
              </w:tabs>
              <w:spacing w:line="240" w:lineRule="atLeast"/>
              <w:ind w:right="-18"/>
              <w:jc w:val="center"/>
              <w:rPr>
                <w:rFonts w:asciiTheme="majorBidi" w:hAnsiTheme="majorBidi" w:cstheme="majorBidi"/>
                <w:sz w:val="24"/>
                <w:szCs w:val="30"/>
                <w:lang w:val="en-US"/>
              </w:rPr>
            </w:pPr>
            <w:r w:rsidRPr="00411DBC">
              <w:rPr>
                <w:rFonts w:asciiTheme="majorBidi" w:hAnsiTheme="majorBidi" w:cstheme="majorBidi"/>
                <w:sz w:val="24"/>
                <w:szCs w:val="24"/>
                <w:cs/>
              </w:rPr>
              <w:t>และเครื่องใช้</w:t>
            </w:r>
          </w:p>
        </w:tc>
        <w:tc>
          <w:tcPr>
            <w:tcW w:w="303" w:type="dxa"/>
          </w:tcPr>
          <w:p w14:paraId="6E3F5261" w14:textId="77777777" w:rsidR="00BA2289" w:rsidRPr="00411DBC" w:rsidRDefault="00BA2289" w:rsidP="0095416B">
            <w:pPr>
              <w:pStyle w:val="a0"/>
              <w:spacing w:line="240" w:lineRule="atLeast"/>
              <w:ind w:right="-18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520" w:type="dxa"/>
            <w:vAlign w:val="center"/>
          </w:tcPr>
          <w:p w14:paraId="0E4840DD" w14:textId="77777777" w:rsidR="00BA2289" w:rsidRPr="00411DBC" w:rsidRDefault="00BA2289" w:rsidP="0095416B">
            <w:pPr>
              <w:pStyle w:val="a0"/>
              <w:spacing w:line="240" w:lineRule="atLeast"/>
              <w:ind w:right="-18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303" w:type="dxa"/>
          </w:tcPr>
          <w:p w14:paraId="04ED07E0" w14:textId="77777777" w:rsidR="00BA2289" w:rsidRPr="00411DBC" w:rsidRDefault="00BA2289" w:rsidP="0095416B">
            <w:pPr>
              <w:pStyle w:val="a0"/>
              <w:spacing w:line="240" w:lineRule="atLeast"/>
              <w:ind w:right="-18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522" w:type="dxa"/>
            <w:vAlign w:val="center"/>
          </w:tcPr>
          <w:p w14:paraId="1453C896" w14:textId="77777777" w:rsidR="00BA2289" w:rsidRPr="00411DBC" w:rsidRDefault="00BA2289" w:rsidP="0095416B">
            <w:pPr>
              <w:pStyle w:val="Header"/>
              <w:ind w:right="-1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BA2289" w:rsidRPr="00411DBC" w14:paraId="660FD98D" w14:textId="77777777" w:rsidTr="0095416B">
        <w:trPr>
          <w:trHeight w:val="20"/>
        </w:trPr>
        <w:tc>
          <w:tcPr>
            <w:tcW w:w="3039" w:type="dxa"/>
            <w:shd w:val="clear" w:color="auto" w:fill="auto"/>
          </w:tcPr>
          <w:p w14:paraId="390E91A5" w14:textId="77777777" w:rsidR="00BA2289" w:rsidRPr="00411DBC" w:rsidRDefault="00BA2289" w:rsidP="0095416B">
            <w:pPr>
              <w:ind w:left="-98" w:right="-108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368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7EF63730" w14:textId="77777777" w:rsidR="00BA2289" w:rsidRPr="00411DBC" w:rsidRDefault="00BA2289" w:rsidP="0095416B">
            <w:pPr>
              <w:tabs>
                <w:tab w:val="left" w:pos="522"/>
              </w:tabs>
              <w:ind w:right="-1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11DBC">
              <w:rPr>
                <w:rFonts w:asciiTheme="majorBidi" w:hAnsiTheme="majorBidi" w:cstheme="majorBidi"/>
                <w:sz w:val="24"/>
                <w:szCs w:val="24"/>
                <w:cs/>
              </w:rPr>
              <w:t>ที่ดิน</w:t>
            </w:r>
          </w:p>
        </w:tc>
        <w:tc>
          <w:tcPr>
            <w:tcW w:w="303" w:type="dxa"/>
          </w:tcPr>
          <w:p w14:paraId="46B01AE2" w14:textId="77777777" w:rsidR="00BA2289" w:rsidRPr="00411DBC" w:rsidRDefault="00BA2289" w:rsidP="0095416B">
            <w:pPr>
              <w:tabs>
                <w:tab w:val="left" w:pos="522"/>
              </w:tabs>
              <w:ind w:right="-18"/>
              <w:jc w:val="center"/>
              <w:rPr>
                <w:rFonts w:asciiTheme="majorBidi" w:hAnsiTheme="majorBidi" w:cstheme="majorBidi"/>
                <w:sz w:val="8"/>
                <w:szCs w:val="8"/>
                <w:cs/>
              </w:rPr>
            </w:pP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04200C" w14:textId="77777777" w:rsidR="00BA2289" w:rsidRPr="00411DBC" w:rsidRDefault="00BA2289" w:rsidP="0095416B">
            <w:pPr>
              <w:tabs>
                <w:tab w:val="left" w:pos="522"/>
              </w:tabs>
              <w:ind w:right="-18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411DBC">
              <w:rPr>
                <w:rFonts w:asciiTheme="majorBidi" w:hAnsiTheme="majorBidi" w:cstheme="majorBidi"/>
                <w:sz w:val="24"/>
                <w:szCs w:val="24"/>
                <w:cs/>
              </w:rPr>
              <w:t>เช่าที่ดิน</w:t>
            </w:r>
          </w:p>
        </w:tc>
        <w:tc>
          <w:tcPr>
            <w:tcW w:w="303" w:type="dxa"/>
          </w:tcPr>
          <w:p w14:paraId="524E654B" w14:textId="77777777" w:rsidR="00BA2289" w:rsidRPr="00411DBC" w:rsidRDefault="00BA2289" w:rsidP="0095416B">
            <w:pPr>
              <w:ind w:right="-18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520" w:type="dxa"/>
            <w:tcBorders>
              <w:bottom w:val="single" w:sz="4" w:space="0" w:color="auto"/>
            </w:tcBorders>
            <w:vAlign w:val="center"/>
          </w:tcPr>
          <w:p w14:paraId="2490CEAE" w14:textId="77777777" w:rsidR="00BA2289" w:rsidRPr="00411DBC" w:rsidRDefault="00BA2289" w:rsidP="0095416B">
            <w:pPr>
              <w:ind w:right="-18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411DBC">
              <w:rPr>
                <w:rFonts w:asciiTheme="majorBidi" w:hAnsiTheme="majorBidi" w:cstheme="majorBidi"/>
                <w:sz w:val="24"/>
                <w:szCs w:val="24"/>
                <w:cs/>
              </w:rPr>
              <w:t>ส่วนปรับปรุง</w:t>
            </w:r>
          </w:p>
        </w:tc>
        <w:tc>
          <w:tcPr>
            <w:tcW w:w="303" w:type="dxa"/>
          </w:tcPr>
          <w:p w14:paraId="6255BA48" w14:textId="77777777" w:rsidR="00BA2289" w:rsidRPr="00411DBC" w:rsidRDefault="00BA2289" w:rsidP="0095416B">
            <w:pPr>
              <w:ind w:right="-18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520" w:type="dxa"/>
            <w:tcBorders>
              <w:bottom w:val="single" w:sz="4" w:space="0" w:color="auto"/>
            </w:tcBorders>
            <w:vAlign w:val="center"/>
          </w:tcPr>
          <w:p w14:paraId="0DD84A87" w14:textId="77777777" w:rsidR="00BA2289" w:rsidRPr="00411DBC" w:rsidRDefault="00BA2289" w:rsidP="0095416B">
            <w:pPr>
              <w:tabs>
                <w:tab w:val="left" w:pos="5562"/>
              </w:tabs>
              <w:ind w:right="-18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411DBC">
              <w:rPr>
                <w:rFonts w:asciiTheme="majorBidi" w:hAnsiTheme="majorBidi" w:cstheme="majorBidi"/>
                <w:sz w:val="24"/>
                <w:szCs w:val="24"/>
                <w:cs/>
              </w:rPr>
              <w:t>อุปกรณ์</w:t>
            </w:r>
          </w:p>
        </w:tc>
        <w:tc>
          <w:tcPr>
            <w:tcW w:w="303" w:type="dxa"/>
          </w:tcPr>
          <w:p w14:paraId="3DAFE5E0" w14:textId="77777777" w:rsidR="00BA2289" w:rsidRPr="00411DBC" w:rsidRDefault="00BA2289" w:rsidP="0095416B">
            <w:pPr>
              <w:pStyle w:val="a0"/>
              <w:tabs>
                <w:tab w:val="left" w:pos="1062"/>
              </w:tabs>
              <w:spacing w:line="240" w:lineRule="atLeast"/>
              <w:ind w:right="-18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520" w:type="dxa"/>
            <w:tcBorders>
              <w:bottom w:val="single" w:sz="4" w:space="0" w:color="auto"/>
            </w:tcBorders>
            <w:vAlign w:val="center"/>
          </w:tcPr>
          <w:p w14:paraId="20128B22" w14:textId="77777777" w:rsidR="00BA2289" w:rsidRPr="00411DBC" w:rsidRDefault="00BA2289" w:rsidP="0095416B">
            <w:pPr>
              <w:pStyle w:val="a0"/>
              <w:tabs>
                <w:tab w:val="left" w:pos="1062"/>
              </w:tabs>
              <w:spacing w:line="240" w:lineRule="atLeast"/>
              <w:ind w:right="-18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411DBC">
              <w:rPr>
                <w:rFonts w:asciiTheme="majorBidi" w:hAnsiTheme="majorBidi" w:cstheme="majorBidi"/>
                <w:sz w:val="24"/>
                <w:szCs w:val="24"/>
                <w:cs/>
              </w:rPr>
              <w:t>สำนักงาน</w:t>
            </w:r>
          </w:p>
        </w:tc>
        <w:tc>
          <w:tcPr>
            <w:tcW w:w="303" w:type="dxa"/>
          </w:tcPr>
          <w:p w14:paraId="02705925" w14:textId="77777777" w:rsidR="00BA2289" w:rsidRPr="00411DBC" w:rsidRDefault="00BA2289" w:rsidP="0095416B">
            <w:pPr>
              <w:pStyle w:val="a0"/>
              <w:spacing w:line="240" w:lineRule="atLeast"/>
              <w:ind w:right="-18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520" w:type="dxa"/>
            <w:tcBorders>
              <w:bottom w:val="single" w:sz="4" w:space="0" w:color="auto"/>
            </w:tcBorders>
            <w:vAlign w:val="center"/>
          </w:tcPr>
          <w:p w14:paraId="2B187FFD" w14:textId="77777777" w:rsidR="00BA2289" w:rsidRPr="00411DBC" w:rsidRDefault="00BA2289" w:rsidP="0095416B">
            <w:pPr>
              <w:pStyle w:val="a0"/>
              <w:spacing w:line="240" w:lineRule="atLeast"/>
              <w:ind w:right="-18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411DBC">
              <w:rPr>
                <w:rFonts w:asciiTheme="majorBidi" w:hAnsiTheme="majorBidi" w:cstheme="majorBidi"/>
                <w:sz w:val="24"/>
                <w:szCs w:val="24"/>
                <w:cs/>
              </w:rPr>
              <w:t>ยานพาหนะ</w:t>
            </w:r>
          </w:p>
        </w:tc>
        <w:tc>
          <w:tcPr>
            <w:tcW w:w="303" w:type="dxa"/>
          </w:tcPr>
          <w:p w14:paraId="65F2D272" w14:textId="77777777" w:rsidR="00BA2289" w:rsidRPr="00411DBC" w:rsidRDefault="00BA2289" w:rsidP="0095416B">
            <w:pPr>
              <w:pStyle w:val="a0"/>
              <w:spacing w:line="240" w:lineRule="atLeast"/>
              <w:ind w:right="-18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522" w:type="dxa"/>
            <w:tcBorders>
              <w:bottom w:val="single" w:sz="4" w:space="0" w:color="auto"/>
            </w:tcBorders>
            <w:vAlign w:val="center"/>
          </w:tcPr>
          <w:p w14:paraId="2F803F79" w14:textId="77777777" w:rsidR="00BA2289" w:rsidRPr="00411DBC" w:rsidRDefault="00BA2289" w:rsidP="0095416B">
            <w:pPr>
              <w:pStyle w:val="Header"/>
              <w:ind w:right="-1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11DBC">
              <w:rPr>
                <w:rFonts w:asciiTheme="majorBidi" w:hAnsiTheme="majorBidi" w:cstheme="majorBidi"/>
                <w:sz w:val="24"/>
                <w:szCs w:val="24"/>
                <w:cs/>
              </w:rPr>
              <w:t>รวม</w:t>
            </w:r>
          </w:p>
        </w:tc>
      </w:tr>
      <w:tr w:rsidR="00BA2289" w:rsidRPr="00411DBC" w14:paraId="6EAE3B13" w14:textId="77777777" w:rsidTr="0095416B">
        <w:trPr>
          <w:trHeight w:val="20"/>
        </w:trPr>
        <w:tc>
          <w:tcPr>
            <w:tcW w:w="3039" w:type="dxa"/>
            <w:shd w:val="clear" w:color="auto" w:fill="auto"/>
          </w:tcPr>
          <w:p w14:paraId="0919D2D6" w14:textId="77777777" w:rsidR="00BA2289" w:rsidRPr="00411DBC" w:rsidRDefault="00BA2289" w:rsidP="0095416B">
            <w:pPr>
              <w:ind w:left="-98" w:right="-108"/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</w:pPr>
            <w:r w:rsidRPr="00411DBC"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cs/>
              </w:rPr>
              <w:t>ราคาทุน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</w:tcBorders>
            <w:shd w:val="clear" w:color="auto" w:fill="auto"/>
            <w:vAlign w:val="center"/>
          </w:tcPr>
          <w:p w14:paraId="3EBA22B3" w14:textId="77777777" w:rsidR="00BA2289" w:rsidRPr="00411DBC" w:rsidRDefault="00BA2289" w:rsidP="0095416B">
            <w:pPr>
              <w:tabs>
                <w:tab w:val="left" w:pos="522"/>
              </w:tabs>
              <w:ind w:righ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3" w:type="dxa"/>
          </w:tcPr>
          <w:p w14:paraId="05D20765" w14:textId="77777777" w:rsidR="00BA2289" w:rsidRPr="00411DBC" w:rsidRDefault="00BA2289" w:rsidP="0095416B">
            <w:pPr>
              <w:tabs>
                <w:tab w:val="left" w:pos="522"/>
              </w:tabs>
              <w:ind w:right="-18"/>
              <w:rPr>
                <w:rFonts w:asciiTheme="majorBidi" w:hAnsiTheme="majorBidi" w:cstheme="majorBidi"/>
                <w:sz w:val="8"/>
                <w:szCs w:val="8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572636A" w14:textId="77777777" w:rsidR="00BA2289" w:rsidRPr="00411DBC" w:rsidRDefault="00BA2289" w:rsidP="0095416B">
            <w:pPr>
              <w:tabs>
                <w:tab w:val="left" w:pos="522"/>
              </w:tabs>
              <w:ind w:righ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3" w:type="dxa"/>
          </w:tcPr>
          <w:p w14:paraId="705CBC69" w14:textId="77777777" w:rsidR="00BA2289" w:rsidRPr="00411DBC" w:rsidRDefault="00BA2289" w:rsidP="0095416B">
            <w:pPr>
              <w:ind w:righ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20" w:type="dxa"/>
            <w:tcBorders>
              <w:top w:val="single" w:sz="4" w:space="0" w:color="auto"/>
            </w:tcBorders>
          </w:tcPr>
          <w:p w14:paraId="30B4FF5B" w14:textId="77777777" w:rsidR="00BA2289" w:rsidRPr="00411DBC" w:rsidRDefault="00BA2289" w:rsidP="0095416B">
            <w:pPr>
              <w:ind w:righ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3" w:type="dxa"/>
          </w:tcPr>
          <w:p w14:paraId="2AB51F99" w14:textId="77777777" w:rsidR="00BA2289" w:rsidRPr="00411DBC" w:rsidRDefault="00BA2289" w:rsidP="0095416B">
            <w:pPr>
              <w:ind w:righ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20" w:type="dxa"/>
            <w:tcBorders>
              <w:top w:val="single" w:sz="4" w:space="0" w:color="auto"/>
            </w:tcBorders>
          </w:tcPr>
          <w:p w14:paraId="018A0CBF" w14:textId="77777777" w:rsidR="00BA2289" w:rsidRPr="00411DBC" w:rsidRDefault="00BA2289" w:rsidP="0095416B">
            <w:pPr>
              <w:tabs>
                <w:tab w:val="left" w:pos="5562"/>
              </w:tabs>
              <w:ind w:righ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3" w:type="dxa"/>
          </w:tcPr>
          <w:p w14:paraId="2817BEE6" w14:textId="77777777" w:rsidR="00BA2289" w:rsidRPr="00411DBC" w:rsidRDefault="00BA2289" w:rsidP="0095416B">
            <w:pPr>
              <w:pStyle w:val="a0"/>
              <w:tabs>
                <w:tab w:val="left" w:pos="1062"/>
              </w:tabs>
              <w:spacing w:line="240" w:lineRule="atLeast"/>
              <w:ind w:right="-1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520" w:type="dxa"/>
            <w:tcBorders>
              <w:top w:val="single" w:sz="4" w:space="0" w:color="auto"/>
            </w:tcBorders>
          </w:tcPr>
          <w:p w14:paraId="32034A49" w14:textId="77777777" w:rsidR="00BA2289" w:rsidRPr="00411DBC" w:rsidRDefault="00BA2289" w:rsidP="0095416B">
            <w:pPr>
              <w:pStyle w:val="a0"/>
              <w:tabs>
                <w:tab w:val="left" w:pos="1062"/>
              </w:tabs>
              <w:spacing w:line="240" w:lineRule="atLeast"/>
              <w:ind w:right="-1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303" w:type="dxa"/>
          </w:tcPr>
          <w:p w14:paraId="4345917F" w14:textId="77777777" w:rsidR="00BA2289" w:rsidRPr="00411DBC" w:rsidRDefault="00BA2289" w:rsidP="0095416B">
            <w:pPr>
              <w:pStyle w:val="a0"/>
              <w:spacing w:line="240" w:lineRule="atLeast"/>
              <w:ind w:right="-1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520" w:type="dxa"/>
            <w:tcBorders>
              <w:top w:val="single" w:sz="4" w:space="0" w:color="auto"/>
            </w:tcBorders>
          </w:tcPr>
          <w:p w14:paraId="5EEB9575" w14:textId="77777777" w:rsidR="00BA2289" w:rsidRPr="00411DBC" w:rsidRDefault="00BA2289" w:rsidP="0095416B">
            <w:pPr>
              <w:pStyle w:val="a0"/>
              <w:spacing w:line="240" w:lineRule="atLeast"/>
              <w:ind w:right="-1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303" w:type="dxa"/>
          </w:tcPr>
          <w:p w14:paraId="0ED18345" w14:textId="77777777" w:rsidR="00BA2289" w:rsidRPr="00411DBC" w:rsidRDefault="00BA2289" w:rsidP="0095416B">
            <w:pPr>
              <w:pStyle w:val="a0"/>
              <w:tabs>
                <w:tab w:val="left" w:pos="972"/>
                <w:tab w:val="left" w:pos="1152"/>
              </w:tabs>
              <w:spacing w:line="240" w:lineRule="atLeast"/>
              <w:ind w:right="-1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522" w:type="dxa"/>
            <w:tcBorders>
              <w:top w:val="single" w:sz="4" w:space="0" w:color="auto"/>
            </w:tcBorders>
          </w:tcPr>
          <w:p w14:paraId="16A5B8C6" w14:textId="77777777" w:rsidR="00BA2289" w:rsidRPr="00411DBC" w:rsidRDefault="00BA2289" w:rsidP="0095416B">
            <w:pPr>
              <w:pStyle w:val="Header"/>
              <w:ind w:righ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BA2289" w:rsidRPr="00411DBC" w14:paraId="31EFA2B6" w14:textId="77777777" w:rsidTr="0095416B">
        <w:trPr>
          <w:trHeight w:val="20"/>
        </w:trPr>
        <w:tc>
          <w:tcPr>
            <w:tcW w:w="3039" w:type="dxa"/>
            <w:shd w:val="clear" w:color="auto" w:fill="auto"/>
          </w:tcPr>
          <w:p w14:paraId="2D1D3C1E" w14:textId="77777777" w:rsidR="00BA2289" w:rsidRPr="00411DBC" w:rsidRDefault="00BA2289" w:rsidP="0095416B">
            <w:pPr>
              <w:ind w:left="-98" w:right="-108"/>
              <w:rPr>
                <w:rFonts w:asciiTheme="majorBidi" w:hAnsiTheme="majorBidi" w:cstheme="majorBidi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  <w:cs/>
              </w:rPr>
              <w:t xml:space="preserve">ณ วันที่ </w:t>
            </w:r>
            <w:r w:rsidRPr="00411DBC">
              <w:rPr>
                <w:rFonts w:ascii="Angsana New" w:hAnsi="Angsana New"/>
                <w:sz w:val="24"/>
                <w:szCs w:val="24"/>
              </w:rPr>
              <w:t xml:space="preserve">31 </w:t>
            </w:r>
            <w:r w:rsidRPr="00411DBC">
              <w:rPr>
                <w:rFonts w:ascii="Angsana New" w:hAnsi="Angsana New"/>
                <w:sz w:val="24"/>
                <w:szCs w:val="24"/>
                <w:cs/>
              </w:rPr>
              <w:t xml:space="preserve">ธันวาคม </w:t>
            </w:r>
            <w:r w:rsidRPr="00411DBC">
              <w:rPr>
                <w:rFonts w:ascii="Angsana New" w:hAnsi="Angsana New"/>
                <w:sz w:val="24"/>
                <w:szCs w:val="24"/>
              </w:rPr>
              <w:t>2565</w:t>
            </w:r>
          </w:p>
        </w:tc>
        <w:tc>
          <w:tcPr>
            <w:tcW w:w="1368" w:type="dxa"/>
            <w:tcBorders>
              <w:left w:val="nil"/>
            </w:tcBorders>
            <w:shd w:val="clear" w:color="auto" w:fill="auto"/>
            <w:vAlign w:val="center"/>
          </w:tcPr>
          <w:p w14:paraId="55981A3F" w14:textId="77777777" w:rsidR="00BA2289" w:rsidRPr="00411DBC" w:rsidRDefault="00BA2289" w:rsidP="0095416B">
            <w:pPr>
              <w:tabs>
                <w:tab w:val="left" w:pos="522"/>
              </w:tabs>
              <w:ind w:righ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</w:rPr>
              <w:t>44,265</w:t>
            </w:r>
          </w:p>
        </w:tc>
        <w:tc>
          <w:tcPr>
            <w:tcW w:w="303" w:type="dxa"/>
          </w:tcPr>
          <w:p w14:paraId="4733CA70" w14:textId="77777777" w:rsidR="00BA2289" w:rsidRPr="00411DBC" w:rsidRDefault="00BA2289" w:rsidP="0095416B">
            <w:pPr>
              <w:tabs>
                <w:tab w:val="left" w:pos="522"/>
              </w:tabs>
              <w:ind w:right="-18"/>
              <w:jc w:val="right"/>
              <w:rPr>
                <w:rFonts w:asciiTheme="majorBidi" w:hAnsiTheme="majorBidi" w:cstheme="majorBidi"/>
                <w:sz w:val="8"/>
                <w:szCs w:val="8"/>
              </w:rPr>
            </w:pPr>
          </w:p>
        </w:tc>
        <w:tc>
          <w:tcPr>
            <w:tcW w:w="1368" w:type="dxa"/>
            <w:shd w:val="clear" w:color="auto" w:fill="auto"/>
            <w:vAlign w:val="center"/>
          </w:tcPr>
          <w:p w14:paraId="28EA0594" w14:textId="77777777" w:rsidR="00BA2289" w:rsidRPr="00411DBC" w:rsidRDefault="00BA2289" w:rsidP="0095416B">
            <w:pPr>
              <w:tabs>
                <w:tab w:val="left" w:pos="522"/>
              </w:tabs>
              <w:ind w:righ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411DBC">
              <w:rPr>
                <w:rFonts w:asciiTheme="majorBidi" w:hAnsiTheme="majorBidi" w:cstheme="majorBidi"/>
                <w:sz w:val="24"/>
                <w:szCs w:val="24"/>
              </w:rPr>
              <w:t>120</w:t>
            </w:r>
          </w:p>
        </w:tc>
        <w:tc>
          <w:tcPr>
            <w:tcW w:w="303" w:type="dxa"/>
          </w:tcPr>
          <w:p w14:paraId="34E4BEE8" w14:textId="77777777" w:rsidR="00BA2289" w:rsidRPr="00411DBC" w:rsidRDefault="00BA2289" w:rsidP="0095416B">
            <w:pPr>
              <w:ind w:righ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20" w:type="dxa"/>
            <w:vAlign w:val="center"/>
          </w:tcPr>
          <w:p w14:paraId="467C9057" w14:textId="77777777" w:rsidR="00BA2289" w:rsidRPr="00411DBC" w:rsidRDefault="00BA2289" w:rsidP="0095416B">
            <w:pPr>
              <w:ind w:righ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</w:rPr>
              <w:t>17,689</w:t>
            </w:r>
          </w:p>
        </w:tc>
        <w:tc>
          <w:tcPr>
            <w:tcW w:w="303" w:type="dxa"/>
          </w:tcPr>
          <w:p w14:paraId="33BA2D14" w14:textId="77777777" w:rsidR="00BA2289" w:rsidRPr="00411DBC" w:rsidRDefault="00BA2289" w:rsidP="0095416B">
            <w:pPr>
              <w:ind w:righ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20" w:type="dxa"/>
            <w:vAlign w:val="center"/>
          </w:tcPr>
          <w:p w14:paraId="08601915" w14:textId="77777777" w:rsidR="00BA2289" w:rsidRPr="00411DBC" w:rsidRDefault="00BA2289" w:rsidP="0095416B">
            <w:pPr>
              <w:tabs>
                <w:tab w:val="left" w:pos="5562"/>
              </w:tabs>
              <w:ind w:righ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</w:rPr>
              <w:t>539</w:t>
            </w:r>
          </w:p>
        </w:tc>
        <w:tc>
          <w:tcPr>
            <w:tcW w:w="303" w:type="dxa"/>
          </w:tcPr>
          <w:p w14:paraId="69AEF2AC" w14:textId="77777777" w:rsidR="00BA2289" w:rsidRPr="00411DBC" w:rsidRDefault="00BA2289" w:rsidP="0095416B">
            <w:pPr>
              <w:pStyle w:val="a0"/>
              <w:tabs>
                <w:tab w:val="left" w:pos="1062"/>
              </w:tabs>
              <w:spacing w:line="240" w:lineRule="atLeast"/>
              <w:ind w:right="-1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520" w:type="dxa"/>
            <w:vAlign w:val="center"/>
          </w:tcPr>
          <w:p w14:paraId="77A0AB97" w14:textId="77777777" w:rsidR="00BA2289" w:rsidRPr="00411DBC" w:rsidRDefault="00BA2289" w:rsidP="0095416B">
            <w:pPr>
              <w:pStyle w:val="a0"/>
              <w:tabs>
                <w:tab w:val="left" w:pos="1062"/>
              </w:tabs>
              <w:spacing w:line="240" w:lineRule="atLeast"/>
              <w:ind w:right="-1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411DB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6,559</w:t>
            </w:r>
          </w:p>
        </w:tc>
        <w:tc>
          <w:tcPr>
            <w:tcW w:w="303" w:type="dxa"/>
          </w:tcPr>
          <w:p w14:paraId="69E3AA67" w14:textId="77777777" w:rsidR="00BA2289" w:rsidRPr="00411DBC" w:rsidRDefault="00BA2289" w:rsidP="0095416B">
            <w:pPr>
              <w:pStyle w:val="a0"/>
              <w:spacing w:line="240" w:lineRule="atLeast"/>
              <w:ind w:right="-1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520" w:type="dxa"/>
            <w:vAlign w:val="center"/>
          </w:tcPr>
          <w:p w14:paraId="5E0D16A5" w14:textId="77777777" w:rsidR="00BA2289" w:rsidRPr="00411DBC" w:rsidRDefault="00BA2289" w:rsidP="0095416B">
            <w:pPr>
              <w:pStyle w:val="a0"/>
              <w:spacing w:line="240" w:lineRule="atLeast"/>
              <w:ind w:right="-1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411DB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62,971</w:t>
            </w:r>
          </w:p>
        </w:tc>
        <w:tc>
          <w:tcPr>
            <w:tcW w:w="303" w:type="dxa"/>
          </w:tcPr>
          <w:p w14:paraId="372AA0FE" w14:textId="77777777" w:rsidR="00BA2289" w:rsidRPr="00411DBC" w:rsidRDefault="00BA2289" w:rsidP="0095416B">
            <w:pPr>
              <w:pStyle w:val="a0"/>
              <w:tabs>
                <w:tab w:val="left" w:pos="972"/>
                <w:tab w:val="left" w:pos="1152"/>
              </w:tabs>
              <w:spacing w:line="240" w:lineRule="atLeast"/>
              <w:ind w:right="-1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522" w:type="dxa"/>
            <w:vAlign w:val="center"/>
          </w:tcPr>
          <w:p w14:paraId="796EFD12" w14:textId="77777777" w:rsidR="00BA2289" w:rsidRPr="00411DBC" w:rsidRDefault="00BA2289" w:rsidP="0095416B">
            <w:pPr>
              <w:pStyle w:val="Header"/>
              <w:ind w:right="-18"/>
              <w:rPr>
                <w:rFonts w:asciiTheme="majorBidi" w:hAnsiTheme="majorBidi" w:cstheme="majorBidi"/>
                <w:i w:val="0"/>
                <w:iCs/>
                <w:sz w:val="24"/>
                <w:szCs w:val="24"/>
              </w:rPr>
            </w:pPr>
            <w:r w:rsidRPr="00411DBC">
              <w:rPr>
                <w:rFonts w:asciiTheme="majorBidi" w:hAnsiTheme="majorBidi" w:cstheme="majorBidi"/>
                <w:i w:val="0"/>
                <w:iCs/>
                <w:sz w:val="24"/>
                <w:szCs w:val="24"/>
              </w:rPr>
              <w:t>132,143</w:t>
            </w:r>
          </w:p>
        </w:tc>
      </w:tr>
      <w:tr w:rsidR="00BA2289" w:rsidRPr="00411DBC" w14:paraId="463C9024" w14:textId="77777777" w:rsidTr="0095416B">
        <w:trPr>
          <w:trHeight w:val="20"/>
        </w:trPr>
        <w:tc>
          <w:tcPr>
            <w:tcW w:w="3039" w:type="dxa"/>
            <w:shd w:val="clear" w:color="auto" w:fill="auto"/>
          </w:tcPr>
          <w:p w14:paraId="5141EDAB" w14:textId="77777777" w:rsidR="00BA2289" w:rsidRPr="00411DBC" w:rsidRDefault="00BA2289" w:rsidP="0095416B">
            <w:pPr>
              <w:ind w:left="-98" w:right="-108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411DBC">
              <w:rPr>
                <w:rFonts w:asciiTheme="majorBidi" w:hAnsiTheme="majorBidi" w:cstheme="majorBidi"/>
                <w:sz w:val="24"/>
                <w:szCs w:val="24"/>
                <w:cs/>
              </w:rPr>
              <w:t>เพิ่มขึ้น</w:t>
            </w:r>
          </w:p>
        </w:tc>
        <w:tc>
          <w:tcPr>
            <w:tcW w:w="1368" w:type="dxa"/>
            <w:tcBorders>
              <w:left w:val="nil"/>
            </w:tcBorders>
            <w:shd w:val="clear" w:color="auto" w:fill="auto"/>
            <w:vAlign w:val="center"/>
          </w:tcPr>
          <w:p w14:paraId="694792E2" w14:textId="77777777" w:rsidR="00BA2289" w:rsidRPr="00411DBC" w:rsidRDefault="00BA2289" w:rsidP="0095416B">
            <w:pPr>
              <w:tabs>
                <w:tab w:val="left" w:pos="522"/>
              </w:tabs>
              <w:ind w:righ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411DBC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303" w:type="dxa"/>
          </w:tcPr>
          <w:p w14:paraId="79DAD92A" w14:textId="77777777" w:rsidR="00BA2289" w:rsidRPr="00411DBC" w:rsidRDefault="00BA2289" w:rsidP="0095416B">
            <w:pPr>
              <w:tabs>
                <w:tab w:val="left" w:pos="522"/>
              </w:tabs>
              <w:ind w:right="-18"/>
              <w:jc w:val="right"/>
              <w:rPr>
                <w:rFonts w:asciiTheme="majorBidi" w:hAnsiTheme="majorBidi" w:cstheme="majorBidi"/>
                <w:sz w:val="8"/>
                <w:szCs w:val="8"/>
              </w:rPr>
            </w:pPr>
          </w:p>
        </w:tc>
        <w:tc>
          <w:tcPr>
            <w:tcW w:w="1368" w:type="dxa"/>
            <w:shd w:val="clear" w:color="auto" w:fill="auto"/>
            <w:vAlign w:val="center"/>
          </w:tcPr>
          <w:p w14:paraId="5BCA2421" w14:textId="77777777" w:rsidR="00BA2289" w:rsidRPr="00411DBC" w:rsidRDefault="00BA2289" w:rsidP="0095416B">
            <w:pPr>
              <w:tabs>
                <w:tab w:val="left" w:pos="522"/>
              </w:tabs>
              <w:ind w:righ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411DBC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303" w:type="dxa"/>
          </w:tcPr>
          <w:p w14:paraId="74D8FA33" w14:textId="77777777" w:rsidR="00BA2289" w:rsidRPr="00411DBC" w:rsidRDefault="00BA2289" w:rsidP="0095416B">
            <w:pPr>
              <w:ind w:righ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20" w:type="dxa"/>
            <w:vAlign w:val="center"/>
          </w:tcPr>
          <w:p w14:paraId="43036C2A" w14:textId="77777777" w:rsidR="00BA2289" w:rsidRPr="00411DBC" w:rsidRDefault="00BA2289" w:rsidP="0095416B">
            <w:pPr>
              <w:ind w:righ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411DBC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303" w:type="dxa"/>
          </w:tcPr>
          <w:p w14:paraId="755967FD" w14:textId="77777777" w:rsidR="00BA2289" w:rsidRPr="00411DBC" w:rsidRDefault="00BA2289" w:rsidP="0095416B">
            <w:pPr>
              <w:ind w:righ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20" w:type="dxa"/>
            <w:vAlign w:val="center"/>
          </w:tcPr>
          <w:p w14:paraId="01F741DC" w14:textId="77777777" w:rsidR="00BA2289" w:rsidRPr="00411DBC" w:rsidRDefault="00BA2289" w:rsidP="0095416B">
            <w:pPr>
              <w:tabs>
                <w:tab w:val="left" w:pos="5562"/>
              </w:tabs>
              <w:ind w:righ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411DBC">
              <w:rPr>
                <w:rFonts w:asciiTheme="majorBidi" w:hAnsiTheme="majorBidi" w:cstheme="majorBidi"/>
                <w:sz w:val="24"/>
                <w:szCs w:val="24"/>
              </w:rPr>
              <w:t>36</w:t>
            </w:r>
          </w:p>
        </w:tc>
        <w:tc>
          <w:tcPr>
            <w:tcW w:w="303" w:type="dxa"/>
          </w:tcPr>
          <w:p w14:paraId="05A64C99" w14:textId="77777777" w:rsidR="00BA2289" w:rsidRPr="00411DBC" w:rsidRDefault="00BA2289" w:rsidP="0095416B">
            <w:pPr>
              <w:pStyle w:val="a0"/>
              <w:tabs>
                <w:tab w:val="left" w:pos="1062"/>
              </w:tabs>
              <w:spacing w:line="240" w:lineRule="atLeast"/>
              <w:ind w:right="-1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520" w:type="dxa"/>
            <w:vAlign w:val="center"/>
          </w:tcPr>
          <w:p w14:paraId="57D53B7C" w14:textId="77777777" w:rsidR="00BA2289" w:rsidRPr="00411DBC" w:rsidRDefault="00BA2289" w:rsidP="0095416B">
            <w:pPr>
              <w:pStyle w:val="a0"/>
              <w:tabs>
                <w:tab w:val="left" w:pos="1062"/>
              </w:tabs>
              <w:spacing w:line="240" w:lineRule="atLeast"/>
              <w:ind w:right="-18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411DBC">
              <w:rPr>
                <w:rFonts w:asciiTheme="majorBidi" w:hAnsiTheme="majorBidi" w:cstheme="majorBidi" w:hint="cs"/>
                <w:sz w:val="24"/>
                <w:szCs w:val="24"/>
                <w:cs/>
              </w:rPr>
              <w:t>106</w:t>
            </w:r>
          </w:p>
        </w:tc>
        <w:tc>
          <w:tcPr>
            <w:tcW w:w="303" w:type="dxa"/>
          </w:tcPr>
          <w:p w14:paraId="2A57F3D5" w14:textId="77777777" w:rsidR="00BA2289" w:rsidRPr="00411DBC" w:rsidRDefault="00BA2289" w:rsidP="0095416B">
            <w:pPr>
              <w:pStyle w:val="a0"/>
              <w:spacing w:line="240" w:lineRule="atLeast"/>
              <w:ind w:right="-1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520" w:type="dxa"/>
            <w:vAlign w:val="center"/>
          </w:tcPr>
          <w:p w14:paraId="0B31FD3C" w14:textId="77777777" w:rsidR="00BA2289" w:rsidRPr="00411DBC" w:rsidRDefault="00BA2289" w:rsidP="0095416B">
            <w:pPr>
              <w:pStyle w:val="a0"/>
              <w:spacing w:line="240" w:lineRule="atLeast"/>
              <w:ind w:right="-18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411DBC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303" w:type="dxa"/>
          </w:tcPr>
          <w:p w14:paraId="17CCABE2" w14:textId="77777777" w:rsidR="00BA2289" w:rsidRPr="00411DBC" w:rsidRDefault="00BA2289" w:rsidP="0095416B">
            <w:pPr>
              <w:pStyle w:val="a0"/>
              <w:tabs>
                <w:tab w:val="left" w:pos="972"/>
                <w:tab w:val="left" w:pos="1152"/>
              </w:tabs>
              <w:spacing w:line="240" w:lineRule="atLeast"/>
              <w:ind w:right="-1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522" w:type="dxa"/>
            <w:vAlign w:val="center"/>
          </w:tcPr>
          <w:p w14:paraId="21EAC2B6" w14:textId="77777777" w:rsidR="00BA2289" w:rsidRPr="00411DBC" w:rsidRDefault="00BA2289" w:rsidP="0095416B">
            <w:pPr>
              <w:pStyle w:val="Header"/>
              <w:ind w:right="-18"/>
              <w:rPr>
                <w:rFonts w:asciiTheme="majorBidi" w:hAnsiTheme="majorBidi" w:cstheme="majorBidi"/>
                <w:i w:val="0"/>
                <w:iCs/>
                <w:sz w:val="24"/>
                <w:szCs w:val="24"/>
              </w:rPr>
            </w:pPr>
            <w:r w:rsidRPr="00411DBC">
              <w:rPr>
                <w:rFonts w:asciiTheme="majorBidi" w:hAnsiTheme="majorBidi" w:cstheme="majorBidi"/>
                <w:i w:val="0"/>
                <w:iCs/>
                <w:sz w:val="24"/>
                <w:szCs w:val="24"/>
              </w:rPr>
              <w:t>142</w:t>
            </w:r>
          </w:p>
        </w:tc>
      </w:tr>
      <w:tr w:rsidR="00BA2289" w:rsidRPr="00411DBC" w14:paraId="0EADCC05" w14:textId="77777777" w:rsidTr="0095416B">
        <w:trPr>
          <w:trHeight w:val="20"/>
        </w:trPr>
        <w:tc>
          <w:tcPr>
            <w:tcW w:w="3039" w:type="dxa"/>
            <w:shd w:val="clear" w:color="auto" w:fill="auto"/>
          </w:tcPr>
          <w:p w14:paraId="1C728E9F" w14:textId="77777777" w:rsidR="00BA2289" w:rsidRPr="00411DBC" w:rsidRDefault="00BA2289" w:rsidP="0095416B">
            <w:pPr>
              <w:ind w:left="-98" w:right="-108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411DBC">
              <w:rPr>
                <w:rFonts w:asciiTheme="majorBidi" w:hAnsiTheme="majorBidi" w:cstheme="majorBidi"/>
                <w:sz w:val="24"/>
                <w:szCs w:val="24"/>
                <w:cs/>
              </w:rPr>
              <w:t>จำหน่าย</w:t>
            </w:r>
          </w:p>
        </w:tc>
        <w:tc>
          <w:tcPr>
            <w:tcW w:w="1368" w:type="dxa"/>
            <w:tcBorders>
              <w:left w:val="nil"/>
            </w:tcBorders>
            <w:shd w:val="clear" w:color="auto" w:fill="auto"/>
            <w:vAlign w:val="center"/>
          </w:tcPr>
          <w:p w14:paraId="71D61F8F" w14:textId="77777777" w:rsidR="00BA2289" w:rsidRPr="00411DBC" w:rsidRDefault="00BA2289" w:rsidP="0095416B">
            <w:pPr>
              <w:tabs>
                <w:tab w:val="left" w:pos="522"/>
              </w:tabs>
              <w:ind w:righ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411DBC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303" w:type="dxa"/>
          </w:tcPr>
          <w:p w14:paraId="3E859AD3" w14:textId="77777777" w:rsidR="00BA2289" w:rsidRPr="00411DBC" w:rsidRDefault="00BA2289" w:rsidP="0095416B">
            <w:pPr>
              <w:tabs>
                <w:tab w:val="left" w:pos="522"/>
              </w:tabs>
              <w:ind w:right="-18"/>
              <w:jc w:val="right"/>
              <w:rPr>
                <w:rFonts w:asciiTheme="majorBidi" w:hAnsiTheme="majorBidi" w:cstheme="majorBidi"/>
                <w:sz w:val="8"/>
                <w:szCs w:val="8"/>
              </w:rPr>
            </w:pPr>
          </w:p>
        </w:tc>
        <w:tc>
          <w:tcPr>
            <w:tcW w:w="1368" w:type="dxa"/>
            <w:shd w:val="clear" w:color="auto" w:fill="auto"/>
            <w:vAlign w:val="center"/>
          </w:tcPr>
          <w:p w14:paraId="26915D75" w14:textId="77777777" w:rsidR="00BA2289" w:rsidRPr="00411DBC" w:rsidRDefault="00BA2289" w:rsidP="0095416B">
            <w:pPr>
              <w:tabs>
                <w:tab w:val="left" w:pos="522"/>
              </w:tabs>
              <w:ind w:righ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411DBC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303" w:type="dxa"/>
          </w:tcPr>
          <w:p w14:paraId="31BB0BF3" w14:textId="77777777" w:rsidR="00BA2289" w:rsidRPr="00411DBC" w:rsidRDefault="00BA2289" w:rsidP="0095416B">
            <w:pPr>
              <w:ind w:righ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20" w:type="dxa"/>
            <w:vAlign w:val="center"/>
          </w:tcPr>
          <w:p w14:paraId="6FC636D3" w14:textId="77777777" w:rsidR="00BA2289" w:rsidRPr="00411DBC" w:rsidRDefault="00BA2289" w:rsidP="0095416B">
            <w:pPr>
              <w:ind w:righ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411DBC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303" w:type="dxa"/>
          </w:tcPr>
          <w:p w14:paraId="22323CC8" w14:textId="77777777" w:rsidR="00BA2289" w:rsidRPr="00411DBC" w:rsidRDefault="00BA2289" w:rsidP="0095416B">
            <w:pPr>
              <w:ind w:righ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20" w:type="dxa"/>
            <w:vAlign w:val="center"/>
          </w:tcPr>
          <w:p w14:paraId="7C528F82" w14:textId="77777777" w:rsidR="00BA2289" w:rsidRPr="00411DBC" w:rsidRDefault="00BA2289" w:rsidP="0095416B">
            <w:pPr>
              <w:tabs>
                <w:tab w:val="left" w:pos="5562"/>
              </w:tabs>
              <w:ind w:righ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411DBC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303" w:type="dxa"/>
          </w:tcPr>
          <w:p w14:paraId="065859AD" w14:textId="77777777" w:rsidR="00BA2289" w:rsidRPr="00411DBC" w:rsidRDefault="00BA2289" w:rsidP="0095416B">
            <w:pPr>
              <w:pStyle w:val="a0"/>
              <w:tabs>
                <w:tab w:val="left" w:pos="1062"/>
              </w:tabs>
              <w:spacing w:line="240" w:lineRule="atLeast"/>
              <w:ind w:right="-1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520" w:type="dxa"/>
            <w:vAlign w:val="center"/>
          </w:tcPr>
          <w:p w14:paraId="0675079C" w14:textId="77777777" w:rsidR="00BA2289" w:rsidRPr="00411DBC" w:rsidRDefault="00BA2289" w:rsidP="0095416B">
            <w:pPr>
              <w:pStyle w:val="a0"/>
              <w:tabs>
                <w:tab w:val="left" w:pos="1062"/>
              </w:tabs>
              <w:spacing w:line="240" w:lineRule="atLeast"/>
              <w:ind w:right="-1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411DBC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303" w:type="dxa"/>
          </w:tcPr>
          <w:p w14:paraId="52B1A345" w14:textId="77777777" w:rsidR="00BA2289" w:rsidRPr="00411DBC" w:rsidRDefault="00BA2289" w:rsidP="0095416B">
            <w:pPr>
              <w:pStyle w:val="a0"/>
              <w:spacing w:line="240" w:lineRule="atLeast"/>
              <w:ind w:right="-1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520" w:type="dxa"/>
            <w:vAlign w:val="center"/>
          </w:tcPr>
          <w:p w14:paraId="03D15F5E" w14:textId="77777777" w:rsidR="00BA2289" w:rsidRPr="00411DBC" w:rsidRDefault="00BA2289" w:rsidP="0095416B">
            <w:pPr>
              <w:pStyle w:val="a0"/>
              <w:spacing w:line="240" w:lineRule="atLeast"/>
              <w:ind w:right="-1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411DB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(6,075)</w:t>
            </w:r>
          </w:p>
        </w:tc>
        <w:tc>
          <w:tcPr>
            <w:tcW w:w="303" w:type="dxa"/>
          </w:tcPr>
          <w:p w14:paraId="12444FB3" w14:textId="77777777" w:rsidR="00BA2289" w:rsidRPr="00411DBC" w:rsidRDefault="00BA2289" w:rsidP="0095416B">
            <w:pPr>
              <w:pStyle w:val="a0"/>
              <w:tabs>
                <w:tab w:val="left" w:pos="972"/>
                <w:tab w:val="left" w:pos="1152"/>
              </w:tabs>
              <w:spacing w:line="240" w:lineRule="atLeast"/>
              <w:ind w:right="-1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522" w:type="dxa"/>
            <w:vAlign w:val="center"/>
          </w:tcPr>
          <w:p w14:paraId="61B2427E" w14:textId="77777777" w:rsidR="00BA2289" w:rsidRPr="00411DBC" w:rsidRDefault="00BA2289" w:rsidP="0095416B">
            <w:pPr>
              <w:pStyle w:val="Header"/>
              <w:ind w:right="-18"/>
              <w:rPr>
                <w:rFonts w:asciiTheme="majorBidi" w:hAnsiTheme="majorBidi" w:cstheme="majorBidi"/>
                <w:i w:val="0"/>
                <w:iCs/>
                <w:sz w:val="24"/>
                <w:szCs w:val="24"/>
              </w:rPr>
            </w:pPr>
            <w:r w:rsidRPr="00411DBC">
              <w:rPr>
                <w:rFonts w:asciiTheme="majorBidi" w:hAnsiTheme="majorBidi" w:cstheme="majorBidi"/>
                <w:i w:val="0"/>
                <w:iCs/>
                <w:sz w:val="24"/>
                <w:szCs w:val="24"/>
              </w:rPr>
              <w:t>(6,075)</w:t>
            </w:r>
          </w:p>
        </w:tc>
      </w:tr>
      <w:tr w:rsidR="00BA2289" w:rsidRPr="00411DBC" w14:paraId="7CC6DF03" w14:textId="77777777" w:rsidTr="0095416B">
        <w:trPr>
          <w:trHeight w:val="20"/>
        </w:trPr>
        <w:tc>
          <w:tcPr>
            <w:tcW w:w="3039" w:type="dxa"/>
            <w:shd w:val="clear" w:color="auto" w:fill="auto"/>
            <w:vAlign w:val="center"/>
          </w:tcPr>
          <w:p w14:paraId="3C78930A" w14:textId="77777777" w:rsidR="00BA2289" w:rsidRPr="00411DBC" w:rsidRDefault="00BA2289" w:rsidP="0095416B">
            <w:pPr>
              <w:ind w:left="-98" w:right="-108"/>
              <w:rPr>
                <w:rFonts w:asciiTheme="majorBidi" w:hAnsiTheme="majorBidi" w:cstheme="majorBidi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  <w:cs/>
              </w:rPr>
              <w:t xml:space="preserve">ณ วันที่ </w:t>
            </w:r>
            <w:r w:rsidRPr="00411DBC">
              <w:rPr>
                <w:rFonts w:ascii="Angsana New" w:hAnsi="Angsana New"/>
                <w:sz w:val="24"/>
                <w:szCs w:val="24"/>
              </w:rPr>
              <w:t xml:space="preserve">30 </w:t>
            </w:r>
            <w:r w:rsidRPr="00411DBC">
              <w:rPr>
                <w:rFonts w:ascii="Angsana New" w:hAnsi="Angsana New" w:hint="cs"/>
                <w:sz w:val="24"/>
                <w:szCs w:val="24"/>
                <w:cs/>
              </w:rPr>
              <w:t xml:space="preserve">มิถุนายน </w:t>
            </w:r>
            <w:r w:rsidRPr="00411DBC">
              <w:rPr>
                <w:rFonts w:ascii="Angsana New" w:hAnsi="Angsana New"/>
                <w:sz w:val="24"/>
                <w:szCs w:val="24"/>
              </w:rPr>
              <w:t>2566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8ADBB73" w14:textId="77777777" w:rsidR="00BA2289" w:rsidRPr="00411DBC" w:rsidRDefault="00BA2289" w:rsidP="0095416B">
            <w:pPr>
              <w:ind w:right="-5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</w:rPr>
              <w:t>44,265</w:t>
            </w:r>
          </w:p>
        </w:tc>
        <w:tc>
          <w:tcPr>
            <w:tcW w:w="303" w:type="dxa"/>
          </w:tcPr>
          <w:p w14:paraId="3BFD1C4B" w14:textId="77777777" w:rsidR="00BA2289" w:rsidRPr="00411DBC" w:rsidRDefault="00BA2289" w:rsidP="0095416B">
            <w:pPr>
              <w:ind w:right="57"/>
              <w:jc w:val="right"/>
              <w:rPr>
                <w:rFonts w:asciiTheme="majorBidi" w:hAnsiTheme="majorBidi" w:cstheme="majorBidi"/>
                <w:sz w:val="8"/>
                <w:szCs w:val="8"/>
              </w:rPr>
            </w:pP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8334A46" w14:textId="77777777" w:rsidR="00BA2289" w:rsidRPr="00411DBC" w:rsidRDefault="00BA2289" w:rsidP="0095416B">
            <w:pPr>
              <w:ind w:right="-6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411DBC">
              <w:rPr>
                <w:rFonts w:asciiTheme="majorBidi" w:hAnsiTheme="majorBidi" w:cstheme="majorBidi"/>
                <w:sz w:val="24"/>
                <w:szCs w:val="24"/>
              </w:rPr>
              <w:t>120</w:t>
            </w:r>
          </w:p>
        </w:tc>
        <w:tc>
          <w:tcPr>
            <w:tcW w:w="303" w:type="dxa"/>
          </w:tcPr>
          <w:p w14:paraId="62B5683F" w14:textId="77777777" w:rsidR="00BA2289" w:rsidRPr="00411DBC" w:rsidRDefault="00BA2289" w:rsidP="0095416B">
            <w:pPr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6D2CCD" w14:textId="77777777" w:rsidR="00BA2289" w:rsidRPr="00411DBC" w:rsidRDefault="00BA2289" w:rsidP="0095416B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</w:rPr>
              <w:t>17,689</w:t>
            </w:r>
          </w:p>
        </w:tc>
        <w:tc>
          <w:tcPr>
            <w:tcW w:w="303" w:type="dxa"/>
          </w:tcPr>
          <w:p w14:paraId="4B5C8E3D" w14:textId="77777777" w:rsidR="00BA2289" w:rsidRPr="00411DBC" w:rsidRDefault="00BA2289" w:rsidP="0095416B">
            <w:pPr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8C984DD" w14:textId="77777777" w:rsidR="00BA2289" w:rsidRPr="00411DBC" w:rsidRDefault="00BA2289" w:rsidP="0095416B">
            <w:pPr>
              <w:ind w:right="-23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</w:rPr>
              <w:t>575</w:t>
            </w:r>
          </w:p>
        </w:tc>
        <w:tc>
          <w:tcPr>
            <w:tcW w:w="303" w:type="dxa"/>
          </w:tcPr>
          <w:p w14:paraId="25FAEFCC" w14:textId="77777777" w:rsidR="00BA2289" w:rsidRPr="00411DBC" w:rsidRDefault="00BA2289" w:rsidP="0095416B">
            <w:pPr>
              <w:pStyle w:val="a0"/>
              <w:spacing w:line="240" w:lineRule="atLeast"/>
              <w:ind w:right="57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5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6CE32F6" w14:textId="77777777" w:rsidR="00BA2289" w:rsidRPr="00411DBC" w:rsidRDefault="00BA2289" w:rsidP="0095416B">
            <w:pPr>
              <w:pStyle w:val="a0"/>
              <w:spacing w:line="240" w:lineRule="atLeast"/>
              <w:ind w:right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411DB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6,665</w:t>
            </w:r>
          </w:p>
        </w:tc>
        <w:tc>
          <w:tcPr>
            <w:tcW w:w="303" w:type="dxa"/>
          </w:tcPr>
          <w:p w14:paraId="4F85D6A4" w14:textId="77777777" w:rsidR="00BA2289" w:rsidRPr="00411DBC" w:rsidRDefault="00BA2289" w:rsidP="0095416B">
            <w:pPr>
              <w:pStyle w:val="a0"/>
              <w:spacing w:line="240" w:lineRule="atLeast"/>
              <w:ind w:right="57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5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C883229" w14:textId="77777777" w:rsidR="00BA2289" w:rsidRPr="00411DBC" w:rsidRDefault="00BA2289" w:rsidP="0095416B">
            <w:pPr>
              <w:pStyle w:val="a0"/>
              <w:spacing w:line="240" w:lineRule="atLeast"/>
              <w:ind w:right="-46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411DB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56,896</w:t>
            </w:r>
          </w:p>
        </w:tc>
        <w:tc>
          <w:tcPr>
            <w:tcW w:w="303" w:type="dxa"/>
          </w:tcPr>
          <w:p w14:paraId="6FF92DE7" w14:textId="77777777" w:rsidR="00BA2289" w:rsidRPr="00411DBC" w:rsidRDefault="00BA2289" w:rsidP="0095416B">
            <w:pPr>
              <w:pStyle w:val="a0"/>
              <w:spacing w:line="240" w:lineRule="atLeast"/>
              <w:ind w:right="-15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5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562DD0C" w14:textId="77777777" w:rsidR="00BA2289" w:rsidRPr="00411DBC" w:rsidRDefault="00BA2289" w:rsidP="0095416B">
            <w:pPr>
              <w:pStyle w:val="a0"/>
              <w:spacing w:line="240" w:lineRule="atLeast"/>
              <w:ind w:right="-15"/>
              <w:rPr>
                <w:rFonts w:asciiTheme="majorBidi" w:hAnsiTheme="majorBidi" w:cstheme="majorBidi"/>
                <w:iCs/>
                <w:sz w:val="24"/>
                <w:szCs w:val="24"/>
                <w:lang w:val="en-US"/>
              </w:rPr>
            </w:pPr>
            <w:r w:rsidRPr="00411DBC">
              <w:rPr>
                <w:rFonts w:asciiTheme="majorBidi" w:hAnsiTheme="majorBidi" w:cstheme="majorBidi"/>
                <w:iCs/>
                <w:sz w:val="24"/>
                <w:szCs w:val="24"/>
                <w:lang w:val="en-US"/>
              </w:rPr>
              <w:t>126,212</w:t>
            </w:r>
          </w:p>
        </w:tc>
      </w:tr>
      <w:tr w:rsidR="00BA2289" w:rsidRPr="00411DBC" w14:paraId="3B6E9938" w14:textId="77777777" w:rsidTr="0095416B">
        <w:trPr>
          <w:trHeight w:val="522"/>
        </w:trPr>
        <w:tc>
          <w:tcPr>
            <w:tcW w:w="3039" w:type="dxa"/>
            <w:shd w:val="clear" w:color="auto" w:fill="auto"/>
            <w:vAlign w:val="bottom"/>
          </w:tcPr>
          <w:p w14:paraId="74666521" w14:textId="77777777" w:rsidR="00BA2289" w:rsidRPr="00411DBC" w:rsidRDefault="00BA2289" w:rsidP="0095416B">
            <w:pPr>
              <w:ind w:left="-98" w:right="-108"/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cs/>
              </w:rPr>
            </w:pPr>
            <w:r w:rsidRPr="00411DBC"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cs/>
              </w:rPr>
              <w:t>ค่าเสื่อมราคาสะ</w:t>
            </w:r>
            <w:r w:rsidRPr="00411DBC">
              <w:rPr>
                <w:rFonts w:asciiTheme="majorBidi" w:hAnsiTheme="majorBidi" w:cstheme="majorBidi" w:hint="cs"/>
                <w:b/>
                <w:bCs/>
                <w:sz w:val="24"/>
                <w:szCs w:val="24"/>
                <w:u w:val="single"/>
                <w:cs/>
              </w:rPr>
              <w:t>ส</w:t>
            </w:r>
            <w:r w:rsidRPr="00411DBC"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cs/>
              </w:rPr>
              <w:t>ม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1742AAB0" w14:textId="77777777" w:rsidR="00BA2289" w:rsidRPr="00411DBC" w:rsidRDefault="00BA2289" w:rsidP="0095416B">
            <w:pPr>
              <w:ind w:right="57"/>
              <w:rPr>
                <w:rFonts w:asciiTheme="majorBidi" w:hAnsiTheme="majorBidi" w:cstheme="majorBidi"/>
              </w:rPr>
            </w:pPr>
          </w:p>
        </w:tc>
        <w:tc>
          <w:tcPr>
            <w:tcW w:w="303" w:type="dxa"/>
            <w:vAlign w:val="bottom"/>
          </w:tcPr>
          <w:p w14:paraId="739AD39D" w14:textId="77777777" w:rsidR="00BA2289" w:rsidRPr="00411DBC" w:rsidRDefault="00BA2289" w:rsidP="0095416B">
            <w:pPr>
              <w:ind w:right="57"/>
              <w:rPr>
                <w:rFonts w:asciiTheme="majorBidi" w:hAnsiTheme="majorBidi" w:cstheme="majorBidi"/>
                <w:sz w:val="8"/>
                <w:szCs w:val="8"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15B51849" w14:textId="77777777" w:rsidR="00BA2289" w:rsidRPr="00411DBC" w:rsidRDefault="00BA2289" w:rsidP="0095416B">
            <w:pPr>
              <w:ind w:right="57"/>
              <w:rPr>
                <w:rFonts w:asciiTheme="majorBidi" w:hAnsiTheme="majorBidi" w:cstheme="majorBidi"/>
              </w:rPr>
            </w:pPr>
          </w:p>
        </w:tc>
        <w:tc>
          <w:tcPr>
            <w:tcW w:w="303" w:type="dxa"/>
            <w:vAlign w:val="bottom"/>
          </w:tcPr>
          <w:p w14:paraId="5F7171DF" w14:textId="77777777" w:rsidR="00BA2289" w:rsidRPr="00411DBC" w:rsidRDefault="00BA2289" w:rsidP="0095416B">
            <w:pPr>
              <w:ind w:right="57"/>
              <w:rPr>
                <w:rFonts w:asciiTheme="majorBidi" w:hAnsiTheme="majorBidi" w:cstheme="majorBidi"/>
              </w:rPr>
            </w:pPr>
          </w:p>
        </w:tc>
        <w:tc>
          <w:tcPr>
            <w:tcW w:w="1520" w:type="dxa"/>
            <w:vAlign w:val="bottom"/>
          </w:tcPr>
          <w:p w14:paraId="1E2A718C" w14:textId="77777777" w:rsidR="00BA2289" w:rsidRPr="00411DBC" w:rsidRDefault="00BA2289" w:rsidP="0095416B">
            <w:pPr>
              <w:ind w:right="57"/>
              <w:rPr>
                <w:rFonts w:asciiTheme="majorBidi" w:hAnsiTheme="majorBidi" w:cstheme="majorBidi"/>
              </w:rPr>
            </w:pPr>
          </w:p>
        </w:tc>
        <w:tc>
          <w:tcPr>
            <w:tcW w:w="303" w:type="dxa"/>
            <w:vAlign w:val="bottom"/>
          </w:tcPr>
          <w:p w14:paraId="5D52D329" w14:textId="77777777" w:rsidR="00BA2289" w:rsidRPr="00411DBC" w:rsidRDefault="00BA2289" w:rsidP="0095416B">
            <w:pPr>
              <w:ind w:right="57"/>
              <w:rPr>
                <w:rFonts w:asciiTheme="majorBidi" w:hAnsiTheme="majorBidi" w:cstheme="majorBidi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14:paraId="4D7BBACA" w14:textId="77777777" w:rsidR="00BA2289" w:rsidRPr="00411DBC" w:rsidRDefault="00BA2289" w:rsidP="0095416B">
            <w:pPr>
              <w:ind w:right="57"/>
              <w:rPr>
                <w:rFonts w:asciiTheme="majorBidi" w:hAnsiTheme="majorBidi" w:cstheme="majorBidi"/>
              </w:rPr>
            </w:pPr>
          </w:p>
        </w:tc>
        <w:tc>
          <w:tcPr>
            <w:tcW w:w="303" w:type="dxa"/>
            <w:vAlign w:val="bottom"/>
          </w:tcPr>
          <w:p w14:paraId="1EB9AAA1" w14:textId="77777777" w:rsidR="00BA2289" w:rsidRPr="00411DBC" w:rsidRDefault="00BA2289" w:rsidP="0095416B">
            <w:pPr>
              <w:pStyle w:val="a0"/>
              <w:spacing w:line="240" w:lineRule="atLeast"/>
              <w:ind w:right="57"/>
              <w:jc w:val="left"/>
              <w:rPr>
                <w:rFonts w:asciiTheme="majorBidi" w:hAnsiTheme="majorBidi" w:cstheme="majorBidi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14:paraId="53D3B4C2" w14:textId="77777777" w:rsidR="00BA2289" w:rsidRPr="00411DBC" w:rsidRDefault="00BA2289" w:rsidP="0095416B">
            <w:pPr>
              <w:pStyle w:val="a0"/>
              <w:spacing w:line="240" w:lineRule="atLeast"/>
              <w:ind w:right="57"/>
              <w:jc w:val="lef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303" w:type="dxa"/>
            <w:vAlign w:val="bottom"/>
          </w:tcPr>
          <w:p w14:paraId="7BCA613F" w14:textId="77777777" w:rsidR="00BA2289" w:rsidRPr="00411DBC" w:rsidRDefault="00BA2289" w:rsidP="0095416B">
            <w:pPr>
              <w:pStyle w:val="a0"/>
              <w:spacing w:line="240" w:lineRule="atLeast"/>
              <w:ind w:right="57"/>
              <w:jc w:val="lef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14:paraId="1E01A7DF" w14:textId="77777777" w:rsidR="00BA2289" w:rsidRPr="00411DBC" w:rsidRDefault="00BA2289" w:rsidP="0095416B">
            <w:pPr>
              <w:pStyle w:val="a0"/>
              <w:spacing w:line="240" w:lineRule="atLeast"/>
              <w:ind w:right="57"/>
              <w:jc w:val="lef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303" w:type="dxa"/>
            <w:vAlign w:val="bottom"/>
          </w:tcPr>
          <w:p w14:paraId="4091E4C3" w14:textId="77777777" w:rsidR="00BA2289" w:rsidRPr="00411DBC" w:rsidRDefault="00BA2289" w:rsidP="0095416B">
            <w:pPr>
              <w:pStyle w:val="a0"/>
              <w:spacing w:line="240" w:lineRule="atLeast"/>
              <w:ind w:right="-15"/>
              <w:jc w:val="left"/>
              <w:rPr>
                <w:rFonts w:asciiTheme="majorBidi" w:hAnsiTheme="majorBidi" w:cstheme="majorBidi"/>
              </w:rPr>
            </w:pPr>
          </w:p>
        </w:tc>
        <w:tc>
          <w:tcPr>
            <w:tcW w:w="1522" w:type="dxa"/>
            <w:shd w:val="clear" w:color="auto" w:fill="auto"/>
            <w:vAlign w:val="bottom"/>
          </w:tcPr>
          <w:p w14:paraId="3801E302" w14:textId="77777777" w:rsidR="00BA2289" w:rsidRPr="00411DBC" w:rsidRDefault="00BA2289" w:rsidP="0095416B">
            <w:pPr>
              <w:pStyle w:val="a0"/>
              <w:spacing w:line="240" w:lineRule="atLeast"/>
              <w:ind w:right="-15"/>
              <w:jc w:val="left"/>
              <w:rPr>
                <w:rFonts w:asciiTheme="majorBidi" w:hAnsiTheme="majorBidi" w:cstheme="majorBidi"/>
                <w:cs/>
              </w:rPr>
            </w:pPr>
          </w:p>
        </w:tc>
      </w:tr>
      <w:tr w:rsidR="00BA2289" w:rsidRPr="00411DBC" w14:paraId="104D6D9C" w14:textId="77777777" w:rsidTr="0095416B">
        <w:trPr>
          <w:trHeight w:val="20"/>
        </w:trPr>
        <w:tc>
          <w:tcPr>
            <w:tcW w:w="3039" w:type="dxa"/>
            <w:shd w:val="clear" w:color="auto" w:fill="auto"/>
          </w:tcPr>
          <w:p w14:paraId="1CF8DCDA" w14:textId="77777777" w:rsidR="00BA2289" w:rsidRPr="00411DBC" w:rsidRDefault="00BA2289" w:rsidP="0095416B">
            <w:pPr>
              <w:ind w:left="-98" w:right="-108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411DBC">
              <w:rPr>
                <w:rFonts w:ascii="Angsana New" w:hAnsi="Angsana New"/>
                <w:sz w:val="24"/>
                <w:szCs w:val="24"/>
                <w:cs/>
              </w:rPr>
              <w:t xml:space="preserve">ณ วันที่ </w:t>
            </w:r>
            <w:r w:rsidRPr="00411DBC">
              <w:rPr>
                <w:rFonts w:ascii="Angsana New" w:hAnsi="Angsana New"/>
                <w:sz w:val="24"/>
                <w:szCs w:val="24"/>
              </w:rPr>
              <w:t xml:space="preserve">31 </w:t>
            </w:r>
            <w:r w:rsidRPr="00411DBC">
              <w:rPr>
                <w:rFonts w:ascii="Angsana New" w:hAnsi="Angsana New"/>
                <w:sz w:val="24"/>
                <w:szCs w:val="24"/>
                <w:cs/>
              </w:rPr>
              <w:t xml:space="preserve">ธันวาคม </w:t>
            </w:r>
            <w:r w:rsidRPr="00411DBC">
              <w:rPr>
                <w:rFonts w:ascii="Angsana New" w:hAnsi="Angsana New"/>
                <w:sz w:val="24"/>
                <w:szCs w:val="24"/>
              </w:rPr>
              <w:t>2565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123D5311" w14:textId="77777777" w:rsidR="00BA2289" w:rsidRPr="00411DBC" w:rsidRDefault="00BA2289" w:rsidP="0095416B">
            <w:pPr>
              <w:tabs>
                <w:tab w:val="left" w:pos="522"/>
              </w:tabs>
              <w:ind w:righ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411DBC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303" w:type="dxa"/>
          </w:tcPr>
          <w:p w14:paraId="55A86BAC" w14:textId="77777777" w:rsidR="00BA2289" w:rsidRPr="00411DBC" w:rsidRDefault="00BA2289" w:rsidP="0095416B">
            <w:pPr>
              <w:tabs>
                <w:tab w:val="left" w:pos="522"/>
              </w:tabs>
              <w:ind w:right="-18"/>
              <w:jc w:val="right"/>
              <w:rPr>
                <w:rFonts w:asciiTheme="majorBidi" w:hAnsiTheme="majorBidi" w:cstheme="majorBidi"/>
                <w:sz w:val="8"/>
                <w:szCs w:val="8"/>
              </w:rPr>
            </w:pPr>
          </w:p>
        </w:tc>
        <w:tc>
          <w:tcPr>
            <w:tcW w:w="1368" w:type="dxa"/>
            <w:shd w:val="clear" w:color="auto" w:fill="auto"/>
          </w:tcPr>
          <w:p w14:paraId="39377DAD" w14:textId="77777777" w:rsidR="00BA2289" w:rsidRPr="00411DBC" w:rsidRDefault="00BA2289" w:rsidP="0095416B">
            <w:pPr>
              <w:tabs>
                <w:tab w:val="left" w:pos="522"/>
              </w:tabs>
              <w:ind w:righ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411DBC">
              <w:rPr>
                <w:rFonts w:asciiTheme="majorBidi" w:hAnsiTheme="majorBidi" w:cstheme="majorBidi"/>
                <w:sz w:val="24"/>
                <w:szCs w:val="24"/>
              </w:rPr>
              <w:t>(27)</w:t>
            </w:r>
          </w:p>
        </w:tc>
        <w:tc>
          <w:tcPr>
            <w:tcW w:w="303" w:type="dxa"/>
          </w:tcPr>
          <w:p w14:paraId="20DD27AC" w14:textId="77777777" w:rsidR="00BA2289" w:rsidRPr="00411DBC" w:rsidRDefault="00BA2289" w:rsidP="0095416B">
            <w:pPr>
              <w:tabs>
                <w:tab w:val="left" w:pos="522"/>
              </w:tabs>
              <w:ind w:righ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20" w:type="dxa"/>
          </w:tcPr>
          <w:p w14:paraId="5F47B272" w14:textId="77777777" w:rsidR="00BA2289" w:rsidRPr="00411DBC" w:rsidRDefault="00BA2289" w:rsidP="0095416B">
            <w:pPr>
              <w:tabs>
                <w:tab w:val="left" w:pos="522"/>
              </w:tabs>
              <w:ind w:righ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411DBC">
              <w:rPr>
                <w:rFonts w:asciiTheme="majorBidi" w:hAnsiTheme="majorBidi" w:cstheme="majorBidi"/>
                <w:sz w:val="24"/>
                <w:szCs w:val="24"/>
              </w:rPr>
              <w:t>(4,260)</w:t>
            </w:r>
          </w:p>
        </w:tc>
        <w:tc>
          <w:tcPr>
            <w:tcW w:w="303" w:type="dxa"/>
          </w:tcPr>
          <w:p w14:paraId="5C95ABC2" w14:textId="77777777" w:rsidR="00BA2289" w:rsidRPr="00411DBC" w:rsidRDefault="00BA2289" w:rsidP="0095416B">
            <w:pPr>
              <w:tabs>
                <w:tab w:val="left" w:pos="522"/>
              </w:tabs>
              <w:ind w:righ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</w:tcPr>
          <w:p w14:paraId="74EB2457" w14:textId="77777777" w:rsidR="00BA2289" w:rsidRPr="00411DBC" w:rsidRDefault="00BA2289" w:rsidP="0095416B">
            <w:pPr>
              <w:tabs>
                <w:tab w:val="left" w:pos="522"/>
              </w:tabs>
              <w:ind w:righ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411DBC">
              <w:rPr>
                <w:rFonts w:asciiTheme="majorBidi" w:hAnsiTheme="majorBidi" w:cstheme="majorBidi"/>
                <w:sz w:val="24"/>
                <w:szCs w:val="24"/>
              </w:rPr>
              <w:t>(433)</w:t>
            </w:r>
          </w:p>
        </w:tc>
        <w:tc>
          <w:tcPr>
            <w:tcW w:w="303" w:type="dxa"/>
          </w:tcPr>
          <w:p w14:paraId="7BDE08E6" w14:textId="77777777" w:rsidR="00BA2289" w:rsidRPr="00411DBC" w:rsidRDefault="00BA2289" w:rsidP="0095416B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520" w:type="dxa"/>
            <w:shd w:val="clear" w:color="auto" w:fill="auto"/>
          </w:tcPr>
          <w:p w14:paraId="100863F5" w14:textId="77777777" w:rsidR="00BA2289" w:rsidRPr="00411DBC" w:rsidRDefault="00BA2289" w:rsidP="0095416B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411DB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(5,038)</w:t>
            </w:r>
          </w:p>
        </w:tc>
        <w:tc>
          <w:tcPr>
            <w:tcW w:w="303" w:type="dxa"/>
          </w:tcPr>
          <w:p w14:paraId="2CEF5FFC" w14:textId="77777777" w:rsidR="00BA2289" w:rsidRPr="00411DBC" w:rsidRDefault="00BA2289" w:rsidP="0095416B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520" w:type="dxa"/>
            <w:shd w:val="clear" w:color="auto" w:fill="auto"/>
          </w:tcPr>
          <w:p w14:paraId="7641FFF0" w14:textId="77777777" w:rsidR="00BA2289" w:rsidRPr="00411DBC" w:rsidRDefault="00BA2289" w:rsidP="0095416B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411DB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(15,097)</w:t>
            </w:r>
          </w:p>
        </w:tc>
        <w:tc>
          <w:tcPr>
            <w:tcW w:w="303" w:type="dxa"/>
          </w:tcPr>
          <w:p w14:paraId="5D049FA2" w14:textId="77777777" w:rsidR="00BA2289" w:rsidRPr="00411DBC" w:rsidRDefault="00BA2289" w:rsidP="0095416B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522" w:type="dxa"/>
            <w:shd w:val="clear" w:color="auto" w:fill="auto"/>
          </w:tcPr>
          <w:p w14:paraId="156CF706" w14:textId="77777777" w:rsidR="00BA2289" w:rsidRPr="00411DBC" w:rsidRDefault="00BA2289" w:rsidP="0095416B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Theme="majorBidi" w:hAnsiTheme="majorBidi" w:cstheme="minorBidi"/>
                <w:sz w:val="24"/>
                <w:szCs w:val="24"/>
                <w:cs/>
                <w:lang w:val="en-US"/>
              </w:rPr>
            </w:pPr>
            <w:r w:rsidRPr="00411DB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(24,855)</w:t>
            </w:r>
          </w:p>
        </w:tc>
      </w:tr>
      <w:tr w:rsidR="00BA2289" w:rsidRPr="00411DBC" w14:paraId="058AF79E" w14:textId="77777777" w:rsidTr="0095416B">
        <w:trPr>
          <w:trHeight w:val="20"/>
        </w:trPr>
        <w:tc>
          <w:tcPr>
            <w:tcW w:w="3039" w:type="dxa"/>
            <w:shd w:val="clear" w:color="auto" w:fill="auto"/>
            <w:vAlign w:val="center"/>
          </w:tcPr>
          <w:p w14:paraId="0572B7A4" w14:textId="77777777" w:rsidR="00BA2289" w:rsidRPr="00411DBC" w:rsidRDefault="00BA2289" w:rsidP="0095416B">
            <w:pPr>
              <w:ind w:left="-98" w:right="-108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411DBC">
              <w:rPr>
                <w:rFonts w:asciiTheme="majorBidi" w:hAnsiTheme="majorBidi" w:cstheme="majorBidi"/>
                <w:sz w:val="24"/>
                <w:szCs w:val="24"/>
                <w:cs/>
              </w:rPr>
              <w:t>ค่าเสื่อมราคาสำหรับ</w:t>
            </w:r>
            <w:r w:rsidRPr="00411DBC">
              <w:rPr>
                <w:rFonts w:asciiTheme="majorBidi" w:hAnsiTheme="majorBidi" w:cstheme="majorBidi" w:hint="cs"/>
                <w:sz w:val="24"/>
                <w:szCs w:val="24"/>
                <w:cs/>
              </w:rPr>
              <w:t>งวด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1CFBCA60" w14:textId="77777777" w:rsidR="00BA2289" w:rsidRPr="00411DBC" w:rsidRDefault="00BA2289" w:rsidP="0095416B">
            <w:pPr>
              <w:tabs>
                <w:tab w:val="left" w:pos="522"/>
              </w:tabs>
              <w:ind w:righ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411DBC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303" w:type="dxa"/>
          </w:tcPr>
          <w:p w14:paraId="028F7668" w14:textId="77777777" w:rsidR="00BA2289" w:rsidRPr="00411DBC" w:rsidRDefault="00BA2289" w:rsidP="0095416B">
            <w:pPr>
              <w:tabs>
                <w:tab w:val="left" w:pos="522"/>
              </w:tabs>
              <w:ind w:right="-18"/>
              <w:jc w:val="right"/>
              <w:rPr>
                <w:rFonts w:asciiTheme="majorBidi" w:hAnsiTheme="majorBidi" w:cstheme="majorBidi"/>
                <w:sz w:val="8"/>
                <w:szCs w:val="8"/>
              </w:rPr>
            </w:pPr>
          </w:p>
        </w:tc>
        <w:tc>
          <w:tcPr>
            <w:tcW w:w="1368" w:type="dxa"/>
            <w:shd w:val="clear" w:color="auto" w:fill="auto"/>
          </w:tcPr>
          <w:p w14:paraId="54BE29BB" w14:textId="77777777" w:rsidR="00BA2289" w:rsidRPr="00411DBC" w:rsidRDefault="00BA2289" w:rsidP="0095416B">
            <w:pPr>
              <w:tabs>
                <w:tab w:val="left" w:pos="522"/>
              </w:tabs>
              <w:ind w:righ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411DBC">
              <w:rPr>
                <w:rFonts w:asciiTheme="majorBidi" w:hAnsiTheme="majorBidi" w:cstheme="majorBidi"/>
                <w:sz w:val="24"/>
                <w:szCs w:val="24"/>
              </w:rPr>
              <w:t>(12)</w:t>
            </w:r>
          </w:p>
        </w:tc>
        <w:tc>
          <w:tcPr>
            <w:tcW w:w="303" w:type="dxa"/>
          </w:tcPr>
          <w:p w14:paraId="1E53BC63" w14:textId="77777777" w:rsidR="00BA2289" w:rsidRPr="00411DBC" w:rsidRDefault="00BA2289" w:rsidP="0095416B">
            <w:pPr>
              <w:tabs>
                <w:tab w:val="left" w:pos="522"/>
              </w:tabs>
              <w:ind w:righ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20" w:type="dxa"/>
          </w:tcPr>
          <w:p w14:paraId="0D6ED718" w14:textId="77777777" w:rsidR="00BA2289" w:rsidRPr="00411DBC" w:rsidRDefault="00BA2289" w:rsidP="0095416B">
            <w:pPr>
              <w:tabs>
                <w:tab w:val="left" w:pos="522"/>
              </w:tabs>
              <w:ind w:righ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411DBC">
              <w:rPr>
                <w:rFonts w:asciiTheme="majorBidi" w:hAnsiTheme="majorBidi" w:cstheme="majorBidi"/>
                <w:sz w:val="24"/>
                <w:szCs w:val="24"/>
              </w:rPr>
              <w:t>(320)</w:t>
            </w:r>
          </w:p>
        </w:tc>
        <w:tc>
          <w:tcPr>
            <w:tcW w:w="303" w:type="dxa"/>
          </w:tcPr>
          <w:p w14:paraId="703E5EE0" w14:textId="77777777" w:rsidR="00BA2289" w:rsidRPr="00411DBC" w:rsidRDefault="00BA2289" w:rsidP="0095416B">
            <w:pPr>
              <w:tabs>
                <w:tab w:val="left" w:pos="522"/>
              </w:tabs>
              <w:ind w:righ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</w:tcPr>
          <w:p w14:paraId="23CAA931" w14:textId="77777777" w:rsidR="00BA2289" w:rsidRPr="00411DBC" w:rsidRDefault="00BA2289" w:rsidP="0095416B">
            <w:pPr>
              <w:tabs>
                <w:tab w:val="left" w:pos="522"/>
              </w:tabs>
              <w:ind w:righ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411DBC">
              <w:rPr>
                <w:rFonts w:asciiTheme="majorBidi" w:hAnsiTheme="majorBidi" w:cstheme="majorBidi"/>
                <w:sz w:val="24"/>
                <w:szCs w:val="24"/>
              </w:rPr>
              <w:t>(34)</w:t>
            </w:r>
          </w:p>
        </w:tc>
        <w:tc>
          <w:tcPr>
            <w:tcW w:w="303" w:type="dxa"/>
          </w:tcPr>
          <w:p w14:paraId="30C99358" w14:textId="77777777" w:rsidR="00BA2289" w:rsidRPr="00411DBC" w:rsidRDefault="00BA2289" w:rsidP="0095416B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520" w:type="dxa"/>
            <w:shd w:val="clear" w:color="auto" w:fill="auto"/>
          </w:tcPr>
          <w:p w14:paraId="402668F1" w14:textId="77777777" w:rsidR="00BA2289" w:rsidRPr="00411DBC" w:rsidRDefault="00BA2289" w:rsidP="0095416B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411DB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(260)</w:t>
            </w:r>
          </w:p>
        </w:tc>
        <w:tc>
          <w:tcPr>
            <w:tcW w:w="303" w:type="dxa"/>
          </w:tcPr>
          <w:p w14:paraId="1C94B474" w14:textId="77777777" w:rsidR="00BA2289" w:rsidRPr="00411DBC" w:rsidRDefault="00BA2289" w:rsidP="0095416B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520" w:type="dxa"/>
            <w:shd w:val="clear" w:color="auto" w:fill="auto"/>
          </w:tcPr>
          <w:p w14:paraId="0FDB83E3" w14:textId="77777777" w:rsidR="00BA2289" w:rsidRPr="00411DBC" w:rsidRDefault="00BA2289" w:rsidP="0095416B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411DBC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Pr="00411DBC">
              <w:rPr>
                <w:rFonts w:asciiTheme="majorBidi" w:hAnsiTheme="majorBidi" w:cstheme="majorBidi" w:hint="cs"/>
                <w:sz w:val="24"/>
                <w:szCs w:val="24"/>
                <w:cs/>
              </w:rPr>
              <w:t>3</w:t>
            </w:r>
            <w:r w:rsidRPr="00411DB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,189</w:t>
            </w:r>
            <w:r w:rsidRPr="00411DBC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303" w:type="dxa"/>
          </w:tcPr>
          <w:p w14:paraId="735F425A" w14:textId="77777777" w:rsidR="00BA2289" w:rsidRPr="00411DBC" w:rsidRDefault="00BA2289" w:rsidP="0095416B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522" w:type="dxa"/>
            <w:shd w:val="clear" w:color="auto" w:fill="auto"/>
          </w:tcPr>
          <w:p w14:paraId="28815AF3" w14:textId="77777777" w:rsidR="00BA2289" w:rsidRPr="00411DBC" w:rsidRDefault="00BA2289" w:rsidP="0095416B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411DB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(3,814)</w:t>
            </w:r>
          </w:p>
        </w:tc>
      </w:tr>
      <w:tr w:rsidR="00BA2289" w:rsidRPr="00411DBC" w14:paraId="2963D86E" w14:textId="77777777" w:rsidTr="0095416B">
        <w:trPr>
          <w:trHeight w:val="20"/>
        </w:trPr>
        <w:tc>
          <w:tcPr>
            <w:tcW w:w="3039" w:type="dxa"/>
            <w:shd w:val="clear" w:color="auto" w:fill="auto"/>
            <w:vAlign w:val="center"/>
          </w:tcPr>
          <w:p w14:paraId="3F4A2BFC" w14:textId="77777777" w:rsidR="00BA2289" w:rsidRPr="00411DBC" w:rsidRDefault="00BA2289" w:rsidP="0095416B">
            <w:pPr>
              <w:ind w:left="-98" w:right="-108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411DBC">
              <w:rPr>
                <w:rFonts w:asciiTheme="majorBidi" w:hAnsiTheme="majorBidi" w:cstheme="majorBidi"/>
                <w:sz w:val="24"/>
                <w:szCs w:val="24"/>
                <w:cs/>
              </w:rPr>
              <w:t>จำหน่าย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1B86363F" w14:textId="77777777" w:rsidR="00BA2289" w:rsidRPr="00411DBC" w:rsidRDefault="00BA2289" w:rsidP="0095416B">
            <w:pPr>
              <w:tabs>
                <w:tab w:val="left" w:pos="522"/>
              </w:tabs>
              <w:ind w:righ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411DBC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303" w:type="dxa"/>
          </w:tcPr>
          <w:p w14:paraId="06DBBE3F" w14:textId="77777777" w:rsidR="00BA2289" w:rsidRPr="00411DBC" w:rsidRDefault="00BA2289" w:rsidP="0095416B">
            <w:pPr>
              <w:tabs>
                <w:tab w:val="left" w:pos="522"/>
              </w:tabs>
              <w:ind w:right="-18"/>
              <w:jc w:val="right"/>
              <w:rPr>
                <w:rFonts w:asciiTheme="majorBidi" w:hAnsiTheme="majorBidi" w:cstheme="majorBidi"/>
                <w:sz w:val="8"/>
                <w:szCs w:val="8"/>
              </w:rPr>
            </w:pPr>
          </w:p>
        </w:tc>
        <w:tc>
          <w:tcPr>
            <w:tcW w:w="1368" w:type="dxa"/>
            <w:shd w:val="clear" w:color="auto" w:fill="auto"/>
            <w:vAlign w:val="center"/>
          </w:tcPr>
          <w:p w14:paraId="371E2292" w14:textId="77777777" w:rsidR="00BA2289" w:rsidRPr="00411DBC" w:rsidRDefault="00BA2289" w:rsidP="0095416B">
            <w:pPr>
              <w:tabs>
                <w:tab w:val="left" w:pos="522"/>
              </w:tabs>
              <w:ind w:righ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411DBC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303" w:type="dxa"/>
          </w:tcPr>
          <w:p w14:paraId="1A2110E9" w14:textId="77777777" w:rsidR="00BA2289" w:rsidRPr="00411DBC" w:rsidRDefault="00BA2289" w:rsidP="0095416B">
            <w:pPr>
              <w:tabs>
                <w:tab w:val="left" w:pos="522"/>
              </w:tabs>
              <w:ind w:righ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20" w:type="dxa"/>
            <w:vAlign w:val="center"/>
          </w:tcPr>
          <w:p w14:paraId="01927445" w14:textId="77777777" w:rsidR="00BA2289" w:rsidRPr="00411DBC" w:rsidRDefault="00BA2289" w:rsidP="0095416B">
            <w:pPr>
              <w:tabs>
                <w:tab w:val="left" w:pos="522"/>
              </w:tabs>
              <w:ind w:righ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411DBC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303" w:type="dxa"/>
          </w:tcPr>
          <w:p w14:paraId="6A832254" w14:textId="77777777" w:rsidR="00BA2289" w:rsidRPr="00411DBC" w:rsidRDefault="00BA2289" w:rsidP="0095416B">
            <w:pPr>
              <w:tabs>
                <w:tab w:val="left" w:pos="522"/>
              </w:tabs>
              <w:ind w:righ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14:paraId="43C8D140" w14:textId="77777777" w:rsidR="00BA2289" w:rsidRPr="00411DBC" w:rsidRDefault="00BA2289" w:rsidP="0095416B">
            <w:pPr>
              <w:tabs>
                <w:tab w:val="left" w:pos="522"/>
              </w:tabs>
              <w:ind w:righ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411DBC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303" w:type="dxa"/>
          </w:tcPr>
          <w:p w14:paraId="0A10564D" w14:textId="77777777" w:rsidR="00BA2289" w:rsidRPr="00411DBC" w:rsidRDefault="00BA2289" w:rsidP="0095416B">
            <w:pPr>
              <w:tabs>
                <w:tab w:val="left" w:pos="522"/>
              </w:tabs>
              <w:ind w:righ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14:paraId="2FCB777A" w14:textId="77777777" w:rsidR="00BA2289" w:rsidRPr="00411DBC" w:rsidRDefault="00BA2289" w:rsidP="0095416B">
            <w:pPr>
              <w:tabs>
                <w:tab w:val="left" w:pos="522"/>
              </w:tabs>
              <w:ind w:righ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411DBC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303" w:type="dxa"/>
          </w:tcPr>
          <w:p w14:paraId="2BB3634E" w14:textId="77777777" w:rsidR="00BA2289" w:rsidRPr="00411DBC" w:rsidRDefault="00BA2289" w:rsidP="0095416B">
            <w:pPr>
              <w:tabs>
                <w:tab w:val="left" w:pos="522"/>
              </w:tabs>
              <w:ind w:righ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</w:tcPr>
          <w:p w14:paraId="1BF574F7" w14:textId="77777777" w:rsidR="00BA2289" w:rsidRPr="00411DBC" w:rsidRDefault="00BA2289" w:rsidP="0095416B">
            <w:pPr>
              <w:tabs>
                <w:tab w:val="left" w:pos="522"/>
              </w:tabs>
              <w:ind w:righ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411DBC">
              <w:rPr>
                <w:rFonts w:asciiTheme="majorBidi" w:hAnsiTheme="majorBidi" w:cstheme="majorBidi"/>
                <w:sz w:val="24"/>
                <w:szCs w:val="24"/>
              </w:rPr>
              <w:t>6,075</w:t>
            </w:r>
          </w:p>
        </w:tc>
        <w:tc>
          <w:tcPr>
            <w:tcW w:w="303" w:type="dxa"/>
          </w:tcPr>
          <w:p w14:paraId="3294E21A" w14:textId="77777777" w:rsidR="00BA2289" w:rsidRPr="00411DBC" w:rsidRDefault="00BA2289" w:rsidP="0095416B">
            <w:pPr>
              <w:tabs>
                <w:tab w:val="left" w:pos="522"/>
              </w:tabs>
              <w:ind w:righ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22" w:type="dxa"/>
            <w:shd w:val="clear" w:color="auto" w:fill="auto"/>
          </w:tcPr>
          <w:p w14:paraId="14B2C608" w14:textId="77777777" w:rsidR="00BA2289" w:rsidRPr="00411DBC" w:rsidRDefault="00BA2289" w:rsidP="0095416B">
            <w:pPr>
              <w:tabs>
                <w:tab w:val="left" w:pos="522"/>
              </w:tabs>
              <w:ind w:righ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411DBC">
              <w:rPr>
                <w:rFonts w:asciiTheme="majorBidi" w:hAnsiTheme="majorBidi" w:cstheme="majorBidi"/>
                <w:sz w:val="24"/>
                <w:szCs w:val="24"/>
              </w:rPr>
              <w:t>6,075</w:t>
            </w:r>
          </w:p>
        </w:tc>
      </w:tr>
      <w:tr w:rsidR="00BA2289" w:rsidRPr="00411DBC" w14:paraId="5F566EA8" w14:textId="77777777" w:rsidTr="0095416B">
        <w:trPr>
          <w:trHeight w:val="20"/>
        </w:trPr>
        <w:tc>
          <w:tcPr>
            <w:tcW w:w="3039" w:type="dxa"/>
            <w:shd w:val="clear" w:color="auto" w:fill="auto"/>
            <w:vAlign w:val="center"/>
          </w:tcPr>
          <w:p w14:paraId="7672BE49" w14:textId="77777777" w:rsidR="00BA2289" w:rsidRPr="00411DBC" w:rsidRDefault="00BA2289" w:rsidP="0095416B">
            <w:pPr>
              <w:ind w:left="-98" w:right="-108"/>
              <w:rPr>
                <w:rFonts w:asciiTheme="majorBidi" w:hAnsiTheme="majorBidi" w:cstheme="majorBidi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  <w:cs/>
              </w:rPr>
              <w:t xml:space="preserve">ณ วันที่ </w:t>
            </w:r>
            <w:r w:rsidRPr="00411DBC">
              <w:rPr>
                <w:rFonts w:ascii="Angsana New" w:hAnsi="Angsana New"/>
                <w:sz w:val="24"/>
                <w:szCs w:val="24"/>
              </w:rPr>
              <w:t xml:space="preserve">30 </w:t>
            </w:r>
            <w:r w:rsidRPr="00411DBC">
              <w:rPr>
                <w:rFonts w:ascii="Angsana New" w:hAnsi="Angsana New" w:hint="cs"/>
                <w:sz w:val="24"/>
                <w:szCs w:val="24"/>
                <w:cs/>
              </w:rPr>
              <w:t xml:space="preserve">มิถุนายน </w:t>
            </w:r>
            <w:r w:rsidRPr="00411DBC">
              <w:rPr>
                <w:rFonts w:ascii="Angsana New" w:hAnsi="Angsana New"/>
                <w:sz w:val="24"/>
                <w:szCs w:val="24"/>
              </w:rPr>
              <w:t>2566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AFAFDEB" w14:textId="77777777" w:rsidR="00BA2289" w:rsidRPr="00411DBC" w:rsidRDefault="00BA2289" w:rsidP="0095416B">
            <w:pPr>
              <w:tabs>
                <w:tab w:val="left" w:pos="522"/>
              </w:tabs>
              <w:ind w:righ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411DBC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303" w:type="dxa"/>
          </w:tcPr>
          <w:p w14:paraId="79EBDC89" w14:textId="77777777" w:rsidR="00BA2289" w:rsidRPr="00411DBC" w:rsidRDefault="00BA2289" w:rsidP="0095416B">
            <w:pPr>
              <w:tabs>
                <w:tab w:val="left" w:pos="522"/>
              </w:tabs>
              <w:ind w:right="-18"/>
              <w:jc w:val="right"/>
              <w:rPr>
                <w:rFonts w:asciiTheme="majorBidi" w:hAnsiTheme="majorBidi" w:cstheme="majorBidi"/>
                <w:sz w:val="8"/>
                <w:szCs w:val="8"/>
              </w:rPr>
            </w:pP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8786E80" w14:textId="77777777" w:rsidR="00BA2289" w:rsidRPr="00411DBC" w:rsidRDefault="00BA2289" w:rsidP="0095416B">
            <w:pPr>
              <w:tabs>
                <w:tab w:val="left" w:pos="522"/>
              </w:tabs>
              <w:ind w:righ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411DBC">
              <w:rPr>
                <w:rFonts w:asciiTheme="majorBidi" w:hAnsiTheme="majorBidi" w:cstheme="majorBidi"/>
                <w:sz w:val="24"/>
                <w:szCs w:val="24"/>
              </w:rPr>
              <w:t>(39)</w:t>
            </w:r>
          </w:p>
        </w:tc>
        <w:tc>
          <w:tcPr>
            <w:tcW w:w="303" w:type="dxa"/>
          </w:tcPr>
          <w:p w14:paraId="6F3412B8" w14:textId="77777777" w:rsidR="00BA2289" w:rsidRPr="00411DBC" w:rsidRDefault="00BA2289" w:rsidP="0095416B">
            <w:pPr>
              <w:tabs>
                <w:tab w:val="left" w:pos="522"/>
              </w:tabs>
              <w:ind w:righ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20" w:type="dxa"/>
            <w:tcBorders>
              <w:top w:val="single" w:sz="4" w:space="0" w:color="auto"/>
              <w:bottom w:val="single" w:sz="4" w:space="0" w:color="auto"/>
            </w:tcBorders>
          </w:tcPr>
          <w:p w14:paraId="3BBEFE1A" w14:textId="77777777" w:rsidR="00BA2289" w:rsidRPr="00411DBC" w:rsidRDefault="00BA2289" w:rsidP="0095416B">
            <w:pPr>
              <w:tabs>
                <w:tab w:val="left" w:pos="522"/>
              </w:tabs>
              <w:ind w:righ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411DBC">
              <w:rPr>
                <w:rFonts w:asciiTheme="majorBidi" w:hAnsiTheme="majorBidi" w:cstheme="majorBidi"/>
                <w:sz w:val="24"/>
                <w:szCs w:val="24"/>
              </w:rPr>
              <w:t>(4,450)</w:t>
            </w:r>
          </w:p>
        </w:tc>
        <w:tc>
          <w:tcPr>
            <w:tcW w:w="303" w:type="dxa"/>
          </w:tcPr>
          <w:p w14:paraId="2926FC98" w14:textId="77777777" w:rsidR="00BA2289" w:rsidRPr="00411DBC" w:rsidRDefault="00BA2289" w:rsidP="0095416B">
            <w:pPr>
              <w:tabs>
                <w:tab w:val="left" w:pos="522"/>
              </w:tabs>
              <w:ind w:righ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7B52231" w14:textId="77777777" w:rsidR="00BA2289" w:rsidRPr="00411DBC" w:rsidRDefault="00BA2289" w:rsidP="0095416B">
            <w:pPr>
              <w:tabs>
                <w:tab w:val="left" w:pos="522"/>
              </w:tabs>
              <w:ind w:righ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411DBC">
              <w:rPr>
                <w:rFonts w:asciiTheme="majorBidi" w:hAnsiTheme="majorBidi" w:cstheme="majorBidi"/>
                <w:sz w:val="24"/>
                <w:szCs w:val="24"/>
              </w:rPr>
              <w:t>(467)</w:t>
            </w:r>
          </w:p>
        </w:tc>
        <w:tc>
          <w:tcPr>
            <w:tcW w:w="303" w:type="dxa"/>
          </w:tcPr>
          <w:p w14:paraId="5AED9CDF" w14:textId="77777777" w:rsidR="00BA2289" w:rsidRPr="00411DBC" w:rsidRDefault="00BA2289" w:rsidP="0095416B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5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8A80681" w14:textId="77777777" w:rsidR="00BA2289" w:rsidRPr="00411DBC" w:rsidRDefault="00BA2289" w:rsidP="0095416B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411DB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(5,298)</w:t>
            </w:r>
          </w:p>
        </w:tc>
        <w:tc>
          <w:tcPr>
            <w:tcW w:w="303" w:type="dxa"/>
          </w:tcPr>
          <w:p w14:paraId="110E677F" w14:textId="77777777" w:rsidR="00BA2289" w:rsidRPr="00411DBC" w:rsidRDefault="00BA2289" w:rsidP="0095416B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5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0A52470" w14:textId="77777777" w:rsidR="00BA2289" w:rsidRPr="00411DBC" w:rsidRDefault="00BA2289" w:rsidP="0095416B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411DB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(12.211)</w:t>
            </w:r>
          </w:p>
        </w:tc>
        <w:tc>
          <w:tcPr>
            <w:tcW w:w="303" w:type="dxa"/>
          </w:tcPr>
          <w:p w14:paraId="0A73CA76" w14:textId="77777777" w:rsidR="00BA2289" w:rsidRPr="00411DBC" w:rsidRDefault="00BA2289" w:rsidP="0095416B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5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72AC864" w14:textId="77777777" w:rsidR="00BA2289" w:rsidRPr="00411DBC" w:rsidRDefault="00BA2289" w:rsidP="0095416B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411DB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(22,594)</w:t>
            </w:r>
          </w:p>
        </w:tc>
      </w:tr>
      <w:tr w:rsidR="00BA2289" w:rsidRPr="00411DBC" w14:paraId="5ED14310" w14:textId="77777777" w:rsidTr="0095416B">
        <w:trPr>
          <w:trHeight w:val="550"/>
        </w:trPr>
        <w:tc>
          <w:tcPr>
            <w:tcW w:w="3039" w:type="dxa"/>
            <w:shd w:val="clear" w:color="auto" w:fill="auto"/>
            <w:vAlign w:val="bottom"/>
          </w:tcPr>
          <w:p w14:paraId="11E00411" w14:textId="77777777" w:rsidR="00BA2289" w:rsidRPr="00411DBC" w:rsidRDefault="00BA2289" w:rsidP="0095416B">
            <w:pPr>
              <w:ind w:right="-108"/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cs/>
              </w:rPr>
            </w:pPr>
            <w:r w:rsidRPr="00411DBC"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cs/>
              </w:rPr>
              <w:t>มูลค่าสุทธิทางบัญชี</w:t>
            </w:r>
          </w:p>
        </w:tc>
        <w:tc>
          <w:tcPr>
            <w:tcW w:w="1368" w:type="dxa"/>
            <w:shd w:val="clear" w:color="auto" w:fill="auto"/>
          </w:tcPr>
          <w:p w14:paraId="5A08BC44" w14:textId="77777777" w:rsidR="00BA2289" w:rsidRPr="00411DBC" w:rsidRDefault="00BA2289" w:rsidP="0095416B">
            <w:pPr>
              <w:tabs>
                <w:tab w:val="decimal" w:pos="808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3" w:type="dxa"/>
          </w:tcPr>
          <w:p w14:paraId="1C2B7078" w14:textId="77777777" w:rsidR="00BA2289" w:rsidRPr="00411DBC" w:rsidRDefault="00BA2289" w:rsidP="0095416B">
            <w:pPr>
              <w:tabs>
                <w:tab w:val="decimal" w:pos="808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8"/>
                <w:szCs w:val="8"/>
              </w:rPr>
            </w:pPr>
          </w:p>
        </w:tc>
        <w:tc>
          <w:tcPr>
            <w:tcW w:w="1368" w:type="dxa"/>
            <w:shd w:val="clear" w:color="auto" w:fill="auto"/>
          </w:tcPr>
          <w:p w14:paraId="4986776C" w14:textId="77777777" w:rsidR="00BA2289" w:rsidRPr="00411DBC" w:rsidRDefault="00BA2289" w:rsidP="0095416B">
            <w:pPr>
              <w:tabs>
                <w:tab w:val="decimal" w:pos="808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3" w:type="dxa"/>
          </w:tcPr>
          <w:p w14:paraId="46A03D2E" w14:textId="77777777" w:rsidR="00BA2289" w:rsidRPr="00411DBC" w:rsidRDefault="00BA2289" w:rsidP="0095416B">
            <w:pPr>
              <w:tabs>
                <w:tab w:val="decimal" w:pos="745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20" w:type="dxa"/>
          </w:tcPr>
          <w:p w14:paraId="0C57EA7A" w14:textId="77777777" w:rsidR="00BA2289" w:rsidRPr="00411DBC" w:rsidRDefault="00BA2289" w:rsidP="0095416B">
            <w:pPr>
              <w:tabs>
                <w:tab w:val="decimal" w:pos="745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3" w:type="dxa"/>
          </w:tcPr>
          <w:p w14:paraId="23CAF8DA" w14:textId="77777777" w:rsidR="00BA2289" w:rsidRPr="00411DBC" w:rsidRDefault="00BA2289" w:rsidP="0095416B">
            <w:pPr>
              <w:tabs>
                <w:tab w:val="decimal" w:pos="745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</w:tcPr>
          <w:p w14:paraId="3CB99551" w14:textId="77777777" w:rsidR="00BA2289" w:rsidRPr="00411DBC" w:rsidRDefault="00BA2289" w:rsidP="0095416B">
            <w:pPr>
              <w:tabs>
                <w:tab w:val="decimal" w:pos="684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3" w:type="dxa"/>
          </w:tcPr>
          <w:p w14:paraId="36A22143" w14:textId="77777777" w:rsidR="00BA2289" w:rsidRPr="00411DBC" w:rsidRDefault="00BA2289" w:rsidP="0095416B">
            <w:pPr>
              <w:pStyle w:val="a0"/>
              <w:spacing w:line="320" w:lineRule="exact"/>
              <w:ind w:right="57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520" w:type="dxa"/>
            <w:shd w:val="clear" w:color="auto" w:fill="auto"/>
          </w:tcPr>
          <w:p w14:paraId="04E2E335" w14:textId="77777777" w:rsidR="00BA2289" w:rsidRPr="00411DBC" w:rsidRDefault="00BA2289" w:rsidP="0095416B">
            <w:pPr>
              <w:pStyle w:val="a0"/>
              <w:spacing w:line="320" w:lineRule="exact"/>
              <w:ind w:right="57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303" w:type="dxa"/>
          </w:tcPr>
          <w:p w14:paraId="0F330FE5" w14:textId="77777777" w:rsidR="00BA2289" w:rsidRPr="00411DBC" w:rsidRDefault="00BA2289" w:rsidP="0095416B">
            <w:pPr>
              <w:pStyle w:val="a0"/>
              <w:tabs>
                <w:tab w:val="decimal" w:pos="934"/>
              </w:tabs>
              <w:spacing w:line="320" w:lineRule="exact"/>
              <w:ind w:right="57"/>
              <w:jc w:val="lef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520" w:type="dxa"/>
            <w:shd w:val="clear" w:color="auto" w:fill="auto"/>
          </w:tcPr>
          <w:p w14:paraId="34F57B0A" w14:textId="77777777" w:rsidR="00BA2289" w:rsidRPr="00411DBC" w:rsidRDefault="00BA2289" w:rsidP="0095416B">
            <w:pPr>
              <w:pStyle w:val="a0"/>
              <w:tabs>
                <w:tab w:val="decimal" w:pos="934"/>
              </w:tabs>
              <w:spacing w:line="320" w:lineRule="exact"/>
              <w:ind w:right="57"/>
              <w:jc w:val="lef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303" w:type="dxa"/>
          </w:tcPr>
          <w:p w14:paraId="487E06F9" w14:textId="77777777" w:rsidR="00BA2289" w:rsidRPr="00411DBC" w:rsidRDefault="00BA2289" w:rsidP="0095416B">
            <w:pPr>
              <w:pStyle w:val="a0"/>
              <w:tabs>
                <w:tab w:val="decimal" w:pos="522"/>
              </w:tabs>
              <w:spacing w:line="320" w:lineRule="exact"/>
              <w:ind w:right="-15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522" w:type="dxa"/>
            <w:shd w:val="clear" w:color="auto" w:fill="auto"/>
          </w:tcPr>
          <w:p w14:paraId="25DE5E38" w14:textId="77777777" w:rsidR="00BA2289" w:rsidRPr="00411DBC" w:rsidRDefault="00BA2289" w:rsidP="0095416B">
            <w:pPr>
              <w:pStyle w:val="a0"/>
              <w:tabs>
                <w:tab w:val="decimal" w:pos="522"/>
              </w:tabs>
              <w:spacing w:line="320" w:lineRule="exact"/>
              <w:ind w:right="-15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BA2289" w:rsidRPr="00411DBC" w14:paraId="52641323" w14:textId="77777777" w:rsidTr="0095416B">
        <w:trPr>
          <w:trHeight w:val="20"/>
        </w:trPr>
        <w:tc>
          <w:tcPr>
            <w:tcW w:w="3039" w:type="dxa"/>
            <w:shd w:val="clear" w:color="auto" w:fill="auto"/>
          </w:tcPr>
          <w:p w14:paraId="1D06A9E9" w14:textId="77777777" w:rsidR="00BA2289" w:rsidRPr="00411DBC" w:rsidRDefault="00BA2289" w:rsidP="0095416B">
            <w:pPr>
              <w:ind w:left="-98" w:right="-108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411DBC">
              <w:rPr>
                <w:rFonts w:ascii="Angsana New" w:hAnsi="Angsana New"/>
                <w:sz w:val="24"/>
                <w:szCs w:val="24"/>
                <w:cs/>
              </w:rPr>
              <w:t xml:space="preserve">ณ วันที่ </w:t>
            </w:r>
            <w:r w:rsidRPr="00411DBC">
              <w:rPr>
                <w:rFonts w:ascii="Angsana New" w:hAnsi="Angsana New"/>
                <w:sz w:val="24"/>
                <w:szCs w:val="24"/>
              </w:rPr>
              <w:t xml:space="preserve">31 </w:t>
            </w:r>
            <w:r w:rsidRPr="00411DBC">
              <w:rPr>
                <w:rFonts w:ascii="Angsana New" w:hAnsi="Angsana New"/>
                <w:sz w:val="24"/>
                <w:szCs w:val="24"/>
                <w:cs/>
              </w:rPr>
              <w:t xml:space="preserve">ธันวาคม </w:t>
            </w:r>
            <w:r w:rsidRPr="00411DBC">
              <w:rPr>
                <w:rFonts w:ascii="Angsana New" w:hAnsi="Angsana New"/>
                <w:sz w:val="24"/>
                <w:szCs w:val="24"/>
              </w:rPr>
              <w:t>2565</w:t>
            </w:r>
          </w:p>
        </w:tc>
        <w:tc>
          <w:tcPr>
            <w:tcW w:w="1368" w:type="dxa"/>
            <w:tcBorders>
              <w:bottom w:val="double" w:sz="4" w:space="0" w:color="auto"/>
            </w:tcBorders>
            <w:shd w:val="clear" w:color="auto" w:fill="auto"/>
          </w:tcPr>
          <w:p w14:paraId="23B1151B" w14:textId="77777777" w:rsidR="00BA2289" w:rsidRPr="00411DBC" w:rsidRDefault="00BA2289" w:rsidP="0095416B">
            <w:pPr>
              <w:pBdr>
                <w:between w:val="double" w:sz="4" w:space="1" w:color="auto"/>
              </w:pBdr>
              <w:tabs>
                <w:tab w:val="left" w:pos="522"/>
              </w:tabs>
              <w:ind w:righ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</w:rPr>
              <w:t>44,265</w:t>
            </w:r>
          </w:p>
        </w:tc>
        <w:tc>
          <w:tcPr>
            <w:tcW w:w="303" w:type="dxa"/>
          </w:tcPr>
          <w:p w14:paraId="5B836EE5" w14:textId="77777777" w:rsidR="00BA2289" w:rsidRPr="00411DBC" w:rsidRDefault="00BA2289" w:rsidP="0095416B">
            <w:pPr>
              <w:pBdr>
                <w:between w:val="double" w:sz="4" w:space="1" w:color="auto"/>
              </w:pBdr>
              <w:tabs>
                <w:tab w:val="left" w:pos="522"/>
              </w:tabs>
              <w:ind w:right="-18"/>
              <w:jc w:val="right"/>
              <w:rPr>
                <w:rFonts w:asciiTheme="majorBidi" w:hAnsiTheme="majorBidi" w:cstheme="majorBidi"/>
                <w:sz w:val="8"/>
                <w:szCs w:val="8"/>
              </w:rPr>
            </w:pPr>
          </w:p>
        </w:tc>
        <w:tc>
          <w:tcPr>
            <w:tcW w:w="1368" w:type="dxa"/>
            <w:tcBorders>
              <w:bottom w:val="double" w:sz="4" w:space="0" w:color="auto"/>
            </w:tcBorders>
            <w:shd w:val="clear" w:color="auto" w:fill="auto"/>
          </w:tcPr>
          <w:p w14:paraId="5C4228F9" w14:textId="77777777" w:rsidR="00BA2289" w:rsidRPr="00411DBC" w:rsidRDefault="00BA2289" w:rsidP="0095416B">
            <w:pPr>
              <w:pBdr>
                <w:between w:val="double" w:sz="4" w:space="1" w:color="auto"/>
              </w:pBdr>
              <w:tabs>
                <w:tab w:val="left" w:pos="522"/>
              </w:tabs>
              <w:ind w:righ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411DBC">
              <w:rPr>
                <w:rFonts w:asciiTheme="majorBidi" w:hAnsiTheme="majorBidi" w:cstheme="majorBidi"/>
                <w:sz w:val="24"/>
                <w:szCs w:val="24"/>
              </w:rPr>
              <w:t>93</w:t>
            </w:r>
          </w:p>
        </w:tc>
        <w:tc>
          <w:tcPr>
            <w:tcW w:w="303" w:type="dxa"/>
          </w:tcPr>
          <w:p w14:paraId="712AB3DE" w14:textId="77777777" w:rsidR="00BA2289" w:rsidRPr="00411DBC" w:rsidRDefault="00BA2289" w:rsidP="0095416B">
            <w:pPr>
              <w:pBdr>
                <w:between w:val="double" w:sz="4" w:space="1" w:color="auto"/>
              </w:pBdr>
              <w:tabs>
                <w:tab w:val="left" w:pos="522"/>
              </w:tabs>
              <w:ind w:righ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20" w:type="dxa"/>
            <w:tcBorders>
              <w:bottom w:val="double" w:sz="4" w:space="0" w:color="auto"/>
            </w:tcBorders>
          </w:tcPr>
          <w:p w14:paraId="0E433C92" w14:textId="77777777" w:rsidR="00BA2289" w:rsidRPr="00411DBC" w:rsidRDefault="00BA2289" w:rsidP="0095416B">
            <w:pPr>
              <w:pBdr>
                <w:between w:val="double" w:sz="4" w:space="1" w:color="auto"/>
              </w:pBdr>
              <w:tabs>
                <w:tab w:val="left" w:pos="522"/>
              </w:tabs>
              <w:ind w:righ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411DBC">
              <w:rPr>
                <w:rFonts w:asciiTheme="majorBidi" w:hAnsiTheme="majorBidi" w:cstheme="majorBidi"/>
                <w:sz w:val="24"/>
                <w:szCs w:val="24"/>
              </w:rPr>
              <w:t>13,429</w:t>
            </w:r>
          </w:p>
        </w:tc>
        <w:tc>
          <w:tcPr>
            <w:tcW w:w="303" w:type="dxa"/>
          </w:tcPr>
          <w:p w14:paraId="44775653" w14:textId="77777777" w:rsidR="00BA2289" w:rsidRPr="00411DBC" w:rsidRDefault="00BA2289" w:rsidP="0095416B">
            <w:pPr>
              <w:pBdr>
                <w:between w:val="double" w:sz="4" w:space="1" w:color="auto"/>
              </w:pBdr>
              <w:tabs>
                <w:tab w:val="left" w:pos="522"/>
              </w:tabs>
              <w:ind w:righ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20" w:type="dxa"/>
            <w:tcBorders>
              <w:bottom w:val="double" w:sz="4" w:space="0" w:color="auto"/>
            </w:tcBorders>
            <w:shd w:val="clear" w:color="auto" w:fill="auto"/>
          </w:tcPr>
          <w:p w14:paraId="31378B37" w14:textId="77777777" w:rsidR="00BA2289" w:rsidRPr="00411DBC" w:rsidRDefault="00BA2289" w:rsidP="0095416B">
            <w:pPr>
              <w:pBdr>
                <w:between w:val="double" w:sz="4" w:space="1" w:color="auto"/>
              </w:pBdr>
              <w:tabs>
                <w:tab w:val="left" w:pos="522"/>
              </w:tabs>
              <w:ind w:righ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411DBC">
              <w:rPr>
                <w:rFonts w:asciiTheme="majorBidi" w:hAnsiTheme="majorBidi" w:cstheme="majorBidi"/>
                <w:sz w:val="24"/>
                <w:szCs w:val="24"/>
              </w:rPr>
              <w:t>106</w:t>
            </w:r>
          </w:p>
        </w:tc>
        <w:tc>
          <w:tcPr>
            <w:tcW w:w="303" w:type="dxa"/>
          </w:tcPr>
          <w:p w14:paraId="3AE48763" w14:textId="77777777" w:rsidR="00BA2289" w:rsidRPr="00411DBC" w:rsidRDefault="00BA2289" w:rsidP="0095416B">
            <w:pPr>
              <w:pStyle w:val="a0"/>
              <w:pBdr>
                <w:between w:val="double" w:sz="4" w:space="1" w:color="auto"/>
              </w:pBdr>
              <w:tabs>
                <w:tab w:val="left" w:pos="522"/>
              </w:tabs>
              <w:spacing w:line="240" w:lineRule="atLeast"/>
              <w:ind w:right="-1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520" w:type="dxa"/>
            <w:tcBorders>
              <w:bottom w:val="double" w:sz="4" w:space="0" w:color="auto"/>
            </w:tcBorders>
            <w:shd w:val="clear" w:color="auto" w:fill="auto"/>
          </w:tcPr>
          <w:p w14:paraId="6C2AA29A" w14:textId="77777777" w:rsidR="00BA2289" w:rsidRPr="00411DBC" w:rsidRDefault="00BA2289" w:rsidP="0095416B">
            <w:pPr>
              <w:pStyle w:val="a0"/>
              <w:pBdr>
                <w:between w:val="double" w:sz="4" w:space="1" w:color="auto"/>
              </w:pBdr>
              <w:tabs>
                <w:tab w:val="left" w:pos="522"/>
              </w:tabs>
              <w:spacing w:line="240" w:lineRule="atLeast"/>
              <w:ind w:right="-1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411DB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1,521</w:t>
            </w:r>
          </w:p>
        </w:tc>
        <w:tc>
          <w:tcPr>
            <w:tcW w:w="303" w:type="dxa"/>
          </w:tcPr>
          <w:p w14:paraId="3AACCC48" w14:textId="77777777" w:rsidR="00BA2289" w:rsidRPr="00411DBC" w:rsidRDefault="00BA2289" w:rsidP="0095416B">
            <w:pPr>
              <w:pStyle w:val="a0"/>
              <w:pBdr>
                <w:between w:val="double" w:sz="4" w:space="1" w:color="auto"/>
              </w:pBdr>
              <w:tabs>
                <w:tab w:val="left" w:pos="522"/>
                <w:tab w:val="decimal" w:pos="934"/>
              </w:tabs>
              <w:spacing w:line="240" w:lineRule="atLeast"/>
              <w:ind w:right="-1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520" w:type="dxa"/>
            <w:tcBorders>
              <w:bottom w:val="double" w:sz="4" w:space="0" w:color="auto"/>
            </w:tcBorders>
            <w:shd w:val="clear" w:color="auto" w:fill="auto"/>
          </w:tcPr>
          <w:p w14:paraId="1225B403" w14:textId="77777777" w:rsidR="00BA2289" w:rsidRPr="00411DBC" w:rsidRDefault="00BA2289" w:rsidP="0095416B">
            <w:pPr>
              <w:pStyle w:val="a0"/>
              <w:pBdr>
                <w:between w:val="double" w:sz="4" w:space="1" w:color="auto"/>
              </w:pBdr>
              <w:tabs>
                <w:tab w:val="left" w:pos="522"/>
                <w:tab w:val="decimal" w:pos="934"/>
              </w:tabs>
              <w:spacing w:line="240" w:lineRule="atLeast"/>
              <w:ind w:right="-1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411DB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47,874</w:t>
            </w:r>
          </w:p>
        </w:tc>
        <w:tc>
          <w:tcPr>
            <w:tcW w:w="303" w:type="dxa"/>
          </w:tcPr>
          <w:p w14:paraId="4B778000" w14:textId="77777777" w:rsidR="00BA2289" w:rsidRPr="00411DBC" w:rsidRDefault="00BA2289" w:rsidP="0095416B">
            <w:pPr>
              <w:pStyle w:val="a0"/>
              <w:pBdr>
                <w:between w:val="double" w:sz="4" w:space="1" w:color="auto"/>
              </w:pBdr>
              <w:tabs>
                <w:tab w:val="left" w:pos="522"/>
              </w:tabs>
              <w:spacing w:line="240" w:lineRule="atLeast"/>
              <w:ind w:right="-1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522" w:type="dxa"/>
            <w:tcBorders>
              <w:bottom w:val="double" w:sz="4" w:space="0" w:color="auto"/>
            </w:tcBorders>
            <w:shd w:val="clear" w:color="auto" w:fill="auto"/>
          </w:tcPr>
          <w:p w14:paraId="42766095" w14:textId="77777777" w:rsidR="00BA2289" w:rsidRPr="00411DBC" w:rsidRDefault="00BA2289" w:rsidP="0095416B">
            <w:pPr>
              <w:pStyle w:val="a0"/>
              <w:pBdr>
                <w:between w:val="double" w:sz="4" w:space="1" w:color="auto"/>
              </w:pBdr>
              <w:tabs>
                <w:tab w:val="left" w:pos="522"/>
              </w:tabs>
              <w:spacing w:line="240" w:lineRule="atLeast"/>
              <w:ind w:right="-1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411DB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107,288</w:t>
            </w:r>
          </w:p>
        </w:tc>
      </w:tr>
      <w:tr w:rsidR="00BA2289" w:rsidRPr="00411DBC" w14:paraId="6E196BE8" w14:textId="77777777" w:rsidTr="0095416B">
        <w:trPr>
          <w:trHeight w:val="20"/>
        </w:trPr>
        <w:tc>
          <w:tcPr>
            <w:tcW w:w="3039" w:type="dxa"/>
            <w:shd w:val="clear" w:color="auto" w:fill="auto"/>
            <w:vAlign w:val="center"/>
          </w:tcPr>
          <w:p w14:paraId="643F0BD7" w14:textId="77777777" w:rsidR="00BA2289" w:rsidRPr="00411DBC" w:rsidRDefault="00BA2289" w:rsidP="0095416B">
            <w:pPr>
              <w:ind w:left="-98" w:right="-108"/>
              <w:rPr>
                <w:rFonts w:asciiTheme="majorBidi" w:hAnsiTheme="majorBidi" w:cstheme="majorBidi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  <w:cs/>
              </w:rPr>
              <w:t xml:space="preserve">ณ วันที่ </w:t>
            </w:r>
            <w:r w:rsidRPr="00411DBC">
              <w:rPr>
                <w:rFonts w:ascii="Angsana New" w:hAnsi="Angsana New"/>
                <w:sz w:val="24"/>
                <w:szCs w:val="24"/>
              </w:rPr>
              <w:t xml:space="preserve">30 </w:t>
            </w:r>
            <w:r w:rsidRPr="00411DBC">
              <w:rPr>
                <w:rFonts w:ascii="Angsana New" w:hAnsi="Angsana New" w:hint="cs"/>
                <w:sz w:val="24"/>
                <w:szCs w:val="24"/>
                <w:cs/>
              </w:rPr>
              <w:t xml:space="preserve">มิถุนายน </w:t>
            </w:r>
            <w:r w:rsidRPr="00411DBC">
              <w:rPr>
                <w:rFonts w:ascii="Angsana New" w:hAnsi="Angsana New"/>
                <w:sz w:val="24"/>
                <w:szCs w:val="24"/>
              </w:rPr>
              <w:t>2566</w:t>
            </w:r>
          </w:p>
        </w:tc>
        <w:tc>
          <w:tcPr>
            <w:tcW w:w="136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61B6270C" w14:textId="77777777" w:rsidR="00BA2289" w:rsidRPr="00411DBC" w:rsidRDefault="00BA2289" w:rsidP="0095416B">
            <w:pPr>
              <w:pBdr>
                <w:between w:val="double" w:sz="4" w:space="1" w:color="auto"/>
              </w:pBdr>
              <w:tabs>
                <w:tab w:val="left" w:pos="522"/>
              </w:tabs>
              <w:ind w:righ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</w:rPr>
              <w:t>44,265</w:t>
            </w:r>
          </w:p>
        </w:tc>
        <w:tc>
          <w:tcPr>
            <w:tcW w:w="303" w:type="dxa"/>
          </w:tcPr>
          <w:p w14:paraId="2404DF70" w14:textId="77777777" w:rsidR="00BA2289" w:rsidRPr="00411DBC" w:rsidRDefault="00BA2289" w:rsidP="0095416B">
            <w:pPr>
              <w:pBdr>
                <w:between w:val="double" w:sz="4" w:space="1" w:color="auto"/>
              </w:pBdr>
              <w:tabs>
                <w:tab w:val="left" w:pos="522"/>
              </w:tabs>
              <w:ind w:right="-18"/>
              <w:jc w:val="right"/>
              <w:rPr>
                <w:rFonts w:asciiTheme="majorBidi" w:hAnsiTheme="majorBidi" w:cstheme="majorBidi"/>
                <w:sz w:val="8"/>
                <w:szCs w:val="8"/>
              </w:rPr>
            </w:pPr>
          </w:p>
        </w:tc>
        <w:tc>
          <w:tcPr>
            <w:tcW w:w="136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69FC8AA0" w14:textId="77777777" w:rsidR="00BA2289" w:rsidRPr="00411DBC" w:rsidRDefault="00BA2289" w:rsidP="0095416B">
            <w:pPr>
              <w:pBdr>
                <w:between w:val="double" w:sz="4" w:space="1" w:color="auto"/>
              </w:pBdr>
              <w:tabs>
                <w:tab w:val="left" w:pos="522"/>
              </w:tabs>
              <w:ind w:righ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411DBC">
              <w:rPr>
                <w:rFonts w:asciiTheme="majorBidi" w:hAnsiTheme="majorBidi" w:cstheme="majorBidi"/>
                <w:sz w:val="24"/>
                <w:szCs w:val="24"/>
              </w:rPr>
              <w:t>81</w:t>
            </w:r>
          </w:p>
        </w:tc>
        <w:tc>
          <w:tcPr>
            <w:tcW w:w="303" w:type="dxa"/>
          </w:tcPr>
          <w:p w14:paraId="185F0C25" w14:textId="77777777" w:rsidR="00BA2289" w:rsidRPr="00411DBC" w:rsidRDefault="00BA2289" w:rsidP="0095416B">
            <w:pPr>
              <w:pBdr>
                <w:between w:val="double" w:sz="4" w:space="1" w:color="auto"/>
              </w:pBdr>
              <w:tabs>
                <w:tab w:val="left" w:pos="522"/>
              </w:tabs>
              <w:ind w:righ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20" w:type="dxa"/>
            <w:tcBorders>
              <w:top w:val="double" w:sz="4" w:space="0" w:color="auto"/>
              <w:bottom w:val="double" w:sz="4" w:space="0" w:color="auto"/>
            </w:tcBorders>
          </w:tcPr>
          <w:p w14:paraId="1161B020" w14:textId="77777777" w:rsidR="00BA2289" w:rsidRPr="00411DBC" w:rsidRDefault="00BA2289" w:rsidP="0095416B">
            <w:pPr>
              <w:pBdr>
                <w:between w:val="double" w:sz="4" w:space="1" w:color="auto"/>
              </w:pBdr>
              <w:tabs>
                <w:tab w:val="left" w:pos="522"/>
              </w:tabs>
              <w:ind w:righ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411DBC">
              <w:rPr>
                <w:rFonts w:asciiTheme="majorBidi" w:hAnsiTheme="majorBidi" w:cstheme="majorBidi"/>
                <w:sz w:val="24"/>
                <w:szCs w:val="24"/>
              </w:rPr>
              <w:t>13,108</w:t>
            </w:r>
          </w:p>
        </w:tc>
        <w:tc>
          <w:tcPr>
            <w:tcW w:w="303" w:type="dxa"/>
          </w:tcPr>
          <w:p w14:paraId="6BAE7671" w14:textId="77777777" w:rsidR="00BA2289" w:rsidRPr="00411DBC" w:rsidRDefault="00BA2289" w:rsidP="0095416B">
            <w:pPr>
              <w:pBdr>
                <w:between w:val="double" w:sz="4" w:space="1" w:color="auto"/>
              </w:pBdr>
              <w:tabs>
                <w:tab w:val="left" w:pos="522"/>
              </w:tabs>
              <w:ind w:righ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2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1F02BD72" w14:textId="77777777" w:rsidR="00BA2289" w:rsidRPr="00411DBC" w:rsidRDefault="00BA2289" w:rsidP="0095416B">
            <w:pPr>
              <w:pBdr>
                <w:between w:val="double" w:sz="4" w:space="1" w:color="auto"/>
              </w:pBdr>
              <w:tabs>
                <w:tab w:val="left" w:pos="522"/>
              </w:tabs>
              <w:ind w:righ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411DBC">
              <w:rPr>
                <w:rFonts w:asciiTheme="majorBidi" w:hAnsiTheme="majorBidi" w:cstheme="majorBidi"/>
                <w:sz w:val="24"/>
                <w:szCs w:val="24"/>
              </w:rPr>
              <w:t>108</w:t>
            </w:r>
          </w:p>
        </w:tc>
        <w:tc>
          <w:tcPr>
            <w:tcW w:w="303" w:type="dxa"/>
          </w:tcPr>
          <w:p w14:paraId="472A8393" w14:textId="77777777" w:rsidR="00BA2289" w:rsidRPr="00411DBC" w:rsidRDefault="00BA2289" w:rsidP="0095416B">
            <w:pPr>
              <w:pStyle w:val="a0"/>
              <w:pBdr>
                <w:between w:val="double" w:sz="4" w:space="1" w:color="auto"/>
              </w:pBdr>
              <w:tabs>
                <w:tab w:val="left" w:pos="522"/>
              </w:tabs>
              <w:spacing w:line="240" w:lineRule="atLeast"/>
              <w:ind w:right="-1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52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45066AFB" w14:textId="77777777" w:rsidR="00BA2289" w:rsidRPr="00411DBC" w:rsidRDefault="00BA2289" w:rsidP="0095416B">
            <w:pPr>
              <w:pStyle w:val="a0"/>
              <w:pBdr>
                <w:between w:val="double" w:sz="4" w:space="1" w:color="auto"/>
              </w:pBdr>
              <w:tabs>
                <w:tab w:val="left" w:pos="522"/>
              </w:tabs>
              <w:spacing w:line="240" w:lineRule="atLeast"/>
              <w:ind w:right="-1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411DB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1,367</w:t>
            </w:r>
          </w:p>
        </w:tc>
        <w:tc>
          <w:tcPr>
            <w:tcW w:w="303" w:type="dxa"/>
          </w:tcPr>
          <w:p w14:paraId="2242EB17" w14:textId="77777777" w:rsidR="00BA2289" w:rsidRPr="00411DBC" w:rsidRDefault="00BA2289" w:rsidP="0095416B">
            <w:pPr>
              <w:pStyle w:val="a0"/>
              <w:pBdr>
                <w:between w:val="double" w:sz="4" w:space="1" w:color="auto"/>
              </w:pBdr>
              <w:tabs>
                <w:tab w:val="left" w:pos="522"/>
                <w:tab w:val="decimal" w:pos="934"/>
              </w:tabs>
              <w:spacing w:line="240" w:lineRule="atLeast"/>
              <w:ind w:right="-1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52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7C4184E7" w14:textId="77777777" w:rsidR="00BA2289" w:rsidRPr="00411DBC" w:rsidRDefault="00BA2289" w:rsidP="0095416B">
            <w:pPr>
              <w:pStyle w:val="a0"/>
              <w:pBdr>
                <w:between w:val="double" w:sz="4" w:space="1" w:color="auto"/>
              </w:pBdr>
              <w:tabs>
                <w:tab w:val="left" w:pos="522"/>
                <w:tab w:val="decimal" w:pos="934"/>
              </w:tabs>
              <w:spacing w:line="240" w:lineRule="atLeast"/>
              <w:ind w:right="-1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411DB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44,685</w:t>
            </w:r>
          </w:p>
        </w:tc>
        <w:tc>
          <w:tcPr>
            <w:tcW w:w="303" w:type="dxa"/>
          </w:tcPr>
          <w:p w14:paraId="789490EB" w14:textId="77777777" w:rsidR="00BA2289" w:rsidRPr="00411DBC" w:rsidRDefault="00BA2289" w:rsidP="0095416B">
            <w:pPr>
              <w:pStyle w:val="a0"/>
              <w:pBdr>
                <w:between w:val="double" w:sz="4" w:space="1" w:color="auto"/>
              </w:pBdr>
              <w:tabs>
                <w:tab w:val="left" w:pos="522"/>
              </w:tabs>
              <w:spacing w:line="240" w:lineRule="atLeast"/>
              <w:ind w:right="-1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52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76888313" w14:textId="2F34E4E1" w:rsidR="00BA2289" w:rsidRPr="00411DBC" w:rsidRDefault="00BA2289" w:rsidP="0095416B">
            <w:pPr>
              <w:pStyle w:val="a0"/>
              <w:pBdr>
                <w:between w:val="double" w:sz="4" w:space="1" w:color="auto"/>
              </w:pBdr>
              <w:tabs>
                <w:tab w:val="left" w:pos="522"/>
              </w:tabs>
              <w:spacing w:line="240" w:lineRule="atLeast"/>
              <w:ind w:right="-1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411DB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103,61</w:t>
            </w:r>
            <w:r w:rsidR="002E737C" w:rsidRPr="00411DB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</w:t>
            </w:r>
          </w:p>
        </w:tc>
      </w:tr>
    </w:tbl>
    <w:p w14:paraId="4C554EFE" w14:textId="2216D7B8" w:rsidR="005A5BD4" w:rsidRPr="00411DBC" w:rsidRDefault="005A5BD4" w:rsidP="00854D94">
      <w:pPr>
        <w:spacing w:before="240"/>
        <w:rPr>
          <w:rFonts w:ascii="Angsana New" w:hAnsi="Angsana New"/>
          <w:b/>
          <w:bCs/>
          <w:sz w:val="28"/>
          <w:szCs w:val="28"/>
          <w:cs/>
        </w:rPr>
        <w:sectPr w:rsidR="005A5BD4" w:rsidRPr="00411DBC" w:rsidSect="00BB20F6">
          <w:headerReference w:type="default" r:id="rId16"/>
          <w:pgSz w:w="16840" w:h="11907" w:orient="landscape" w:code="9"/>
          <w:pgMar w:top="568" w:right="851" w:bottom="1077" w:left="851" w:header="567" w:footer="850" w:gutter="0"/>
          <w:pgNumType w:fmt="numberInDash"/>
          <w:cols w:space="708"/>
          <w:docGrid w:linePitch="360"/>
        </w:sectPr>
      </w:pPr>
    </w:p>
    <w:p w14:paraId="020A8F79" w14:textId="2BD1CB3E" w:rsidR="006C2624" w:rsidRPr="00411DBC" w:rsidRDefault="006C2624" w:rsidP="00854D94">
      <w:pPr>
        <w:spacing w:before="120"/>
        <w:ind w:left="426"/>
        <w:jc w:val="thaiDistribute"/>
        <w:rPr>
          <w:rFonts w:ascii="Angsana New" w:hAnsi="Angsana New"/>
          <w:sz w:val="28"/>
          <w:szCs w:val="28"/>
        </w:rPr>
      </w:pPr>
      <w:r w:rsidRPr="00411DBC">
        <w:rPr>
          <w:rFonts w:ascii="Angsana New" w:hAnsi="Angsana New"/>
          <w:sz w:val="28"/>
          <w:szCs w:val="28"/>
          <w:cs/>
        </w:rPr>
        <w:t xml:space="preserve">บริษัทได้รับแจ้งข้อมูลการเวนคืนที่ดินจำนวน </w:t>
      </w:r>
      <w:r w:rsidRPr="00411DBC">
        <w:rPr>
          <w:rFonts w:ascii="Angsana New" w:hAnsi="Angsana New"/>
          <w:sz w:val="28"/>
          <w:szCs w:val="28"/>
        </w:rPr>
        <w:t>1</w:t>
      </w:r>
      <w:r w:rsidRPr="00411DBC">
        <w:rPr>
          <w:rFonts w:ascii="Angsana New" w:hAnsi="Angsana New"/>
          <w:sz w:val="28"/>
          <w:szCs w:val="28"/>
          <w:cs/>
        </w:rPr>
        <w:t xml:space="preserve"> ไร่ </w:t>
      </w:r>
      <w:r w:rsidRPr="00411DBC">
        <w:rPr>
          <w:rFonts w:ascii="Angsana New" w:hAnsi="Angsana New"/>
          <w:sz w:val="28"/>
          <w:szCs w:val="28"/>
        </w:rPr>
        <w:t xml:space="preserve">2 </w:t>
      </w:r>
      <w:r w:rsidRPr="00411DBC">
        <w:rPr>
          <w:rFonts w:ascii="Angsana New" w:hAnsi="Angsana New"/>
          <w:sz w:val="28"/>
          <w:szCs w:val="28"/>
          <w:cs/>
        </w:rPr>
        <w:t xml:space="preserve">งาน </w:t>
      </w:r>
      <w:r w:rsidRPr="00411DBC">
        <w:rPr>
          <w:rFonts w:ascii="Angsana New" w:hAnsi="Angsana New"/>
          <w:sz w:val="28"/>
          <w:szCs w:val="28"/>
        </w:rPr>
        <w:t>77</w:t>
      </w:r>
      <w:r w:rsidRPr="00411DBC">
        <w:rPr>
          <w:rFonts w:ascii="Angsana New" w:hAnsi="Angsana New"/>
          <w:sz w:val="28"/>
          <w:szCs w:val="28"/>
          <w:cs/>
        </w:rPr>
        <w:t xml:space="preserve"> ตารางวา สำหรับค่าทดแทนที่ดินในอัตราตารางวาละ </w:t>
      </w:r>
      <w:r w:rsidRPr="00411DBC">
        <w:rPr>
          <w:rFonts w:ascii="Angsana New" w:hAnsi="Angsana New"/>
          <w:spacing w:val="-4"/>
          <w:sz w:val="28"/>
          <w:szCs w:val="28"/>
        </w:rPr>
        <w:t>20,000</w:t>
      </w:r>
      <w:r w:rsidRPr="00411DBC">
        <w:rPr>
          <w:rFonts w:ascii="Angsana New" w:hAnsi="Angsana New"/>
          <w:spacing w:val="-4"/>
          <w:sz w:val="28"/>
          <w:szCs w:val="28"/>
          <w:cs/>
        </w:rPr>
        <w:t xml:space="preserve"> บาท เป็นเงิน </w:t>
      </w:r>
      <w:r w:rsidRPr="00411DBC">
        <w:rPr>
          <w:rFonts w:ascii="Angsana New" w:hAnsi="Angsana New"/>
          <w:spacing w:val="-4"/>
          <w:sz w:val="28"/>
          <w:szCs w:val="28"/>
        </w:rPr>
        <w:t xml:space="preserve">13.55 </w:t>
      </w:r>
      <w:r w:rsidRPr="00411DBC">
        <w:rPr>
          <w:rFonts w:ascii="Angsana New" w:hAnsi="Angsana New"/>
          <w:spacing w:val="-4"/>
          <w:sz w:val="28"/>
          <w:szCs w:val="28"/>
          <w:cs/>
        </w:rPr>
        <w:t xml:space="preserve">ล้านบาท และค่าทดแทนค่ารื้อถอนสิ่งปลูกสร้างและความเสียหายอื่นๆ เป็นเงิน </w:t>
      </w:r>
      <w:r w:rsidRPr="00411DBC">
        <w:rPr>
          <w:rFonts w:ascii="Angsana New" w:hAnsi="Angsana New"/>
          <w:spacing w:val="-4"/>
          <w:sz w:val="28"/>
          <w:szCs w:val="28"/>
        </w:rPr>
        <w:t>9.14</w:t>
      </w:r>
      <w:r w:rsidRPr="00411DBC">
        <w:rPr>
          <w:rFonts w:ascii="Angsana New" w:hAnsi="Angsana New"/>
          <w:spacing w:val="-4"/>
          <w:sz w:val="28"/>
          <w:szCs w:val="28"/>
          <w:cs/>
        </w:rPr>
        <w:t xml:space="preserve"> ล้านบาท</w:t>
      </w:r>
      <w:r w:rsidRPr="00411DBC">
        <w:rPr>
          <w:rFonts w:ascii="Angsana New" w:hAnsi="Angsana New"/>
          <w:sz w:val="28"/>
          <w:szCs w:val="28"/>
          <w:cs/>
        </w:rPr>
        <w:t xml:space="preserve"> (รวมค่าทดแทนเบื้องต้นทั้งสิ้นเป็นเงิน </w:t>
      </w:r>
      <w:r w:rsidRPr="00411DBC">
        <w:rPr>
          <w:rFonts w:ascii="Angsana New" w:hAnsi="Angsana New"/>
          <w:sz w:val="28"/>
          <w:szCs w:val="28"/>
        </w:rPr>
        <w:t xml:space="preserve">22.69 </w:t>
      </w:r>
      <w:r w:rsidRPr="00411DBC">
        <w:rPr>
          <w:rFonts w:ascii="Angsana New" w:hAnsi="Angsana New"/>
          <w:sz w:val="28"/>
          <w:szCs w:val="28"/>
          <w:cs/>
        </w:rPr>
        <w:t xml:space="preserve">ล้านบาท) บริษัทได้บันทึกผลขาดทุนจากการด้อยค่าของทรัพย์สินจำนวนเงิน </w:t>
      </w:r>
      <w:r w:rsidRPr="00411DBC">
        <w:rPr>
          <w:rFonts w:ascii="Angsana New" w:hAnsi="Angsana New"/>
          <w:sz w:val="28"/>
          <w:szCs w:val="28"/>
        </w:rPr>
        <w:t xml:space="preserve">3.90 </w:t>
      </w:r>
      <w:r w:rsidRPr="00411DBC">
        <w:rPr>
          <w:rFonts w:ascii="Angsana New" w:hAnsi="Angsana New"/>
          <w:sz w:val="28"/>
          <w:szCs w:val="28"/>
          <w:cs/>
        </w:rPr>
        <w:t xml:space="preserve">ล้านบาท ตามผลต่างของค่าทดแทนเบื้องต้นที่ต่ำกว่ามูลค่าตามบัญชี </w:t>
      </w:r>
    </w:p>
    <w:p w14:paraId="6A2ED458" w14:textId="4BFBB18D" w:rsidR="006C2624" w:rsidRPr="00411DBC" w:rsidRDefault="006C2624" w:rsidP="00854D94">
      <w:pPr>
        <w:spacing w:before="120"/>
        <w:ind w:left="426"/>
        <w:jc w:val="thaiDistribute"/>
        <w:rPr>
          <w:rFonts w:ascii="Angsana New" w:hAnsi="Angsana New"/>
          <w:sz w:val="28"/>
          <w:szCs w:val="28"/>
        </w:rPr>
      </w:pPr>
      <w:r w:rsidRPr="00411DBC">
        <w:rPr>
          <w:rFonts w:ascii="Angsana New" w:hAnsi="Angsana New"/>
          <w:spacing w:val="6"/>
          <w:sz w:val="28"/>
          <w:szCs w:val="28"/>
          <w:cs/>
        </w:rPr>
        <w:t xml:space="preserve">ในวันที่ </w:t>
      </w:r>
      <w:r w:rsidRPr="00411DBC">
        <w:rPr>
          <w:rFonts w:ascii="Angsana New" w:hAnsi="Angsana New"/>
          <w:spacing w:val="6"/>
          <w:sz w:val="28"/>
          <w:szCs w:val="28"/>
        </w:rPr>
        <w:t>23</w:t>
      </w:r>
      <w:r w:rsidRPr="00411DBC">
        <w:rPr>
          <w:rFonts w:ascii="Angsana New" w:hAnsi="Angsana New"/>
          <w:spacing w:val="6"/>
          <w:sz w:val="28"/>
          <w:szCs w:val="28"/>
          <w:cs/>
        </w:rPr>
        <w:t xml:space="preserve"> สิงหาคม </w:t>
      </w:r>
      <w:r w:rsidRPr="00411DBC">
        <w:rPr>
          <w:rFonts w:ascii="Angsana New" w:hAnsi="Angsana New"/>
          <w:spacing w:val="6"/>
          <w:sz w:val="28"/>
          <w:szCs w:val="28"/>
        </w:rPr>
        <w:t>2560</w:t>
      </w:r>
      <w:r w:rsidRPr="00411DBC">
        <w:rPr>
          <w:rFonts w:ascii="Angsana New" w:hAnsi="Angsana New"/>
          <w:spacing w:val="6"/>
          <w:sz w:val="28"/>
          <w:szCs w:val="28"/>
          <w:cs/>
        </w:rPr>
        <w:t xml:space="preserve"> บริษัทได้ยื่นอุทธรณ์ค่าทดแทนที่ดิ</w:t>
      </w:r>
      <w:r w:rsidR="007F3971" w:rsidRPr="00411DBC">
        <w:rPr>
          <w:rFonts w:ascii="Angsana New" w:hAnsi="Angsana New"/>
          <w:spacing w:val="6"/>
          <w:sz w:val="28"/>
          <w:szCs w:val="28"/>
          <w:cs/>
        </w:rPr>
        <w:t>นต่อรัฐมนตรีว่าการกระทรวงคมนาคม</w:t>
      </w:r>
      <w:r w:rsidR="007F3971" w:rsidRPr="00411DBC">
        <w:rPr>
          <w:rFonts w:ascii="Angsana New" w:hAnsi="Angsana New" w:hint="cs"/>
          <w:spacing w:val="6"/>
          <w:sz w:val="28"/>
          <w:szCs w:val="28"/>
          <w:cs/>
        </w:rPr>
        <w:t xml:space="preserve"> และวันที่</w:t>
      </w:r>
      <w:r w:rsidR="00895B7E" w:rsidRPr="00411DBC">
        <w:rPr>
          <w:rFonts w:ascii="Angsana New" w:hAnsi="Angsana New" w:hint="cs"/>
          <w:sz w:val="28"/>
          <w:szCs w:val="28"/>
          <w:cs/>
        </w:rPr>
        <w:t xml:space="preserve">            </w:t>
      </w:r>
      <w:r w:rsidRPr="00411DBC">
        <w:rPr>
          <w:rFonts w:ascii="Angsana New" w:hAnsi="Angsana New" w:hint="cs"/>
          <w:sz w:val="28"/>
          <w:szCs w:val="28"/>
        </w:rPr>
        <w:t>18</w:t>
      </w:r>
      <w:r w:rsidRPr="00411DBC">
        <w:rPr>
          <w:rFonts w:ascii="Angsana New" w:hAnsi="Angsana New" w:hint="cs"/>
          <w:sz w:val="28"/>
          <w:szCs w:val="28"/>
          <w:cs/>
        </w:rPr>
        <w:t xml:space="preserve"> ธันวาคม </w:t>
      </w:r>
      <w:r w:rsidRPr="00411DBC">
        <w:rPr>
          <w:rFonts w:ascii="Angsana New" w:hAnsi="Angsana New" w:hint="cs"/>
          <w:sz w:val="28"/>
          <w:szCs w:val="28"/>
        </w:rPr>
        <w:t>2560</w:t>
      </w:r>
      <w:r w:rsidRPr="00411DBC">
        <w:rPr>
          <w:rFonts w:ascii="Angsana New" w:hAnsi="Angsana New" w:hint="cs"/>
          <w:sz w:val="28"/>
          <w:szCs w:val="28"/>
          <w:cs/>
        </w:rPr>
        <w:t xml:space="preserve"> บริษัทได้ยื่น</w:t>
      </w:r>
      <w:r w:rsidRPr="00411DBC">
        <w:rPr>
          <w:rFonts w:ascii="Angsana New" w:hAnsi="Angsana New"/>
          <w:sz w:val="28"/>
          <w:szCs w:val="28"/>
          <w:cs/>
        </w:rPr>
        <w:t xml:space="preserve">อุทธรณ์ค่าทดแทนสิ่งปลูกสร้างและพืชผล </w:t>
      </w:r>
      <w:r w:rsidRPr="00411DBC">
        <w:rPr>
          <w:rFonts w:ascii="Angsana New" w:hAnsi="Angsana New" w:hint="cs"/>
          <w:sz w:val="28"/>
          <w:szCs w:val="28"/>
          <w:cs/>
        </w:rPr>
        <w:t xml:space="preserve">การฟ้องร้องคดีเกี่ยวกับการขอเพิ่มค่าทดแทนทรัพย์สินที่ถูกเวนคืนนั้น </w:t>
      </w:r>
    </w:p>
    <w:p w14:paraId="21952770" w14:textId="5798ECBA" w:rsidR="00A93EDB" w:rsidRPr="00411DBC" w:rsidRDefault="006C2624" w:rsidP="00854D94">
      <w:pPr>
        <w:spacing w:before="120"/>
        <w:ind w:left="426"/>
        <w:jc w:val="thaiDistribute"/>
        <w:rPr>
          <w:rFonts w:ascii="Angsana New" w:hAnsi="Angsana New"/>
          <w:sz w:val="28"/>
          <w:szCs w:val="28"/>
        </w:rPr>
      </w:pPr>
      <w:r w:rsidRPr="00411DBC">
        <w:rPr>
          <w:rFonts w:ascii="Angsana New" w:hAnsi="Angsana New" w:hint="cs"/>
          <w:sz w:val="28"/>
          <w:szCs w:val="28"/>
          <w:cs/>
        </w:rPr>
        <w:t xml:space="preserve">ในวันที่ </w:t>
      </w:r>
      <w:r w:rsidRPr="00411DBC">
        <w:rPr>
          <w:rFonts w:ascii="Angsana New" w:hAnsi="Angsana New" w:hint="cs"/>
          <w:sz w:val="28"/>
          <w:szCs w:val="28"/>
        </w:rPr>
        <w:t>15</w:t>
      </w:r>
      <w:r w:rsidRPr="00411DBC">
        <w:rPr>
          <w:rFonts w:ascii="Angsana New" w:hAnsi="Angsana New" w:hint="cs"/>
          <w:sz w:val="28"/>
          <w:szCs w:val="28"/>
          <w:cs/>
        </w:rPr>
        <w:t xml:space="preserve"> พฤศจิกายน </w:t>
      </w:r>
      <w:r w:rsidRPr="00411DBC">
        <w:rPr>
          <w:rFonts w:ascii="Angsana New" w:hAnsi="Angsana New"/>
          <w:sz w:val="28"/>
          <w:szCs w:val="28"/>
        </w:rPr>
        <w:t>2560</w:t>
      </w:r>
      <w:r w:rsidRPr="00411DBC">
        <w:rPr>
          <w:rFonts w:ascii="Angsana New" w:hAnsi="Angsana New" w:hint="cs"/>
          <w:sz w:val="28"/>
          <w:szCs w:val="28"/>
          <w:cs/>
        </w:rPr>
        <w:t xml:space="preserve"> </w:t>
      </w:r>
      <w:r w:rsidRPr="00411DBC">
        <w:rPr>
          <w:rFonts w:ascii="Angsana New" w:hAnsi="Angsana New"/>
          <w:sz w:val="28"/>
          <w:szCs w:val="28"/>
          <w:cs/>
        </w:rPr>
        <w:t>บริษัทดำเนินการนำโฉนดที่ดินของบริษัทไปให้เจ้าพนักงานที่ดินจดทะเบียนหักแบ่งที่ดินที่ถูกเวนคืนแล้ว</w:t>
      </w:r>
      <w:r w:rsidRPr="00411DBC">
        <w:rPr>
          <w:rFonts w:ascii="Angsana New" w:hAnsi="Angsana New" w:hint="cs"/>
          <w:sz w:val="28"/>
          <w:szCs w:val="28"/>
          <w:cs/>
        </w:rPr>
        <w:t xml:space="preserve"> </w:t>
      </w:r>
    </w:p>
    <w:p w14:paraId="55BAD70A" w14:textId="5C185AA0" w:rsidR="006A7DFA" w:rsidRPr="00411DBC" w:rsidRDefault="001729C0" w:rsidP="00020FFE">
      <w:pPr>
        <w:tabs>
          <w:tab w:val="left" w:pos="170"/>
        </w:tabs>
        <w:spacing w:before="120"/>
        <w:ind w:left="426"/>
        <w:jc w:val="thaiDistribute"/>
        <w:rPr>
          <w:rFonts w:ascii="Angsana New" w:hAnsi="Angsana New"/>
          <w:spacing w:val="-4"/>
          <w:sz w:val="28"/>
          <w:szCs w:val="28"/>
          <w:cs/>
        </w:rPr>
      </w:pPr>
      <w:bookmarkStart w:id="26" w:name="_Hlk79871454"/>
      <w:r w:rsidRPr="00411DBC">
        <w:rPr>
          <w:rFonts w:ascii="Angsana New" w:hAnsi="Angsana New" w:hint="cs"/>
          <w:sz w:val="28"/>
          <w:szCs w:val="28"/>
          <w:cs/>
        </w:rPr>
        <w:t>ต่อมา</w:t>
      </w:r>
      <w:r w:rsidR="00EA33FD" w:rsidRPr="00411DBC">
        <w:rPr>
          <w:rFonts w:ascii="Angsana New" w:hAnsi="Angsana New" w:hint="cs"/>
          <w:sz w:val="28"/>
          <w:szCs w:val="28"/>
          <w:cs/>
        </w:rPr>
        <w:t xml:space="preserve">เมื่อวันที่ </w:t>
      </w:r>
      <w:r w:rsidR="005605E8" w:rsidRPr="00411DBC">
        <w:rPr>
          <w:rFonts w:ascii="Angsana New" w:hAnsi="Angsana New"/>
          <w:sz w:val="28"/>
          <w:szCs w:val="28"/>
        </w:rPr>
        <w:t>30</w:t>
      </w:r>
      <w:r w:rsidR="00EA33FD" w:rsidRPr="00411DBC">
        <w:rPr>
          <w:rFonts w:ascii="Angsana New" w:hAnsi="Angsana New"/>
          <w:sz w:val="28"/>
          <w:szCs w:val="28"/>
        </w:rPr>
        <w:t xml:space="preserve"> </w:t>
      </w:r>
      <w:r w:rsidR="00EA33FD" w:rsidRPr="00411DBC">
        <w:rPr>
          <w:rFonts w:ascii="Angsana New" w:hAnsi="Angsana New" w:hint="cs"/>
          <w:sz w:val="28"/>
          <w:szCs w:val="28"/>
          <w:cs/>
        </w:rPr>
        <w:t xml:space="preserve">มีนาคม </w:t>
      </w:r>
      <w:r w:rsidR="005605E8" w:rsidRPr="00411DBC">
        <w:rPr>
          <w:rFonts w:ascii="Angsana New" w:hAnsi="Angsana New"/>
          <w:sz w:val="28"/>
          <w:szCs w:val="28"/>
        </w:rPr>
        <w:t>2</w:t>
      </w:r>
      <w:r w:rsidR="00B7081C" w:rsidRPr="00411DBC">
        <w:rPr>
          <w:rFonts w:ascii="Angsana New" w:hAnsi="Angsana New"/>
          <w:sz w:val="28"/>
          <w:szCs w:val="28"/>
        </w:rPr>
        <w:t>5</w:t>
      </w:r>
      <w:r w:rsidR="005605E8" w:rsidRPr="00411DBC">
        <w:rPr>
          <w:rFonts w:ascii="Angsana New" w:hAnsi="Angsana New"/>
          <w:sz w:val="28"/>
          <w:szCs w:val="28"/>
        </w:rPr>
        <w:t>61</w:t>
      </w:r>
      <w:r w:rsidR="00EA33FD" w:rsidRPr="00411DBC">
        <w:rPr>
          <w:rFonts w:ascii="Angsana New" w:hAnsi="Angsana New"/>
          <w:sz w:val="28"/>
          <w:szCs w:val="28"/>
        </w:rPr>
        <w:t xml:space="preserve"> </w:t>
      </w:r>
      <w:r w:rsidRPr="00411DBC">
        <w:rPr>
          <w:rFonts w:ascii="Angsana New" w:hAnsi="Angsana New" w:hint="cs"/>
          <w:sz w:val="28"/>
          <w:szCs w:val="28"/>
          <w:cs/>
        </w:rPr>
        <w:t>เลขานุการรัฐมนตรีว่าการกระทรวงคมนาคม</w:t>
      </w:r>
      <w:r w:rsidR="00BF32AD" w:rsidRPr="00411DBC">
        <w:rPr>
          <w:rFonts w:ascii="Angsana New" w:hAnsi="Angsana New" w:hint="cs"/>
          <w:sz w:val="28"/>
          <w:szCs w:val="28"/>
          <w:cs/>
        </w:rPr>
        <w:t>ได้</w:t>
      </w:r>
      <w:r w:rsidRPr="00411DBC">
        <w:rPr>
          <w:rFonts w:ascii="Angsana New" w:hAnsi="Angsana New" w:hint="cs"/>
          <w:sz w:val="28"/>
          <w:szCs w:val="28"/>
          <w:cs/>
        </w:rPr>
        <w:t>แจ้งผลการพิจา</w:t>
      </w:r>
      <w:r w:rsidR="009931D7" w:rsidRPr="00411DBC">
        <w:rPr>
          <w:rFonts w:ascii="Angsana New" w:hAnsi="Angsana New" w:hint="cs"/>
          <w:sz w:val="28"/>
          <w:szCs w:val="28"/>
          <w:cs/>
        </w:rPr>
        <w:t>รณาอุทธรณ์เงินค่าทดแทนถึงบริษัท</w:t>
      </w:r>
      <w:r w:rsidRPr="00411DBC">
        <w:rPr>
          <w:rFonts w:ascii="Angsana New" w:hAnsi="Angsana New" w:hint="cs"/>
          <w:sz w:val="28"/>
          <w:szCs w:val="28"/>
          <w:cs/>
        </w:rPr>
        <w:t>ว่ารัฐมนตรีว่าการกระทรวงคมนาคมได้เห็นชอบกับมติของคณะกรรมการพิจารณาอุทธรณ์เงินค่าทดแทน</w:t>
      </w:r>
    </w:p>
    <w:p w14:paraId="618D07DA" w14:textId="6CF08109" w:rsidR="00AC1B4A" w:rsidRPr="00411DBC" w:rsidRDefault="001C5C8C" w:rsidP="00854D94">
      <w:pPr>
        <w:spacing w:before="120"/>
        <w:ind w:left="426"/>
        <w:jc w:val="thaiDistribute"/>
        <w:rPr>
          <w:rFonts w:ascii="Angsana New" w:hAnsi="Angsana New"/>
          <w:sz w:val="28"/>
          <w:szCs w:val="28"/>
          <w:cs/>
        </w:rPr>
      </w:pPr>
      <w:bookmarkStart w:id="27" w:name="_Hlk33189038"/>
      <w:bookmarkEnd w:id="26"/>
      <w:r w:rsidRPr="00411DBC">
        <w:rPr>
          <w:rFonts w:ascii="Angsana New" w:hAnsi="Angsana New" w:hint="cs"/>
          <w:sz w:val="28"/>
          <w:szCs w:val="28"/>
          <w:cs/>
        </w:rPr>
        <w:t>ใน</w:t>
      </w:r>
      <w:r w:rsidR="0019046E" w:rsidRPr="00411DBC">
        <w:rPr>
          <w:rFonts w:ascii="Angsana New" w:hAnsi="Angsana New"/>
          <w:sz w:val="28"/>
          <w:szCs w:val="28"/>
          <w:cs/>
        </w:rPr>
        <w:t xml:space="preserve">วันที่ </w:t>
      </w:r>
      <w:r w:rsidR="0096429A" w:rsidRPr="00411DBC">
        <w:rPr>
          <w:rFonts w:ascii="Angsana New" w:hAnsi="Angsana New"/>
          <w:sz w:val="28"/>
          <w:szCs w:val="28"/>
        </w:rPr>
        <w:t>7</w:t>
      </w:r>
      <w:r w:rsidR="0019046E" w:rsidRPr="00411DBC">
        <w:rPr>
          <w:rFonts w:ascii="Angsana New" w:hAnsi="Angsana New"/>
          <w:sz w:val="28"/>
          <w:szCs w:val="28"/>
          <w:cs/>
        </w:rPr>
        <w:t xml:space="preserve"> กุมภาพันธ์ </w:t>
      </w:r>
      <w:r w:rsidR="0096429A" w:rsidRPr="00411DBC">
        <w:rPr>
          <w:rFonts w:ascii="Angsana New" w:hAnsi="Angsana New"/>
          <w:sz w:val="28"/>
          <w:szCs w:val="28"/>
        </w:rPr>
        <w:t>2562</w:t>
      </w:r>
      <w:r w:rsidR="0019046E" w:rsidRPr="00411DBC">
        <w:rPr>
          <w:rFonts w:ascii="Angsana New" w:hAnsi="Angsana New"/>
          <w:sz w:val="28"/>
          <w:szCs w:val="28"/>
          <w:cs/>
        </w:rPr>
        <w:t xml:space="preserve"> บริษัทได้ยื่นฟ้องคดีปกครองขอ</w:t>
      </w:r>
      <w:r w:rsidR="005605E8" w:rsidRPr="00411DBC">
        <w:rPr>
          <w:rFonts w:ascii="Angsana New" w:hAnsi="Angsana New"/>
          <w:sz w:val="28"/>
          <w:szCs w:val="28"/>
          <w:cs/>
        </w:rPr>
        <w:t xml:space="preserve">เพิ่มค่าทดแทนอีกเป็นเงินจำนวน </w:t>
      </w:r>
      <w:r w:rsidR="005605E8" w:rsidRPr="00411DBC">
        <w:rPr>
          <w:rFonts w:ascii="Angsana New" w:hAnsi="Angsana New"/>
          <w:sz w:val="28"/>
          <w:szCs w:val="28"/>
        </w:rPr>
        <w:t>32</w:t>
      </w:r>
      <w:r w:rsidR="0019046E" w:rsidRPr="00411DBC">
        <w:rPr>
          <w:rFonts w:ascii="Angsana New" w:hAnsi="Angsana New"/>
          <w:sz w:val="28"/>
          <w:szCs w:val="28"/>
        </w:rPr>
        <w:t>,</w:t>
      </w:r>
      <w:r w:rsidR="005605E8" w:rsidRPr="00411DBC">
        <w:rPr>
          <w:rFonts w:ascii="Angsana New" w:hAnsi="Angsana New"/>
          <w:sz w:val="28"/>
          <w:szCs w:val="28"/>
        </w:rPr>
        <w:t>420</w:t>
      </w:r>
      <w:r w:rsidR="0019046E" w:rsidRPr="00411DBC">
        <w:rPr>
          <w:rFonts w:ascii="Angsana New" w:hAnsi="Angsana New"/>
          <w:sz w:val="28"/>
          <w:szCs w:val="28"/>
        </w:rPr>
        <w:t>,</w:t>
      </w:r>
      <w:r w:rsidR="005605E8" w:rsidRPr="00411DBC">
        <w:rPr>
          <w:rFonts w:ascii="Angsana New" w:hAnsi="Angsana New"/>
          <w:sz w:val="28"/>
          <w:szCs w:val="28"/>
        </w:rPr>
        <w:t>223</w:t>
      </w:r>
      <w:r w:rsidR="0019046E" w:rsidRPr="00411DBC">
        <w:rPr>
          <w:rFonts w:ascii="Angsana New" w:hAnsi="Angsana New"/>
          <w:sz w:val="28"/>
          <w:szCs w:val="28"/>
          <w:cs/>
        </w:rPr>
        <w:t xml:space="preserve"> บาทพร้อมดอกเบี้ยในอัตราดอกเบี้ยสูงสุดของดอกเบี้ยเงินฝากประเภทฝากประจำของธนาคารออมสินในจำนวนเงินที่เพิ่มขึ้นนับแต่วันที่ต้องมีการจ่ายเงินหรือวางค่าทดแทนนั้น</w:t>
      </w:r>
      <w:r w:rsidR="00EB7EC8" w:rsidRPr="00411DBC">
        <w:rPr>
          <w:rFonts w:ascii="Angsana New" w:hAnsi="Angsana New" w:hint="cs"/>
          <w:sz w:val="28"/>
          <w:szCs w:val="28"/>
          <w:cs/>
        </w:rPr>
        <w:t xml:space="preserve"> </w:t>
      </w:r>
      <w:r w:rsidR="005D3E2F" w:rsidRPr="00411DBC">
        <w:rPr>
          <w:rFonts w:ascii="Angsana New" w:hAnsi="Angsana New" w:hint="cs"/>
          <w:sz w:val="28"/>
          <w:szCs w:val="28"/>
          <w:cs/>
        </w:rPr>
        <w:t xml:space="preserve">ขณะนี้คดีอยู่ระหว่างพิจารณาชั้นแสวงหาข้อเท็จจริงของศาลปกครองกรมทางหลวง ที่ </w:t>
      </w:r>
      <w:r w:rsidR="005D3E2F" w:rsidRPr="00411DBC">
        <w:rPr>
          <w:rFonts w:ascii="Angsana New" w:hAnsi="Angsana New"/>
          <w:sz w:val="28"/>
          <w:szCs w:val="28"/>
        </w:rPr>
        <w:t>1</w:t>
      </w:r>
      <w:r w:rsidR="005D3E2F" w:rsidRPr="00411DBC">
        <w:rPr>
          <w:rFonts w:ascii="Angsana New" w:hAnsi="Angsana New" w:hint="cs"/>
          <w:sz w:val="28"/>
          <w:szCs w:val="28"/>
          <w:cs/>
        </w:rPr>
        <w:t xml:space="preserve"> อธิบดีกรมทางหลวง ที่ </w:t>
      </w:r>
      <w:r w:rsidR="005D3E2F" w:rsidRPr="00411DBC">
        <w:rPr>
          <w:rFonts w:ascii="Angsana New" w:hAnsi="Angsana New"/>
          <w:sz w:val="28"/>
          <w:szCs w:val="28"/>
        </w:rPr>
        <w:t>2</w:t>
      </w:r>
      <w:r w:rsidR="005D3E2F" w:rsidRPr="00411DBC">
        <w:rPr>
          <w:rFonts w:ascii="Angsana New" w:hAnsi="Angsana New" w:hint="cs"/>
          <w:sz w:val="28"/>
          <w:szCs w:val="28"/>
          <w:cs/>
        </w:rPr>
        <w:t xml:space="preserve"> และรัฐมนตรีว่าการกระทรวงคมนาคม ที่ </w:t>
      </w:r>
      <w:r w:rsidR="005D3E2F" w:rsidRPr="00411DBC">
        <w:rPr>
          <w:rFonts w:ascii="Angsana New" w:hAnsi="Angsana New"/>
          <w:sz w:val="28"/>
          <w:szCs w:val="28"/>
        </w:rPr>
        <w:t>3</w:t>
      </w:r>
      <w:r w:rsidR="005D3E2F" w:rsidRPr="00411DBC">
        <w:rPr>
          <w:rFonts w:ascii="Angsana New" w:hAnsi="Angsana New" w:hint="cs"/>
          <w:sz w:val="28"/>
          <w:szCs w:val="28"/>
          <w:cs/>
        </w:rPr>
        <w:t xml:space="preserve"> (ผู้ถูกฟ้องคดีทั้งสาม) ได้ยื่นคำให้การแก้คดีฉบับลงวันที่ </w:t>
      </w:r>
      <w:r w:rsidR="005D3E2F" w:rsidRPr="00411DBC">
        <w:rPr>
          <w:rFonts w:ascii="Angsana New" w:hAnsi="Angsana New"/>
          <w:sz w:val="28"/>
          <w:szCs w:val="28"/>
        </w:rPr>
        <w:t>30</w:t>
      </w:r>
      <w:r w:rsidR="005D3E2F" w:rsidRPr="00411DBC">
        <w:rPr>
          <w:rFonts w:ascii="Angsana New" w:hAnsi="Angsana New" w:hint="cs"/>
          <w:sz w:val="28"/>
          <w:szCs w:val="28"/>
          <w:cs/>
        </w:rPr>
        <w:t xml:space="preserve"> พฤษภาคม </w:t>
      </w:r>
      <w:r w:rsidR="005D3E2F" w:rsidRPr="00411DBC">
        <w:rPr>
          <w:rFonts w:ascii="Angsana New" w:hAnsi="Angsana New"/>
          <w:sz w:val="28"/>
          <w:szCs w:val="28"/>
        </w:rPr>
        <w:t>2562</w:t>
      </w:r>
      <w:r w:rsidR="005D3E2F" w:rsidRPr="00411DBC">
        <w:rPr>
          <w:rFonts w:ascii="Angsana New" w:hAnsi="Angsana New" w:hint="cs"/>
          <w:sz w:val="28"/>
          <w:szCs w:val="28"/>
          <w:cs/>
        </w:rPr>
        <w:t xml:space="preserve"> แล้ว ศาลปกครองกลางได้ส่งสำเนาคำให้การดังกล่าวมาให้บริษัทเพื่อให้บริษัททำคำคัดค้านคำให้การยื่นต่อศาลปกครองกลางภายใน </w:t>
      </w:r>
      <w:r w:rsidR="005D3E2F" w:rsidRPr="00411DBC">
        <w:rPr>
          <w:rFonts w:ascii="Angsana New" w:hAnsi="Angsana New"/>
          <w:sz w:val="28"/>
          <w:szCs w:val="28"/>
        </w:rPr>
        <w:t>30</w:t>
      </w:r>
      <w:r w:rsidR="005D3E2F" w:rsidRPr="00411DBC">
        <w:rPr>
          <w:rFonts w:ascii="Angsana New" w:hAnsi="Angsana New" w:hint="cs"/>
          <w:sz w:val="28"/>
          <w:szCs w:val="28"/>
          <w:cs/>
        </w:rPr>
        <w:t xml:space="preserve"> วัน </w:t>
      </w:r>
      <w:r w:rsidR="00CB76A2" w:rsidRPr="00411DBC">
        <w:rPr>
          <w:rFonts w:ascii="Angsana New" w:hAnsi="Angsana New" w:hint="cs"/>
          <w:sz w:val="28"/>
          <w:szCs w:val="28"/>
          <w:cs/>
        </w:rPr>
        <w:t xml:space="preserve">เมื่อวันที่ </w:t>
      </w:r>
      <w:r w:rsidR="0000655D" w:rsidRPr="00411DBC">
        <w:rPr>
          <w:rFonts w:ascii="Angsana New" w:hAnsi="Angsana New"/>
          <w:sz w:val="28"/>
          <w:szCs w:val="28"/>
        </w:rPr>
        <w:t>7</w:t>
      </w:r>
      <w:r w:rsidR="00CB76A2" w:rsidRPr="00411DBC">
        <w:rPr>
          <w:rFonts w:ascii="Angsana New" w:hAnsi="Angsana New"/>
          <w:sz w:val="28"/>
          <w:szCs w:val="28"/>
        </w:rPr>
        <w:t xml:space="preserve"> </w:t>
      </w:r>
      <w:r w:rsidR="00CB76A2" w:rsidRPr="00411DBC">
        <w:rPr>
          <w:rFonts w:ascii="Angsana New" w:hAnsi="Angsana New" w:hint="cs"/>
          <w:sz w:val="28"/>
          <w:szCs w:val="28"/>
          <w:cs/>
        </w:rPr>
        <w:t xml:space="preserve">สิงหาคม </w:t>
      </w:r>
      <w:r w:rsidR="00CB76A2" w:rsidRPr="00411DBC">
        <w:rPr>
          <w:rFonts w:ascii="Angsana New" w:hAnsi="Angsana New"/>
          <w:sz w:val="28"/>
          <w:szCs w:val="28"/>
        </w:rPr>
        <w:t xml:space="preserve">2562 </w:t>
      </w:r>
      <w:r w:rsidR="00CB76A2" w:rsidRPr="00411DBC">
        <w:rPr>
          <w:rFonts w:ascii="Angsana New" w:hAnsi="Angsana New" w:hint="cs"/>
          <w:sz w:val="28"/>
          <w:szCs w:val="28"/>
          <w:cs/>
        </w:rPr>
        <w:t>บริษัท</w:t>
      </w:r>
      <w:r w:rsidR="005D3E2F" w:rsidRPr="00411DBC">
        <w:rPr>
          <w:rFonts w:ascii="Angsana New" w:hAnsi="Angsana New" w:hint="cs"/>
          <w:sz w:val="28"/>
          <w:szCs w:val="28"/>
          <w:cs/>
        </w:rPr>
        <w:t>ได้ยื่น</w:t>
      </w:r>
      <w:r w:rsidR="0000655D" w:rsidRPr="00411DBC">
        <w:rPr>
          <w:rFonts w:ascii="Angsana New" w:hAnsi="Angsana New" w:hint="cs"/>
          <w:sz w:val="28"/>
          <w:szCs w:val="28"/>
          <w:cs/>
        </w:rPr>
        <w:t>คำคัดค้าน</w:t>
      </w:r>
      <w:r w:rsidR="007D6D4F" w:rsidRPr="00411DBC">
        <w:rPr>
          <w:rFonts w:ascii="Angsana New" w:hAnsi="Angsana New" w:hint="cs"/>
          <w:sz w:val="28"/>
          <w:szCs w:val="28"/>
          <w:cs/>
        </w:rPr>
        <w:t>คำ</w:t>
      </w:r>
      <w:r w:rsidR="0000655D" w:rsidRPr="00411DBC">
        <w:rPr>
          <w:rFonts w:ascii="Angsana New" w:hAnsi="Angsana New" w:hint="cs"/>
          <w:sz w:val="28"/>
          <w:szCs w:val="28"/>
          <w:cs/>
        </w:rPr>
        <w:t>ให้การต่อศาลปกครองกลางเรียบร้อยแล้ว</w:t>
      </w:r>
      <w:bookmarkEnd w:id="27"/>
      <w:r w:rsidR="00030D22" w:rsidRPr="00411DBC">
        <w:rPr>
          <w:rFonts w:ascii="Angsana New" w:hAnsi="Angsana New" w:hint="cs"/>
          <w:sz w:val="28"/>
          <w:szCs w:val="28"/>
          <w:cs/>
        </w:rPr>
        <w:t xml:space="preserve"> ปัจจุบันอยู่ระหว่างศาลพิจารณา</w:t>
      </w:r>
    </w:p>
    <w:p w14:paraId="215AD844" w14:textId="7E6105C1" w:rsidR="00122DCA" w:rsidRPr="00411DBC" w:rsidRDefault="00122DCA" w:rsidP="00854D94">
      <w:pPr>
        <w:spacing w:before="120"/>
        <w:ind w:left="426"/>
        <w:jc w:val="thaiDistribute"/>
        <w:rPr>
          <w:rFonts w:ascii="Angsana New" w:hAnsi="Angsana New"/>
          <w:sz w:val="28"/>
          <w:szCs w:val="28"/>
        </w:rPr>
      </w:pPr>
    </w:p>
    <w:p w14:paraId="4AEDB33F" w14:textId="7963B1F5" w:rsidR="00273CED" w:rsidRPr="00411DBC" w:rsidRDefault="00273CED" w:rsidP="00854D94">
      <w:pPr>
        <w:spacing w:before="120"/>
        <w:ind w:left="426"/>
        <w:jc w:val="thaiDistribute"/>
        <w:rPr>
          <w:rFonts w:ascii="Angsana New" w:hAnsi="Angsana New"/>
          <w:sz w:val="28"/>
          <w:szCs w:val="28"/>
        </w:rPr>
      </w:pPr>
    </w:p>
    <w:p w14:paraId="1F3447AF" w14:textId="0E652F9F" w:rsidR="00273CED" w:rsidRPr="00411DBC" w:rsidRDefault="00273CED" w:rsidP="00854D94">
      <w:pPr>
        <w:spacing w:before="120"/>
        <w:ind w:left="426"/>
        <w:jc w:val="thaiDistribute"/>
        <w:rPr>
          <w:rFonts w:ascii="Angsana New" w:hAnsi="Angsana New"/>
          <w:sz w:val="28"/>
          <w:szCs w:val="28"/>
        </w:rPr>
      </w:pPr>
    </w:p>
    <w:p w14:paraId="559D456E" w14:textId="0D7D739E" w:rsidR="00273CED" w:rsidRPr="00411DBC" w:rsidRDefault="00273CED" w:rsidP="00854D94">
      <w:pPr>
        <w:spacing w:before="120"/>
        <w:ind w:left="426"/>
        <w:jc w:val="thaiDistribute"/>
        <w:rPr>
          <w:rFonts w:ascii="Angsana New" w:hAnsi="Angsana New"/>
          <w:sz w:val="28"/>
          <w:szCs w:val="28"/>
        </w:rPr>
      </w:pPr>
    </w:p>
    <w:p w14:paraId="20C92208" w14:textId="77777777" w:rsidR="00273CED" w:rsidRPr="00411DBC" w:rsidRDefault="00273CED" w:rsidP="00854D94">
      <w:pPr>
        <w:spacing w:before="120"/>
        <w:ind w:left="426"/>
        <w:jc w:val="thaiDistribute"/>
        <w:rPr>
          <w:rFonts w:ascii="Angsana New" w:hAnsi="Angsana New"/>
          <w:sz w:val="28"/>
          <w:szCs w:val="28"/>
        </w:rPr>
      </w:pPr>
    </w:p>
    <w:p w14:paraId="4618B391" w14:textId="21D1FE04" w:rsidR="00122DCA" w:rsidRPr="00411DBC" w:rsidRDefault="00122DCA" w:rsidP="00854D94">
      <w:pPr>
        <w:spacing w:before="120"/>
        <w:ind w:left="426"/>
        <w:jc w:val="thaiDistribute"/>
        <w:rPr>
          <w:rFonts w:ascii="Angsana New" w:hAnsi="Angsana New"/>
          <w:sz w:val="28"/>
          <w:szCs w:val="28"/>
        </w:rPr>
      </w:pPr>
    </w:p>
    <w:p w14:paraId="5E3F282C" w14:textId="1AB185CC" w:rsidR="00E967F1" w:rsidRPr="00411DBC" w:rsidRDefault="00E967F1" w:rsidP="00854D94">
      <w:pPr>
        <w:spacing w:before="120"/>
        <w:ind w:left="426"/>
        <w:jc w:val="thaiDistribute"/>
        <w:rPr>
          <w:rFonts w:ascii="Angsana New" w:hAnsi="Angsana New"/>
          <w:sz w:val="28"/>
          <w:szCs w:val="28"/>
        </w:rPr>
      </w:pPr>
    </w:p>
    <w:p w14:paraId="2766B5D5" w14:textId="2FD2C4CA" w:rsidR="00CA0567" w:rsidRPr="00411DBC" w:rsidRDefault="00CA0567" w:rsidP="00854D94">
      <w:pPr>
        <w:spacing w:before="120"/>
        <w:ind w:left="426"/>
        <w:jc w:val="thaiDistribute"/>
        <w:rPr>
          <w:rFonts w:ascii="Angsana New" w:hAnsi="Angsana New"/>
          <w:sz w:val="28"/>
          <w:szCs w:val="28"/>
        </w:rPr>
      </w:pPr>
    </w:p>
    <w:p w14:paraId="43D44D4D" w14:textId="3E25B915" w:rsidR="00F763A4" w:rsidRPr="00411DBC" w:rsidRDefault="00F763A4" w:rsidP="00854D94">
      <w:pPr>
        <w:spacing w:before="120"/>
        <w:ind w:left="426"/>
        <w:jc w:val="thaiDistribute"/>
        <w:rPr>
          <w:rFonts w:ascii="Angsana New" w:hAnsi="Angsana New"/>
          <w:sz w:val="28"/>
          <w:szCs w:val="28"/>
        </w:rPr>
      </w:pPr>
    </w:p>
    <w:p w14:paraId="483A372A" w14:textId="7C632C9B" w:rsidR="00F763A4" w:rsidRPr="00411DBC" w:rsidRDefault="00F763A4" w:rsidP="00854D94">
      <w:pPr>
        <w:spacing w:before="120"/>
        <w:ind w:left="426"/>
        <w:jc w:val="thaiDistribute"/>
        <w:rPr>
          <w:rFonts w:ascii="Angsana New" w:hAnsi="Angsana New"/>
          <w:sz w:val="28"/>
          <w:szCs w:val="28"/>
        </w:rPr>
      </w:pPr>
    </w:p>
    <w:p w14:paraId="03B33B29" w14:textId="0DF14952" w:rsidR="00F763A4" w:rsidRPr="00411DBC" w:rsidRDefault="00F763A4" w:rsidP="00854D94">
      <w:pPr>
        <w:spacing w:before="120"/>
        <w:ind w:left="426"/>
        <w:jc w:val="thaiDistribute"/>
        <w:rPr>
          <w:rFonts w:ascii="Angsana New" w:hAnsi="Angsana New"/>
          <w:sz w:val="28"/>
          <w:szCs w:val="28"/>
        </w:rPr>
      </w:pPr>
    </w:p>
    <w:p w14:paraId="6C83AB71" w14:textId="77777777" w:rsidR="00313E18" w:rsidRPr="00411DBC" w:rsidRDefault="00313E18" w:rsidP="007D285A">
      <w:pPr>
        <w:spacing w:before="240"/>
        <w:rPr>
          <w:rFonts w:ascii="Angsana New" w:hAnsi="Angsana New"/>
          <w:sz w:val="28"/>
          <w:szCs w:val="28"/>
        </w:rPr>
      </w:pPr>
    </w:p>
    <w:p w14:paraId="1D994E15" w14:textId="43B2E608" w:rsidR="003D222B" w:rsidRPr="00411DBC" w:rsidRDefault="003D222B" w:rsidP="00313E18">
      <w:pPr>
        <w:pStyle w:val="ListParagraph"/>
        <w:numPr>
          <w:ilvl w:val="0"/>
          <w:numId w:val="18"/>
        </w:numPr>
        <w:spacing w:before="240"/>
        <w:rPr>
          <w:rFonts w:ascii="Angsana New" w:hAnsi="Angsana New"/>
          <w:b/>
          <w:bCs/>
          <w:sz w:val="28"/>
          <w:szCs w:val="28"/>
        </w:rPr>
      </w:pPr>
      <w:r w:rsidRPr="00411DBC">
        <w:rPr>
          <w:rFonts w:ascii="Angsana New" w:hAnsi="Angsana New"/>
          <w:b/>
          <w:bCs/>
          <w:sz w:val="28"/>
          <w:szCs w:val="28"/>
          <w:cs/>
        </w:rPr>
        <w:t>สินทรัพย์สิทธิการใช้</w:t>
      </w:r>
      <w:r w:rsidRPr="00411DBC">
        <w:rPr>
          <w:rFonts w:ascii="Angsana New" w:hAnsi="Angsana New"/>
          <w:b/>
          <w:bCs/>
          <w:sz w:val="28"/>
          <w:szCs w:val="28"/>
        </w:rPr>
        <w:t xml:space="preserve"> - </w:t>
      </w:r>
      <w:r w:rsidRPr="00411DBC">
        <w:rPr>
          <w:rFonts w:ascii="Angsana New" w:hAnsi="Angsana New" w:hint="cs"/>
          <w:b/>
          <w:bCs/>
          <w:sz w:val="28"/>
          <w:szCs w:val="28"/>
          <w:cs/>
        </w:rPr>
        <w:t>สุทธิ</w:t>
      </w:r>
    </w:p>
    <w:p w14:paraId="405C2C36" w14:textId="46BAE0AB" w:rsidR="001E6D91" w:rsidRPr="00411DBC" w:rsidRDefault="001E6D91" w:rsidP="001E6D91">
      <w:pPr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120" w:line="360" w:lineRule="exact"/>
        <w:ind w:left="426"/>
        <w:jc w:val="thaiDistribute"/>
        <w:rPr>
          <w:rFonts w:asciiTheme="majorBidi" w:hAnsiTheme="majorBidi" w:cstheme="majorBidi"/>
          <w:sz w:val="28"/>
          <w:szCs w:val="28"/>
        </w:rPr>
      </w:pPr>
      <w:r w:rsidRPr="00411DBC">
        <w:rPr>
          <w:rFonts w:asciiTheme="majorBidi" w:hAnsiTheme="majorBidi" w:cstheme="majorBidi"/>
          <w:sz w:val="28"/>
          <w:szCs w:val="28"/>
          <w:cs/>
        </w:rPr>
        <w:t>มูลค่าตามบัญชีของสินทรัพย์สิทธิการใช้ตามสัญญาเช่าและการเคลื่อนไหวสำหรับ</w:t>
      </w:r>
      <w:r w:rsidR="003D7B04" w:rsidRPr="00411DBC">
        <w:rPr>
          <w:rFonts w:asciiTheme="majorBidi" w:hAnsiTheme="majorBidi" w:cstheme="majorBidi" w:hint="cs"/>
          <w:sz w:val="28"/>
          <w:szCs w:val="28"/>
          <w:cs/>
        </w:rPr>
        <w:t>งวด</w:t>
      </w:r>
      <w:r w:rsidR="00B52D67" w:rsidRPr="00411DBC">
        <w:rPr>
          <w:rFonts w:asciiTheme="majorBidi" w:hAnsiTheme="majorBidi" w:cstheme="majorBidi" w:hint="cs"/>
          <w:sz w:val="28"/>
          <w:szCs w:val="28"/>
          <w:cs/>
        </w:rPr>
        <w:t xml:space="preserve">สามเดือน </w:t>
      </w:r>
      <w:r w:rsidRPr="00411DBC">
        <w:rPr>
          <w:rFonts w:asciiTheme="majorBidi" w:hAnsiTheme="majorBidi" w:cstheme="majorBidi"/>
          <w:sz w:val="28"/>
          <w:szCs w:val="28"/>
          <w:cs/>
        </w:rPr>
        <w:t xml:space="preserve">สิ้นสุดวันที่ </w:t>
      </w:r>
      <w:r w:rsidRPr="00411DBC">
        <w:rPr>
          <w:rFonts w:asciiTheme="majorBidi" w:hAnsiTheme="majorBidi" w:cstheme="majorBidi"/>
          <w:sz w:val="28"/>
          <w:szCs w:val="28"/>
        </w:rPr>
        <w:t>3</w:t>
      </w:r>
      <w:r w:rsidR="003A3DD8" w:rsidRPr="00411DBC">
        <w:rPr>
          <w:rFonts w:asciiTheme="majorBidi" w:hAnsiTheme="majorBidi" w:cstheme="majorBidi"/>
          <w:sz w:val="28"/>
          <w:szCs w:val="28"/>
        </w:rPr>
        <w:t>0</w:t>
      </w:r>
      <w:r w:rsidR="00294E91" w:rsidRPr="00411DBC">
        <w:rPr>
          <w:rFonts w:asciiTheme="majorBidi" w:hAnsiTheme="majorBidi" w:cstheme="majorBidi" w:hint="cs"/>
          <w:sz w:val="28"/>
          <w:szCs w:val="28"/>
          <w:cs/>
        </w:rPr>
        <w:t xml:space="preserve"> </w:t>
      </w:r>
      <w:r w:rsidR="003D7B04" w:rsidRPr="00411DBC">
        <w:rPr>
          <w:rFonts w:asciiTheme="majorBidi" w:hAnsiTheme="majorBidi" w:cstheme="majorBidi" w:hint="cs"/>
          <w:sz w:val="28"/>
          <w:szCs w:val="28"/>
          <w:cs/>
        </w:rPr>
        <w:t>ม</w:t>
      </w:r>
      <w:r w:rsidR="003A3DD8" w:rsidRPr="00411DBC">
        <w:rPr>
          <w:rFonts w:asciiTheme="majorBidi" w:hAnsiTheme="majorBidi" w:cstheme="majorBidi" w:hint="cs"/>
          <w:sz w:val="28"/>
          <w:szCs w:val="28"/>
          <w:cs/>
        </w:rPr>
        <w:t>ิถุนายน</w:t>
      </w:r>
      <w:r w:rsidR="006800E7" w:rsidRPr="00411DBC">
        <w:rPr>
          <w:rFonts w:asciiTheme="majorBidi" w:hAnsiTheme="majorBidi" w:cstheme="majorBidi" w:hint="cs"/>
          <w:sz w:val="28"/>
          <w:szCs w:val="28"/>
          <w:cs/>
        </w:rPr>
        <w:t xml:space="preserve"> </w:t>
      </w:r>
      <w:r w:rsidRPr="00411DBC">
        <w:rPr>
          <w:rFonts w:asciiTheme="majorBidi" w:hAnsiTheme="majorBidi" w:cstheme="majorBidi"/>
          <w:sz w:val="28"/>
          <w:szCs w:val="28"/>
        </w:rPr>
        <w:t>256</w:t>
      </w:r>
      <w:r w:rsidR="003D7B04" w:rsidRPr="00411DBC">
        <w:rPr>
          <w:rFonts w:asciiTheme="majorBidi" w:hAnsiTheme="majorBidi" w:cstheme="majorBidi"/>
          <w:sz w:val="28"/>
          <w:szCs w:val="28"/>
        </w:rPr>
        <w:t>6</w:t>
      </w:r>
      <w:r w:rsidRPr="00411DBC">
        <w:rPr>
          <w:rFonts w:asciiTheme="majorBidi" w:hAnsiTheme="majorBidi" w:cstheme="majorBidi"/>
          <w:sz w:val="28"/>
          <w:szCs w:val="28"/>
          <w:cs/>
        </w:rPr>
        <w:t xml:space="preserve"> มีดังนี้</w:t>
      </w:r>
    </w:p>
    <w:tbl>
      <w:tblPr>
        <w:tblStyle w:val="TableGrid"/>
        <w:tblW w:w="97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7"/>
        <w:gridCol w:w="528"/>
        <w:gridCol w:w="4232"/>
        <w:gridCol w:w="2115"/>
        <w:gridCol w:w="253"/>
        <w:gridCol w:w="2118"/>
      </w:tblGrid>
      <w:tr w:rsidR="00171E88" w:rsidRPr="00411DBC" w14:paraId="407A67BF" w14:textId="77777777" w:rsidTr="006E3B19">
        <w:trPr>
          <w:trHeight w:val="394"/>
        </w:trPr>
        <w:tc>
          <w:tcPr>
            <w:tcW w:w="527" w:type="dxa"/>
          </w:tcPr>
          <w:p w14:paraId="35910846" w14:textId="77777777" w:rsidR="00171E88" w:rsidRPr="00411DBC" w:rsidRDefault="00171E88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  <w:bookmarkStart w:id="28" w:name="_Hlk104476041"/>
          </w:p>
        </w:tc>
        <w:tc>
          <w:tcPr>
            <w:tcW w:w="528" w:type="dxa"/>
          </w:tcPr>
          <w:p w14:paraId="76BB4BE0" w14:textId="61488130" w:rsidR="00171E88" w:rsidRPr="00411DBC" w:rsidRDefault="00171E88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4232" w:type="dxa"/>
          </w:tcPr>
          <w:p w14:paraId="56B32E37" w14:textId="0F31D238" w:rsidR="00171E88" w:rsidRPr="00411DBC" w:rsidRDefault="00171E88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4486" w:type="dxa"/>
            <w:gridSpan w:val="3"/>
            <w:tcBorders>
              <w:bottom w:val="single" w:sz="4" w:space="0" w:color="auto"/>
            </w:tcBorders>
            <w:vAlign w:val="center"/>
          </w:tcPr>
          <w:p w14:paraId="3300CB0C" w14:textId="77777777" w:rsidR="00171E88" w:rsidRPr="00411DBC" w:rsidRDefault="00171E88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(หน่วย: พันบาท)</w:t>
            </w:r>
          </w:p>
        </w:tc>
      </w:tr>
      <w:tr w:rsidR="00171E88" w:rsidRPr="00411DBC" w14:paraId="4A41BBDB" w14:textId="77777777" w:rsidTr="006E3B19">
        <w:trPr>
          <w:trHeight w:val="394"/>
        </w:trPr>
        <w:tc>
          <w:tcPr>
            <w:tcW w:w="527" w:type="dxa"/>
          </w:tcPr>
          <w:p w14:paraId="7F82F6EE" w14:textId="77777777" w:rsidR="00171E88" w:rsidRPr="00411DBC" w:rsidRDefault="00171E88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</w:tcPr>
          <w:p w14:paraId="54DBDF4F" w14:textId="17F7263F" w:rsidR="00171E88" w:rsidRPr="00411DBC" w:rsidRDefault="00171E88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4232" w:type="dxa"/>
          </w:tcPr>
          <w:p w14:paraId="32EAE2CE" w14:textId="6971CB84" w:rsidR="00171E88" w:rsidRPr="00411DBC" w:rsidRDefault="00171E88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115" w:type="dxa"/>
            <w:tcBorders>
              <w:top w:val="single" w:sz="4" w:space="0" w:color="auto"/>
            </w:tcBorders>
            <w:vAlign w:val="center"/>
          </w:tcPr>
          <w:p w14:paraId="780BB932" w14:textId="77777777" w:rsidR="00171E88" w:rsidRPr="00411DBC" w:rsidRDefault="00171E88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53" w:type="dxa"/>
            <w:tcBorders>
              <w:top w:val="single" w:sz="4" w:space="0" w:color="auto"/>
            </w:tcBorders>
            <w:vAlign w:val="center"/>
          </w:tcPr>
          <w:p w14:paraId="74CCB47D" w14:textId="77777777" w:rsidR="00171E88" w:rsidRPr="00411DBC" w:rsidRDefault="00171E88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350D07" w14:textId="6E0DDEFB" w:rsidR="00171E88" w:rsidRPr="00411DBC" w:rsidRDefault="00171E88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งบการเงินเฉพาะ</w:t>
            </w:r>
            <w:r w:rsidR="00A05837" w:rsidRPr="00411DBC">
              <w:rPr>
                <w:rFonts w:ascii="Angsana New" w:hAnsi="Angsana New" w:hint="cs"/>
                <w:sz w:val="28"/>
                <w:szCs w:val="28"/>
                <w:cs/>
              </w:rPr>
              <w:t>กิจการ</w:t>
            </w:r>
          </w:p>
        </w:tc>
      </w:tr>
      <w:tr w:rsidR="00171E88" w:rsidRPr="00411DBC" w14:paraId="3A7456D7" w14:textId="77777777" w:rsidTr="006E3B19">
        <w:trPr>
          <w:trHeight w:val="394"/>
        </w:trPr>
        <w:tc>
          <w:tcPr>
            <w:tcW w:w="5287" w:type="dxa"/>
            <w:gridSpan w:val="3"/>
            <w:vAlign w:val="center"/>
          </w:tcPr>
          <w:p w14:paraId="1A88219F" w14:textId="5A0FFB2B" w:rsidR="00171E88" w:rsidRPr="00411DBC" w:rsidRDefault="00171E88" w:rsidP="00171E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ราคาทุน</w:t>
            </w:r>
          </w:p>
        </w:tc>
        <w:tc>
          <w:tcPr>
            <w:tcW w:w="2115" w:type="dxa"/>
            <w:tcBorders>
              <w:top w:val="single" w:sz="4" w:space="0" w:color="auto"/>
            </w:tcBorders>
            <w:vAlign w:val="center"/>
          </w:tcPr>
          <w:p w14:paraId="737E9B2A" w14:textId="77777777" w:rsidR="00171E88" w:rsidRPr="00411DBC" w:rsidRDefault="00171E88" w:rsidP="00171E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53" w:type="dxa"/>
            <w:vAlign w:val="center"/>
          </w:tcPr>
          <w:p w14:paraId="5B138242" w14:textId="77777777" w:rsidR="00171E88" w:rsidRPr="00411DBC" w:rsidRDefault="00171E88" w:rsidP="00171E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118" w:type="dxa"/>
            <w:tcBorders>
              <w:top w:val="single" w:sz="4" w:space="0" w:color="auto"/>
            </w:tcBorders>
            <w:vAlign w:val="center"/>
          </w:tcPr>
          <w:p w14:paraId="1678FC50" w14:textId="77777777" w:rsidR="00171E88" w:rsidRPr="00411DBC" w:rsidRDefault="00171E88" w:rsidP="00171E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</w:tr>
      <w:tr w:rsidR="003D7B04" w:rsidRPr="00411DBC" w14:paraId="289C34E7" w14:textId="77777777" w:rsidTr="00D6118B">
        <w:trPr>
          <w:trHeight w:val="394"/>
        </w:trPr>
        <w:tc>
          <w:tcPr>
            <w:tcW w:w="527" w:type="dxa"/>
          </w:tcPr>
          <w:p w14:paraId="1E795306" w14:textId="77777777" w:rsidR="003D7B04" w:rsidRPr="00411DBC" w:rsidRDefault="003D7B04" w:rsidP="003D7B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4760" w:type="dxa"/>
            <w:gridSpan w:val="2"/>
          </w:tcPr>
          <w:p w14:paraId="6F37DDBB" w14:textId="602084F9" w:rsidR="003D7B04" w:rsidRPr="00411DBC" w:rsidRDefault="003D7B04" w:rsidP="003D7B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 xml:space="preserve">ณ วันที่ </w:t>
            </w:r>
            <w:r w:rsidRPr="00411DBC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 xml:space="preserve">ธันวาคม </w:t>
            </w:r>
            <w:r w:rsidRPr="00411DBC">
              <w:rPr>
                <w:rFonts w:ascii="Angsana New" w:hAnsi="Angsana New"/>
                <w:sz w:val="28"/>
                <w:szCs w:val="28"/>
              </w:rPr>
              <w:t>2565</w:t>
            </w:r>
          </w:p>
        </w:tc>
        <w:tc>
          <w:tcPr>
            <w:tcW w:w="2115" w:type="dxa"/>
            <w:vAlign w:val="center"/>
          </w:tcPr>
          <w:p w14:paraId="4D4247A5" w14:textId="7D63585F" w:rsidR="003D7B04" w:rsidRPr="00411DBC" w:rsidRDefault="003D7B04" w:rsidP="003D7B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271,497</w:t>
            </w:r>
          </w:p>
        </w:tc>
        <w:tc>
          <w:tcPr>
            <w:tcW w:w="253" w:type="dxa"/>
            <w:vAlign w:val="center"/>
          </w:tcPr>
          <w:p w14:paraId="02C35066" w14:textId="77777777" w:rsidR="003D7B04" w:rsidRPr="00411DBC" w:rsidRDefault="003D7B04" w:rsidP="003D7B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118" w:type="dxa"/>
            <w:vAlign w:val="center"/>
          </w:tcPr>
          <w:p w14:paraId="19F00929" w14:textId="72601D0D" w:rsidR="003D7B04" w:rsidRPr="00411DBC" w:rsidRDefault="003D7B04" w:rsidP="003D7B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148,683</w:t>
            </w:r>
          </w:p>
        </w:tc>
      </w:tr>
      <w:tr w:rsidR="005F0970" w:rsidRPr="00411DBC" w14:paraId="3B600360" w14:textId="77777777" w:rsidTr="006E3B19">
        <w:trPr>
          <w:trHeight w:val="394"/>
        </w:trPr>
        <w:tc>
          <w:tcPr>
            <w:tcW w:w="527" w:type="dxa"/>
          </w:tcPr>
          <w:p w14:paraId="656BE41E" w14:textId="77777777" w:rsidR="005F0970" w:rsidRPr="00411DBC" w:rsidRDefault="005F0970" w:rsidP="005F09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4760" w:type="dxa"/>
            <w:gridSpan w:val="2"/>
          </w:tcPr>
          <w:p w14:paraId="04C8196F" w14:textId="2BEEA813" w:rsidR="005F0970" w:rsidRPr="00411DBC" w:rsidRDefault="005F0970" w:rsidP="005F09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Theme="majorBidi" w:eastAsia="Arial Unicode MS" w:hAnsiTheme="majorBidi" w:cstheme="majorBidi"/>
                <w:color w:val="000000"/>
                <w:sz w:val="28"/>
                <w:szCs w:val="28"/>
                <w:cs/>
              </w:rPr>
              <w:t>รายการเปลี่ยนแปลงระหว่าง</w:t>
            </w:r>
            <w:r w:rsidR="00B52D67" w:rsidRPr="00411DBC">
              <w:rPr>
                <w:rFonts w:asciiTheme="majorBidi" w:eastAsia="Arial Unicode MS" w:hAnsiTheme="majorBidi" w:cstheme="majorBidi" w:hint="cs"/>
                <w:color w:val="000000"/>
                <w:sz w:val="28"/>
                <w:szCs w:val="28"/>
                <w:cs/>
              </w:rPr>
              <w:t>งวด</w:t>
            </w:r>
          </w:p>
        </w:tc>
        <w:tc>
          <w:tcPr>
            <w:tcW w:w="2115" w:type="dxa"/>
            <w:vAlign w:val="center"/>
          </w:tcPr>
          <w:p w14:paraId="0B846290" w14:textId="77777777" w:rsidR="005F0970" w:rsidRPr="00411DBC" w:rsidRDefault="005F0970" w:rsidP="005F09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53" w:type="dxa"/>
            <w:vAlign w:val="center"/>
          </w:tcPr>
          <w:p w14:paraId="70C5DA5E" w14:textId="77777777" w:rsidR="005F0970" w:rsidRPr="00411DBC" w:rsidRDefault="005F0970" w:rsidP="005F09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118" w:type="dxa"/>
            <w:vAlign w:val="center"/>
          </w:tcPr>
          <w:p w14:paraId="715740DB" w14:textId="77777777" w:rsidR="005F0970" w:rsidRPr="00411DBC" w:rsidRDefault="005F0970" w:rsidP="005F09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</w:tr>
      <w:tr w:rsidR="00C456FC" w:rsidRPr="00411DBC" w14:paraId="142CD3A6" w14:textId="77777777" w:rsidTr="00954B52">
        <w:trPr>
          <w:trHeight w:val="394"/>
        </w:trPr>
        <w:tc>
          <w:tcPr>
            <w:tcW w:w="527" w:type="dxa"/>
          </w:tcPr>
          <w:p w14:paraId="62508E38" w14:textId="77777777" w:rsidR="00C456FC" w:rsidRPr="00411DBC" w:rsidRDefault="00C456FC" w:rsidP="005F0970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528" w:type="dxa"/>
          </w:tcPr>
          <w:p w14:paraId="476CE27E" w14:textId="77777777" w:rsidR="00C456FC" w:rsidRPr="00411DBC" w:rsidRDefault="00C456FC" w:rsidP="005F0970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4232" w:type="dxa"/>
            <w:vAlign w:val="center"/>
          </w:tcPr>
          <w:p w14:paraId="3739E80C" w14:textId="7CD404BD" w:rsidR="00C456FC" w:rsidRPr="00411DBC" w:rsidRDefault="00C456FC" w:rsidP="005F0970">
            <w:pPr>
              <w:rPr>
                <w:rFonts w:asciiTheme="majorBidi" w:eastAsia="Arial Unicode MS" w:hAnsiTheme="majorBidi" w:cstheme="majorBidi"/>
                <w:color w:val="000000"/>
                <w:sz w:val="28"/>
                <w:szCs w:val="28"/>
                <w:cs/>
              </w:rPr>
            </w:pPr>
            <w:r w:rsidRPr="00411DBC">
              <w:rPr>
                <w:rFonts w:asciiTheme="majorBidi" w:eastAsia="Arial Unicode MS" w:hAnsiTheme="majorBidi"/>
                <w:color w:val="000000"/>
                <w:sz w:val="28"/>
                <w:szCs w:val="28"/>
                <w:cs/>
              </w:rPr>
              <w:t>เพิ่มขึ้นจากการซื้อเงินลลงทุนในบริษัทย่อย</w:t>
            </w:r>
          </w:p>
        </w:tc>
        <w:tc>
          <w:tcPr>
            <w:tcW w:w="2115" w:type="dxa"/>
            <w:vAlign w:val="center"/>
          </w:tcPr>
          <w:p w14:paraId="4387D9E5" w14:textId="04499222" w:rsidR="00C456FC" w:rsidRPr="00411DBC" w:rsidRDefault="00C456FC" w:rsidP="005F097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3</w:t>
            </w:r>
            <w:r w:rsidRPr="00411DBC">
              <w:rPr>
                <w:rFonts w:ascii="Angsana New" w:hAnsi="Angsana New"/>
                <w:sz w:val="28"/>
                <w:szCs w:val="28"/>
              </w:rPr>
              <w:t>,</w:t>
            </w:r>
            <w:r w:rsidRPr="00411DBC">
              <w:rPr>
                <w:rFonts w:ascii="Angsana New" w:hAnsi="Angsana New"/>
                <w:sz w:val="28"/>
                <w:szCs w:val="28"/>
                <w:cs/>
              </w:rPr>
              <w:t>455</w:t>
            </w:r>
          </w:p>
        </w:tc>
        <w:tc>
          <w:tcPr>
            <w:tcW w:w="253" w:type="dxa"/>
            <w:vAlign w:val="center"/>
          </w:tcPr>
          <w:p w14:paraId="4DBEEF3F" w14:textId="77777777" w:rsidR="00C456FC" w:rsidRPr="00411DBC" w:rsidRDefault="00C456FC" w:rsidP="005F0970">
            <w:pPr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118" w:type="dxa"/>
            <w:vAlign w:val="center"/>
          </w:tcPr>
          <w:p w14:paraId="30ED218C" w14:textId="77777777" w:rsidR="00C456FC" w:rsidRPr="00411DBC" w:rsidRDefault="00C456FC" w:rsidP="005F097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5F0970" w:rsidRPr="00411DBC" w14:paraId="0B85153D" w14:textId="77777777" w:rsidTr="00954B52">
        <w:trPr>
          <w:trHeight w:val="394"/>
        </w:trPr>
        <w:tc>
          <w:tcPr>
            <w:tcW w:w="527" w:type="dxa"/>
          </w:tcPr>
          <w:p w14:paraId="6A702ABB" w14:textId="77777777" w:rsidR="005F0970" w:rsidRPr="00411DBC" w:rsidRDefault="005F0970" w:rsidP="005F09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528" w:type="dxa"/>
          </w:tcPr>
          <w:p w14:paraId="0294FD0F" w14:textId="771B393F" w:rsidR="005F0970" w:rsidRPr="00411DBC" w:rsidRDefault="005F0970" w:rsidP="005F09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4232" w:type="dxa"/>
            <w:vAlign w:val="center"/>
          </w:tcPr>
          <w:p w14:paraId="66FF43DE" w14:textId="60DF2B80" w:rsidR="005F0970" w:rsidRPr="00411DBC" w:rsidRDefault="005F0970" w:rsidP="005F09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411DBC">
              <w:rPr>
                <w:rFonts w:asciiTheme="majorBidi" w:eastAsia="Arial Unicode MS" w:hAnsiTheme="majorBidi" w:cstheme="majorBidi"/>
                <w:color w:val="000000"/>
                <w:sz w:val="28"/>
                <w:szCs w:val="28"/>
                <w:cs/>
              </w:rPr>
              <w:t>เพิ่ม</w:t>
            </w:r>
            <w:r w:rsidR="00A05837" w:rsidRPr="00411DBC">
              <w:rPr>
                <w:rFonts w:asciiTheme="majorBidi" w:eastAsia="Arial Unicode MS" w:hAnsiTheme="majorBidi" w:cstheme="majorBidi" w:hint="cs"/>
                <w:color w:val="000000"/>
                <w:sz w:val="28"/>
                <w:szCs w:val="28"/>
                <w:cs/>
              </w:rPr>
              <w:t>ขึ้น</w:t>
            </w:r>
          </w:p>
        </w:tc>
        <w:tc>
          <w:tcPr>
            <w:tcW w:w="2115" w:type="dxa"/>
            <w:vAlign w:val="center"/>
          </w:tcPr>
          <w:p w14:paraId="69DB9B40" w14:textId="34A4309D" w:rsidR="005F0970" w:rsidRPr="00411DBC" w:rsidRDefault="00C456FC" w:rsidP="005F09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2,057</w:t>
            </w:r>
          </w:p>
        </w:tc>
        <w:tc>
          <w:tcPr>
            <w:tcW w:w="253" w:type="dxa"/>
            <w:vAlign w:val="center"/>
          </w:tcPr>
          <w:p w14:paraId="28DFCCE7" w14:textId="77777777" w:rsidR="005F0970" w:rsidRPr="00411DBC" w:rsidRDefault="005F0970" w:rsidP="005F09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118" w:type="dxa"/>
            <w:vAlign w:val="center"/>
          </w:tcPr>
          <w:p w14:paraId="2CC48DEA" w14:textId="3CEB8E28" w:rsidR="005F0970" w:rsidRPr="00411DBC" w:rsidRDefault="00C456FC" w:rsidP="005F09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1,206</w:t>
            </w:r>
          </w:p>
        </w:tc>
      </w:tr>
      <w:tr w:rsidR="004020CA" w:rsidRPr="00411DBC" w14:paraId="6EF278E6" w14:textId="77777777" w:rsidTr="00954B52">
        <w:trPr>
          <w:trHeight w:val="394"/>
        </w:trPr>
        <w:tc>
          <w:tcPr>
            <w:tcW w:w="527" w:type="dxa"/>
          </w:tcPr>
          <w:p w14:paraId="14A4AD6C" w14:textId="77777777" w:rsidR="004020CA" w:rsidRPr="00411DBC" w:rsidRDefault="004020CA" w:rsidP="005F0970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528" w:type="dxa"/>
          </w:tcPr>
          <w:p w14:paraId="0C9DBA97" w14:textId="77777777" w:rsidR="004020CA" w:rsidRPr="00411DBC" w:rsidRDefault="004020CA" w:rsidP="005F0970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4232" w:type="dxa"/>
            <w:vAlign w:val="center"/>
          </w:tcPr>
          <w:p w14:paraId="1A0BE8BB" w14:textId="24D6B15E" w:rsidR="004020CA" w:rsidRPr="00411DBC" w:rsidRDefault="004020CA" w:rsidP="005F0970">
            <w:pPr>
              <w:rPr>
                <w:rFonts w:asciiTheme="majorBidi" w:eastAsia="Arial Unicode MS" w:hAnsiTheme="majorBidi" w:cstheme="majorBidi"/>
                <w:color w:val="000000"/>
                <w:sz w:val="28"/>
                <w:szCs w:val="28"/>
                <w:cs/>
              </w:rPr>
            </w:pPr>
            <w:r w:rsidRPr="00411DBC">
              <w:rPr>
                <w:rFonts w:asciiTheme="majorBidi" w:eastAsia="Arial Unicode MS" w:hAnsiTheme="majorBidi" w:cstheme="majorBidi" w:hint="cs"/>
                <w:color w:val="000000"/>
                <w:sz w:val="28"/>
                <w:szCs w:val="28"/>
                <w:cs/>
              </w:rPr>
              <w:t>ลดลงจากการขายเงินลงทุนในบริษัทย่อย</w:t>
            </w:r>
          </w:p>
        </w:tc>
        <w:tc>
          <w:tcPr>
            <w:tcW w:w="2115" w:type="dxa"/>
            <w:vAlign w:val="center"/>
          </w:tcPr>
          <w:p w14:paraId="55EC1869" w14:textId="36C9E4CC" w:rsidR="004020CA" w:rsidRPr="00411DBC" w:rsidRDefault="004020CA" w:rsidP="005F097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(</w:t>
            </w:r>
            <w:r w:rsidRPr="00411DBC">
              <w:rPr>
                <w:rFonts w:ascii="Angsana New" w:hAnsi="Angsana New"/>
                <w:sz w:val="28"/>
                <w:szCs w:val="28"/>
                <w:cs/>
              </w:rPr>
              <w:t>122</w:t>
            </w:r>
            <w:r w:rsidRPr="00411DBC">
              <w:rPr>
                <w:rFonts w:ascii="Angsana New" w:hAnsi="Angsana New"/>
                <w:sz w:val="28"/>
                <w:szCs w:val="28"/>
              </w:rPr>
              <w:t>,</w:t>
            </w:r>
            <w:r w:rsidRPr="00411DBC">
              <w:rPr>
                <w:rFonts w:ascii="Angsana New" w:hAnsi="Angsana New"/>
                <w:sz w:val="28"/>
                <w:szCs w:val="28"/>
                <w:cs/>
              </w:rPr>
              <w:t>221</w:t>
            </w:r>
            <w:r w:rsidRPr="00411DBC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253" w:type="dxa"/>
            <w:vAlign w:val="center"/>
          </w:tcPr>
          <w:p w14:paraId="5D71631D" w14:textId="77777777" w:rsidR="004020CA" w:rsidRPr="00411DBC" w:rsidRDefault="004020CA" w:rsidP="005F0970">
            <w:pPr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118" w:type="dxa"/>
            <w:vAlign w:val="center"/>
          </w:tcPr>
          <w:p w14:paraId="61F429BF" w14:textId="52030146" w:rsidR="004020CA" w:rsidRPr="00411DBC" w:rsidRDefault="004020CA" w:rsidP="005F097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4C4A10" w:rsidRPr="00411DBC" w14:paraId="1E8A8A25" w14:textId="77777777" w:rsidTr="000F591D">
        <w:trPr>
          <w:trHeight w:val="394"/>
        </w:trPr>
        <w:tc>
          <w:tcPr>
            <w:tcW w:w="527" w:type="dxa"/>
          </w:tcPr>
          <w:p w14:paraId="473AF506" w14:textId="77777777" w:rsidR="004C4A10" w:rsidRPr="00411DBC" w:rsidRDefault="004C4A10" w:rsidP="004C4A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528" w:type="dxa"/>
          </w:tcPr>
          <w:p w14:paraId="72928AA5" w14:textId="6C244A15" w:rsidR="004C4A10" w:rsidRPr="00411DBC" w:rsidRDefault="004C4A10" w:rsidP="004C4A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4232" w:type="dxa"/>
            <w:vAlign w:val="center"/>
          </w:tcPr>
          <w:p w14:paraId="0B8C86BA" w14:textId="389465AE" w:rsidR="004C4A10" w:rsidRPr="00411DBC" w:rsidRDefault="004C4A10" w:rsidP="004C4A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411DBC">
              <w:rPr>
                <w:rFonts w:asciiTheme="majorBidi" w:eastAsia="Arial Unicode MS" w:hAnsiTheme="majorBidi"/>
                <w:color w:val="000000"/>
                <w:sz w:val="28"/>
                <w:szCs w:val="28"/>
                <w:cs/>
              </w:rPr>
              <w:t>ตัดจำหน่าย</w:t>
            </w:r>
          </w:p>
        </w:tc>
        <w:tc>
          <w:tcPr>
            <w:tcW w:w="2115" w:type="dxa"/>
            <w:vAlign w:val="center"/>
          </w:tcPr>
          <w:p w14:paraId="29193E93" w14:textId="593BE7D4" w:rsidR="004C4A10" w:rsidRPr="00411DBC" w:rsidRDefault="00C456FC" w:rsidP="004C4A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(1,104)</w:t>
            </w:r>
          </w:p>
        </w:tc>
        <w:tc>
          <w:tcPr>
            <w:tcW w:w="253" w:type="dxa"/>
            <w:vAlign w:val="center"/>
          </w:tcPr>
          <w:p w14:paraId="48825F4C" w14:textId="77777777" w:rsidR="004C4A10" w:rsidRPr="00411DBC" w:rsidRDefault="004C4A10" w:rsidP="004C4A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118" w:type="dxa"/>
          </w:tcPr>
          <w:p w14:paraId="4C8ED4E7" w14:textId="72CC70C8" w:rsidR="004C4A10" w:rsidRPr="00411DBC" w:rsidRDefault="00C456FC" w:rsidP="004C4A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(1,104)</w:t>
            </w:r>
          </w:p>
        </w:tc>
      </w:tr>
      <w:tr w:rsidR="003D7B04" w:rsidRPr="00411DBC" w14:paraId="03012DA6" w14:textId="77777777" w:rsidTr="004E1DDC">
        <w:trPr>
          <w:trHeight w:val="394"/>
        </w:trPr>
        <w:tc>
          <w:tcPr>
            <w:tcW w:w="527" w:type="dxa"/>
          </w:tcPr>
          <w:p w14:paraId="39D7218E" w14:textId="77777777" w:rsidR="003D7B04" w:rsidRPr="00411DBC" w:rsidRDefault="003D7B04" w:rsidP="003D7B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4760" w:type="dxa"/>
            <w:gridSpan w:val="2"/>
          </w:tcPr>
          <w:p w14:paraId="43E27A51" w14:textId="48729CE4" w:rsidR="003D7B04" w:rsidRPr="00411DBC" w:rsidRDefault="003D7B04" w:rsidP="003D7B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 xml:space="preserve">ณ วันที่ </w:t>
            </w:r>
            <w:r w:rsidR="003A3DD8" w:rsidRPr="00411DBC">
              <w:rPr>
                <w:rFonts w:ascii="Angsana New" w:hAnsi="Angsana New"/>
                <w:sz w:val="28"/>
                <w:szCs w:val="28"/>
              </w:rPr>
              <w:t xml:space="preserve">30 </w:t>
            </w:r>
            <w:r w:rsidR="003A3DD8" w:rsidRPr="00411DBC">
              <w:rPr>
                <w:rFonts w:ascii="Angsana New" w:hAnsi="Angsana New" w:hint="cs"/>
                <w:sz w:val="28"/>
                <w:szCs w:val="28"/>
                <w:cs/>
              </w:rPr>
              <w:t xml:space="preserve">มิถุนายน </w:t>
            </w:r>
            <w:r w:rsidRPr="00411DBC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211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7B5D33" w14:textId="69D671FB" w:rsidR="003D7B04" w:rsidRPr="00411DBC" w:rsidRDefault="004020CA" w:rsidP="003D7B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153,684</w:t>
            </w:r>
          </w:p>
        </w:tc>
        <w:tc>
          <w:tcPr>
            <w:tcW w:w="253" w:type="dxa"/>
            <w:vAlign w:val="center"/>
          </w:tcPr>
          <w:p w14:paraId="31B35D52" w14:textId="77777777" w:rsidR="003D7B04" w:rsidRPr="00411DBC" w:rsidRDefault="003D7B04" w:rsidP="003D7B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0FECED" w14:textId="253FDD09" w:rsidR="003D7B04" w:rsidRPr="00411DBC" w:rsidRDefault="00C456FC" w:rsidP="003D7B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148,785</w:t>
            </w:r>
          </w:p>
        </w:tc>
      </w:tr>
      <w:tr w:rsidR="00AA7C0A" w:rsidRPr="00411DBC" w14:paraId="250CF106" w14:textId="77777777" w:rsidTr="006E3B19">
        <w:trPr>
          <w:trHeight w:val="562"/>
        </w:trPr>
        <w:tc>
          <w:tcPr>
            <w:tcW w:w="5287" w:type="dxa"/>
            <w:gridSpan w:val="3"/>
            <w:vAlign w:val="bottom"/>
          </w:tcPr>
          <w:p w14:paraId="5F40DBD8" w14:textId="0480E2FA" w:rsidR="00AA7C0A" w:rsidRPr="00411DBC" w:rsidRDefault="00AA7C0A" w:rsidP="00AA7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411DBC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ค่าตัดจำหน่ายสะสม</w:t>
            </w:r>
          </w:p>
        </w:tc>
        <w:tc>
          <w:tcPr>
            <w:tcW w:w="2115" w:type="dxa"/>
            <w:tcBorders>
              <w:top w:val="single" w:sz="4" w:space="0" w:color="auto"/>
            </w:tcBorders>
            <w:vAlign w:val="bottom"/>
          </w:tcPr>
          <w:p w14:paraId="563EE38F" w14:textId="77777777" w:rsidR="00AA7C0A" w:rsidRPr="00411DBC" w:rsidRDefault="00AA7C0A" w:rsidP="00AA7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53" w:type="dxa"/>
            <w:vAlign w:val="bottom"/>
          </w:tcPr>
          <w:p w14:paraId="45ACB99E" w14:textId="77777777" w:rsidR="00AA7C0A" w:rsidRPr="00411DBC" w:rsidRDefault="00AA7C0A" w:rsidP="00AA7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118" w:type="dxa"/>
            <w:tcBorders>
              <w:top w:val="single" w:sz="4" w:space="0" w:color="auto"/>
            </w:tcBorders>
            <w:vAlign w:val="bottom"/>
          </w:tcPr>
          <w:p w14:paraId="0E59C5FB" w14:textId="77777777" w:rsidR="00AA7C0A" w:rsidRPr="00411DBC" w:rsidRDefault="00AA7C0A" w:rsidP="00AA7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</w:tr>
      <w:tr w:rsidR="003D7B04" w:rsidRPr="00411DBC" w14:paraId="404F6210" w14:textId="77777777" w:rsidTr="001F0192">
        <w:trPr>
          <w:trHeight w:val="394"/>
        </w:trPr>
        <w:tc>
          <w:tcPr>
            <w:tcW w:w="527" w:type="dxa"/>
          </w:tcPr>
          <w:p w14:paraId="37447547" w14:textId="77777777" w:rsidR="003D7B04" w:rsidRPr="00411DBC" w:rsidRDefault="003D7B04" w:rsidP="003D7B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4760" w:type="dxa"/>
            <w:gridSpan w:val="2"/>
          </w:tcPr>
          <w:p w14:paraId="7C87278D" w14:textId="57CDC50A" w:rsidR="003D7B04" w:rsidRPr="00411DBC" w:rsidRDefault="003D7B04" w:rsidP="003D7B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 xml:space="preserve">ณ วันที่ </w:t>
            </w:r>
            <w:r w:rsidRPr="00411DBC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 xml:space="preserve">ธันวาคม </w:t>
            </w:r>
            <w:r w:rsidRPr="00411DBC">
              <w:rPr>
                <w:rFonts w:ascii="Angsana New" w:hAnsi="Angsana New"/>
                <w:sz w:val="28"/>
                <w:szCs w:val="28"/>
              </w:rPr>
              <w:t>2565</w:t>
            </w:r>
          </w:p>
        </w:tc>
        <w:tc>
          <w:tcPr>
            <w:tcW w:w="2115" w:type="dxa"/>
            <w:vAlign w:val="center"/>
          </w:tcPr>
          <w:p w14:paraId="68054B26" w14:textId="0C59FB66" w:rsidR="003D7B04" w:rsidRPr="00411DBC" w:rsidRDefault="003D7B04" w:rsidP="003D7B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(81,995)</w:t>
            </w:r>
          </w:p>
        </w:tc>
        <w:tc>
          <w:tcPr>
            <w:tcW w:w="253" w:type="dxa"/>
            <w:vAlign w:val="center"/>
          </w:tcPr>
          <w:p w14:paraId="2E20E59F" w14:textId="77777777" w:rsidR="003D7B04" w:rsidRPr="00411DBC" w:rsidRDefault="003D7B04" w:rsidP="003D7B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118" w:type="dxa"/>
            <w:vAlign w:val="center"/>
          </w:tcPr>
          <w:p w14:paraId="3F15BF0E" w14:textId="011ED84A" w:rsidR="003D7B04" w:rsidRPr="00411DBC" w:rsidRDefault="003D7B04" w:rsidP="003D7B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(51,945)</w:t>
            </w:r>
          </w:p>
        </w:tc>
      </w:tr>
      <w:tr w:rsidR="00AA7C0A" w:rsidRPr="00411DBC" w14:paraId="0EBAA401" w14:textId="77777777" w:rsidTr="006E3B19">
        <w:trPr>
          <w:trHeight w:val="394"/>
        </w:trPr>
        <w:tc>
          <w:tcPr>
            <w:tcW w:w="527" w:type="dxa"/>
          </w:tcPr>
          <w:p w14:paraId="29BE1A21" w14:textId="77777777" w:rsidR="00AA7C0A" w:rsidRPr="00411DBC" w:rsidRDefault="00AA7C0A" w:rsidP="00AA7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4760" w:type="dxa"/>
            <w:gridSpan w:val="2"/>
          </w:tcPr>
          <w:p w14:paraId="4071E1D2" w14:textId="246E3978" w:rsidR="00AA7C0A" w:rsidRPr="00411DBC" w:rsidRDefault="00AA7C0A" w:rsidP="00AA7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411DBC">
              <w:rPr>
                <w:rFonts w:asciiTheme="majorBidi" w:eastAsia="Arial Unicode MS" w:hAnsiTheme="majorBidi" w:cstheme="majorBidi"/>
                <w:color w:val="000000"/>
                <w:sz w:val="28"/>
                <w:szCs w:val="28"/>
                <w:cs/>
              </w:rPr>
              <w:t>รายการเปลี่ยนแปลงระหว่าง</w:t>
            </w:r>
            <w:r w:rsidR="00B52D67" w:rsidRPr="00411DBC">
              <w:rPr>
                <w:rFonts w:asciiTheme="majorBidi" w:eastAsia="Arial Unicode MS" w:hAnsiTheme="majorBidi" w:cstheme="majorBidi" w:hint="cs"/>
                <w:color w:val="000000"/>
                <w:sz w:val="28"/>
                <w:szCs w:val="28"/>
                <w:cs/>
              </w:rPr>
              <w:t>งวด</w:t>
            </w:r>
          </w:p>
        </w:tc>
        <w:tc>
          <w:tcPr>
            <w:tcW w:w="2115" w:type="dxa"/>
            <w:vAlign w:val="center"/>
          </w:tcPr>
          <w:p w14:paraId="6BF0FF3E" w14:textId="77777777" w:rsidR="00AA7C0A" w:rsidRPr="00411DBC" w:rsidRDefault="00AA7C0A" w:rsidP="00AA7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53" w:type="dxa"/>
            <w:vAlign w:val="center"/>
          </w:tcPr>
          <w:p w14:paraId="177CD214" w14:textId="77777777" w:rsidR="00AA7C0A" w:rsidRPr="00411DBC" w:rsidRDefault="00AA7C0A" w:rsidP="00AA7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118" w:type="dxa"/>
            <w:vAlign w:val="center"/>
          </w:tcPr>
          <w:p w14:paraId="2A941A1D" w14:textId="77777777" w:rsidR="00AA7C0A" w:rsidRPr="00411DBC" w:rsidRDefault="00AA7C0A" w:rsidP="00AA7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</w:tr>
      <w:tr w:rsidR="00C456FC" w:rsidRPr="00411DBC" w14:paraId="42121F47" w14:textId="77777777" w:rsidTr="00954B52">
        <w:trPr>
          <w:trHeight w:val="394"/>
        </w:trPr>
        <w:tc>
          <w:tcPr>
            <w:tcW w:w="527" w:type="dxa"/>
          </w:tcPr>
          <w:p w14:paraId="3566B575" w14:textId="77777777" w:rsidR="00C456FC" w:rsidRPr="00411DBC" w:rsidRDefault="00C456FC" w:rsidP="00AA7C0A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528" w:type="dxa"/>
          </w:tcPr>
          <w:p w14:paraId="404C1B8D" w14:textId="77777777" w:rsidR="00C456FC" w:rsidRPr="00411DBC" w:rsidRDefault="00C456FC" w:rsidP="00AA7C0A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4232" w:type="dxa"/>
            <w:vAlign w:val="center"/>
          </w:tcPr>
          <w:p w14:paraId="42C9C617" w14:textId="52FF6583" w:rsidR="00C456FC" w:rsidRPr="00411DBC" w:rsidRDefault="00C456FC" w:rsidP="00AA7C0A">
            <w:pPr>
              <w:rPr>
                <w:rFonts w:asciiTheme="majorBidi" w:eastAsia="Arial Unicode MS" w:hAnsiTheme="majorBidi" w:cstheme="majorBidi"/>
                <w:color w:val="000000"/>
                <w:sz w:val="28"/>
                <w:szCs w:val="28"/>
                <w:cs/>
              </w:rPr>
            </w:pPr>
            <w:r w:rsidRPr="00411DBC">
              <w:rPr>
                <w:rFonts w:asciiTheme="majorBidi" w:eastAsia="Arial Unicode MS" w:hAnsiTheme="majorBidi"/>
                <w:color w:val="000000"/>
                <w:sz w:val="28"/>
                <w:szCs w:val="28"/>
                <w:cs/>
              </w:rPr>
              <w:t>เพิ่มขึ้นจากการซื้อเงินลลงทุนในบริษัทย่อย</w:t>
            </w:r>
          </w:p>
        </w:tc>
        <w:tc>
          <w:tcPr>
            <w:tcW w:w="2115" w:type="dxa"/>
            <w:vAlign w:val="center"/>
          </w:tcPr>
          <w:p w14:paraId="51C14056" w14:textId="2D21529C" w:rsidR="00C456FC" w:rsidRPr="00411DBC" w:rsidRDefault="00C456FC" w:rsidP="00AA7C0A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(663)</w:t>
            </w:r>
          </w:p>
        </w:tc>
        <w:tc>
          <w:tcPr>
            <w:tcW w:w="253" w:type="dxa"/>
            <w:vAlign w:val="center"/>
          </w:tcPr>
          <w:p w14:paraId="7DCE173A" w14:textId="77777777" w:rsidR="00C456FC" w:rsidRPr="00411DBC" w:rsidRDefault="00C456FC" w:rsidP="00AA7C0A">
            <w:pPr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118" w:type="dxa"/>
            <w:vAlign w:val="center"/>
          </w:tcPr>
          <w:p w14:paraId="665E132A" w14:textId="77777777" w:rsidR="00C456FC" w:rsidRPr="00411DBC" w:rsidRDefault="00C456FC" w:rsidP="00AA7C0A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AA7C0A" w:rsidRPr="00411DBC" w14:paraId="401D5359" w14:textId="77777777" w:rsidTr="00954B52">
        <w:trPr>
          <w:trHeight w:val="394"/>
        </w:trPr>
        <w:tc>
          <w:tcPr>
            <w:tcW w:w="527" w:type="dxa"/>
          </w:tcPr>
          <w:p w14:paraId="16686BA9" w14:textId="77777777" w:rsidR="00AA7C0A" w:rsidRPr="00411DBC" w:rsidRDefault="00AA7C0A" w:rsidP="00AA7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528" w:type="dxa"/>
          </w:tcPr>
          <w:p w14:paraId="38CE1468" w14:textId="7CFD2459" w:rsidR="00AA7C0A" w:rsidRPr="00411DBC" w:rsidRDefault="00AA7C0A" w:rsidP="00AA7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4232" w:type="dxa"/>
            <w:vAlign w:val="center"/>
          </w:tcPr>
          <w:p w14:paraId="29326932" w14:textId="364B90E7" w:rsidR="00AA7C0A" w:rsidRPr="00411DBC" w:rsidRDefault="00AA7C0A" w:rsidP="00AA7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411DBC">
              <w:rPr>
                <w:rFonts w:asciiTheme="majorBidi" w:eastAsia="Arial Unicode MS" w:hAnsiTheme="majorBidi" w:cstheme="majorBidi"/>
                <w:color w:val="000000"/>
                <w:sz w:val="28"/>
                <w:szCs w:val="28"/>
                <w:cs/>
              </w:rPr>
              <w:t>ค่าเสื่อมราคาสำหรับ</w:t>
            </w:r>
            <w:r w:rsidR="00B52D67" w:rsidRPr="00411DBC">
              <w:rPr>
                <w:rFonts w:asciiTheme="majorBidi" w:eastAsia="Arial Unicode MS" w:hAnsiTheme="majorBidi" w:cstheme="majorBidi" w:hint="cs"/>
                <w:color w:val="000000"/>
                <w:sz w:val="28"/>
                <w:szCs w:val="28"/>
                <w:cs/>
              </w:rPr>
              <w:t>งวด</w:t>
            </w:r>
          </w:p>
        </w:tc>
        <w:tc>
          <w:tcPr>
            <w:tcW w:w="2115" w:type="dxa"/>
            <w:vAlign w:val="center"/>
          </w:tcPr>
          <w:p w14:paraId="0DFA6ACD" w14:textId="5797D071" w:rsidR="00AA7C0A" w:rsidRPr="00411DBC" w:rsidRDefault="00C456FC" w:rsidP="00AA7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(7,976)</w:t>
            </w:r>
          </w:p>
        </w:tc>
        <w:tc>
          <w:tcPr>
            <w:tcW w:w="253" w:type="dxa"/>
            <w:vAlign w:val="center"/>
          </w:tcPr>
          <w:p w14:paraId="5ADFE076" w14:textId="77777777" w:rsidR="00AA7C0A" w:rsidRPr="00411DBC" w:rsidRDefault="00AA7C0A" w:rsidP="00AA7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118" w:type="dxa"/>
            <w:vAlign w:val="center"/>
          </w:tcPr>
          <w:p w14:paraId="59B2EC3A" w14:textId="70483E50" w:rsidR="00AA7C0A" w:rsidRPr="00411DBC" w:rsidRDefault="00C456FC" w:rsidP="00AA7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(7,731)</w:t>
            </w:r>
          </w:p>
        </w:tc>
      </w:tr>
      <w:tr w:rsidR="00AA7C0A" w:rsidRPr="00411DBC" w14:paraId="06371942" w14:textId="77777777" w:rsidTr="00954B52">
        <w:trPr>
          <w:trHeight w:val="394"/>
        </w:trPr>
        <w:tc>
          <w:tcPr>
            <w:tcW w:w="527" w:type="dxa"/>
          </w:tcPr>
          <w:p w14:paraId="23D44B8B" w14:textId="77777777" w:rsidR="00AA7C0A" w:rsidRPr="00411DBC" w:rsidRDefault="00AA7C0A" w:rsidP="00AA7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528" w:type="dxa"/>
          </w:tcPr>
          <w:p w14:paraId="55DE1F72" w14:textId="3EF6F9A7" w:rsidR="00AA7C0A" w:rsidRPr="00411DBC" w:rsidRDefault="00AA7C0A" w:rsidP="00AA7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4232" w:type="dxa"/>
            <w:vAlign w:val="center"/>
          </w:tcPr>
          <w:p w14:paraId="401354D9" w14:textId="6C94C5E8" w:rsidR="00AA7C0A" w:rsidRPr="00411DBC" w:rsidRDefault="00AA7C0A" w:rsidP="00AA7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Theme="majorBidi" w:eastAsia="Arial Unicode MS" w:hAnsiTheme="majorBidi" w:cstheme="majorBidi"/>
                <w:color w:val="000000"/>
                <w:sz w:val="28"/>
                <w:szCs w:val="28"/>
                <w:cs/>
              </w:rPr>
              <w:t>ตัดจำหน่าย</w:t>
            </w:r>
          </w:p>
        </w:tc>
        <w:tc>
          <w:tcPr>
            <w:tcW w:w="2115" w:type="dxa"/>
            <w:vAlign w:val="center"/>
          </w:tcPr>
          <w:p w14:paraId="40AAE8AA" w14:textId="2B67D581" w:rsidR="00AA7C0A" w:rsidRPr="00411DBC" w:rsidRDefault="00C456FC" w:rsidP="00AA7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1,104</w:t>
            </w:r>
          </w:p>
        </w:tc>
        <w:tc>
          <w:tcPr>
            <w:tcW w:w="253" w:type="dxa"/>
            <w:vAlign w:val="center"/>
          </w:tcPr>
          <w:p w14:paraId="77ACA7CF" w14:textId="77777777" w:rsidR="00AA7C0A" w:rsidRPr="00411DBC" w:rsidRDefault="00AA7C0A" w:rsidP="00AA7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118" w:type="dxa"/>
            <w:vAlign w:val="center"/>
          </w:tcPr>
          <w:p w14:paraId="35AE992D" w14:textId="7AA64FE5" w:rsidR="00AA7C0A" w:rsidRPr="00411DBC" w:rsidRDefault="00C456FC" w:rsidP="00AA7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1,104</w:t>
            </w:r>
          </w:p>
        </w:tc>
      </w:tr>
      <w:tr w:rsidR="004020CA" w:rsidRPr="00411DBC" w14:paraId="41EF5223" w14:textId="77777777" w:rsidTr="00954B52">
        <w:trPr>
          <w:trHeight w:val="394"/>
        </w:trPr>
        <w:tc>
          <w:tcPr>
            <w:tcW w:w="527" w:type="dxa"/>
          </w:tcPr>
          <w:p w14:paraId="63FB806B" w14:textId="77777777" w:rsidR="004020CA" w:rsidRPr="00411DBC" w:rsidRDefault="004020CA" w:rsidP="004020CA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528" w:type="dxa"/>
          </w:tcPr>
          <w:p w14:paraId="427A621C" w14:textId="77777777" w:rsidR="004020CA" w:rsidRPr="00411DBC" w:rsidRDefault="004020CA" w:rsidP="004020CA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4232" w:type="dxa"/>
            <w:vAlign w:val="center"/>
          </w:tcPr>
          <w:p w14:paraId="6C12B2D2" w14:textId="53102F9A" w:rsidR="004020CA" w:rsidRPr="00411DBC" w:rsidRDefault="004020CA" w:rsidP="004020CA">
            <w:pPr>
              <w:rPr>
                <w:rFonts w:asciiTheme="majorBidi" w:eastAsia="Arial Unicode MS" w:hAnsiTheme="majorBidi" w:cstheme="majorBidi"/>
                <w:color w:val="000000"/>
                <w:sz w:val="28"/>
                <w:szCs w:val="28"/>
                <w:cs/>
              </w:rPr>
            </w:pPr>
            <w:r w:rsidRPr="00411DBC">
              <w:rPr>
                <w:rFonts w:asciiTheme="majorBidi" w:eastAsia="Arial Unicode MS" w:hAnsiTheme="majorBidi" w:cstheme="majorBidi" w:hint="cs"/>
                <w:color w:val="000000"/>
                <w:sz w:val="28"/>
                <w:szCs w:val="28"/>
                <w:cs/>
              </w:rPr>
              <w:t>ลดลงจากการขายเงินลงทุนในบริษัทย่อย</w:t>
            </w:r>
          </w:p>
        </w:tc>
        <w:tc>
          <w:tcPr>
            <w:tcW w:w="2115" w:type="dxa"/>
            <w:vAlign w:val="center"/>
          </w:tcPr>
          <w:p w14:paraId="24631CA6" w14:textId="337AE28C" w:rsidR="004020CA" w:rsidRPr="00411DBC" w:rsidRDefault="004020CA" w:rsidP="004020CA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29</w:t>
            </w:r>
            <w:r w:rsidRPr="00411DBC">
              <w:rPr>
                <w:rFonts w:ascii="Angsana New" w:hAnsi="Angsana New"/>
                <w:sz w:val="28"/>
                <w:szCs w:val="28"/>
              </w:rPr>
              <w:t>,</w:t>
            </w:r>
            <w:r w:rsidRPr="00411DBC">
              <w:rPr>
                <w:rFonts w:ascii="Angsana New" w:hAnsi="Angsana New"/>
                <w:sz w:val="28"/>
                <w:szCs w:val="28"/>
                <w:cs/>
              </w:rPr>
              <w:t>941</w:t>
            </w:r>
          </w:p>
        </w:tc>
        <w:tc>
          <w:tcPr>
            <w:tcW w:w="253" w:type="dxa"/>
            <w:vAlign w:val="center"/>
          </w:tcPr>
          <w:p w14:paraId="094ED79C" w14:textId="77777777" w:rsidR="004020CA" w:rsidRPr="00411DBC" w:rsidRDefault="004020CA" w:rsidP="004020CA">
            <w:pPr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118" w:type="dxa"/>
            <w:vAlign w:val="center"/>
          </w:tcPr>
          <w:p w14:paraId="30B24434" w14:textId="77777777" w:rsidR="004020CA" w:rsidRPr="00411DBC" w:rsidRDefault="004020CA" w:rsidP="004020CA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4020CA" w:rsidRPr="00411DBC" w14:paraId="4FFE8554" w14:textId="77777777" w:rsidTr="0083435D">
        <w:trPr>
          <w:trHeight w:val="394"/>
        </w:trPr>
        <w:tc>
          <w:tcPr>
            <w:tcW w:w="527" w:type="dxa"/>
          </w:tcPr>
          <w:p w14:paraId="4615A67C" w14:textId="77777777" w:rsidR="004020CA" w:rsidRPr="00411DBC" w:rsidRDefault="004020CA" w:rsidP="004020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4760" w:type="dxa"/>
            <w:gridSpan w:val="2"/>
          </w:tcPr>
          <w:p w14:paraId="0AD0BE83" w14:textId="2779086F" w:rsidR="004020CA" w:rsidRPr="00411DBC" w:rsidRDefault="004020CA" w:rsidP="004020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 xml:space="preserve">ณ วันที่ </w:t>
            </w:r>
            <w:r w:rsidRPr="00411DBC">
              <w:rPr>
                <w:rFonts w:ascii="Angsana New" w:hAnsi="Angsana New"/>
                <w:sz w:val="28"/>
                <w:szCs w:val="28"/>
              </w:rPr>
              <w:t xml:space="preserve">30 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 xml:space="preserve">มิถุนายน </w:t>
            </w:r>
            <w:r w:rsidRPr="00411DBC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211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2970A6" w14:textId="3A95D8DB" w:rsidR="004020CA" w:rsidRPr="00411DBC" w:rsidRDefault="004020CA" w:rsidP="004020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(59,589)</w:t>
            </w:r>
          </w:p>
        </w:tc>
        <w:tc>
          <w:tcPr>
            <w:tcW w:w="253" w:type="dxa"/>
            <w:vAlign w:val="center"/>
          </w:tcPr>
          <w:p w14:paraId="21D3479B" w14:textId="77777777" w:rsidR="004020CA" w:rsidRPr="00411DBC" w:rsidRDefault="004020CA" w:rsidP="004020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6EBABC" w14:textId="4BB33E78" w:rsidR="004020CA" w:rsidRPr="00411DBC" w:rsidRDefault="004020CA" w:rsidP="004020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(58,572)</w:t>
            </w:r>
          </w:p>
        </w:tc>
      </w:tr>
      <w:tr w:rsidR="004020CA" w:rsidRPr="00411DBC" w14:paraId="24A4FF2D" w14:textId="77777777" w:rsidTr="006E3B19">
        <w:trPr>
          <w:trHeight w:val="591"/>
        </w:trPr>
        <w:tc>
          <w:tcPr>
            <w:tcW w:w="5287" w:type="dxa"/>
            <w:gridSpan w:val="3"/>
            <w:vAlign w:val="bottom"/>
          </w:tcPr>
          <w:p w14:paraId="3685C221" w14:textId="2D7E9852" w:rsidR="004020CA" w:rsidRPr="00411DBC" w:rsidRDefault="004020CA" w:rsidP="004020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eastAsia="Arial Unicode MS" w:hAnsiTheme="majorBidi" w:cstheme="majorBidi"/>
                <w:b/>
                <w:bCs/>
                <w:color w:val="000000"/>
                <w:sz w:val="28"/>
                <w:szCs w:val="28"/>
                <w:cs/>
              </w:rPr>
            </w:pPr>
            <w:r w:rsidRPr="00411DBC">
              <w:rPr>
                <w:rFonts w:asciiTheme="majorBidi" w:eastAsia="Arial Unicode MS" w:hAnsiTheme="majorBidi"/>
                <w:b/>
                <w:bCs/>
                <w:color w:val="000000"/>
                <w:sz w:val="28"/>
                <w:szCs w:val="28"/>
                <w:cs/>
              </w:rPr>
              <w:t>มูลค่าสุทธิตามบัญชี</w:t>
            </w:r>
          </w:p>
        </w:tc>
        <w:tc>
          <w:tcPr>
            <w:tcW w:w="2115" w:type="dxa"/>
            <w:vAlign w:val="center"/>
          </w:tcPr>
          <w:p w14:paraId="44753678" w14:textId="77777777" w:rsidR="004020CA" w:rsidRPr="00411DBC" w:rsidRDefault="004020CA" w:rsidP="004020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53" w:type="dxa"/>
            <w:vAlign w:val="center"/>
          </w:tcPr>
          <w:p w14:paraId="5FB76233" w14:textId="77777777" w:rsidR="004020CA" w:rsidRPr="00411DBC" w:rsidRDefault="004020CA" w:rsidP="004020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118" w:type="dxa"/>
            <w:vAlign w:val="center"/>
          </w:tcPr>
          <w:p w14:paraId="193F18BE" w14:textId="77777777" w:rsidR="004020CA" w:rsidRPr="00411DBC" w:rsidRDefault="004020CA" w:rsidP="004020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</w:tr>
      <w:tr w:rsidR="004020CA" w:rsidRPr="00411DBC" w14:paraId="2A2C53A6" w14:textId="77777777" w:rsidTr="00445D34">
        <w:trPr>
          <w:trHeight w:val="394"/>
        </w:trPr>
        <w:tc>
          <w:tcPr>
            <w:tcW w:w="527" w:type="dxa"/>
          </w:tcPr>
          <w:p w14:paraId="6F7A7059" w14:textId="77777777" w:rsidR="004020CA" w:rsidRPr="00411DBC" w:rsidRDefault="004020CA" w:rsidP="004020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4760" w:type="dxa"/>
            <w:gridSpan w:val="2"/>
          </w:tcPr>
          <w:p w14:paraId="4734EFC2" w14:textId="10016E92" w:rsidR="004020CA" w:rsidRPr="00411DBC" w:rsidRDefault="004020CA" w:rsidP="004020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eastAsia="Arial Unicode MS" w:hAnsiTheme="majorBidi" w:cstheme="majorBidi"/>
                <w:color w:val="000000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 xml:space="preserve">ณ วันที่ </w:t>
            </w:r>
            <w:r w:rsidRPr="00411DBC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 xml:space="preserve">ธันวาคม </w:t>
            </w:r>
            <w:r w:rsidRPr="00411DBC">
              <w:rPr>
                <w:rFonts w:ascii="Angsana New" w:hAnsi="Angsana New"/>
                <w:sz w:val="28"/>
                <w:szCs w:val="28"/>
              </w:rPr>
              <w:t>2565</w:t>
            </w:r>
          </w:p>
        </w:tc>
        <w:tc>
          <w:tcPr>
            <w:tcW w:w="2115" w:type="dxa"/>
            <w:tcBorders>
              <w:bottom w:val="double" w:sz="4" w:space="0" w:color="auto"/>
            </w:tcBorders>
            <w:vAlign w:val="center"/>
          </w:tcPr>
          <w:p w14:paraId="54DEAED5" w14:textId="365C7B9B" w:rsidR="004020CA" w:rsidRPr="00411DBC" w:rsidRDefault="004020CA" w:rsidP="004020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189,502</w:t>
            </w:r>
          </w:p>
        </w:tc>
        <w:tc>
          <w:tcPr>
            <w:tcW w:w="253" w:type="dxa"/>
            <w:vAlign w:val="center"/>
          </w:tcPr>
          <w:p w14:paraId="7DE5F48C" w14:textId="77777777" w:rsidR="004020CA" w:rsidRPr="00411DBC" w:rsidRDefault="004020CA" w:rsidP="004020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118" w:type="dxa"/>
            <w:tcBorders>
              <w:bottom w:val="double" w:sz="4" w:space="0" w:color="auto"/>
            </w:tcBorders>
            <w:vAlign w:val="center"/>
          </w:tcPr>
          <w:p w14:paraId="79E39086" w14:textId="0D29B3A0" w:rsidR="004020CA" w:rsidRPr="00411DBC" w:rsidRDefault="004020CA" w:rsidP="004020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96,738</w:t>
            </w:r>
          </w:p>
        </w:tc>
      </w:tr>
      <w:tr w:rsidR="004020CA" w:rsidRPr="00411DBC" w14:paraId="3F212E8A" w14:textId="77777777" w:rsidTr="006E3B19">
        <w:trPr>
          <w:trHeight w:val="394"/>
        </w:trPr>
        <w:tc>
          <w:tcPr>
            <w:tcW w:w="527" w:type="dxa"/>
          </w:tcPr>
          <w:p w14:paraId="18F08FBC" w14:textId="77777777" w:rsidR="004020CA" w:rsidRPr="00411DBC" w:rsidRDefault="004020CA" w:rsidP="004020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4760" w:type="dxa"/>
            <w:gridSpan w:val="2"/>
          </w:tcPr>
          <w:p w14:paraId="5FC6E487" w14:textId="38313264" w:rsidR="004020CA" w:rsidRPr="00411DBC" w:rsidRDefault="004020CA" w:rsidP="004020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eastAsia="Arial Unicode MS" w:hAnsiTheme="majorBidi" w:cstheme="majorBidi"/>
                <w:color w:val="000000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 xml:space="preserve">ณ วันที่ </w:t>
            </w:r>
            <w:r w:rsidRPr="00411DBC">
              <w:rPr>
                <w:rFonts w:ascii="Angsana New" w:hAnsi="Angsana New"/>
                <w:sz w:val="28"/>
                <w:szCs w:val="28"/>
              </w:rPr>
              <w:t xml:space="preserve">30 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 xml:space="preserve">มิถุนายน </w:t>
            </w:r>
            <w:r w:rsidRPr="00411DBC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211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C3A08F3" w14:textId="51E714CE" w:rsidR="004020CA" w:rsidRPr="00411DBC" w:rsidRDefault="004020CA" w:rsidP="004020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94,095</w:t>
            </w:r>
          </w:p>
        </w:tc>
        <w:tc>
          <w:tcPr>
            <w:tcW w:w="253" w:type="dxa"/>
            <w:vAlign w:val="center"/>
          </w:tcPr>
          <w:p w14:paraId="0976406D" w14:textId="77777777" w:rsidR="004020CA" w:rsidRPr="00411DBC" w:rsidRDefault="004020CA" w:rsidP="004020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11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89249AD" w14:textId="0EF0C5BE" w:rsidR="004020CA" w:rsidRPr="00411DBC" w:rsidRDefault="004020CA" w:rsidP="004020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90,213</w:t>
            </w:r>
          </w:p>
        </w:tc>
      </w:tr>
      <w:bookmarkEnd w:id="28"/>
    </w:tbl>
    <w:p w14:paraId="59316316" w14:textId="2B0184A1" w:rsidR="0026131D" w:rsidRPr="00411DBC" w:rsidRDefault="0026131D" w:rsidP="001E6D91">
      <w:pPr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120" w:line="360" w:lineRule="exact"/>
        <w:ind w:left="426"/>
        <w:jc w:val="thaiDistribute"/>
        <w:rPr>
          <w:rFonts w:asciiTheme="majorBidi" w:hAnsiTheme="majorBidi" w:cstheme="majorBidi"/>
          <w:sz w:val="28"/>
          <w:szCs w:val="28"/>
        </w:rPr>
      </w:pPr>
    </w:p>
    <w:p w14:paraId="7449E808" w14:textId="2919BC4E" w:rsidR="00171E88" w:rsidRPr="00411DBC" w:rsidRDefault="00171E88" w:rsidP="001E6D91">
      <w:pPr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120" w:line="360" w:lineRule="exact"/>
        <w:ind w:left="426"/>
        <w:jc w:val="thaiDistribute"/>
        <w:rPr>
          <w:rFonts w:asciiTheme="majorBidi" w:hAnsiTheme="majorBidi" w:cstheme="majorBidi"/>
          <w:sz w:val="28"/>
          <w:szCs w:val="28"/>
        </w:rPr>
      </w:pPr>
    </w:p>
    <w:p w14:paraId="5B59C923" w14:textId="1E862486" w:rsidR="005B3B6A" w:rsidRPr="00411DBC" w:rsidRDefault="005B3B6A" w:rsidP="001E6D91">
      <w:pPr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120" w:line="360" w:lineRule="exact"/>
        <w:ind w:left="426"/>
        <w:jc w:val="thaiDistribute"/>
        <w:rPr>
          <w:rFonts w:asciiTheme="majorBidi" w:hAnsiTheme="majorBidi" w:cstheme="majorBidi"/>
          <w:sz w:val="28"/>
          <w:szCs w:val="28"/>
        </w:rPr>
      </w:pPr>
    </w:p>
    <w:p w14:paraId="1B33F63C" w14:textId="337A0F33" w:rsidR="005B3B6A" w:rsidRPr="00411DBC" w:rsidRDefault="005B3B6A" w:rsidP="001E6D91">
      <w:pPr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120" w:line="360" w:lineRule="exact"/>
        <w:ind w:left="426"/>
        <w:jc w:val="thaiDistribute"/>
        <w:rPr>
          <w:rFonts w:asciiTheme="majorBidi" w:hAnsiTheme="majorBidi" w:cstheme="majorBidi"/>
          <w:sz w:val="28"/>
          <w:szCs w:val="28"/>
        </w:rPr>
      </w:pPr>
    </w:p>
    <w:p w14:paraId="6CA5E23A" w14:textId="32E4CEF2" w:rsidR="005B3B6A" w:rsidRPr="00411DBC" w:rsidRDefault="005B3B6A" w:rsidP="001E6D91">
      <w:pPr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120" w:line="360" w:lineRule="exact"/>
        <w:ind w:left="426"/>
        <w:jc w:val="thaiDistribute"/>
        <w:rPr>
          <w:rFonts w:asciiTheme="majorBidi" w:hAnsiTheme="majorBidi" w:cstheme="majorBidi"/>
          <w:sz w:val="28"/>
          <w:szCs w:val="28"/>
        </w:rPr>
      </w:pPr>
    </w:p>
    <w:p w14:paraId="0EE3E7C5" w14:textId="583F197A" w:rsidR="005B3B6A" w:rsidRPr="00411DBC" w:rsidRDefault="005B3B6A" w:rsidP="001E6D91">
      <w:pPr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120" w:line="360" w:lineRule="exact"/>
        <w:ind w:left="426"/>
        <w:jc w:val="thaiDistribute"/>
        <w:rPr>
          <w:rFonts w:asciiTheme="majorBidi" w:hAnsiTheme="majorBidi" w:cstheme="majorBidi"/>
          <w:sz w:val="28"/>
          <w:szCs w:val="28"/>
        </w:rPr>
      </w:pPr>
    </w:p>
    <w:p w14:paraId="07C13DE8" w14:textId="1B70A5EE" w:rsidR="005B3B6A" w:rsidRPr="00411DBC" w:rsidRDefault="005B3B6A" w:rsidP="001E6D91">
      <w:pPr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120" w:line="360" w:lineRule="exact"/>
        <w:ind w:left="426"/>
        <w:jc w:val="thaiDistribute"/>
        <w:rPr>
          <w:rFonts w:asciiTheme="majorBidi" w:hAnsiTheme="majorBidi" w:cstheme="majorBidi"/>
          <w:sz w:val="28"/>
          <w:szCs w:val="28"/>
        </w:rPr>
      </w:pPr>
    </w:p>
    <w:p w14:paraId="4B9A5B39" w14:textId="7BAA89A6" w:rsidR="005B3B6A" w:rsidRPr="00411DBC" w:rsidRDefault="005B3B6A" w:rsidP="001E6D91">
      <w:pPr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120" w:line="360" w:lineRule="exact"/>
        <w:ind w:left="426"/>
        <w:jc w:val="thaiDistribute"/>
        <w:rPr>
          <w:rFonts w:asciiTheme="majorBidi" w:hAnsiTheme="majorBidi" w:cstheme="majorBidi"/>
          <w:sz w:val="28"/>
          <w:szCs w:val="28"/>
        </w:rPr>
      </w:pPr>
    </w:p>
    <w:p w14:paraId="586F8D61" w14:textId="4A8FA79E" w:rsidR="005B3B6A" w:rsidRPr="00411DBC" w:rsidRDefault="005B3B6A" w:rsidP="001E6D91">
      <w:pPr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120" w:line="360" w:lineRule="exact"/>
        <w:ind w:left="426"/>
        <w:jc w:val="thaiDistribute"/>
        <w:rPr>
          <w:rFonts w:asciiTheme="majorBidi" w:hAnsiTheme="majorBidi" w:cstheme="majorBidi"/>
          <w:sz w:val="28"/>
          <w:szCs w:val="28"/>
        </w:rPr>
      </w:pPr>
    </w:p>
    <w:p w14:paraId="41E2B8F7" w14:textId="77777777" w:rsidR="006800E7" w:rsidRPr="00411DBC" w:rsidRDefault="006800E7" w:rsidP="00B52D67">
      <w:pPr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120" w:line="360" w:lineRule="exact"/>
        <w:jc w:val="thaiDistribute"/>
        <w:rPr>
          <w:rFonts w:asciiTheme="majorBidi" w:hAnsiTheme="majorBidi" w:cstheme="majorBidi"/>
          <w:sz w:val="28"/>
          <w:szCs w:val="28"/>
        </w:rPr>
      </w:pPr>
    </w:p>
    <w:p w14:paraId="2B673FE2" w14:textId="34FA57F9" w:rsidR="009923B0" w:rsidRPr="00411DBC" w:rsidRDefault="00321663" w:rsidP="006F50DB">
      <w:pPr>
        <w:pStyle w:val="ListParagraph"/>
        <w:spacing w:before="120"/>
        <w:ind w:left="431"/>
        <w:rPr>
          <w:rFonts w:ascii="Angsana New" w:hAnsi="Angsana New"/>
          <w:sz w:val="28"/>
          <w:szCs w:val="28"/>
        </w:rPr>
      </w:pPr>
      <w:r w:rsidRPr="00411DBC">
        <w:rPr>
          <w:rFonts w:ascii="Angsana New" w:hAnsi="Angsana New" w:hint="cs"/>
          <w:sz w:val="28"/>
          <w:szCs w:val="28"/>
          <w:cs/>
        </w:rPr>
        <w:t>สินทรัพย์สิทธิการใช้แบ่งตามประเภทสินทรัพย์ ได้ดังนี้</w:t>
      </w:r>
    </w:p>
    <w:tbl>
      <w:tblPr>
        <w:tblStyle w:val="TableGrid"/>
        <w:tblW w:w="10070" w:type="dxa"/>
        <w:tblInd w:w="-8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"/>
        <w:gridCol w:w="3422"/>
        <w:gridCol w:w="236"/>
        <w:gridCol w:w="1427"/>
        <w:gridCol w:w="236"/>
        <w:gridCol w:w="1366"/>
        <w:gridCol w:w="237"/>
        <w:gridCol w:w="1321"/>
        <w:gridCol w:w="236"/>
        <w:gridCol w:w="1320"/>
      </w:tblGrid>
      <w:tr w:rsidR="004412BB" w:rsidRPr="00411DBC" w14:paraId="0FB09840" w14:textId="77777777" w:rsidTr="00335D46">
        <w:trPr>
          <w:trHeight w:val="367"/>
        </w:trPr>
        <w:tc>
          <w:tcPr>
            <w:tcW w:w="269" w:type="dxa"/>
            <w:vAlign w:val="center"/>
          </w:tcPr>
          <w:p w14:paraId="13A15818" w14:textId="77777777" w:rsidR="004412BB" w:rsidRPr="00411DBC" w:rsidRDefault="004412BB" w:rsidP="00C75F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bookmarkStart w:id="29" w:name="_Hlk104476350"/>
          </w:p>
        </w:tc>
        <w:tc>
          <w:tcPr>
            <w:tcW w:w="3422" w:type="dxa"/>
            <w:vAlign w:val="center"/>
          </w:tcPr>
          <w:p w14:paraId="2FBD3DD4" w14:textId="77777777" w:rsidR="004412BB" w:rsidRPr="00411DBC" w:rsidRDefault="004412BB" w:rsidP="00C75F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eastAsia="Arial Unicode MS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236" w:type="dxa"/>
            <w:vAlign w:val="center"/>
          </w:tcPr>
          <w:p w14:paraId="09F9AED5" w14:textId="77777777" w:rsidR="004412BB" w:rsidRPr="00411DBC" w:rsidRDefault="004412BB" w:rsidP="00C75F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27" w:type="dxa"/>
            <w:tcBorders>
              <w:bottom w:val="single" w:sz="4" w:space="0" w:color="auto"/>
            </w:tcBorders>
          </w:tcPr>
          <w:p w14:paraId="099A6E7A" w14:textId="77777777" w:rsidR="004412BB" w:rsidRPr="00411DBC" w:rsidRDefault="004412BB" w:rsidP="00C75FA3">
            <w:pPr>
              <w:jc w:val="right"/>
              <w:rPr>
                <w:rFonts w:asciiTheme="majorBidi" w:eastAsia="Arial Unicode MS" w:hAnsiTheme="majorBidi" w:cstheme="majorBidi"/>
                <w:b/>
                <w:sz w:val="28"/>
                <w:szCs w:val="28"/>
                <w:cs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14:paraId="29478D5E" w14:textId="29966481" w:rsidR="004412BB" w:rsidRPr="00411DBC" w:rsidRDefault="004412BB" w:rsidP="00C75FA3">
            <w:pPr>
              <w:jc w:val="right"/>
              <w:rPr>
                <w:rFonts w:asciiTheme="majorBidi" w:eastAsia="Arial Unicode MS" w:hAnsiTheme="majorBidi" w:cstheme="majorBidi"/>
                <w:b/>
                <w:sz w:val="28"/>
                <w:szCs w:val="28"/>
                <w:cs/>
              </w:rPr>
            </w:pPr>
          </w:p>
        </w:tc>
        <w:tc>
          <w:tcPr>
            <w:tcW w:w="1366" w:type="dxa"/>
            <w:tcBorders>
              <w:bottom w:val="single" w:sz="4" w:space="0" w:color="auto"/>
            </w:tcBorders>
          </w:tcPr>
          <w:p w14:paraId="3D0A6F36" w14:textId="027DA5A0" w:rsidR="004412BB" w:rsidRPr="00411DBC" w:rsidRDefault="004412BB" w:rsidP="00C75FA3">
            <w:pPr>
              <w:jc w:val="right"/>
              <w:rPr>
                <w:rFonts w:asciiTheme="majorBidi" w:eastAsia="Arial Unicode MS" w:hAnsiTheme="majorBidi" w:cstheme="majorBidi"/>
                <w:b/>
                <w:sz w:val="28"/>
                <w:szCs w:val="28"/>
                <w:cs/>
              </w:rPr>
            </w:pPr>
          </w:p>
        </w:tc>
        <w:tc>
          <w:tcPr>
            <w:tcW w:w="237" w:type="dxa"/>
            <w:tcBorders>
              <w:bottom w:val="single" w:sz="4" w:space="0" w:color="auto"/>
            </w:tcBorders>
          </w:tcPr>
          <w:p w14:paraId="0E6E8886" w14:textId="77777777" w:rsidR="004412BB" w:rsidRPr="00411DBC" w:rsidRDefault="004412BB" w:rsidP="00C75FA3">
            <w:pPr>
              <w:jc w:val="right"/>
              <w:rPr>
                <w:rFonts w:asciiTheme="majorBidi" w:eastAsia="Arial Unicode MS" w:hAnsiTheme="majorBidi" w:cstheme="majorBidi"/>
                <w:b/>
                <w:sz w:val="28"/>
                <w:szCs w:val="28"/>
                <w:cs/>
              </w:rPr>
            </w:pPr>
          </w:p>
        </w:tc>
        <w:tc>
          <w:tcPr>
            <w:tcW w:w="2877" w:type="dxa"/>
            <w:gridSpan w:val="3"/>
            <w:tcBorders>
              <w:bottom w:val="single" w:sz="4" w:space="0" w:color="auto"/>
            </w:tcBorders>
            <w:vAlign w:val="center"/>
          </w:tcPr>
          <w:p w14:paraId="5C219727" w14:textId="434A24B2" w:rsidR="004412BB" w:rsidRPr="00411DBC" w:rsidRDefault="004412BB" w:rsidP="00C75F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Theme="majorBidi" w:eastAsia="Arial Unicode MS" w:hAnsiTheme="majorBidi" w:cstheme="majorBidi" w:hint="cs"/>
                <w:b/>
                <w:sz w:val="28"/>
                <w:szCs w:val="28"/>
                <w:cs/>
              </w:rPr>
              <w:t>(หน่วย : พันบาท)</w:t>
            </w:r>
          </w:p>
        </w:tc>
      </w:tr>
      <w:tr w:rsidR="004412BB" w:rsidRPr="00411DBC" w14:paraId="5CD52F99" w14:textId="77777777" w:rsidTr="00335D46">
        <w:trPr>
          <w:trHeight w:val="367"/>
        </w:trPr>
        <w:tc>
          <w:tcPr>
            <w:tcW w:w="269" w:type="dxa"/>
            <w:vAlign w:val="center"/>
          </w:tcPr>
          <w:p w14:paraId="5EA3AEAC" w14:textId="77777777" w:rsidR="004412BB" w:rsidRPr="00411DBC" w:rsidRDefault="004412BB" w:rsidP="00C75F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422" w:type="dxa"/>
            <w:vAlign w:val="center"/>
          </w:tcPr>
          <w:p w14:paraId="4870F4BE" w14:textId="77777777" w:rsidR="004412BB" w:rsidRPr="00411DBC" w:rsidRDefault="004412BB" w:rsidP="00C75F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eastAsia="Arial Unicode MS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236" w:type="dxa"/>
            <w:vAlign w:val="center"/>
          </w:tcPr>
          <w:p w14:paraId="306A0B52" w14:textId="77777777" w:rsidR="004412BB" w:rsidRPr="00411DBC" w:rsidRDefault="004412BB" w:rsidP="00C75F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029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5F93CE" w14:textId="27AD3B90" w:rsidR="004412BB" w:rsidRPr="00411DBC" w:rsidRDefault="004412BB" w:rsidP="004412BB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37" w:type="dxa"/>
            <w:tcBorders>
              <w:top w:val="single" w:sz="4" w:space="0" w:color="auto"/>
            </w:tcBorders>
          </w:tcPr>
          <w:p w14:paraId="3BF8D367" w14:textId="77777777" w:rsidR="004412BB" w:rsidRPr="00411DBC" w:rsidRDefault="004412BB" w:rsidP="00C75FA3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87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A43D6B" w14:textId="5A383306" w:rsidR="004412BB" w:rsidRPr="00411DBC" w:rsidRDefault="004412BB" w:rsidP="001904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Theme="majorBidi" w:eastAsia="Arial Unicode MS" w:hAnsiTheme="majorBidi" w:hint="cs"/>
                <w:b/>
                <w:snapToGrid w:val="0"/>
                <w:sz w:val="28"/>
                <w:szCs w:val="28"/>
                <w:cs/>
                <w:lang w:eastAsia="th-TH"/>
              </w:rPr>
              <w:t>งบการเงินเฉพาะกิจการ</w:t>
            </w:r>
          </w:p>
        </w:tc>
      </w:tr>
      <w:tr w:rsidR="003A3DD8" w:rsidRPr="00411DBC" w14:paraId="488EC7D6" w14:textId="77777777" w:rsidTr="00335D46">
        <w:trPr>
          <w:trHeight w:val="367"/>
        </w:trPr>
        <w:tc>
          <w:tcPr>
            <w:tcW w:w="269" w:type="dxa"/>
            <w:vAlign w:val="center"/>
          </w:tcPr>
          <w:p w14:paraId="323E11EA" w14:textId="77777777" w:rsidR="003A3DD8" w:rsidRPr="00411DBC" w:rsidRDefault="003A3DD8" w:rsidP="003A3D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422" w:type="dxa"/>
            <w:vAlign w:val="center"/>
          </w:tcPr>
          <w:p w14:paraId="1242171A" w14:textId="77777777" w:rsidR="003A3DD8" w:rsidRPr="00411DBC" w:rsidRDefault="003A3DD8" w:rsidP="003A3D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eastAsia="Arial Unicode MS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236" w:type="dxa"/>
            <w:vAlign w:val="center"/>
          </w:tcPr>
          <w:p w14:paraId="0C7CF2CD" w14:textId="77777777" w:rsidR="003A3DD8" w:rsidRPr="00411DBC" w:rsidRDefault="003A3DD8" w:rsidP="003A3D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EC4A06" w14:textId="3E5F7CBC" w:rsidR="003A3DD8" w:rsidRPr="00411DBC" w:rsidRDefault="003A3DD8" w:rsidP="003A3DD8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 xml:space="preserve">ณ วันที่ </w:t>
            </w:r>
            <w:r w:rsidRPr="00411DBC">
              <w:rPr>
                <w:rFonts w:ascii="Angsana New" w:hAnsi="Angsana New"/>
                <w:sz w:val="28"/>
                <w:szCs w:val="28"/>
              </w:rPr>
              <w:t>30</w:t>
            </w:r>
            <w:r w:rsidRPr="00411DBC">
              <w:rPr>
                <w:rFonts w:ascii="Angsana New" w:hAnsi="Angsana New"/>
                <w:sz w:val="28"/>
                <w:szCs w:val="28"/>
              </w:rPr>
              <w:br/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 xml:space="preserve">มิถุนายน </w:t>
            </w:r>
            <w:r w:rsidRPr="00411DBC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236" w:type="dxa"/>
            <w:tcBorders>
              <w:top w:val="single" w:sz="4" w:space="0" w:color="auto"/>
            </w:tcBorders>
            <w:vAlign w:val="center"/>
          </w:tcPr>
          <w:p w14:paraId="7ECC3DFC" w14:textId="6C2DD25E" w:rsidR="003A3DD8" w:rsidRPr="00411DBC" w:rsidRDefault="003A3DD8" w:rsidP="003A3DD8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16CF07" w14:textId="23AC5D85" w:rsidR="003A3DD8" w:rsidRPr="00411DBC" w:rsidRDefault="003A3DD8" w:rsidP="003A3DD8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 xml:space="preserve">ณ วันที่ </w:t>
            </w:r>
            <w:r w:rsidRPr="00411DBC">
              <w:rPr>
                <w:rFonts w:ascii="Angsana New" w:hAnsi="Angsana New"/>
                <w:sz w:val="28"/>
                <w:szCs w:val="28"/>
              </w:rPr>
              <w:t>31</w:t>
            </w:r>
            <w:r w:rsidRPr="00411DBC">
              <w:rPr>
                <w:rFonts w:ascii="Angsana New" w:hAnsi="Angsana New"/>
                <w:sz w:val="28"/>
                <w:szCs w:val="28"/>
              </w:rPr>
              <w:br/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ธันวาคม</w:t>
            </w:r>
            <w:r w:rsidRPr="00411DBC">
              <w:rPr>
                <w:rFonts w:ascii="Angsana New" w:hAnsi="Angsana New"/>
                <w:sz w:val="28"/>
                <w:szCs w:val="28"/>
              </w:rPr>
              <w:t>2565</w:t>
            </w:r>
          </w:p>
        </w:tc>
        <w:tc>
          <w:tcPr>
            <w:tcW w:w="237" w:type="dxa"/>
          </w:tcPr>
          <w:p w14:paraId="5AA07074" w14:textId="77777777" w:rsidR="003A3DD8" w:rsidRPr="00411DBC" w:rsidRDefault="003A3DD8" w:rsidP="003A3DD8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7B5859" w14:textId="32B16626" w:rsidR="003A3DD8" w:rsidRPr="00411DBC" w:rsidRDefault="003A3DD8" w:rsidP="003A3D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 xml:space="preserve">ณ วันที่ </w:t>
            </w:r>
            <w:r w:rsidRPr="00411DBC">
              <w:rPr>
                <w:rFonts w:ascii="Angsana New" w:hAnsi="Angsana New"/>
                <w:sz w:val="28"/>
                <w:szCs w:val="28"/>
              </w:rPr>
              <w:t>30</w:t>
            </w:r>
            <w:r w:rsidRPr="00411DBC">
              <w:rPr>
                <w:rFonts w:ascii="Angsana New" w:hAnsi="Angsana New"/>
                <w:sz w:val="28"/>
                <w:szCs w:val="28"/>
              </w:rPr>
              <w:br/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 xml:space="preserve">มิถุนายน </w:t>
            </w:r>
            <w:r w:rsidRPr="00411DBC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236" w:type="dxa"/>
            <w:vAlign w:val="center"/>
          </w:tcPr>
          <w:p w14:paraId="06F918D1" w14:textId="77777777" w:rsidR="003A3DD8" w:rsidRPr="00411DBC" w:rsidRDefault="003A3DD8" w:rsidP="003A3D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39AC2C" w14:textId="0F777380" w:rsidR="003A3DD8" w:rsidRPr="00411DBC" w:rsidRDefault="003A3DD8" w:rsidP="003A3D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 xml:space="preserve">ณ วันที่ </w:t>
            </w:r>
            <w:r w:rsidRPr="00411DBC">
              <w:rPr>
                <w:rFonts w:ascii="Angsana New" w:hAnsi="Angsana New"/>
                <w:sz w:val="28"/>
                <w:szCs w:val="28"/>
              </w:rPr>
              <w:t>31</w:t>
            </w:r>
            <w:r w:rsidRPr="00411DBC">
              <w:rPr>
                <w:rFonts w:ascii="Angsana New" w:hAnsi="Angsana New"/>
                <w:sz w:val="28"/>
                <w:szCs w:val="28"/>
              </w:rPr>
              <w:br/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ธันวาคม</w:t>
            </w:r>
            <w:r w:rsidRPr="00411DBC">
              <w:rPr>
                <w:rFonts w:ascii="Angsana New" w:hAnsi="Angsana New"/>
                <w:sz w:val="28"/>
                <w:szCs w:val="28"/>
              </w:rPr>
              <w:t>2565</w:t>
            </w:r>
          </w:p>
        </w:tc>
      </w:tr>
      <w:tr w:rsidR="00776894" w:rsidRPr="00411DBC" w14:paraId="6E1662DF" w14:textId="77777777" w:rsidTr="00335D46">
        <w:trPr>
          <w:trHeight w:val="367"/>
        </w:trPr>
        <w:tc>
          <w:tcPr>
            <w:tcW w:w="269" w:type="dxa"/>
            <w:vAlign w:val="center"/>
          </w:tcPr>
          <w:p w14:paraId="74E5EEE4" w14:textId="77777777" w:rsidR="00776894" w:rsidRPr="00411DBC" w:rsidRDefault="00776894" w:rsidP="007768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422" w:type="dxa"/>
            <w:vAlign w:val="center"/>
          </w:tcPr>
          <w:p w14:paraId="340A96D7" w14:textId="28EFCCAF" w:rsidR="00776894" w:rsidRPr="00411DBC" w:rsidRDefault="00776894" w:rsidP="007768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Theme="majorBidi" w:eastAsia="Arial Unicode MS" w:hAnsiTheme="majorBidi" w:cstheme="majorBidi"/>
                <w:sz w:val="28"/>
                <w:szCs w:val="28"/>
                <w:cs/>
              </w:rPr>
              <w:t>อาคารและส่วนปรับปรุงอาคาร</w:t>
            </w:r>
          </w:p>
        </w:tc>
        <w:tc>
          <w:tcPr>
            <w:tcW w:w="236" w:type="dxa"/>
            <w:vAlign w:val="center"/>
          </w:tcPr>
          <w:p w14:paraId="46A5E440" w14:textId="77777777" w:rsidR="00776894" w:rsidRPr="00411DBC" w:rsidRDefault="00776894" w:rsidP="007768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27" w:type="dxa"/>
            <w:tcBorders>
              <w:top w:val="single" w:sz="4" w:space="0" w:color="auto"/>
            </w:tcBorders>
            <w:vAlign w:val="center"/>
          </w:tcPr>
          <w:p w14:paraId="2DC041FE" w14:textId="196F9A83" w:rsidR="00776894" w:rsidRPr="00312CD8" w:rsidRDefault="00776894" w:rsidP="00776894">
            <w:pPr>
              <w:jc w:val="right"/>
              <w:rPr>
                <w:rFonts w:ascii="Angsana New" w:hAnsi="Angsana New"/>
                <w:sz w:val="28"/>
                <w:szCs w:val="28"/>
                <w:highlight w:val="yellow"/>
                <w:cs/>
              </w:rPr>
            </w:pPr>
            <w:r w:rsidRPr="00F43560">
              <w:rPr>
                <w:rFonts w:ascii="Angsana New" w:hAnsi="Angsana New"/>
                <w:sz w:val="28"/>
                <w:szCs w:val="28"/>
                <w:highlight w:val="yellow"/>
              </w:rPr>
              <w:t>5,504</w:t>
            </w:r>
          </w:p>
        </w:tc>
        <w:tc>
          <w:tcPr>
            <w:tcW w:w="236" w:type="dxa"/>
          </w:tcPr>
          <w:p w14:paraId="60EE481D" w14:textId="67E094FB" w:rsidR="00776894" w:rsidRPr="00411DBC" w:rsidRDefault="00776894" w:rsidP="00776894">
            <w:pPr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66" w:type="dxa"/>
            <w:vAlign w:val="center"/>
          </w:tcPr>
          <w:p w14:paraId="4F1DE733" w14:textId="2A6B4DB4" w:rsidR="00776894" w:rsidRPr="00411DBC" w:rsidRDefault="00776894" w:rsidP="00776894">
            <w:pPr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1</w:t>
            </w:r>
            <w:r w:rsidRPr="00411DBC">
              <w:rPr>
                <w:rFonts w:ascii="Angsana New" w:hAnsi="Angsana New"/>
                <w:sz w:val="28"/>
                <w:szCs w:val="28"/>
              </w:rPr>
              <w:t>,551</w:t>
            </w:r>
          </w:p>
        </w:tc>
        <w:tc>
          <w:tcPr>
            <w:tcW w:w="237" w:type="dxa"/>
          </w:tcPr>
          <w:p w14:paraId="1FB9C9C7" w14:textId="77777777" w:rsidR="00776894" w:rsidRPr="00411DBC" w:rsidRDefault="00776894" w:rsidP="00776894">
            <w:pPr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21" w:type="dxa"/>
            <w:vAlign w:val="center"/>
          </w:tcPr>
          <w:p w14:paraId="65323581" w14:textId="3028E141" w:rsidR="00776894" w:rsidRPr="00312CD8" w:rsidRDefault="00776894" w:rsidP="007768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  <w:r w:rsidRPr="00F43560">
              <w:rPr>
                <w:rFonts w:ascii="Angsana New" w:hAnsi="Angsana New"/>
                <w:sz w:val="28"/>
                <w:szCs w:val="28"/>
                <w:highlight w:val="yellow"/>
              </w:rPr>
              <w:t>2,229</w:t>
            </w:r>
          </w:p>
        </w:tc>
        <w:tc>
          <w:tcPr>
            <w:tcW w:w="236" w:type="dxa"/>
            <w:vAlign w:val="center"/>
          </w:tcPr>
          <w:p w14:paraId="523B6FED" w14:textId="77777777" w:rsidR="00776894" w:rsidRPr="00411DBC" w:rsidRDefault="00776894" w:rsidP="007768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20" w:type="dxa"/>
            <w:vAlign w:val="center"/>
          </w:tcPr>
          <w:p w14:paraId="4D41BDAD" w14:textId="64B24A33" w:rsidR="00776894" w:rsidRPr="00411DBC" w:rsidRDefault="00776894" w:rsidP="007768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957</w:t>
            </w:r>
          </w:p>
        </w:tc>
      </w:tr>
      <w:tr w:rsidR="00776894" w:rsidRPr="00411DBC" w14:paraId="2E9B663D" w14:textId="77777777" w:rsidTr="00335D46">
        <w:trPr>
          <w:trHeight w:val="367"/>
        </w:trPr>
        <w:tc>
          <w:tcPr>
            <w:tcW w:w="269" w:type="dxa"/>
            <w:vAlign w:val="center"/>
          </w:tcPr>
          <w:p w14:paraId="1E20D641" w14:textId="77777777" w:rsidR="00776894" w:rsidRPr="00411DBC" w:rsidRDefault="00776894" w:rsidP="007768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422" w:type="dxa"/>
            <w:vAlign w:val="center"/>
          </w:tcPr>
          <w:p w14:paraId="6CC83D19" w14:textId="443B6FD5" w:rsidR="00776894" w:rsidRPr="00411DBC" w:rsidRDefault="00776894" w:rsidP="007768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Theme="majorBidi" w:eastAsia="Arial Unicode MS" w:hAnsiTheme="majorBidi" w:cstheme="majorBidi"/>
                <w:sz w:val="28"/>
                <w:szCs w:val="28"/>
                <w:cs/>
              </w:rPr>
              <w:t>ยานพาหนะ</w:t>
            </w:r>
          </w:p>
        </w:tc>
        <w:tc>
          <w:tcPr>
            <w:tcW w:w="236" w:type="dxa"/>
            <w:vAlign w:val="center"/>
          </w:tcPr>
          <w:p w14:paraId="56D8BD5E" w14:textId="77777777" w:rsidR="00776894" w:rsidRPr="00411DBC" w:rsidRDefault="00776894" w:rsidP="007768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27" w:type="dxa"/>
            <w:tcBorders>
              <w:bottom w:val="single" w:sz="4" w:space="0" w:color="auto"/>
            </w:tcBorders>
            <w:vAlign w:val="center"/>
          </w:tcPr>
          <w:p w14:paraId="6464CA6A" w14:textId="094A7FFC" w:rsidR="00776894" w:rsidRPr="00312CD8" w:rsidRDefault="00776894" w:rsidP="00776894">
            <w:pPr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  <w:r w:rsidRPr="00F43560">
              <w:rPr>
                <w:rFonts w:ascii="Angsana New" w:hAnsi="Angsana New" w:hint="cs"/>
                <w:sz w:val="28"/>
                <w:szCs w:val="28"/>
                <w:highlight w:val="yellow"/>
                <w:cs/>
              </w:rPr>
              <w:t>148</w:t>
            </w:r>
            <w:r w:rsidRPr="00F43560">
              <w:rPr>
                <w:rFonts w:ascii="Angsana New" w:hAnsi="Angsana New"/>
                <w:sz w:val="28"/>
                <w:szCs w:val="28"/>
                <w:highlight w:val="yellow"/>
              </w:rPr>
              <w:t>,180</w:t>
            </w:r>
          </w:p>
        </w:tc>
        <w:tc>
          <w:tcPr>
            <w:tcW w:w="236" w:type="dxa"/>
          </w:tcPr>
          <w:p w14:paraId="4026B6F5" w14:textId="43B07AD3" w:rsidR="00776894" w:rsidRPr="00411DBC" w:rsidRDefault="00776894" w:rsidP="0077689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66" w:type="dxa"/>
            <w:tcBorders>
              <w:bottom w:val="single" w:sz="4" w:space="0" w:color="auto"/>
            </w:tcBorders>
            <w:vAlign w:val="center"/>
          </w:tcPr>
          <w:p w14:paraId="069F5453" w14:textId="7190C8A1" w:rsidR="00776894" w:rsidRPr="00411DBC" w:rsidRDefault="00776894" w:rsidP="0077689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269,946</w:t>
            </w:r>
          </w:p>
        </w:tc>
        <w:tc>
          <w:tcPr>
            <w:tcW w:w="237" w:type="dxa"/>
          </w:tcPr>
          <w:p w14:paraId="52B85813" w14:textId="77777777" w:rsidR="00776894" w:rsidRPr="00411DBC" w:rsidRDefault="00776894" w:rsidP="0077689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21" w:type="dxa"/>
            <w:vAlign w:val="center"/>
          </w:tcPr>
          <w:p w14:paraId="53E5A101" w14:textId="29F8778E" w:rsidR="00776894" w:rsidRPr="00312CD8" w:rsidRDefault="00776894" w:rsidP="007768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  <w:r w:rsidRPr="00F43560">
              <w:rPr>
                <w:rFonts w:ascii="Angsana New" w:hAnsi="Angsana New"/>
                <w:sz w:val="28"/>
                <w:szCs w:val="28"/>
                <w:highlight w:val="yellow"/>
              </w:rPr>
              <w:t>146,556</w:t>
            </w:r>
          </w:p>
        </w:tc>
        <w:tc>
          <w:tcPr>
            <w:tcW w:w="236" w:type="dxa"/>
            <w:vAlign w:val="center"/>
          </w:tcPr>
          <w:p w14:paraId="2B5E85BF" w14:textId="77777777" w:rsidR="00776894" w:rsidRPr="00411DBC" w:rsidRDefault="00776894" w:rsidP="007768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20" w:type="dxa"/>
            <w:vAlign w:val="center"/>
          </w:tcPr>
          <w:p w14:paraId="643DB6D1" w14:textId="26D571FA" w:rsidR="00776894" w:rsidRPr="00411DBC" w:rsidRDefault="00776894" w:rsidP="007768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147,726</w:t>
            </w:r>
          </w:p>
        </w:tc>
      </w:tr>
      <w:tr w:rsidR="00776894" w:rsidRPr="00411DBC" w14:paraId="22DC590E" w14:textId="77777777" w:rsidTr="00335D46">
        <w:trPr>
          <w:trHeight w:val="397"/>
        </w:trPr>
        <w:tc>
          <w:tcPr>
            <w:tcW w:w="269" w:type="dxa"/>
            <w:vAlign w:val="center"/>
          </w:tcPr>
          <w:p w14:paraId="6BDBFAB9" w14:textId="77777777" w:rsidR="00776894" w:rsidRPr="00411DBC" w:rsidRDefault="00776894" w:rsidP="007768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422" w:type="dxa"/>
            <w:vAlign w:val="center"/>
          </w:tcPr>
          <w:p w14:paraId="712E72D5" w14:textId="1AD9E962" w:rsidR="00776894" w:rsidRPr="00411DBC" w:rsidRDefault="00776894" w:rsidP="007768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cs/>
                <w:lang w:eastAsia="th-TH"/>
              </w:rPr>
              <w:t>รวมสินทรัพย์สิทธิการใช้</w:t>
            </w:r>
          </w:p>
        </w:tc>
        <w:tc>
          <w:tcPr>
            <w:tcW w:w="236" w:type="dxa"/>
            <w:vAlign w:val="center"/>
          </w:tcPr>
          <w:p w14:paraId="2E8A277C" w14:textId="77777777" w:rsidR="00776894" w:rsidRPr="00411DBC" w:rsidRDefault="00776894" w:rsidP="007768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27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2E3225EA" w14:textId="068CE703" w:rsidR="00776894" w:rsidRPr="00312CD8" w:rsidRDefault="00776894" w:rsidP="00776894">
            <w:pPr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  <w:r w:rsidRPr="00F43560">
              <w:rPr>
                <w:rFonts w:ascii="Angsana New" w:hAnsi="Angsana New"/>
                <w:sz w:val="28"/>
                <w:szCs w:val="28"/>
                <w:highlight w:val="yellow"/>
              </w:rPr>
              <w:t>153,684</w:t>
            </w:r>
          </w:p>
        </w:tc>
        <w:tc>
          <w:tcPr>
            <w:tcW w:w="236" w:type="dxa"/>
          </w:tcPr>
          <w:p w14:paraId="11324A19" w14:textId="09B63594" w:rsidR="00776894" w:rsidRPr="00411DBC" w:rsidRDefault="00776894" w:rsidP="0077689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66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2FD78EAD" w14:textId="5A6DCB50" w:rsidR="00776894" w:rsidRPr="00411DBC" w:rsidRDefault="00776894" w:rsidP="0077689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271,497</w:t>
            </w:r>
          </w:p>
        </w:tc>
        <w:tc>
          <w:tcPr>
            <w:tcW w:w="237" w:type="dxa"/>
          </w:tcPr>
          <w:p w14:paraId="781DAB45" w14:textId="77777777" w:rsidR="00776894" w:rsidRPr="00411DBC" w:rsidRDefault="00776894" w:rsidP="0077689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2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05198F8D" w14:textId="330C2246" w:rsidR="00776894" w:rsidRPr="00312CD8" w:rsidRDefault="00776894" w:rsidP="007768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  <w:r w:rsidRPr="00F43560">
              <w:rPr>
                <w:rFonts w:ascii="Angsana New" w:hAnsi="Angsana New"/>
                <w:sz w:val="28"/>
                <w:szCs w:val="28"/>
                <w:highlight w:val="yellow"/>
              </w:rPr>
              <w:t>148,785</w:t>
            </w:r>
          </w:p>
        </w:tc>
        <w:tc>
          <w:tcPr>
            <w:tcW w:w="236" w:type="dxa"/>
            <w:vAlign w:val="center"/>
          </w:tcPr>
          <w:p w14:paraId="40A4BCFC" w14:textId="77777777" w:rsidR="00776894" w:rsidRPr="00411DBC" w:rsidRDefault="00776894" w:rsidP="007768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0AF2E232" w14:textId="6582496D" w:rsidR="00776894" w:rsidRPr="00411DBC" w:rsidRDefault="00776894" w:rsidP="007768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148,683</w:t>
            </w:r>
          </w:p>
        </w:tc>
      </w:tr>
      <w:bookmarkEnd w:id="29"/>
    </w:tbl>
    <w:p w14:paraId="6CC69391" w14:textId="32CE97EA" w:rsidR="00122DCA" w:rsidRPr="00411DBC" w:rsidRDefault="00122DCA" w:rsidP="00C75FA3">
      <w:pPr>
        <w:spacing w:before="120"/>
        <w:jc w:val="thaiDistribute"/>
        <w:rPr>
          <w:rFonts w:ascii="Angsana New" w:hAnsi="Angsana New"/>
          <w:sz w:val="28"/>
          <w:szCs w:val="28"/>
        </w:rPr>
      </w:pPr>
    </w:p>
    <w:p w14:paraId="4A81D11B" w14:textId="6F9A973B" w:rsidR="002946D1" w:rsidRPr="00411DBC" w:rsidRDefault="002946D1" w:rsidP="002946D1">
      <w:pPr>
        <w:pStyle w:val="ListParagraph"/>
        <w:spacing w:before="120"/>
        <w:ind w:left="426"/>
        <w:jc w:val="thaiDistribute"/>
        <w:rPr>
          <w:rFonts w:ascii="Angsana New" w:hAnsi="Angsana New"/>
          <w:sz w:val="28"/>
          <w:szCs w:val="28"/>
        </w:rPr>
      </w:pPr>
      <w:r w:rsidRPr="00411DBC">
        <w:rPr>
          <w:rFonts w:ascii="Angsana New" w:hAnsi="Angsana New"/>
          <w:sz w:val="28"/>
          <w:szCs w:val="28"/>
          <w:cs/>
        </w:rPr>
        <w:t>งบกำไรขาดทุนมีรายการที่เกี่ยวข้องกับสัญญาเช่าดังต่อไปนี้</w:t>
      </w:r>
    </w:p>
    <w:tbl>
      <w:tblPr>
        <w:tblStyle w:val="TableGrid"/>
        <w:tblW w:w="10070" w:type="dxa"/>
        <w:tblInd w:w="-8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1"/>
        <w:gridCol w:w="3420"/>
        <w:gridCol w:w="226"/>
        <w:gridCol w:w="1475"/>
        <w:gridCol w:w="283"/>
        <w:gridCol w:w="1276"/>
        <w:gridCol w:w="284"/>
        <w:gridCol w:w="1327"/>
        <w:gridCol w:w="226"/>
        <w:gridCol w:w="1282"/>
      </w:tblGrid>
      <w:tr w:rsidR="0027109D" w:rsidRPr="00411DBC" w14:paraId="11AAA23F" w14:textId="77777777" w:rsidTr="00335D46">
        <w:trPr>
          <w:trHeight w:val="367"/>
        </w:trPr>
        <w:tc>
          <w:tcPr>
            <w:tcW w:w="271" w:type="dxa"/>
            <w:vAlign w:val="center"/>
          </w:tcPr>
          <w:p w14:paraId="6C658AD6" w14:textId="77777777" w:rsidR="0027109D" w:rsidRPr="00411DBC" w:rsidRDefault="0027109D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bookmarkStart w:id="30" w:name="_Hlk104476483"/>
          </w:p>
        </w:tc>
        <w:tc>
          <w:tcPr>
            <w:tcW w:w="3420" w:type="dxa"/>
            <w:vAlign w:val="center"/>
          </w:tcPr>
          <w:p w14:paraId="0E8C21E4" w14:textId="77777777" w:rsidR="0027109D" w:rsidRPr="00411DBC" w:rsidRDefault="0027109D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eastAsia="Arial Unicode MS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226" w:type="dxa"/>
            <w:vAlign w:val="center"/>
          </w:tcPr>
          <w:p w14:paraId="30FCDBE8" w14:textId="77777777" w:rsidR="0027109D" w:rsidRPr="00411DBC" w:rsidRDefault="0027109D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75" w:type="dxa"/>
            <w:tcBorders>
              <w:bottom w:val="single" w:sz="4" w:space="0" w:color="auto"/>
            </w:tcBorders>
          </w:tcPr>
          <w:p w14:paraId="6D44652B" w14:textId="77777777" w:rsidR="0027109D" w:rsidRPr="00411DBC" w:rsidRDefault="0027109D" w:rsidP="002129E3">
            <w:pPr>
              <w:jc w:val="right"/>
              <w:rPr>
                <w:rFonts w:asciiTheme="majorBidi" w:eastAsia="Arial Unicode MS" w:hAnsiTheme="majorBidi" w:cstheme="majorBidi"/>
                <w:b/>
                <w:sz w:val="28"/>
                <w:szCs w:val="28"/>
                <w:cs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14:paraId="4565E816" w14:textId="77777777" w:rsidR="0027109D" w:rsidRPr="00411DBC" w:rsidRDefault="0027109D" w:rsidP="002129E3">
            <w:pPr>
              <w:jc w:val="right"/>
              <w:rPr>
                <w:rFonts w:asciiTheme="majorBidi" w:eastAsia="Arial Unicode MS" w:hAnsiTheme="majorBidi" w:cstheme="majorBidi"/>
                <w:b/>
                <w:sz w:val="28"/>
                <w:szCs w:val="28"/>
                <w:cs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5BE36F0A" w14:textId="77777777" w:rsidR="0027109D" w:rsidRPr="00411DBC" w:rsidRDefault="0027109D" w:rsidP="002129E3">
            <w:pPr>
              <w:jc w:val="right"/>
              <w:rPr>
                <w:rFonts w:asciiTheme="majorBidi" w:eastAsia="Arial Unicode MS" w:hAnsiTheme="majorBidi" w:cstheme="majorBidi"/>
                <w:b/>
                <w:sz w:val="28"/>
                <w:szCs w:val="28"/>
                <w:cs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</w:tcPr>
          <w:p w14:paraId="2C96DB9B" w14:textId="77777777" w:rsidR="0027109D" w:rsidRPr="00411DBC" w:rsidRDefault="0027109D" w:rsidP="002129E3">
            <w:pPr>
              <w:jc w:val="right"/>
              <w:rPr>
                <w:rFonts w:asciiTheme="majorBidi" w:eastAsia="Arial Unicode MS" w:hAnsiTheme="majorBidi" w:cstheme="majorBidi"/>
                <w:b/>
                <w:sz w:val="28"/>
                <w:szCs w:val="28"/>
                <w:cs/>
              </w:rPr>
            </w:pPr>
          </w:p>
        </w:tc>
        <w:tc>
          <w:tcPr>
            <w:tcW w:w="2835" w:type="dxa"/>
            <w:gridSpan w:val="3"/>
            <w:tcBorders>
              <w:bottom w:val="single" w:sz="4" w:space="0" w:color="auto"/>
            </w:tcBorders>
            <w:vAlign w:val="center"/>
          </w:tcPr>
          <w:p w14:paraId="6F8D0FF8" w14:textId="602CAA87" w:rsidR="0027109D" w:rsidRPr="00411DBC" w:rsidRDefault="0027109D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Theme="majorBidi" w:eastAsia="Arial Unicode MS" w:hAnsiTheme="majorBidi" w:cstheme="majorBidi" w:hint="cs"/>
                <w:b/>
                <w:sz w:val="28"/>
                <w:szCs w:val="28"/>
                <w:cs/>
              </w:rPr>
              <w:t>(หน่วย : พันบาท)</w:t>
            </w:r>
          </w:p>
        </w:tc>
      </w:tr>
      <w:tr w:rsidR="0027109D" w:rsidRPr="00411DBC" w14:paraId="0C2B97D1" w14:textId="77777777" w:rsidTr="00335D46">
        <w:trPr>
          <w:trHeight w:val="367"/>
        </w:trPr>
        <w:tc>
          <w:tcPr>
            <w:tcW w:w="271" w:type="dxa"/>
            <w:vAlign w:val="center"/>
          </w:tcPr>
          <w:p w14:paraId="5A1EF5D2" w14:textId="77777777" w:rsidR="0027109D" w:rsidRPr="00411DBC" w:rsidRDefault="0027109D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420" w:type="dxa"/>
            <w:vAlign w:val="center"/>
          </w:tcPr>
          <w:p w14:paraId="70C95633" w14:textId="77777777" w:rsidR="0027109D" w:rsidRPr="00411DBC" w:rsidRDefault="0027109D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eastAsia="Arial Unicode MS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226" w:type="dxa"/>
            <w:vAlign w:val="center"/>
          </w:tcPr>
          <w:p w14:paraId="76FCC55B" w14:textId="77777777" w:rsidR="0027109D" w:rsidRPr="00411DBC" w:rsidRDefault="0027109D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03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B0E5DB" w14:textId="0DE7EBBF" w:rsidR="0027109D" w:rsidRPr="00411DBC" w:rsidRDefault="0027109D" w:rsidP="0027109D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14DA2D6F" w14:textId="77777777" w:rsidR="0027109D" w:rsidRPr="00411DBC" w:rsidRDefault="0027109D" w:rsidP="002129E3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CF3B88" w14:textId="77777777" w:rsidR="0027109D" w:rsidRPr="00411DBC" w:rsidRDefault="0027109D" w:rsidP="0027109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Theme="majorBidi" w:eastAsia="Arial Unicode MS" w:hAnsiTheme="majorBidi" w:hint="cs"/>
                <w:b/>
                <w:snapToGrid w:val="0"/>
                <w:sz w:val="28"/>
                <w:szCs w:val="28"/>
                <w:cs/>
                <w:lang w:eastAsia="th-TH"/>
              </w:rPr>
              <w:t>งบการเงินเฉพาะกิจการ</w:t>
            </w:r>
          </w:p>
        </w:tc>
      </w:tr>
      <w:tr w:rsidR="003A3DD8" w:rsidRPr="00411DBC" w14:paraId="6F1F41DB" w14:textId="77777777" w:rsidTr="00335D46">
        <w:trPr>
          <w:trHeight w:val="367"/>
        </w:trPr>
        <w:tc>
          <w:tcPr>
            <w:tcW w:w="271" w:type="dxa"/>
            <w:vAlign w:val="center"/>
          </w:tcPr>
          <w:p w14:paraId="7F6BE45F" w14:textId="77777777" w:rsidR="003A3DD8" w:rsidRPr="00411DBC" w:rsidRDefault="003A3DD8" w:rsidP="003A3D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420" w:type="dxa"/>
            <w:vAlign w:val="center"/>
          </w:tcPr>
          <w:p w14:paraId="6924FA3C" w14:textId="77777777" w:rsidR="003A3DD8" w:rsidRPr="00411DBC" w:rsidRDefault="003A3DD8" w:rsidP="003A3D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eastAsia="Arial Unicode MS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226" w:type="dxa"/>
            <w:vAlign w:val="center"/>
          </w:tcPr>
          <w:p w14:paraId="4AA0B506" w14:textId="77777777" w:rsidR="003A3DD8" w:rsidRPr="00411DBC" w:rsidRDefault="003A3DD8" w:rsidP="003A3D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023226" w14:textId="4856B493" w:rsidR="003A3DD8" w:rsidRPr="00411DBC" w:rsidRDefault="003A3DD8" w:rsidP="003A3DD8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 xml:space="preserve">ณ วันที่ </w:t>
            </w:r>
            <w:r w:rsidRPr="00411DBC">
              <w:rPr>
                <w:rFonts w:ascii="Angsana New" w:hAnsi="Angsana New"/>
                <w:sz w:val="28"/>
                <w:szCs w:val="28"/>
              </w:rPr>
              <w:t>30</w:t>
            </w:r>
            <w:r w:rsidRPr="00411DBC">
              <w:rPr>
                <w:rFonts w:ascii="Angsana New" w:hAnsi="Angsana New"/>
                <w:sz w:val="28"/>
                <w:szCs w:val="28"/>
              </w:rPr>
              <w:br/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 xml:space="preserve">มิถุนายน </w:t>
            </w:r>
            <w:r w:rsidRPr="00411DBC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14:paraId="6BAC41CA" w14:textId="77777777" w:rsidR="003A3DD8" w:rsidRPr="00411DBC" w:rsidRDefault="003A3DD8" w:rsidP="003A3DD8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B65376" w14:textId="3DF43AA5" w:rsidR="003A3DD8" w:rsidRPr="00411DBC" w:rsidRDefault="003A3DD8" w:rsidP="003A3DD8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 xml:space="preserve">ณ วันที่ </w:t>
            </w:r>
            <w:r w:rsidRPr="00411DBC">
              <w:rPr>
                <w:rFonts w:ascii="Angsana New" w:hAnsi="Angsana New"/>
                <w:sz w:val="28"/>
                <w:szCs w:val="28"/>
              </w:rPr>
              <w:t>31</w:t>
            </w:r>
            <w:r w:rsidRPr="00411DBC">
              <w:rPr>
                <w:rFonts w:ascii="Angsana New" w:hAnsi="Angsana New"/>
                <w:sz w:val="28"/>
                <w:szCs w:val="28"/>
              </w:rPr>
              <w:br/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ธันวาคม</w:t>
            </w:r>
            <w:r w:rsidRPr="00411DBC">
              <w:rPr>
                <w:rFonts w:ascii="Angsana New" w:hAnsi="Angsana New"/>
                <w:sz w:val="28"/>
                <w:szCs w:val="28"/>
              </w:rPr>
              <w:t>2565</w:t>
            </w:r>
          </w:p>
        </w:tc>
        <w:tc>
          <w:tcPr>
            <w:tcW w:w="284" w:type="dxa"/>
          </w:tcPr>
          <w:p w14:paraId="56C3AB74" w14:textId="77777777" w:rsidR="003A3DD8" w:rsidRPr="00411DBC" w:rsidRDefault="003A3DD8" w:rsidP="003A3DD8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4D903B" w14:textId="2057BD7E" w:rsidR="003A3DD8" w:rsidRPr="00411DBC" w:rsidRDefault="003A3DD8" w:rsidP="003A3D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 xml:space="preserve">ณ วันที่ </w:t>
            </w:r>
            <w:r w:rsidRPr="00411DBC">
              <w:rPr>
                <w:rFonts w:ascii="Angsana New" w:hAnsi="Angsana New"/>
                <w:sz w:val="28"/>
                <w:szCs w:val="28"/>
              </w:rPr>
              <w:t>30</w:t>
            </w:r>
            <w:r w:rsidRPr="00411DBC">
              <w:rPr>
                <w:rFonts w:ascii="Angsana New" w:hAnsi="Angsana New"/>
                <w:sz w:val="28"/>
                <w:szCs w:val="28"/>
              </w:rPr>
              <w:br/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 xml:space="preserve">มิถุนายน </w:t>
            </w:r>
            <w:r w:rsidRPr="00411DBC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226" w:type="dxa"/>
            <w:vAlign w:val="center"/>
          </w:tcPr>
          <w:p w14:paraId="44A2F43C" w14:textId="77777777" w:rsidR="003A3DD8" w:rsidRPr="00411DBC" w:rsidRDefault="003A3DD8" w:rsidP="003A3D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80829B" w14:textId="552DE281" w:rsidR="003A3DD8" w:rsidRPr="00411DBC" w:rsidRDefault="003A3DD8" w:rsidP="003A3D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 xml:space="preserve">ณ วันที่ </w:t>
            </w:r>
            <w:r w:rsidRPr="00411DBC">
              <w:rPr>
                <w:rFonts w:ascii="Angsana New" w:hAnsi="Angsana New"/>
                <w:sz w:val="28"/>
                <w:szCs w:val="28"/>
              </w:rPr>
              <w:t>31</w:t>
            </w:r>
            <w:r w:rsidRPr="00411DBC">
              <w:rPr>
                <w:rFonts w:ascii="Angsana New" w:hAnsi="Angsana New"/>
                <w:sz w:val="28"/>
                <w:szCs w:val="28"/>
              </w:rPr>
              <w:br/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ธันวาคม</w:t>
            </w:r>
            <w:r w:rsidRPr="00411DBC">
              <w:rPr>
                <w:rFonts w:ascii="Angsana New" w:hAnsi="Angsana New"/>
                <w:sz w:val="28"/>
                <w:szCs w:val="28"/>
              </w:rPr>
              <w:t>2565</w:t>
            </w:r>
          </w:p>
        </w:tc>
      </w:tr>
      <w:tr w:rsidR="0027109D" w:rsidRPr="00411DBC" w14:paraId="5E3BFC9C" w14:textId="77777777" w:rsidTr="00335D46">
        <w:trPr>
          <w:trHeight w:val="367"/>
        </w:trPr>
        <w:tc>
          <w:tcPr>
            <w:tcW w:w="271" w:type="dxa"/>
            <w:vAlign w:val="center"/>
          </w:tcPr>
          <w:p w14:paraId="2736B918" w14:textId="77777777" w:rsidR="0027109D" w:rsidRPr="00411DBC" w:rsidRDefault="0027109D" w:rsidP="00C75F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420" w:type="dxa"/>
          </w:tcPr>
          <w:p w14:paraId="7967828A" w14:textId="5CC680B1" w:rsidR="0027109D" w:rsidRPr="00411DBC" w:rsidRDefault="0027109D" w:rsidP="00C75F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eastAsia="Arial Unicode MS" w:hAnsiTheme="majorBidi" w:cstheme="majorBidi"/>
                <w:sz w:val="28"/>
                <w:szCs w:val="28"/>
                <w:cs/>
              </w:rPr>
            </w:pPr>
            <w:r w:rsidRPr="00411DBC">
              <w:rPr>
                <w:rFonts w:ascii="Angsana New" w:eastAsia="Arial Unicode MS" w:hAnsi="Angsana New"/>
                <w:b/>
                <w:bCs/>
                <w:sz w:val="28"/>
                <w:szCs w:val="28"/>
                <w:u w:val="single"/>
                <w:cs/>
                <w:lang w:val="en-GB"/>
              </w:rPr>
              <w:t>ค่าเสื่อมราคาสำหรับสินทรัพย์สิทธิการใช้</w:t>
            </w:r>
          </w:p>
        </w:tc>
        <w:tc>
          <w:tcPr>
            <w:tcW w:w="226" w:type="dxa"/>
            <w:vAlign w:val="center"/>
          </w:tcPr>
          <w:p w14:paraId="1307EA83" w14:textId="77777777" w:rsidR="0027109D" w:rsidRPr="00411DBC" w:rsidRDefault="0027109D" w:rsidP="00C75F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75" w:type="dxa"/>
            <w:tcBorders>
              <w:top w:val="single" w:sz="4" w:space="0" w:color="auto"/>
            </w:tcBorders>
          </w:tcPr>
          <w:p w14:paraId="4EDF6FD9" w14:textId="77777777" w:rsidR="0027109D" w:rsidRPr="00411DBC" w:rsidRDefault="0027109D" w:rsidP="00C75FA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3" w:type="dxa"/>
          </w:tcPr>
          <w:p w14:paraId="1AB46D7C" w14:textId="77777777" w:rsidR="0027109D" w:rsidRPr="00411DBC" w:rsidRDefault="0027109D" w:rsidP="00C75FA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76" w:type="dxa"/>
          </w:tcPr>
          <w:p w14:paraId="4403E7CE" w14:textId="77777777" w:rsidR="0027109D" w:rsidRPr="00411DBC" w:rsidRDefault="0027109D" w:rsidP="00C75FA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4" w:type="dxa"/>
          </w:tcPr>
          <w:p w14:paraId="1AAAEE0D" w14:textId="77777777" w:rsidR="0027109D" w:rsidRPr="00411DBC" w:rsidRDefault="0027109D" w:rsidP="00C75FA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27" w:type="dxa"/>
            <w:vAlign w:val="center"/>
          </w:tcPr>
          <w:p w14:paraId="31BC592A" w14:textId="2B955357" w:rsidR="0027109D" w:rsidRPr="00411DBC" w:rsidRDefault="0027109D" w:rsidP="00C75F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26" w:type="dxa"/>
            <w:vAlign w:val="center"/>
          </w:tcPr>
          <w:p w14:paraId="21B5753B" w14:textId="77777777" w:rsidR="0027109D" w:rsidRPr="00411DBC" w:rsidRDefault="0027109D" w:rsidP="00C75F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82" w:type="dxa"/>
            <w:vAlign w:val="center"/>
          </w:tcPr>
          <w:p w14:paraId="495F0B29" w14:textId="77777777" w:rsidR="0027109D" w:rsidRPr="00411DBC" w:rsidRDefault="0027109D" w:rsidP="00C75F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776894" w:rsidRPr="00411DBC" w14:paraId="6FB18725" w14:textId="77777777" w:rsidTr="00812857">
        <w:trPr>
          <w:trHeight w:val="367"/>
        </w:trPr>
        <w:tc>
          <w:tcPr>
            <w:tcW w:w="271" w:type="dxa"/>
            <w:vAlign w:val="center"/>
          </w:tcPr>
          <w:p w14:paraId="5A8743C9" w14:textId="77777777" w:rsidR="00776894" w:rsidRPr="00411DBC" w:rsidRDefault="00776894" w:rsidP="007768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420" w:type="dxa"/>
            <w:vAlign w:val="center"/>
          </w:tcPr>
          <w:p w14:paraId="1240691D" w14:textId="77777777" w:rsidR="00776894" w:rsidRPr="00411DBC" w:rsidRDefault="00776894" w:rsidP="007768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Theme="majorBidi" w:eastAsia="Arial Unicode MS" w:hAnsiTheme="majorBidi" w:cstheme="majorBidi"/>
                <w:sz w:val="28"/>
                <w:szCs w:val="28"/>
                <w:cs/>
              </w:rPr>
              <w:t>อาคารและส่วนปรับปรุงอาคาร</w:t>
            </w:r>
          </w:p>
        </w:tc>
        <w:tc>
          <w:tcPr>
            <w:tcW w:w="226" w:type="dxa"/>
            <w:vAlign w:val="center"/>
          </w:tcPr>
          <w:p w14:paraId="4C0D3103" w14:textId="77777777" w:rsidR="00776894" w:rsidRPr="00411DBC" w:rsidRDefault="00776894" w:rsidP="007768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75" w:type="dxa"/>
            <w:vAlign w:val="center"/>
          </w:tcPr>
          <w:p w14:paraId="6816DAC0" w14:textId="70CD23B4" w:rsidR="00776894" w:rsidRPr="00312CD8" w:rsidRDefault="00776894" w:rsidP="00776894">
            <w:pPr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  <w:r w:rsidRPr="00F43560">
              <w:rPr>
                <w:rFonts w:ascii="Angsana New" w:hAnsi="Angsana New"/>
                <w:sz w:val="28"/>
                <w:szCs w:val="28"/>
                <w:highlight w:val="yellow"/>
                <w:cs/>
              </w:rPr>
              <w:t>653</w:t>
            </w:r>
          </w:p>
        </w:tc>
        <w:tc>
          <w:tcPr>
            <w:tcW w:w="283" w:type="dxa"/>
          </w:tcPr>
          <w:p w14:paraId="1A61B711" w14:textId="77777777" w:rsidR="00776894" w:rsidRPr="00411DBC" w:rsidRDefault="00776894" w:rsidP="0077689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18B1D87F" w14:textId="63E0B263" w:rsidR="00776894" w:rsidRPr="00312CD8" w:rsidRDefault="00776894" w:rsidP="00776894">
            <w:pPr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  <w:r w:rsidRPr="00F43560">
              <w:rPr>
                <w:rFonts w:ascii="Angsana New" w:hAnsi="Angsana New"/>
                <w:sz w:val="28"/>
                <w:szCs w:val="28"/>
                <w:highlight w:val="yellow"/>
              </w:rPr>
              <w:t>324</w:t>
            </w:r>
          </w:p>
        </w:tc>
        <w:tc>
          <w:tcPr>
            <w:tcW w:w="284" w:type="dxa"/>
          </w:tcPr>
          <w:p w14:paraId="4FA525D2" w14:textId="77777777" w:rsidR="00776894" w:rsidRPr="00411DBC" w:rsidRDefault="00776894" w:rsidP="0077689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27" w:type="dxa"/>
            <w:vAlign w:val="center"/>
          </w:tcPr>
          <w:p w14:paraId="311E11C3" w14:textId="061FBD5E" w:rsidR="00776894" w:rsidRPr="00312CD8" w:rsidRDefault="00776894" w:rsidP="007768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  <w:r w:rsidRPr="00F43560">
              <w:rPr>
                <w:rFonts w:ascii="Angsana New" w:hAnsi="Angsana New"/>
                <w:sz w:val="28"/>
                <w:szCs w:val="28"/>
                <w:highlight w:val="yellow"/>
              </w:rPr>
              <w:t>485</w:t>
            </w:r>
          </w:p>
        </w:tc>
        <w:tc>
          <w:tcPr>
            <w:tcW w:w="226" w:type="dxa"/>
            <w:vAlign w:val="center"/>
          </w:tcPr>
          <w:p w14:paraId="699C3F3A" w14:textId="77777777" w:rsidR="00776894" w:rsidRPr="00411DBC" w:rsidRDefault="00776894" w:rsidP="007768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82" w:type="dxa"/>
            <w:vAlign w:val="center"/>
          </w:tcPr>
          <w:p w14:paraId="2A3288A9" w14:textId="2AA6F9FD" w:rsidR="00776894" w:rsidRPr="00312CD8" w:rsidRDefault="00776894" w:rsidP="007768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  <w:r w:rsidRPr="00F43560">
              <w:rPr>
                <w:rFonts w:ascii="Angsana New" w:hAnsi="Angsana New"/>
                <w:sz w:val="28"/>
                <w:szCs w:val="28"/>
                <w:highlight w:val="yellow"/>
              </w:rPr>
              <w:t>1,033</w:t>
            </w:r>
          </w:p>
        </w:tc>
      </w:tr>
      <w:tr w:rsidR="00776894" w:rsidRPr="00411DBC" w14:paraId="7BD87798" w14:textId="77777777" w:rsidTr="00812857">
        <w:trPr>
          <w:trHeight w:val="367"/>
        </w:trPr>
        <w:tc>
          <w:tcPr>
            <w:tcW w:w="271" w:type="dxa"/>
            <w:vAlign w:val="center"/>
          </w:tcPr>
          <w:p w14:paraId="089A88C9" w14:textId="77777777" w:rsidR="00776894" w:rsidRPr="00411DBC" w:rsidRDefault="00776894" w:rsidP="007768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420" w:type="dxa"/>
            <w:vAlign w:val="center"/>
          </w:tcPr>
          <w:p w14:paraId="2B7E41B1" w14:textId="77777777" w:rsidR="00776894" w:rsidRPr="00411DBC" w:rsidRDefault="00776894" w:rsidP="007768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Theme="majorBidi" w:eastAsia="Arial Unicode MS" w:hAnsiTheme="majorBidi" w:cstheme="majorBidi"/>
                <w:sz w:val="28"/>
                <w:szCs w:val="28"/>
                <w:cs/>
              </w:rPr>
              <w:t>ยานพาหนะ</w:t>
            </w:r>
          </w:p>
        </w:tc>
        <w:tc>
          <w:tcPr>
            <w:tcW w:w="226" w:type="dxa"/>
            <w:vAlign w:val="center"/>
          </w:tcPr>
          <w:p w14:paraId="25AADF65" w14:textId="77777777" w:rsidR="00776894" w:rsidRPr="00411DBC" w:rsidRDefault="00776894" w:rsidP="007768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75" w:type="dxa"/>
            <w:tcBorders>
              <w:bottom w:val="single" w:sz="4" w:space="0" w:color="auto"/>
            </w:tcBorders>
            <w:vAlign w:val="center"/>
          </w:tcPr>
          <w:p w14:paraId="6B17A1F7" w14:textId="05DD47B2" w:rsidR="00776894" w:rsidRPr="00312CD8" w:rsidRDefault="00776894" w:rsidP="00776894">
            <w:pPr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  <w:r w:rsidRPr="00F43560">
              <w:rPr>
                <w:rFonts w:ascii="Angsana New" w:hAnsi="Angsana New"/>
                <w:sz w:val="28"/>
                <w:szCs w:val="28"/>
                <w:highlight w:val="yellow"/>
              </w:rPr>
              <w:t>7,323</w:t>
            </w:r>
          </w:p>
        </w:tc>
        <w:tc>
          <w:tcPr>
            <w:tcW w:w="283" w:type="dxa"/>
          </w:tcPr>
          <w:p w14:paraId="1B5E167C" w14:textId="77777777" w:rsidR="00776894" w:rsidRPr="00411DBC" w:rsidRDefault="00776894" w:rsidP="0077689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062B6152" w14:textId="2F9F27C4" w:rsidR="00776894" w:rsidRPr="00312CD8" w:rsidRDefault="00776894" w:rsidP="00776894">
            <w:pPr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  <w:r w:rsidRPr="00F43560">
              <w:rPr>
                <w:rFonts w:ascii="Angsana New" w:hAnsi="Angsana New"/>
                <w:sz w:val="28"/>
                <w:szCs w:val="28"/>
                <w:highlight w:val="yellow"/>
              </w:rPr>
              <w:t>2,389</w:t>
            </w:r>
          </w:p>
        </w:tc>
        <w:tc>
          <w:tcPr>
            <w:tcW w:w="284" w:type="dxa"/>
          </w:tcPr>
          <w:p w14:paraId="1E4CDAEC" w14:textId="77777777" w:rsidR="00776894" w:rsidRPr="00411DBC" w:rsidRDefault="00776894" w:rsidP="0077689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27" w:type="dxa"/>
            <w:vAlign w:val="center"/>
          </w:tcPr>
          <w:p w14:paraId="2748F318" w14:textId="2C8688AE" w:rsidR="00776894" w:rsidRPr="00312CD8" w:rsidRDefault="00776894" w:rsidP="007768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  <w:r w:rsidRPr="00F43560">
              <w:rPr>
                <w:rFonts w:ascii="Angsana New" w:hAnsi="Angsana New"/>
                <w:sz w:val="28"/>
                <w:szCs w:val="28"/>
                <w:highlight w:val="yellow"/>
              </w:rPr>
              <w:t>7,246</w:t>
            </w:r>
          </w:p>
        </w:tc>
        <w:tc>
          <w:tcPr>
            <w:tcW w:w="226" w:type="dxa"/>
            <w:vAlign w:val="center"/>
          </w:tcPr>
          <w:p w14:paraId="34A2AB8C" w14:textId="77777777" w:rsidR="00776894" w:rsidRPr="00411DBC" w:rsidRDefault="00776894" w:rsidP="007768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82" w:type="dxa"/>
            <w:vAlign w:val="center"/>
          </w:tcPr>
          <w:p w14:paraId="5F9BECCE" w14:textId="0EAED89B" w:rsidR="00776894" w:rsidRPr="00312CD8" w:rsidRDefault="00776894" w:rsidP="007768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  <w:r w:rsidRPr="00F43560">
              <w:rPr>
                <w:rFonts w:ascii="Angsana New" w:hAnsi="Angsana New"/>
                <w:sz w:val="28"/>
                <w:szCs w:val="28"/>
                <w:highlight w:val="yellow"/>
              </w:rPr>
              <w:t>4,260</w:t>
            </w:r>
          </w:p>
        </w:tc>
      </w:tr>
      <w:tr w:rsidR="00776894" w:rsidRPr="00411DBC" w14:paraId="11FCBD82" w14:textId="77777777" w:rsidTr="00812857">
        <w:trPr>
          <w:trHeight w:val="367"/>
        </w:trPr>
        <w:tc>
          <w:tcPr>
            <w:tcW w:w="271" w:type="dxa"/>
            <w:vAlign w:val="center"/>
          </w:tcPr>
          <w:p w14:paraId="3A70FD7A" w14:textId="77777777" w:rsidR="00776894" w:rsidRPr="00411DBC" w:rsidRDefault="00776894" w:rsidP="007768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420" w:type="dxa"/>
            <w:vAlign w:val="center"/>
          </w:tcPr>
          <w:p w14:paraId="1BB90385" w14:textId="77777777" w:rsidR="00776894" w:rsidRPr="00411DBC" w:rsidRDefault="00776894" w:rsidP="007768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cs/>
                <w:lang w:eastAsia="th-TH"/>
              </w:rPr>
              <w:t>รวมสินทรัพย์สิทธิการใช้</w:t>
            </w:r>
          </w:p>
        </w:tc>
        <w:tc>
          <w:tcPr>
            <w:tcW w:w="226" w:type="dxa"/>
            <w:vAlign w:val="center"/>
          </w:tcPr>
          <w:p w14:paraId="23C8C2C2" w14:textId="77777777" w:rsidR="00776894" w:rsidRPr="00411DBC" w:rsidRDefault="00776894" w:rsidP="007768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75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0E636C25" w14:textId="40B1024B" w:rsidR="00776894" w:rsidRPr="00312CD8" w:rsidRDefault="00776894" w:rsidP="00776894">
            <w:pPr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  <w:r w:rsidRPr="00F43560">
              <w:rPr>
                <w:rFonts w:ascii="Angsana New" w:hAnsi="Angsana New"/>
                <w:sz w:val="28"/>
                <w:szCs w:val="28"/>
                <w:highlight w:val="yellow"/>
              </w:rPr>
              <w:t>7,976</w:t>
            </w:r>
          </w:p>
        </w:tc>
        <w:tc>
          <w:tcPr>
            <w:tcW w:w="283" w:type="dxa"/>
          </w:tcPr>
          <w:p w14:paraId="76C9FA2B" w14:textId="77777777" w:rsidR="00776894" w:rsidRPr="00411DBC" w:rsidRDefault="00776894" w:rsidP="0077689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64EF652F" w14:textId="3679FB43" w:rsidR="00776894" w:rsidRPr="00312CD8" w:rsidRDefault="00776894" w:rsidP="00776894">
            <w:pPr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  <w:r w:rsidRPr="00F43560">
              <w:rPr>
                <w:rFonts w:ascii="Angsana New" w:hAnsi="Angsana New"/>
                <w:sz w:val="28"/>
                <w:szCs w:val="28"/>
                <w:highlight w:val="yellow"/>
              </w:rPr>
              <w:t>2,713</w:t>
            </w:r>
          </w:p>
        </w:tc>
        <w:tc>
          <w:tcPr>
            <w:tcW w:w="284" w:type="dxa"/>
          </w:tcPr>
          <w:p w14:paraId="4C8532D7" w14:textId="77777777" w:rsidR="00776894" w:rsidRPr="00411DBC" w:rsidRDefault="00776894" w:rsidP="0077689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27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67E46437" w14:textId="7D86BB1E" w:rsidR="00776894" w:rsidRPr="00312CD8" w:rsidRDefault="00776894" w:rsidP="007768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  <w:r w:rsidRPr="00F43560">
              <w:rPr>
                <w:rFonts w:ascii="Angsana New" w:hAnsi="Angsana New"/>
                <w:sz w:val="28"/>
                <w:szCs w:val="28"/>
                <w:highlight w:val="yellow"/>
              </w:rPr>
              <w:t>7,731</w:t>
            </w:r>
          </w:p>
        </w:tc>
        <w:tc>
          <w:tcPr>
            <w:tcW w:w="226" w:type="dxa"/>
            <w:vAlign w:val="center"/>
          </w:tcPr>
          <w:p w14:paraId="3FE586B8" w14:textId="77777777" w:rsidR="00776894" w:rsidRPr="00411DBC" w:rsidRDefault="00776894" w:rsidP="007768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82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636E1A88" w14:textId="14AF18F5" w:rsidR="00776894" w:rsidRPr="00312CD8" w:rsidRDefault="00776894" w:rsidP="007768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  <w:r w:rsidRPr="00F43560">
              <w:rPr>
                <w:rFonts w:ascii="Angsana New" w:hAnsi="Angsana New"/>
                <w:sz w:val="28"/>
                <w:szCs w:val="28"/>
                <w:highlight w:val="yellow"/>
              </w:rPr>
              <w:t>5,293</w:t>
            </w:r>
          </w:p>
        </w:tc>
      </w:tr>
      <w:bookmarkEnd w:id="30"/>
    </w:tbl>
    <w:p w14:paraId="18A8B111" w14:textId="1A9D8BC1" w:rsidR="00C75FA3" w:rsidRPr="00411DBC" w:rsidRDefault="00C75FA3" w:rsidP="002946D1">
      <w:pPr>
        <w:pStyle w:val="ListParagraph"/>
        <w:spacing w:before="120"/>
        <w:ind w:left="426"/>
        <w:jc w:val="thaiDistribute"/>
        <w:rPr>
          <w:rFonts w:ascii="Angsana New" w:hAnsi="Angsana New"/>
          <w:sz w:val="28"/>
          <w:szCs w:val="28"/>
        </w:rPr>
      </w:pPr>
    </w:p>
    <w:p w14:paraId="290735E5" w14:textId="7F613B9B" w:rsidR="00C75FA3" w:rsidRPr="00411DBC" w:rsidRDefault="00C75FA3" w:rsidP="002946D1">
      <w:pPr>
        <w:pStyle w:val="ListParagraph"/>
        <w:spacing w:before="120"/>
        <w:ind w:left="426"/>
        <w:jc w:val="thaiDistribute"/>
        <w:rPr>
          <w:rFonts w:ascii="Angsana New" w:hAnsi="Angsana New"/>
          <w:sz w:val="28"/>
          <w:szCs w:val="28"/>
        </w:rPr>
      </w:pPr>
    </w:p>
    <w:p w14:paraId="5038ACBB" w14:textId="710E2FA8" w:rsidR="00C75FA3" w:rsidRPr="00411DBC" w:rsidRDefault="00C75FA3" w:rsidP="002946D1">
      <w:pPr>
        <w:pStyle w:val="ListParagraph"/>
        <w:spacing w:before="120"/>
        <w:ind w:left="426"/>
        <w:jc w:val="thaiDistribute"/>
        <w:rPr>
          <w:rFonts w:ascii="Angsana New" w:hAnsi="Angsana New"/>
          <w:sz w:val="28"/>
          <w:szCs w:val="28"/>
        </w:rPr>
      </w:pPr>
    </w:p>
    <w:p w14:paraId="484734EB" w14:textId="77777777" w:rsidR="00C75FA3" w:rsidRPr="00411DBC" w:rsidRDefault="00C75FA3" w:rsidP="002946D1">
      <w:pPr>
        <w:pStyle w:val="ListParagraph"/>
        <w:spacing w:before="120"/>
        <w:ind w:left="426"/>
        <w:jc w:val="thaiDistribute"/>
        <w:rPr>
          <w:rFonts w:ascii="Angsana New" w:hAnsi="Angsana New"/>
          <w:sz w:val="28"/>
          <w:szCs w:val="28"/>
        </w:rPr>
      </w:pPr>
    </w:p>
    <w:p w14:paraId="2E1014E3" w14:textId="7540A501" w:rsidR="00E74F60" w:rsidRPr="00411DBC" w:rsidRDefault="00E74F60" w:rsidP="0004313F">
      <w:pPr>
        <w:pStyle w:val="ListParagraph"/>
        <w:ind w:left="426"/>
        <w:rPr>
          <w:rFonts w:ascii="Angsana New" w:hAnsi="Angsana New"/>
          <w:b/>
          <w:bCs/>
          <w:sz w:val="28"/>
          <w:szCs w:val="28"/>
        </w:rPr>
      </w:pPr>
    </w:p>
    <w:p w14:paraId="6C4EA6DD" w14:textId="77777777" w:rsidR="007C4134" w:rsidRPr="00411DBC" w:rsidRDefault="007C4134" w:rsidP="007C4134">
      <w:pPr>
        <w:pStyle w:val="ListParagraph"/>
        <w:tabs>
          <w:tab w:val="left" w:pos="720"/>
        </w:tabs>
        <w:spacing w:after="120"/>
        <w:ind w:left="425"/>
        <w:rPr>
          <w:rFonts w:ascii="Angsana New" w:hAnsi="Angsana New"/>
          <w:b/>
          <w:bCs/>
          <w:sz w:val="28"/>
          <w:szCs w:val="28"/>
          <w:u w:val="single"/>
        </w:rPr>
      </w:pPr>
    </w:p>
    <w:p w14:paraId="459D6070" w14:textId="2BDC1CF8" w:rsidR="007C4134" w:rsidRPr="00411DBC" w:rsidRDefault="007C4134" w:rsidP="007C4134">
      <w:pPr>
        <w:pStyle w:val="ListParagraph"/>
        <w:tabs>
          <w:tab w:val="left" w:pos="720"/>
        </w:tabs>
        <w:spacing w:after="120"/>
        <w:ind w:left="425"/>
        <w:rPr>
          <w:rFonts w:ascii="Angsana New" w:hAnsi="Angsana New"/>
          <w:b/>
          <w:bCs/>
          <w:sz w:val="28"/>
          <w:szCs w:val="28"/>
          <w:u w:val="single"/>
        </w:rPr>
      </w:pPr>
    </w:p>
    <w:p w14:paraId="36501196" w14:textId="701A2999" w:rsidR="00A00DD1" w:rsidRPr="00411DBC" w:rsidRDefault="00A00DD1" w:rsidP="007C4134">
      <w:pPr>
        <w:pStyle w:val="ListParagraph"/>
        <w:tabs>
          <w:tab w:val="left" w:pos="720"/>
        </w:tabs>
        <w:spacing w:after="120"/>
        <w:ind w:left="425"/>
        <w:rPr>
          <w:rFonts w:ascii="Angsana New" w:hAnsi="Angsana New"/>
          <w:b/>
          <w:bCs/>
          <w:sz w:val="28"/>
          <w:szCs w:val="28"/>
          <w:u w:val="single"/>
        </w:rPr>
      </w:pPr>
    </w:p>
    <w:p w14:paraId="36BABD0E" w14:textId="34F3A046" w:rsidR="00B76D4F" w:rsidRPr="00411DBC" w:rsidRDefault="00B76D4F" w:rsidP="007C4134">
      <w:pPr>
        <w:pStyle w:val="ListParagraph"/>
        <w:tabs>
          <w:tab w:val="left" w:pos="720"/>
        </w:tabs>
        <w:spacing w:after="120"/>
        <w:ind w:left="425"/>
        <w:rPr>
          <w:rFonts w:ascii="Angsana New" w:hAnsi="Angsana New"/>
          <w:b/>
          <w:bCs/>
          <w:sz w:val="28"/>
          <w:szCs w:val="28"/>
          <w:u w:val="single"/>
        </w:rPr>
      </w:pPr>
    </w:p>
    <w:p w14:paraId="01585D46" w14:textId="77777777" w:rsidR="00B76D4F" w:rsidRPr="00411DBC" w:rsidRDefault="00B76D4F" w:rsidP="007C4134">
      <w:pPr>
        <w:pStyle w:val="ListParagraph"/>
        <w:tabs>
          <w:tab w:val="left" w:pos="720"/>
        </w:tabs>
        <w:spacing w:after="120"/>
        <w:ind w:left="425"/>
        <w:rPr>
          <w:rFonts w:ascii="Angsana New" w:hAnsi="Angsana New"/>
          <w:b/>
          <w:bCs/>
          <w:sz w:val="28"/>
          <w:szCs w:val="28"/>
          <w:u w:val="single"/>
        </w:rPr>
      </w:pPr>
    </w:p>
    <w:p w14:paraId="6ABE64CB" w14:textId="77777777" w:rsidR="000933C5" w:rsidRPr="00411DBC" w:rsidRDefault="000933C5" w:rsidP="007C4134">
      <w:pPr>
        <w:pStyle w:val="ListParagraph"/>
        <w:tabs>
          <w:tab w:val="left" w:pos="720"/>
        </w:tabs>
        <w:spacing w:after="120"/>
        <w:ind w:left="425"/>
        <w:rPr>
          <w:rFonts w:ascii="Angsana New" w:hAnsi="Angsana New"/>
          <w:b/>
          <w:bCs/>
          <w:sz w:val="28"/>
          <w:szCs w:val="28"/>
          <w:u w:val="single"/>
          <w:cs/>
        </w:rPr>
        <w:sectPr w:rsidR="000933C5" w:rsidRPr="00411DBC" w:rsidSect="0067717C">
          <w:headerReference w:type="default" r:id="rId17"/>
          <w:pgSz w:w="11907" w:h="16840" w:code="9"/>
          <w:pgMar w:top="851" w:right="1077" w:bottom="851" w:left="1800" w:header="851" w:footer="567" w:gutter="0"/>
          <w:pgNumType w:fmt="numberInDash"/>
          <w:cols w:space="708"/>
          <w:docGrid w:linePitch="360"/>
        </w:sectPr>
      </w:pPr>
    </w:p>
    <w:p w14:paraId="2A85B739" w14:textId="2D12D41A" w:rsidR="000933C5" w:rsidRPr="00411DBC" w:rsidRDefault="000933C5" w:rsidP="000933C5">
      <w:pPr>
        <w:pStyle w:val="ListParagraph"/>
        <w:numPr>
          <w:ilvl w:val="0"/>
          <w:numId w:val="18"/>
        </w:numPr>
        <w:tabs>
          <w:tab w:val="left" w:pos="720"/>
        </w:tabs>
        <w:spacing w:after="120"/>
        <w:rPr>
          <w:rFonts w:ascii="Angsana New" w:hAnsi="Angsana New"/>
          <w:b/>
          <w:bCs/>
          <w:sz w:val="28"/>
          <w:szCs w:val="28"/>
          <w:u w:val="single"/>
        </w:rPr>
      </w:pPr>
      <w:r w:rsidRPr="00411DBC">
        <w:rPr>
          <w:rFonts w:ascii="Angsana New" w:hAnsi="Angsana New" w:hint="cs"/>
          <w:b/>
          <w:bCs/>
          <w:sz w:val="28"/>
          <w:szCs w:val="28"/>
          <w:cs/>
        </w:rPr>
        <w:t xml:space="preserve">สินทรัพย์ไม่มีตัวตนอื่น </w:t>
      </w:r>
      <w:r w:rsidRPr="00411DBC">
        <w:rPr>
          <w:rFonts w:ascii="Angsana New" w:hAnsi="Angsana New"/>
          <w:b/>
          <w:bCs/>
          <w:sz w:val="28"/>
          <w:szCs w:val="28"/>
          <w:cs/>
        </w:rPr>
        <w:t>–</w:t>
      </w:r>
      <w:r w:rsidRPr="00411DBC">
        <w:rPr>
          <w:rFonts w:ascii="Angsana New" w:hAnsi="Angsana New" w:hint="cs"/>
          <w:b/>
          <w:bCs/>
          <w:sz w:val="28"/>
          <w:szCs w:val="28"/>
          <w:cs/>
        </w:rPr>
        <w:t xml:space="preserve"> สุทธิ</w:t>
      </w:r>
    </w:p>
    <w:tbl>
      <w:tblPr>
        <w:tblStyle w:val="TableGrid"/>
        <w:tblpPr w:leftFromText="180" w:rightFromText="180" w:vertAnchor="page" w:horzAnchor="margin" w:tblpY="1879"/>
        <w:tblW w:w="155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5"/>
        <w:gridCol w:w="1519"/>
        <w:gridCol w:w="282"/>
        <w:gridCol w:w="1239"/>
        <w:gridCol w:w="290"/>
        <w:gridCol w:w="1211"/>
        <w:gridCol w:w="290"/>
        <w:gridCol w:w="1674"/>
        <w:gridCol w:w="299"/>
        <w:gridCol w:w="1802"/>
        <w:gridCol w:w="42"/>
        <w:gridCol w:w="257"/>
        <w:gridCol w:w="27"/>
        <w:gridCol w:w="2069"/>
        <w:gridCol w:w="57"/>
      </w:tblGrid>
      <w:tr w:rsidR="00C701BF" w:rsidRPr="00411DBC" w14:paraId="4991051D" w14:textId="77777777" w:rsidTr="0095416B">
        <w:trPr>
          <w:gridAfter w:val="1"/>
          <w:wAfter w:w="57" w:type="dxa"/>
          <w:trHeight w:val="407"/>
        </w:trPr>
        <w:tc>
          <w:tcPr>
            <w:tcW w:w="4535" w:type="dxa"/>
          </w:tcPr>
          <w:p w14:paraId="1BDCEDD7" w14:textId="77777777" w:rsidR="00C701BF" w:rsidRPr="00411DBC" w:rsidRDefault="00C701BF" w:rsidP="0095416B">
            <w:pPr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519" w:type="dxa"/>
            <w:tcBorders>
              <w:bottom w:val="single" w:sz="4" w:space="0" w:color="auto"/>
            </w:tcBorders>
            <w:vAlign w:val="center"/>
          </w:tcPr>
          <w:p w14:paraId="059D0B71" w14:textId="77777777" w:rsidR="00C701BF" w:rsidRPr="00411DBC" w:rsidRDefault="00C701BF" w:rsidP="0095416B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vAlign w:val="center"/>
          </w:tcPr>
          <w:p w14:paraId="74CC9DF7" w14:textId="77777777" w:rsidR="00C701BF" w:rsidRPr="00411DBC" w:rsidRDefault="00C701BF" w:rsidP="0095416B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  <w:vAlign w:val="center"/>
          </w:tcPr>
          <w:p w14:paraId="68D4FFDB" w14:textId="77777777" w:rsidR="00C701BF" w:rsidRPr="00411DBC" w:rsidRDefault="00C701BF" w:rsidP="0095416B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90" w:type="dxa"/>
            <w:tcBorders>
              <w:bottom w:val="single" w:sz="4" w:space="0" w:color="auto"/>
            </w:tcBorders>
          </w:tcPr>
          <w:p w14:paraId="4E68652D" w14:textId="77777777" w:rsidR="00C701BF" w:rsidRPr="00411DBC" w:rsidRDefault="00C701BF" w:rsidP="0095416B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11" w:type="dxa"/>
            <w:tcBorders>
              <w:bottom w:val="single" w:sz="4" w:space="0" w:color="auto"/>
            </w:tcBorders>
            <w:vAlign w:val="center"/>
          </w:tcPr>
          <w:p w14:paraId="15FE496A" w14:textId="77777777" w:rsidR="00C701BF" w:rsidRPr="00411DBC" w:rsidRDefault="00C701BF" w:rsidP="0095416B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90" w:type="dxa"/>
            <w:tcBorders>
              <w:bottom w:val="single" w:sz="4" w:space="0" w:color="auto"/>
            </w:tcBorders>
            <w:vAlign w:val="center"/>
          </w:tcPr>
          <w:p w14:paraId="575327B8" w14:textId="77777777" w:rsidR="00C701BF" w:rsidRPr="00411DBC" w:rsidRDefault="00C701BF" w:rsidP="0095416B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674" w:type="dxa"/>
            <w:tcBorders>
              <w:bottom w:val="single" w:sz="4" w:space="0" w:color="auto"/>
            </w:tcBorders>
            <w:vAlign w:val="center"/>
          </w:tcPr>
          <w:p w14:paraId="2C27B13C" w14:textId="77777777" w:rsidR="00C701BF" w:rsidRPr="00411DBC" w:rsidRDefault="00C701BF" w:rsidP="0095416B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99" w:type="dxa"/>
            <w:tcBorders>
              <w:bottom w:val="single" w:sz="4" w:space="0" w:color="auto"/>
            </w:tcBorders>
          </w:tcPr>
          <w:p w14:paraId="09C71A26" w14:textId="77777777" w:rsidR="00C701BF" w:rsidRPr="00411DBC" w:rsidRDefault="00C701BF" w:rsidP="0095416B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802" w:type="dxa"/>
            <w:tcBorders>
              <w:bottom w:val="single" w:sz="4" w:space="0" w:color="auto"/>
            </w:tcBorders>
          </w:tcPr>
          <w:p w14:paraId="3642E4FE" w14:textId="77777777" w:rsidR="00C701BF" w:rsidRPr="00411DBC" w:rsidRDefault="00C701BF" w:rsidP="0095416B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99" w:type="dxa"/>
            <w:gridSpan w:val="2"/>
            <w:tcBorders>
              <w:bottom w:val="single" w:sz="4" w:space="0" w:color="auto"/>
            </w:tcBorders>
          </w:tcPr>
          <w:p w14:paraId="3F57BF29" w14:textId="77777777" w:rsidR="00C701BF" w:rsidRPr="00411DBC" w:rsidRDefault="00C701BF" w:rsidP="0095416B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096" w:type="dxa"/>
            <w:gridSpan w:val="2"/>
            <w:tcBorders>
              <w:bottom w:val="single" w:sz="4" w:space="0" w:color="auto"/>
            </w:tcBorders>
            <w:vAlign w:val="center"/>
          </w:tcPr>
          <w:p w14:paraId="244D6E66" w14:textId="77777777" w:rsidR="00C701BF" w:rsidRPr="00411DBC" w:rsidRDefault="00C701BF" w:rsidP="0095416B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(หน่วย</w:t>
            </w:r>
            <w:r w:rsidRPr="00411DBC">
              <w:rPr>
                <w:rFonts w:ascii="Angsana New" w:hAnsi="Angsana New"/>
                <w:sz w:val="28"/>
                <w:szCs w:val="28"/>
              </w:rPr>
              <w:t>: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พันบาท)</w:t>
            </w:r>
          </w:p>
        </w:tc>
      </w:tr>
      <w:tr w:rsidR="00C701BF" w:rsidRPr="00411DBC" w14:paraId="7B81EA8A" w14:textId="77777777" w:rsidTr="0095416B">
        <w:trPr>
          <w:gridAfter w:val="1"/>
          <w:wAfter w:w="57" w:type="dxa"/>
          <w:trHeight w:val="407"/>
        </w:trPr>
        <w:tc>
          <w:tcPr>
            <w:tcW w:w="4535" w:type="dxa"/>
          </w:tcPr>
          <w:p w14:paraId="5B7DFD01" w14:textId="77777777" w:rsidR="00C701BF" w:rsidRPr="00411DBC" w:rsidRDefault="00C701BF" w:rsidP="0095416B">
            <w:pPr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1001" w:type="dxa"/>
            <w:gridSpan w:val="1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5FF68B" w14:textId="77777777" w:rsidR="00C701BF" w:rsidRPr="00411DBC" w:rsidRDefault="00C701BF" w:rsidP="0095416B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งบการเงินรวม</w:t>
            </w:r>
          </w:p>
        </w:tc>
      </w:tr>
      <w:tr w:rsidR="00C701BF" w:rsidRPr="00411DBC" w14:paraId="1A59C45F" w14:textId="77777777" w:rsidTr="0095416B">
        <w:trPr>
          <w:gridAfter w:val="1"/>
          <w:wAfter w:w="57" w:type="dxa"/>
          <w:trHeight w:val="407"/>
        </w:trPr>
        <w:tc>
          <w:tcPr>
            <w:tcW w:w="4535" w:type="dxa"/>
          </w:tcPr>
          <w:p w14:paraId="420FAB3D" w14:textId="77777777" w:rsidR="00C701BF" w:rsidRPr="00411DBC" w:rsidRDefault="00C701BF" w:rsidP="009541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5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292DC8" w14:textId="77777777" w:rsidR="00C701BF" w:rsidRPr="00411DBC" w:rsidRDefault="00C701BF" w:rsidP="0095416B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โปรแกรมคอมพิวเตอร์</w:t>
            </w:r>
          </w:p>
        </w:tc>
        <w:tc>
          <w:tcPr>
            <w:tcW w:w="2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CE3DB4" w14:textId="77777777" w:rsidR="00C701BF" w:rsidRPr="00411DBC" w:rsidRDefault="00C701BF" w:rsidP="0095416B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21F988" w14:textId="77777777" w:rsidR="00C701BF" w:rsidRPr="00411DBC" w:rsidRDefault="00C701BF" w:rsidP="0095416B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สัญญาซื้อขายน้ำดิบ</w:t>
            </w:r>
          </w:p>
        </w:tc>
        <w:tc>
          <w:tcPr>
            <w:tcW w:w="290" w:type="dxa"/>
            <w:tcBorders>
              <w:top w:val="single" w:sz="4" w:space="0" w:color="auto"/>
              <w:bottom w:val="single" w:sz="4" w:space="0" w:color="auto"/>
            </w:tcBorders>
          </w:tcPr>
          <w:p w14:paraId="656EB9C2" w14:textId="77777777" w:rsidR="00C701BF" w:rsidRPr="00411DBC" w:rsidRDefault="00C701BF" w:rsidP="0095416B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D94222" w14:textId="77777777" w:rsidR="00C701BF" w:rsidRPr="00411DBC" w:rsidRDefault="00C701BF" w:rsidP="0095416B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ฐานลูกค้า</w:t>
            </w:r>
          </w:p>
        </w:tc>
        <w:tc>
          <w:tcPr>
            <w:tcW w:w="2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CAF975" w14:textId="77777777" w:rsidR="00C701BF" w:rsidRPr="00411DBC" w:rsidRDefault="00C701BF" w:rsidP="0095416B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6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D0AE95" w14:textId="77777777" w:rsidR="00C701BF" w:rsidRPr="00411DBC" w:rsidRDefault="00C701BF" w:rsidP="0095416B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ใบอนุญาติประกอบกิจการบริหารสินทรัพย์</w:t>
            </w:r>
          </w:p>
        </w:tc>
        <w:tc>
          <w:tcPr>
            <w:tcW w:w="299" w:type="dxa"/>
            <w:tcBorders>
              <w:top w:val="single" w:sz="4" w:space="0" w:color="auto"/>
              <w:bottom w:val="single" w:sz="4" w:space="0" w:color="auto"/>
            </w:tcBorders>
          </w:tcPr>
          <w:p w14:paraId="51C662FE" w14:textId="77777777" w:rsidR="00C701BF" w:rsidRPr="00411DBC" w:rsidRDefault="00C701BF" w:rsidP="0095416B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802" w:type="dxa"/>
            <w:tcBorders>
              <w:top w:val="single" w:sz="4" w:space="0" w:color="auto"/>
              <w:bottom w:val="single" w:sz="4" w:space="0" w:color="auto"/>
            </w:tcBorders>
          </w:tcPr>
          <w:p w14:paraId="42D09472" w14:textId="77777777" w:rsidR="00C701BF" w:rsidRPr="00411DBC" w:rsidRDefault="00C701BF" w:rsidP="0095416B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ใบอนุญาติดำเนินการผลิตและจำหน่ายไฟฟ้า</w:t>
            </w:r>
          </w:p>
        </w:tc>
        <w:tc>
          <w:tcPr>
            <w:tcW w:w="29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6DBC203" w14:textId="77777777" w:rsidR="00C701BF" w:rsidRPr="00411DBC" w:rsidRDefault="00C701BF" w:rsidP="0095416B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09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AEDCCF" w14:textId="77777777" w:rsidR="00C701BF" w:rsidRPr="00411DBC" w:rsidRDefault="00C701BF" w:rsidP="009541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</w:p>
        </w:tc>
      </w:tr>
      <w:tr w:rsidR="00C701BF" w:rsidRPr="00411DBC" w14:paraId="75636919" w14:textId="77777777" w:rsidTr="0095416B">
        <w:trPr>
          <w:gridAfter w:val="1"/>
          <w:wAfter w:w="57" w:type="dxa"/>
          <w:trHeight w:val="407"/>
        </w:trPr>
        <w:tc>
          <w:tcPr>
            <w:tcW w:w="4535" w:type="dxa"/>
          </w:tcPr>
          <w:p w14:paraId="00CF3BD2" w14:textId="77777777" w:rsidR="00C701BF" w:rsidRPr="00411DBC" w:rsidRDefault="00C701BF" w:rsidP="009541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ราคาทุน</w:t>
            </w:r>
          </w:p>
        </w:tc>
        <w:tc>
          <w:tcPr>
            <w:tcW w:w="1519" w:type="dxa"/>
            <w:tcBorders>
              <w:top w:val="single" w:sz="4" w:space="0" w:color="auto"/>
            </w:tcBorders>
          </w:tcPr>
          <w:p w14:paraId="29368975" w14:textId="77777777" w:rsidR="00C701BF" w:rsidRPr="00411DBC" w:rsidRDefault="00C701BF" w:rsidP="009541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82" w:type="dxa"/>
            <w:tcBorders>
              <w:top w:val="single" w:sz="4" w:space="0" w:color="auto"/>
            </w:tcBorders>
          </w:tcPr>
          <w:p w14:paraId="2C4420C0" w14:textId="77777777" w:rsidR="00C701BF" w:rsidRPr="00411DBC" w:rsidRDefault="00C701BF" w:rsidP="009541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239" w:type="dxa"/>
            <w:tcBorders>
              <w:top w:val="single" w:sz="4" w:space="0" w:color="auto"/>
            </w:tcBorders>
          </w:tcPr>
          <w:p w14:paraId="4CA94386" w14:textId="77777777" w:rsidR="00C701BF" w:rsidRPr="00411DBC" w:rsidRDefault="00C701BF" w:rsidP="0095416B">
            <w:pPr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90" w:type="dxa"/>
            <w:tcBorders>
              <w:top w:val="single" w:sz="4" w:space="0" w:color="auto"/>
            </w:tcBorders>
          </w:tcPr>
          <w:p w14:paraId="14903EBE" w14:textId="77777777" w:rsidR="00C701BF" w:rsidRPr="00411DBC" w:rsidRDefault="00C701BF" w:rsidP="0095416B">
            <w:pPr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211" w:type="dxa"/>
            <w:tcBorders>
              <w:top w:val="single" w:sz="4" w:space="0" w:color="auto"/>
            </w:tcBorders>
          </w:tcPr>
          <w:p w14:paraId="7CC3ACBA" w14:textId="77777777" w:rsidR="00C701BF" w:rsidRPr="00411DBC" w:rsidRDefault="00C701BF" w:rsidP="0095416B">
            <w:pPr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90" w:type="dxa"/>
            <w:tcBorders>
              <w:top w:val="single" w:sz="4" w:space="0" w:color="auto"/>
            </w:tcBorders>
          </w:tcPr>
          <w:p w14:paraId="79C65420" w14:textId="77777777" w:rsidR="00C701BF" w:rsidRPr="00411DBC" w:rsidRDefault="00C701BF" w:rsidP="0095416B">
            <w:pPr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674" w:type="dxa"/>
            <w:tcBorders>
              <w:top w:val="single" w:sz="4" w:space="0" w:color="auto"/>
            </w:tcBorders>
          </w:tcPr>
          <w:p w14:paraId="489659DE" w14:textId="77777777" w:rsidR="00C701BF" w:rsidRPr="00411DBC" w:rsidRDefault="00C701BF" w:rsidP="0095416B">
            <w:pPr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99" w:type="dxa"/>
            <w:tcBorders>
              <w:top w:val="single" w:sz="4" w:space="0" w:color="auto"/>
            </w:tcBorders>
          </w:tcPr>
          <w:p w14:paraId="4B02786F" w14:textId="77777777" w:rsidR="00C701BF" w:rsidRPr="00411DBC" w:rsidRDefault="00C701BF" w:rsidP="0095416B">
            <w:pPr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802" w:type="dxa"/>
            <w:tcBorders>
              <w:top w:val="single" w:sz="4" w:space="0" w:color="auto"/>
            </w:tcBorders>
          </w:tcPr>
          <w:p w14:paraId="38D30B8C" w14:textId="77777777" w:rsidR="00C701BF" w:rsidRPr="00411DBC" w:rsidRDefault="00C701BF" w:rsidP="0095416B">
            <w:pPr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99" w:type="dxa"/>
            <w:gridSpan w:val="2"/>
            <w:tcBorders>
              <w:top w:val="single" w:sz="4" w:space="0" w:color="auto"/>
            </w:tcBorders>
          </w:tcPr>
          <w:p w14:paraId="136ECFCE" w14:textId="77777777" w:rsidR="00C701BF" w:rsidRPr="00411DBC" w:rsidRDefault="00C701BF" w:rsidP="0095416B">
            <w:pPr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096" w:type="dxa"/>
            <w:gridSpan w:val="2"/>
            <w:tcBorders>
              <w:top w:val="single" w:sz="4" w:space="0" w:color="auto"/>
            </w:tcBorders>
          </w:tcPr>
          <w:p w14:paraId="1D26D26D" w14:textId="77777777" w:rsidR="00C701BF" w:rsidRPr="00411DBC" w:rsidRDefault="00C701BF" w:rsidP="009541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</w:tr>
      <w:tr w:rsidR="00C701BF" w:rsidRPr="00411DBC" w14:paraId="256BCFEB" w14:textId="77777777" w:rsidTr="0095416B">
        <w:trPr>
          <w:gridAfter w:val="1"/>
          <w:wAfter w:w="57" w:type="dxa"/>
          <w:trHeight w:val="407"/>
        </w:trPr>
        <w:tc>
          <w:tcPr>
            <w:tcW w:w="4535" w:type="dxa"/>
            <w:vAlign w:val="center"/>
          </w:tcPr>
          <w:p w14:paraId="01C3EB8E" w14:textId="77777777" w:rsidR="00C701BF" w:rsidRPr="00411DBC" w:rsidRDefault="00C701BF" w:rsidP="009541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 xml:space="preserve">ณ วันที่ </w:t>
            </w:r>
            <w:r w:rsidRPr="00411DBC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 xml:space="preserve">ธันวาคม </w:t>
            </w:r>
            <w:r w:rsidRPr="00411DBC">
              <w:rPr>
                <w:rFonts w:ascii="Angsana New" w:hAnsi="Angsana New"/>
                <w:sz w:val="28"/>
                <w:szCs w:val="28"/>
              </w:rPr>
              <w:t>2565</w:t>
            </w:r>
          </w:p>
        </w:tc>
        <w:tc>
          <w:tcPr>
            <w:tcW w:w="1519" w:type="dxa"/>
            <w:vAlign w:val="center"/>
          </w:tcPr>
          <w:p w14:paraId="543069A5" w14:textId="77777777" w:rsidR="00C701BF" w:rsidRPr="00411DBC" w:rsidRDefault="00C701BF" w:rsidP="009541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1,173</w:t>
            </w:r>
          </w:p>
        </w:tc>
        <w:tc>
          <w:tcPr>
            <w:tcW w:w="282" w:type="dxa"/>
            <w:vAlign w:val="center"/>
          </w:tcPr>
          <w:p w14:paraId="6051CE96" w14:textId="77777777" w:rsidR="00C701BF" w:rsidRPr="00411DBC" w:rsidRDefault="00C701BF" w:rsidP="009541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39" w:type="dxa"/>
          </w:tcPr>
          <w:p w14:paraId="3D6F33B3" w14:textId="77777777" w:rsidR="00C701BF" w:rsidRPr="00411DBC" w:rsidRDefault="00C701BF" w:rsidP="0095416B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81,687</w:t>
            </w:r>
          </w:p>
        </w:tc>
        <w:tc>
          <w:tcPr>
            <w:tcW w:w="290" w:type="dxa"/>
          </w:tcPr>
          <w:p w14:paraId="6E1F2062" w14:textId="77777777" w:rsidR="00C701BF" w:rsidRPr="00411DBC" w:rsidRDefault="00C701BF" w:rsidP="0095416B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11" w:type="dxa"/>
          </w:tcPr>
          <w:p w14:paraId="3B2A3EF2" w14:textId="77777777" w:rsidR="00C701BF" w:rsidRPr="00411DBC" w:rsidRDefault="00C701BF" w:rsidP="0095416B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2,222</w:t>
            </w:r>
          </w:p>
        </w:tc>
        <w:tc>
          <w:tcPr>
            <w:tcW w:w="290" w:type="dxa"/>
          </w:tcPr>
          <w:p w14:paraId="5EBDA0C1" w14:textId="77777777" w:rsidR="00C701BF" w:rsidRPr="00411DBC" w:rsidRDefault="00C701BF" w:rsidP="0095416B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74" w:type="dxa"/>
          </w:tcPr>
          <w:p w14:paraId="2BCCF9F6" w14:textId="77777777" w:rsidR="00C701BF" w:rsidRPr="00411DBC" w:rsidRDefault="00C701BF" w:rsidP="0095416B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15,530</w:t>
            </w:r>
          </w:p>
        </w:tc>
        <w:tc>
          <w:tcPr>
            <w:tcW w:w="299" w:type="dxa"/>
          </w:tcPr>
          <w:p w14:paraId="719E10C8" w14:textId="77777777" w:rsidR="00C701BF" w:rsidRPr="00411DBC" w:rsidRDefault="00C701BF" w:rsidP="0095416B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2" w:type="dxa"/>
          </w:tcPr>
          <w:p w14:paraId="57F6AE42" w14:textId="77777777" w:rsidR="00C701BF" w:rsidRPr="00411DBC" w:rsidRDefault="00C701BF" w:rsidP="0095416B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99" w:type="dxa"/>
            <w:gridSpan w:val="2"/>
          </w:tcPr>
          <w:p w14:paraId="2D87FF81" w14:textId="77777777" w:rsidR="00C701BF" w:rsidRPr="00411DBC" w:rsidRDefault="00C701BF" w:rsidP="0095416B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096" w:type="dxa"/>
            <w:gridSpan w:val="2"/>
            <w:vAlign w:val="center"/>
          </w:tcPr>
          <w:p w14:paraId="5561D66C" w14:textId="77777777" w:rsidR="00C701BF" w:rsidRPr="00411DBC" w:rsidRDefault="00C701BF" w:rsidP="009541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100,612</w:t>
            </w:r>
          </w:p>
        </w:tc>
      </w:tr>
      <w:tr w:rsidR="00C701BF" w:rsidRPr="00411DBC" w14:paraId="7EA03092" w14:textId="77777777" w:rsidTr="0095416B">
        <w:trPr>
          <w:gridAfter w:val="1"/>
          <w:wAfter w:w="57" w:type="dxa"/>
          <w:trHeight w:val="407"/>
        </w:trPr>
        <w:tc>
          <w:tcPr>
            <w:tcW w:w="4535" w:type="dxa"/>
            <w:vAlign w:val="center"/>
          </w:tcPr>
          <w:p w14:paraId="34142651" w14:textId="77777777" w:rsidR="00C701BF" w:rsidRPr="00411DBC" w:rsidRDefault="00C701BF" w:rsidP="009541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บวก เพิ่มขึ้นระหว่างงวด</w:t>
            </w:r>
          </w:p>
        </w:tc>
        <w:tc>
          <w:tcPr>
            <w:tcW w:w="1519" w:type="dxa"/>
            <w:vAlign w:val="center"/>
          </w:tcPr>
          <w:p w14:paraId="040EB0E5" w14:textId="77777777" w:rsidR="00C701BF" w:rsidRPr="00411DBC" w:rsidRDefault="00C701BF" w:rsidP="009541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82" w:type="dxa"/>
            <w:vAlign w:val="center"/>
          </w:tcPr>
          <w:p w14:paraId="42A4EEE6" w14:textId="77777777" w:rsidR="00C701BF" w:rsidRPr="00411DBC" w:rsidRDefault="00C701BF" w:rsidP="009541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239" w:type="dxa"/>
            <w:vAlign w:val="center"/>
          </w:tcPr>
          <w:p w14:paraId="4C6DBFC0" w14:textId="77777777" w:rsidR="00C701BF" w:rsidRPr="00411DBC" w:rsidRDefault="00C701BF" w:rsidP="0095416B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90" w:type="dxa"/>
            <w:vAlign w:val="center"/>
          </w:tcPr>
          <w:p w14:paraId="29620C8E" w14:textId="77777777" w:rsidR="00C701BF" w:rsidRPr="00411DBC" w:rsidRDefault="00C701BF" w:rsidP="0095416B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11" w:type="dxa"/>
            <w:vAlign w:val="center"/>
          </w:tcPr>
          <w:p w14:paraId="31887B54" w14:textId="77777777" w:rsidR="00C701BF" w:rsidRPr="00411DBC" w:rsidRDefault="00C701BF" w:rsidP="0095416B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90" w:type="dxa"/>
            <w:vAlign w:val="center"/>
          </w:tcPr>
          <w:p w14:paraId="5BF013E4" w14:textId="77777777" w:rsidR="00C701BF" w:rsidRPr="00411DBC" w:rsidRDefault="00C701BF" w:rsidP="0095416B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74" w:type="dxa"/>
            <w:vAlign w:val="center"/>
          </w:tcPr>
          <w:p w14:paraId="2437EB85" w14:textId="77777777" w:rsidR="00C701BF" w:rsidRPr="00411DBC" w:rsidRDefault="00C701BF" w:rsidP="0095416B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99" w:type="dxa"/>
            <w:vAlign w:val="center"/>
          </w:tcPr>
          <w:p w14:paraId="1053110E" w14:textId="77777777" w:rsidR="00C701BF" w:rsidRPr="00411DBC" w:rsidRDefault="00C701BF" w:rsidP="0095416B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2" w:type="dxa"/>
            <w:vAlign w:val="center"/>
          </w:tcPr>
          <w:p w14:paraId="5DC2015A" w14:textId="77777777" w:rsidR="00C701BF" w:rsidRPr="00411DBC" w:rsidRDefault="00C701BF" w:rsidP="0095416B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99" w:type="dxa"/>
            <w:gridSpan w:val="2"/>
            <w:vAlign w:val="center"/>
          </w:tcPr>
          <w:p w14:paraId="76BACD88" w14:textId="77777777" w:rsidR="00C701BF" w:rsidRPr="00411DBC" w:rsidRDefault="00C701BF" w:rsidP="0095416B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096" w:type="dxa"/>
            <w:gridSpan w:val="2"/>
            <w:vAlign w:val="center"/>
          </w:tcPr>
          <w:p w14:paraId="776BD390" w14:textId="77777777" w:rsidR="00C701BF" w:rsidRPr="00411DBC" w:rsidRDefault="00C701BF" w:rsidP="009541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C701BF" w:rsidRPr="00411DBC" w14:paraId="33EB8CC7" w14:textId="77777777" w:rsidTr="0095416B">
        <w:trPr>
          <w:gridAfter w:val="1"/>
          <w:wAfter w:w="57" w:type="dxa"/>
          <w:trHeight w:val="407"/>
        </w:trPr>
        <w:tc>
          <w:tcPr>
            <w:tcW w:w="4535" w:type="dxa"/>
            <w:vAlign w:val="center"/>
          </w:tcPr>
          <w:p w14:paraId="62745B94" w14:textId="77777777" w:rsidR="00C701BF" w:rsidRPr="00411DBC" w:rsidRDefault="00C701BF" w:rsidP="0095416B">
            <w:pPr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บวก เพิ่มขึ้นจากซื้อเงินลงทุนบริษัทย่อย</w:t>
            </w:r>
          </w:p>
        </w:tc>
        <w:tc>
          <w:tcPr>
            <w:tcW w:w="1519" w:type="dxa"/>
            <w:vAlign w:val="bottom"/>
          </w:tcPr>
          <w:p w14:paraId="24EA376D" w14:textId="77777777" w:rsidR="00C701BF" w:rsidRPr="00411DBC" w:rsidRDefault="00C701BF" w:rsidP="0095416B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2" w:type="dxa"/>
            <w:vAlign w:val="bottom"/>
          </w:tcPr>
          <w:p w14:paraId="485D1156" w14:textId="77777777" w:rsidR="00C701BF" w:rsidRPr="00411DBC" w:rsidRDefault="00C701BF" w:rsidP="0095416B">
            <w:pPr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239" w:type="dxa"/>
            <w:vAlign w:val="bottom"/>
          </w:tcPr>
          <w:p w14:paraId="356EE7AF" w14:textId="77777777" w:rsidR="00C701BF" w:rsidRPr="00411DBC" w:rsidRDefault="00C701BF" w:rsidP="0095416B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90" w:type="dxa"/>
            <w:vAlign w:val="bottom"/>
          </w:tcPr>
          <w:p w14:paraId="7ABAFD70" w14:textId="77777777" w:rsidR="00C701BF" w:rsidRPr="00411DBC" w:rsidRDefault="00C701BF" w:rsidP="0095416B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11" w:type="dxa"/>
            <w:vAlign w:val="bottom"/>
          </w:tcPr>
          <w:p w14:paraId="72999BDC" w14:textId="77777777" w:rsidR="00C701BF" w:rsidRPr="00411DBC" w:rsidRDefault="00C701BF" w:rsidP="0095416B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90" w:type="dxa"/>
            <w:vAlign w:val="bottom"/>
          </w:tcPr>
          <w:p w14:paraId="09FD2F9A" w14:textId="77777777" w:rsidR="00C701BF" w:rsidRPr="00411DBC" w:rsidRDefault="00C701BF" w:rsidP="0095416B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74" w:type="dxa"/>
            <w:vAlign w:val="bottom"/>
          </w:tcPr>
          <w:p w14:paraId="5117D0FB" w14:textId="77777777" w:rsidR="00C701BF" w:rsidRPr="00411DBC" w:rsidRDefault="00C701BF" w:rsidP="0095416B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99" w:type="dxa"/>
            <w:vAlign w:val="bottom"/>
          </w:tcPr>
          <w:p w14:paraId="19B90334" w14:textId="77777777" w:rsidR="00C701BF" w:rsidRPr="00411DBC" w:rsidRDefault="00C701BF" w:rsidP="0095416B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2" w:type="dxa"/>
            <w:vAlign w:val="bottom"/>
          </w:tcPr>
          <w:p w14:paraId="69BCA972" w14:textId="77777777" w:rsidR="00C701BF" w:rsidRPr="00411DBC" w:rsidRDefault="00C701BF" w:rsidP="0095416B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307,786</w:t>
            </w:r>
          </w:p>
        </w:tc>
        <w:tc>
          <w:tcPr>
            <w:tcW w:w="299" w:type="dxa"/>
            <w:gridSpan w:val="2"/>
            <w:vAlign w:val="bottom"/>
          </w:tcPr>
          <w:p w14:paraId="05BD662A" w14:textId="77777777" w:rsidR="00C701BF" w:rsidRPr="00411DBC" w:rsidRDefault="00C701BF" w:rsidP="0095416B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096" w:type="dxa"/>
            <w:gridSpan w:val="2"/>
            <w:vAlign w:val="bottom"/>
          </w:tcPr>
          <w:p w14:paraId="4E051460" w14:textId="77777777" w:rsidR="00C701BF" w:rsidRPr="00411DBC" w:rsidRDefault="00C701BF" w:rsidP="0095416B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307,786</w:t>
            </w:r>
          </w:p>
        </w:tc>
      </w:tr>
      <w:tr w:rsidR="00C701BF" w:rsidRPr="00411DBC" w14:paraId="18BB0684" w14:textId="77777777" w:rsidTr="0095416B">
        <w:trPr>
          <w:gridAfter w:val="1"/>
          <w:wAfter w:w="57" w:type="dxa"/>
          <w:trHeight w:val="407"/>
        </w:trPr>
        <w:tc>
          <w:tcPr>
            <w:tcW w:w="4535" w:type="dxa"/>
            <w:vAlign w:val="center"/>
          </w:tcPr>
          <w:p w14:paraId="6E848954" w14:textId="77777777" w:rsidR="00C701BF" w:rsidRPr="00411DBC" w:rsidRDefault="00C701BF" w:rsidP="0095416B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หัก  ตัดจำหน่ายขายเงินลงทุนในบริษัทย่อย</w:t>
            </w:r>
          </w:p>
        </w:tc>
        <w:tc>
          <w:tcPr>
            <w:tcW w:w="1519" w:type="dxa"/>
            <w:vAlign w:val="bottom"/>
          </w:tcPr>
          <w:p w14:paraId="6D954FF4" w14:textId="77777777" w:rsidR="00C701BF" w:rsidRPr="00411DBC" w:rsidRDefault="00C701BF" w:rsidP="0095416B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(41)</w:t>
            </w:r>
          </w:p>
        </w:tc>
        <w:tc>
          <w:tcPr>
            <w:tcW w:w="282" w:type="dxa"/>
            <w:vAlign w:val="bottom"/>
          </w:tcPr>
          <w:p w14:paraId="142927F9" w14:textId="77777777" w:rsidR="00C701BF" w:rsidRPr="00411DBC" w:rsidRDefault="00C701BF" w:rsidP="0095416B">
            <w:pPr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  <w:vAlign w:val="bottom"/>
          </w:tcPr>
          <w:p w14:paraId="09EF3754" w14:textId="77777777" w:rsidR="00C701BF" w:rsidRPr="00411DBC" w:rsidRDefault="00C701BF" w:rsidP="0095416B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90" w:type="dxa"/>
            <w:vAlign w:val="bottom"/>
          </w:tcPr>
          <w:p w14:paraId="392A4A03" w14:textId="77777777" w:rsidR="00C701BF" w:rsidRPr="00411DBC" w:rsidRDefault="00C701BF" w:rsidP="0095416B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11" w:type="dxa"/>
            <w:tcBorders>
              <w:bottom w:val="single" w:sz="4" w:space="0" w:color="auto"/>
            </w:tcBorders>
            <w:vAlign w:val="bottom"/>
          </w:tcPr>
          <w:p w14:paraId="26662D48" w14:textId="77777777" w:rsidR="00C701BF" w:rsidRPr="00411DBC" w:rsidRDefault="00C701BF" w:rsidP="0095416B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(2,222)</w:t>
            </w:r>
          </w:p>
        </w:tc>
        <w:tc>
          <w:tcPr>
            <w:tcW w:w="290" w:type="dxa"/>
            <w:vAlign w:val="bottom"/>
          </w:tcPr>
          <w:p w14:paraId="38E3F4FB" w14:textId="77777777" w:rsidR="00C701BF" w:rsidRPr="00411DBC" w:rsidRDefault="00C701BF" w:rsidP="0095416B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74" w:type="dxa"/>
            <w:tcBorders>
              <w:bottom w:val="single" w:sz="4" w:space="0" w:color="auto"/>
            </w:tcBorders>
            <w:vAlign w:val="bottom"/>
          </w:tcPr>
          <w:p w14:paraId="1C3A0226" w14:textId="77777777" w:rsidR="00C701BF" w:rsidRPr="00411DBC" w:rsidRDefault="00C701BF" w:rsidP="0095416B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(15,530)</w:t>
            </w:r>
          </w:p>
        </w:tc>
        <w:tc>
          <w:tcPr>
            <w:tcW w:w="299" w:type="dxa"/>
            <w:vAlign w:val="bottom"/>
          </w:tcPr>
          <w:p w14:paraId="787131C9" w14:textId="77777777" w:rsidR="00C701BF" w:rsidRPr="00411DBC" w:rsidRDefault="00C701BF" w:rsidP="0095416B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2" w:type="dxa"/>
            <w:tcBorders>
              <w:bottom w:val="single" w:sz="4" w:space="0" w:color="auto"/>
            </w:tcBorders>
            <w:vAlign w:val="bottom"/>
          </w:tcPr>
          <w:p w14:paraId="298FDEE3" w14:textId="77777777" w:rsidR="00C701BF" w:rsidRPr="00411DBC" w:rsidRDefault="00C701BF" w:rsidP="0095416B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99" w:type="dxa"/>
            <w:gridSpan w:val="2"/>
            <w:vAlign w:val="bottom"/>
          </w:tcPr>
          <w:p w14:paraId="0F666F7A" w14:textId="77777777" w:rsidR="00C701BF" w:rsidRPr="00411DBC" w:rsidRDefault="00C701BF" w:rsidP="0095416B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096" w:type="dxa"/>
            <w:gridSpan w:val="2"/>
            <w:vAlign w:val="bottom"/>
          </w:tcPr>
          <w:p w14:paraId="67CF59F5" w14:textId="77777777" w:rsidR="00C701BF" w:rsidRPr="00411DBC" w:rsidRDefault="00C701BF" w:rsidP="0095416B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(17,793)</w:t>
            </w:r>
          </w:p>
        </w:tc>
      </w:tr>
      <w:tr w:rsidR="00C701BF" w:rsidRPr="00411DBC" w14:paraId="0ABFBA5E" w14:textId="77777777" w:rsidTr="0095416B">
        <w:trPr>
          <w:gridAfter w:val="1"/>
          <w:wAfter w:w="57" w:type="dxa"/>
          <w:trHeight w:val="407"/>
        </w:trPr>
        <w:tc>
          <w:tcPr>
            <w:tcW w:w="4535" w:type="dxa"/>
            <w:vAlign w:val="center"/>
          </w:tcPr>
          <w:p w14:paraId="59F5A8C1" w14:textId="77777777" w:rsidR="00C701BF" w:rsidRPr="00411DBC" w:rsidRDefault="00C701BF" w:rsidP="009541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 xml:space="preserve">ณ วันที่ </w:t>
            </w:r>
            <w:r w:rsidRPr="00411DBC">
              <w:rPr>
                <w:rFonts w:ascii="Angsana New" w:hAnsi="Angsana New"/>
                <w:sz w:val="28"/>
                <w:szCs w:val="28"/>
              </w:rPr>
              <w:t xml:space="preserve">30 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 xml:space="preserve">มิถุนายน </w:t>
            </w:r>
            <w:r w:rsidRPr="00411DBC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15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57D3CC" w14:textId="77777777" w:rsidR="00C701BF" w:rsidRPr="00411DBC" w:rsidRDefault="00C701BF" w:rsidP="009541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1,132</w:t>
            </w:r>
          </w:p>
        </w:tc>
        <w:tc>
          <w:tcPr>
            <w:tcW w:w="282" w:type="dxa"/>
            <w:vAlign w:val="center"/>
          </w:tcPr>
          <w:p w14:paraId="0465113B" w14:textId="77777777" w:rsidR="00C701BF" w:rsidRPr="00411DBC" w:rsidRDefault="00C701BF" w:rsidP="009541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2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52A8ED" w14:textId="77777777" w:rsidR="00C701BF" w:rsidRPr="00411DBC" w:rsidRDefault="00C701BF" w:rsidP="0095416B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81,687</w:t>
            </w:r>
          </w:p>
        </w:tc>
        <w:tc>
          <w:tcPr>
            <w:tcW w:w="290" w:type="dxa"/>
            <w:vAlign w:val="center"/>
          </w:tcPr>
          <w:p w14:paraId="6227512E" w14:textId="77777777" w:rsidR="00C701BF" w:rsidRPr="00411DBC" w:rsidRDefault="00C701BF" w:rsidP="0095416B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623DAF" w14:textId="77777777" w:rsidR="00C701BF" w:rsidRPr="00411DBC" w:rsidRDefault="00C701BF" w:rsidP="0095416B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90" w:type="dxa"/>
            <w:vAlign w:val="center"/>
          </w:tcPr>
          <w:p w14:paraId="68E53298" w14:textId="77777777" w:rsidR="00C701BF" w:rsidRPr="00411DBC" w:rsidRDefault="00C701BF" w:rsidP="0095416B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D2F11F" w14:textId="77777777" w:rsidR="00C701BF" w:rsidRPr="00411DBC" w:rsidRDefault="00C701BF" w:rsidP="0095416B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99" w:type="dxa"/>
            <w:vAlign w:val="center"/>
          </w:tcPr>
          <w:p w14:paraId="26790E6D" w14:textId="77777777" w:rsidR="00C701BF" w:rsidRPr="00411DBC" w:rsidRDefault="00C701BF" w:rsidP="0095416B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2B2F1D" w14:textId="77777777" w:rsidR="00C701BF" w:rsidRPr="00411DBC" w:rsidRDefault="00C701BF" w:rsidP="0095416B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307,786</w:t>
            </w:r>
          </w:p>
        </w:tc>
        <w:tc>
          <w:tcPr>
            <w:tcW w:w="299" w:type="dxa"/>
            <w:gridSpan w:val="2"/>
            <w:vAlign w:val="center"/>
          </w:tcPr>
          <w:p w14:paraId="4CBB11E6" w14:textId="77777777" w:rsidR="00C701BF" w:rsidRPr="00411DBC" w:rsidRDefault="00C701BF" w:rsidP="0095416B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09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AA7E65" w14:textId="77777777" w:rsidR="00C701BF" w:rsidRPr="00411DBC" w:rsidRDefault="00C701BF" w:rsidP="009541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390,605</w:t>
            </w:r>
          </w:p>
        </w:tc>
      </w:tr>
      <w:tr w:rsidR="00C701BF" w:rsidRPr="00411DBC" w14:paraId="335E3FDA" w14:textId="77777777" w:rsidTr="0095416B">
        <w:trPr>
          <w:gridAfter w:val="1"/>
          <w:wAfter w:w="57" w:type="dxa"/>
          <w:trHeight w:val="581"/>
        </w:trPr>
        <w:tc>
          <w:tcPr>
            <w:tcW w:w="4535" w:type="dxa"/>
            <w:vAlign w:val="bottom"/>
          </w:tcPr>
          <w:p w14:paraId="785D5B2C" w14:textId="77777777" w:rsidR="00C701BF" w:rsidRPr="00411DBC" w:rsidRDefault="00C701BF" w:rsidP="009541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ค่าตัดจำหน่ายสะสม</w:t>
            </w:r>
          </w:p>
        </w:tc>
        <w:tc>
          <w:tcPr>
            <w:tcW w:w="1519" w:type="dxa"/>
            <w:tcBorders>
              <w:top w:val="single" w:sz="4" w:space="0" w:color="auto"/>
            </w:tcBorders>
            <w:vAlign w:val="bottom"/>
          </w:tcPr>
          <w:p w14:paraId="307F9B93" w14:textId="77777777" w:rsidR="00C701BF" w:rsidRPr="00411DBC" w:rsidRDefault="00C701BF" w:rsidP="009541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2" w:type="dxa"/>
            <w:vAlign w:val="bottom"/>
          </w:tcPr>
          <w:p w14:paraId="2A802228" w14:textId="77777777" w:rsidR="00C701BF" w:rsidRPr="00411DBC" w:rsidRDefault="00C701BF" w:rsidP="009541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239" w:type="dxa"/>
            <w:tcBorders>
              <w:top w:val="single" w:sz="4" w:space="0" w:color="auto"/>
            </w:tcBorders>
          </w:tcPr>
          <w:p w14:paraId="10AB2483" w14:textId="77777777" w:rsidR="00C701BF" w:rsidRPr="00411DBC" w:rsidRDefault="00C701BF" w:rsidP="0095416B">
            <w:pPr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90" w:type="dxa"/>
          </w:tcPr>
          <w:p w14:paraId="10A4701D" w14:textId="77777777" w:rsidR="00C701BF" w:rsidRPr="00411DBC" w:rsidRDefault="00C701BF" w:rsidP="0095416B">
            <w:pPr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211" w:type="dxa"/>
            <w:tcBorders>
              <w:top w:val="single" w:sz="4" w:space="0" w:color="auto"/>
            </w:tcBorders>
          </w:tcPr>
          <w:p w14:paraId="0F6DB6B2" w14:textId="77777777" w:rsidR="00C701BF" w:rsidRPr="00411DBC" w:rsidRDefault="00C701BF" w:rsidP="0095416B">
            <w:pPr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90" w:type="dxa"/>
          </w:tcPr>
          <w:p w14:paraId="7F0679F1" w14:textId="77777777" w:rsidR="00C701BF" w:rsidRPr="00411DBC" w:rsidRDefault="00C701BF" w:rsidP="0095416B">
            <w:pPr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674" w:type="dxa"/>
            <w:tcBorders>
              <w:top w:val="single" w:sz="4" w:space="0" w:color="auto"/>
            </w:tcBorders>
          </w:tcPr>
          <w:p w14:paraId="368103FE" w14:textId="77777777" w:rsidR="00C701BF" w:rsidRPr="00411DBC" w:rsidRDefault="00C701BF" w:rsidP="0095416B">
            <w:pPr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99" w:type="dxa"/>
          </w:tcPr>
          <w:p w14:paraId="0E83016A" w14:textId="77777777" w:rsidR="00C701BF" w:rsidRPr="00411DBC" w:rsidRDefault="00C701BF" w:rsidP="0095416B">
            <w:pPr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802" w:type="dxa"/>
            <w:tcBorders>
              <w:top w:val="single" w:sz="4" w:space="0" w:color="auto"/>
            </w:tcBorders>
          </w:tcPr>
          <w:p w14:paraId="52DA06B0" w14:textId="77777777" w:rsidR="00C701BF" w:rsidRPr="00411DBC" w:rsidRDefault="00C701BF" w:rsidP="0095416B">
            <w:pPr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99" w:type="dxa"/>
            <w:gridSpan w:val="2"/>
          </w:tcPr>
          <w:p w14:paraId="113F7D36" w14:textId="77777777" w:rsidR="00C701BF" w:rsidRPr="00411DBC" w:rsidRDefault="00C701BF" w:rsidP="0095416B">
            <w:pPr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096" w:type="dxa"/>
            <w:gridSpan w:val="2"/>
            <w:tcBorders>
              <w:top w:val="single" w:sz="4" w:space="0" w:color="auto"/>
            </w:tcBorders>
            <w:vAlign w:val="bottom"/>
          </w:tcPr>
          <w:p w14:paraId="4BB329FA" w14:textId="77777777" w:rsidR="00C701BF" w:rsidRPr="00411DBC" w:rsidRDefault="00C701BF" w:rsidP="009541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</w:tr>
      <w:tr w:rsidR="00C701BF" w:rsidRPr="00411DBC" w14:paraId="26B131FC" w14:textId="77777777" w:rsidTr="0095416B">
        <w:trPr>
          <w:gridAfter w:val="1"/>
          <w:wAfter w:w="57" w:type="dxa"/>
          <w:trHeight w:val="81"/>
        </w:trPr>
        <w:tc>
          <w:tcPr>
            <w:tcW w:w="4535" w:type="dxa"/>
            <w:vAlign w:val="center"/>
          </w:tcPr>
          <w:p w14:paraId="41C4547A" w14:textId="77777777" w:rsidR="00C701BF" w:rsidRPr="00411DBC" w:rsidRDefault="00C701BF" w:rsidP="009541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 xml:space="preserve">ณ วันที่ </w:t>
            </w:r>
            <w:r w:rsidRPr="00411DBC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 xml:space="preserve">ธันวาคม </w:t>
            </w:r>
            <w:r w:rsidRPr="00411DBC">
              <w:rPr>
                <w:rFonts w:ascii="Angsana New" w:hAnsi="Angsana New"/>
                <w:sz w:val="28"/>
                <w:szCs w:val="28"/>
              </w:rPr>
              <w:t>2565</w:t>
            </w:r>
          </w:p>
        </w:tc>
        <w:tc>
          <w:tcPr>
            <w:tcW w:w="1519" w:type="dxa"/>
            <w:vAlign w:val="center"/>
          </w:tcPr>
          <w:p w14:paraId="23E9B4B3" w14:textId="77777777" w:rsidR="00C701BF" w:rsidRPr="00411DBC" w:rsidRDefault="00C701BF" w:rsidP="009541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(1,149)</w:t>
            </w:r>
          </w:p>
        </w:tc>
        <w:tc>
          <w:tcPr>
            <w:tcW w:w="282" w:type="dxa"/>
            <w:vAlign w:val="center"/>
          </w:tcPr>
          <w:p w14:paraId="57C5EB7A" w14:textId="77777777" w:rsidR="00C701BF" w:rsidRPr="00411DBC" w:rsidRDefault="00C701BF" w:rsidP="009541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239" w:type="dxa"/>
          </w:tcPr>
          <w:p w14:paraId="5EE786DA" w14:textId="77777777" w:rsidR="00C701BF" w:rsidRPr="00411DBC" w:rsidRDefault="00C701BF" w:rsidP="0095416B">
            <w:pPr>
              <w:jc w:val="right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90" w:type="dxa"/>
          </w:tcPr>
          <w:p w14:paraId="732D49BC" w14:textId="77777777" w:rsidR="00C701BF" w:rsidRPr="00411DBC" w:rsidRDefault="00C701BF" w:rsidP="0095416B">
            <w:pPr>
              <w:jc w:val="right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211" w:type="dxa"/>
          </w:tcPr>
          <w:p w14:paraId="2B72AAC2" w14:textId="77777777" w:rsidR="00C701BF" w:rsidRPr="00411DBC" w:rsidRDefault="00C701BF" w:rsidP="0095416B">
            <w:pPr>
              <w:jc w:val="right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411DBC">
              <w:rPr>
                <w:rFonts w:ascii="Angsana New" w:hAnsi="Angsana New"/>
                <w:sz w:val="28"/>
                <w:szCs w:val="28"/>
                <w:lang w:val="en-GB"/>
              </w:rPr>
              <w:t>-</w:t>
            </w:r>
          </w:p>
        </w:tc>
        <w:tc>
          <w:tcPr>
            <w:tcW w:w="290" w:type="dxa"/>
          </w:tcPr>
          <w:p w14:paraId="690D98E2" w14:textId="77777777" w:rsidR="00C701BF" w:rsidRPr="00411DBC" w:rsidRDefault="00C701BF" w:rsidP="0095416B">
            <w:pPr>
              <w:jc w:val="right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674" w:type="dxa"/>
          </w:tcPr>
          <w:p w14:paraId="49AF1016" w14:textId="77777777" w:rsidR="00C701BF" w:rsidRPr="00411DBC" w:rsidRDefault="00C701BF" w:rsidP="0095416B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99" w:type="dxa"/>
          </w:tcPr>
          <w:p w14:paraId="5C08EABE" w14:textId="77777777" w:rsidR="00C701BF" w:rsidRPr="00411DBC" w:rsidRDefault="00C701BF" w:rsidP="0095416B">
            <w:pPr>
              <w:jc w:val="right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802" w:type="dxa"/>
          </w:tcPr>
          <w:p w14:paraId="5D225131" w14:textId="77777777" w:rsidR="00C701BF" w:rsidRPr="00411DBC" w:rsidRDefault="00C701BF" w:rsidP="0095416B">
            <w:pPr>
              <w:jc w:val="right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99" w:type="dxa"/>
            <w:gridSpan w:val="2"/>
          </w:tcPr>
          <w:p w14:paraId="08919A4C" w14:textId="77777777" w:rsidR="00C701BF" w:rsidRPr="00411DBC" w:rsidRDefault="00C701BF" w:rsidP="0095416B">
            <w:pPr>
              <w:jc w:val="right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2096" w:type="dxa"/>
            <w:gridSpan w:val="2"/>
            <w:vAlign w:val="center"/>
          </w:tcPr>
          <w:p w14:paraId="54D912C0" w14:textId="77777777" w:rsidR="00C701BF" w:rsidRPr="00411DBC" w:rsidRDefault="00C701BF" w:rsidP="009541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(1,149)</w:t>
            </w:r>
          </w:p>
        </w:tc>
      </w:tr>
      <w:tr w:rsidR="00C701BF" w:rsidRPr="00411DBC" w14:paraId="78847ABF" w14:textId="77777777" w:rsidTr="0095416B">
        <w:trPr>
          <w:gridAfter w:val="1"/>
          <w:wAfter w:w="57" w:type="dxa"/>
          <w:trHeight w:val="81"/>
        </w:trPr>
        <w:tc>
          <w:tcPr>
            <w:tcW w:w="4535" w:type="dxa"/>
            <w:vAlign w:val="center"/>
          </w:tcPr>
          <w:p w14:paraId="76D7490A" w14:textId="77777777" w:rsidR="00C701BF" w:rsidRPr="00411DBC" w:rsidRDefault="00C701BF" w:rsidP="0095416B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บวก เพิ่มขึ้นจากซื้อเงินลงทุนบริษัทย่อย</w:t>
            </w:r>
          </w:p>
        </w:tc>
        <w:tc>
          <w:tcPr>
            <w:tcW w:w="1519" w:type="dxa"/>
            <w:vAlign w:val="center"/>
          </w:tcPr>
          <w:p w14:paraId="3C1A0330" w14:textId="77777777" w:rsidR="00C701BF" w:rsidRPr="00411DBC" w:rsidRDefault="00C701BF" w:rsidP="0095416B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82" w:type="dxa"/>
            <w:vAlign w:val="center"/>
          </w:tcPr>
          <w:p w14:paraId="4CF91A55" w14:textId="77777777" w:rsidR="00C701BF" w:rsidRPr="00411DBC" w:rsidRDefault="00C701BF" w:rsidP="0095416B">
            <w:pPr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239" w:type="dxa"/>
          </w:tcPr>
          <w:p w14:paraId="0B741D2D" w14:textId="77777777" w:rsidR="00C701BF" w:rsidRPr="00411DBC" w:rsidRDefault="00C701BF" w:rsidP="0095416B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90" w:type="dxa"/>
          </w:tcPr>
          <w:p w14:paraId="00900937" w14:textId="77777777" w:rsidR="00C701BF" w:rsidRPr="00411DBC" w:rsidRDefault="00C701BF" w:rsidP="0095416B">
            <w:pPr>
              <w:jc w:val="right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211" w:type="dxa"/>
          </w:tcPr>
          <w:p w14:paraId="30BE297F" w14:textId="77777777" w:rsidR="00C701BF" w:rsidRPr="00411DBC" w:rsidRDefault="00C701BF" w:rsidP="0095416B">
            <w:pPr>
              <w:jc w:val="right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90" w:type="dxa"/>
          </w:tcPr>
          <w:p w14:paraId="0A4AAE8E" w14:textId="77777777" w:rsidR="00C701BF" w:rsidRPr="00411DBC" w:rsidRDefault="00C701BF" w:rsidP="0095416B">
            <w:pPr>
              <w:jc w:val="right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674" w:type="dxa"/>
          </w:tcPr>
          <w:p w14:paraId="6E172C27" w14:textId="77777777" w:rsidR="00C701BF" w:rsidRPr="00411DBC" w:rsidRDefault="00C701BF" w:rsidP="0095416B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99" w:type="dxa"/>
          </w:tcPr>
          <w:p w14:paraId="0A05BCF5" w14:textId="77777777" w:rsidR="00C701BF" w:rsidRPr="00411DBC" w:rsidRDefault="00C701BF" w:rsidP="0095416B">
            <w:pPr>
              <w:jc w:val="right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802" w:type="dxa"/>
          </w:tcPr>
          <w:p w14:paraId="192ECAB7" w14:textId="77777777" w:rsidR="00C701BF" w:rsidRPr="00411DBC" w:rsidRDefault="00C701BF" w:rsidP="0095416B">
            <w:pPr>
              <w:jc w:val="right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411DBC">
              <w:rPr>
                <w:rFonts w:ascii="Angsana New" w:hAnsi="Angsana New"/>
                <w:sz w:val="28"/>
                <w:szCs w:val="28"/>
                <w:lang w:val="en-GB"/>
              </w:rPr>
              <w:t>(38,640)</w:t>
            </w:r>
          </w:p>
        </w:tc>
        <w:tc>
          <w:tcPr>
            <w:tcW w:w="299" w:type="dxa"/>
            <w:gridSpan w:val="2"/>
          </w:tcPr>
          <w:p w14:paraId="33237B70" w14:textId="77777777" w:rsidR="00C701BF" w:rsidRPr="00411DBC" w:rsidRDefault="00C701BF" w:rsidP="0095416B">
            <w:pPr>
              <w:jc w:val="right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2096" w:type="dxa"/>
            <w:gridSpan w:val="2"/>
            <w:vAlign w:val="center"/>
          </w:tcPr>
          <w:p w14:paraId="734350ED" w14:textId="77777777" w:rsidR="00C701BF" w:rsidRPr="00411DBC" w:rsidRDefault="00C701BF" w:rsidP="0095416B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lang w:val="en-GB"/>
              </w:rPr>
              <w:t>(38,640)</w:t>
            </w:r>
          </w:p>
        </w:tc>
      </w:tr>
      <w:tr w:rsidR="00C701BF" w:rsidRPr="00411DBC" w14:paraId="4E2353F8" w14:textId="77777777" w:rsidTr="0095416B">
        <w:trPr>
          <w:gridAfter w:val="1"/>
          <w:wAfter w:w="57" w:type="dxa"/>
          <w:trHeight w:val="407"/>
        </w:trPr>
        <w:tc>
          <w:tcPr>
            <w:tcW w:w="4535" w:type="dxa"/>
            <w:vAlign w:val="center"/>
          </w:tcPr>
          <w:p w14:paraId="0D65EBE6" w14:textId="77777777" w:rsidR="00C701BF" w:rsidRPr="00411DBC" w:rsidRDefault="00C701BF" w:rsidP="009541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 xml:space="preserve">บวก </w:t>
            </w:r>
            <w:r w:rsidRPr="00411DBC">
              <w:rPr>
                <w:rFonts w:ascii="Angsana New" w:hAnsi="Angsana New"/>
                <w:sz w:val="28"/>
                <w:szCs w:val="28"/>
                <w:cs/>
              </w:rPr>
              <w:t>ค่าตัดจำหน่ายสำหรับ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งวด</w:t>
            </w:r>
          </w:p>
        </w:tc>
        <w:tc>
          <w:tcPr>
            <w:tcW w:w="1519" w:type="dxa"/>
            <w:vAlign w:val="center"/>
          </w:tcPr>
          <w:p w14:paraId="1A17896F" w14:textId="77777777" w:rsidR="00C701BF" w:rsidRPr="00411DBC" w:rsidRDefault="00C701BF" w:rsidP="009541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(12)</w:t>
            </w:r>
          </w:p>
        </w:tc>
        <w:tc>
          <w:tcPr>
            <w:tcW w:w="282" w:type="dxa"/>
            <w:vAlign w:val="center"/>
          </w:tcPr>
          <w:p w14:paraId="1400279E" w14:textId="77777777" w:rsidR="00C701BF" w:rsidRPr="00411DBC" w:rsidRDefault="00C701BF" w:rsidP="009541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239" w:type="dxa"/>
          </w:tcPr>
          <w:p w14:paraId="64FC8607" w14:textId="77777777" w:rsidR="00C701BF" w:rsidRPr="00411DBC" w:rsidRDefault="00C701BF" w:rsidP="0095416B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90" w:type="dxa"/>
          </w:tcPr>
          <w:p w14:paraId="46AEAC22" w14:textId="77777777" w:rsidR="00C701BF" w:rsidRPr="00411DBC" w:rsidRDefault="00C701BF" w:rsidP="0095416B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11" w:type="dxa"/>
          </w:tcPr>
          <w:p w14:paraId="360E7C47" w14:textId="77777777" w:rsidR="00C701BF" w:rsidRPr="00411DBC" w:rsidRDefault="00C701BF" w:rsidP="0095416B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90" w:type="dxa"/>
          </w:tcPr>
          <w:p w14:paraId="64C28728" w14:textId="77777777" w:rsidR="00C701BF" w:rsidRPr="00411DBC" w:rsidRDefault="00C701BF" w:rsidP="0095416B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74" w:type="dxa"/>
          </w:tcPr>
          <w:p w14:paraId="15C801CB" w14:textId="77777777" w:rsidR="00C701BF" w:rsidRPr="00411DBC" w:rsidRDefault="00C701BF" w:rsidP="0095416B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99" w:type="dxa"/>
          </w:tcPr>
          <w:p w14:paraId="34F990AE" w14:textId="77777777" w:rsidR="00C701BF" w:rsidRPr="00411DBC" w:rsidRDefault="00C701BF" w:rsidP="0095416B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2" w:type="dxa"/>
          </w:tcPr>
          <w:p w14:paraId="65302512" w14:textId="77777777" w:rsidR="00C701BF" w:rsidRPr="00411DBC" w:rsidRDefault="00C701BF" w:rsidP="0095416B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 xml:space="preserve">(1,332)                          </w:t>
            </w:r>
          </w:p>
        </w:tc>
        <w:tc>
          <w:tcPr>
            <w:tcW w:w="299" w:type="dxa"/>
            <w:gridSpan w:val="2"/>
          </w:tcPr>
          <w:p w14:paraId="030B16C8" w14:textId="77777777" w:rsidR="00C701BF" w:rsidRPr="00411DBC" w:rsidRDefault="00C701BF" w:rsidP="0095416B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096" w:type="dxa"/>
            <w:gridSpan w:val="2"/>
            <w:vAlign w:val="center"/>
          </w:tcPr>
          <w:p w14:paraId="5B75B811" w14:textId="77777777" w:rsidR="00C701BF" w:rsidRPr="00411DBC" w:rsidRDefault="00C701BF" w:rsidP="009541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(1,344)</w:t>
            </w:r>
          </w:p>
        </w:tc>
      </w:tr>
      <w:tr w:rsidR="00C701BF" w:rsidRPr="00411DBC" w14:paraId="7290A3F5" w14:textId="77777777" w:rsidTr="0095416B">
        <w:trPr>
          <w:gridAfter w:val="1"/>
          <w:wAfter w:w="57" w:type="dxa"/>
          <w:trHeight w:val="407"/>
        </w:trPr>
        <w:tc>
          <w:tcPr>
            <w:tcW w:w="4535" w:type="dxa"/>
            <w:vAlign w:val="center"/>
          </w:tcPr>
          <w:p w14:paraId="3C59423C" w14:textId="77777777" w:rsidR="00C701BF" w:rsidRPr="00411DBC" w:rsidRDefault="00C701BF" w:rsidP="0095416B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หัก ตัดจำหน่ายขายเงินลงทุนในบริษัทย่อย</w:t>
            </w:r>
          </w:p>
        </w:tc>
        <w:tc>
          <w:tcPr>
            <w:tcW w:w="1519" w:type="dxa"/>
            <w:vAlign w:val="center"/>
          </w:tcPr>
          <w:p w14:paraId="474EDC47" w14:textId="77777777" w:rsidR="00C701BF" w:rsidRPr="00411DBC" w:rsidRDefault="00C701BF" w:rsidP="0095416B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41</w:t>
            </w:r>
          </w:p>
        </w:tc>
        <w:tc>
          <w:tcPr>
            <w:tcW w:w="282" w:type="dxa"/>
            <w:vAlign w:val="center"/>
          </w:tcPr>
          <w:p w14:paraId="37655986" w14:textId="77777777" w:rsidR="00C701BF" w:rsidRPr="00411DBC" w:rsidRDefault="00C701BF" w:rsidP="0095416B">
            <w:pPr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46283954" w14:textId="77777777" w:rsidR="00C701BF" w:rsidRPr="00411DBC" w:rsidRDefault="00C701BF" w:rsidP="0095416B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90" w:type="dxa"/>
          </w:tcPr>
          <w:p w14:paraId="102C2894" w14:textId="77777777" w:rsidR="00C701BF" w:rsidRPr="00411DBC" w:rsidRDefault="00C701BF" w:rsidP="0095416B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11" w:type="dxa"/>
            <w:tcBorders>
              <w:bottom w:val="single" w:sz="4" w:space="0" w:color="auto"/>
            </w:tcBorders>
          </w:tcPr>
          <w:p w14:paraId="091D802C" w14:textId="77777777" w:rsidR="00C701BF" w:rsidRPr="00411DBC" w:rsidRDefault="00C701BF" w:rsidP="0095416B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90" w:type="dxa"/>
          </w:tcPr>
          <w:p w14:paraId="4BCAD99F" w14:textId="77777777" w:rsidR="00C701BF" w:rsidRPr="00411DBC" w:rsidRDefault="00C701BF" w:rsidP="0095416B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74" w:type="dxa"/>
            <w:tcBorders>
              <w:bottom w:val="single" w:sz="4" w:space="0" w:color="auto"/>
            </w:tcBorders>
          </w:tcPr>
          <w:p w14:paraId="400B8719" w14:textId="77777777" w:rsidR="00C701BF" w:rsidRPr="00411DBC" w:rsidRDefault="00C701BF" w:rsidP="0095416B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99" w:type="dxa"/>
          </w:tcPr>
          <w:p w14:paraId="154A97DC" w14:textId="77777777" w:rsidR="00C701BF" w:rsidRPr="00411DBC" w:rsidRDefault="00C701BF" w:rsidP="0095416B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2" w:type="dxa"/>
            <w:tcBorders>
              <w:bottom w:val="single" w:sz="4" w:space="0" w:color="auto"/>
            </w:tcBorders>
          </w:tcPr>
          <w:p w14:paraId="69B09B3A" w14:textId="77777777" w:rsidR="00C701BF" w:rsidRPr="00411DBC" w:rsidRDefault="00C701BF" w:rsidP="0095416B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99" w:type="dxa"/>
            <w:gridSpan w:val="2"/>
          </w:tcPr>
          <w:p w14:paraId="373FE4C6" w14:textId="77777777" w:rsidR="00C701BF" w:rsidRPr="00411DBC" w:rsidRDefault="00C701BF" w:rsidP="0095416B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096" w:type="dxa"/>
            <w:gridSpan w:val="2"/>
            <w:vAlign w:val="center"/>
          </w:tcPr>
          <w:p w14:paraId="29385E91" w14:textId="77777777" w:rsidR="00C701BF" w:rsidRPr="00411DBC" w:rsidRDefault="00C701BF" w:rsidP="0095416B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41</w:t>
            </w:r>
          </w:p>
        </w:tc>
      </w:tr>
      <w:tr w:rsidR="00C701BF" w:rsidRPr="00411DBC" w14:paraId="75957F63" w14:textId="77777777" w:rsidTr="0095416B">
        <w:trPr>
          <w:gridAfter w:val="1"/>
          <w:wAfter w:w="57" w:type="dxa"/>
          <w:trHeight w:val="407"/>
        </w:trPr>
        <w:tc>
          <w:tcPr>
            <w:tcW w:w="4535" w:type="dxa"/>
            <w:vAlign w:val="center"/>
          </w:tcPr>
          <w:p w14:paraId="31EEF28E" w14:textId="77777777" w:rsidR="00C701BF" w:rsidRPr="00411DBC" w:rsidRDefault="00C701BF" w:rsidP="009541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 xml:space="preserve">ณ วันที่ </w:t>
            </w:r>
            <w:r w:rsidRPr="00411DBC">
              <w:rPr>
                <w:rFonts w:ascii="Angsana New" w:hAnsi="Angsana New"/>
                <w:sz w:val="28"/>
                <w:szCs w:val="28"/>
              </w:rPr>
              <w:t xml:space="preserve">30 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 xml:space="preserve">มิถุนายน </w:t>
            </w:r>
            <w:r w:rsidRPr="00411DBC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15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DBF180" w14:textId="77777777" w:rsidR="00C701BF" w:rsidRPr="00411DBC" w:rsidRDefault="00C701BF" w:rsidP="009541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(1,120)</w:t>
            </w:r>
          </w:p>
        </w:tc>
        <w:tc>
          <w:tcPr>
            <w:tcW w:w="282" w:type="dxa"/>
            <w:vAlign w:val="center"/>
          </w:tcPr>
          <w:p w14:paraId="2ECC9305" w14:textId="77777777" w:rsidR="00C701BF" w:rsidRPr="00411DBC" w:rsidRDefault="00C701BF" w:rsidP="009541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239" w:type="dxa"/>
            <w:tcBorders>
              <w:top w:val="single" w:sz="4" w:space="0" w:color="auto"/>
              <w:bottom w:val="single" w:sz="4" w:space="0" w:color="auto"/>
            </w:tcBorders>
          </w:tcPr>
          <w:p w14:paraId="7930E049" w14:textId="77777777" w:rsidR="00C701BF" w:rsidRPr="00411DBC" w:rsidRDefault="00C701BF" w:rsidP="0095416B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90" w:type="dxa"/>
          </w:tcPr>
          <w:p w14:paraId="63193692" w14:textId="77777777" w:rsidR="00C701BF" w:rsidRPr="00411DBC" w:rsidRDefault="00C701BF" w:rsidP="0095416B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</w:tcPr>
          <w:p w14:paraId="594F682A" w14:textId="77777777" w:rsidR="00C701BF" w:rsidRPr="00411DBC" w:rsidRDefault="00C701BF" w:rsidP="0095416B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90" w:type="dxa"/>
          </w:tcPr>
          <w:p w14:paraId="565BE707" w14:textId="77777777" w:rsidR="00C701BF" w:rsidRPr="00411DBC" w:rsidRDefault="00C701BF" w:rsidP="0095416B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74" w:type="dxa"/>
            <w:tcBorders>
              <w:top w:val="single" w:sz="4" w:space="0" w:color="auto"/>
              <w:bottom w:val="single" w:sz="4" w:space="0" w:color="auto"/>
            </w:tcBorders>
          </w:tcPr>
          <w:p w14:paraId="1EBAD43B" w14:textId="77777777" w:rsidR="00C701BF" w:rsidRPr="00411DBC" w:rsidRDefault="00C701BF" w:rsidP="0095416B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99" w:type="dxa"/>
          </w:tcPr>
          <w:p w14:paraId="006CA95D" w14:textId="77777777" w:rsidR="00C701BF" w:rsidRPr="00411DBC" w:rsidRDefault="00C701BF" w:rsidP="0095416B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2" w:type="dxa"/>
            <w:tcBorders>
              <w:top w:val="single" w:sz="4" w:space="0" w:color="auto"/>
              <w:bottom w:val="single" w:sz="4" w:space="0" w:color="auto"/>
            </w:tcBorders>
          </w:tcPr>
          <w:p w14:paraId="63AA04AA" w14:textId="77777777" w:rsidR="00C701BF" w:rsidRPr="00411DBC" w:rsidRDefault="00C701BF" w:rsidP="0095416B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lang w:val="en-GB"/>
              </w:rPr>
              <w:t>(39,972)</w:t>
            </w:r>
          </w:p>
        </w:tc>
        <w:tc>
          <w:tcPr>
            <w:tcW w:w="299" w:type="dxa"/>
            <w:gridSpan w:val="2"/>
          </w:tcPr>
          <w:p w14:paraId="0C81CA39" w14:textId="77777777" w:rsidR="00C701BF" w:rsidRPr="00411DBC" w:rsidRDefault="00C701BF" w:rsidP="0095416B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09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37B130" w14:textId="77777777" w:rsidR="00C701BF" w:rsidRPr="00411DBC" w:rsidRDefault="00C701BF" w:rsidP="009541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(41,092)</w:t>
            </w:r>
          </w:p>
        </w:tc>
      </w:tr>
      <w:tr w:rsidR="00C701BF" w:rsidRPr="00411DBC" w14:paraId="03C5EE6A" w14:textId="77777777" w:rsidTr="00776894">
        <w:trPr>
          <w:gridAfter w:val="1"/>
          <w:wAfter w:w="57" w:type="dxa"/>
          <w:trHeight w:val="581"/>
        </w:trPr>
        <w:tc>
          <w:tcPr>
            <w:tcW w:w="4535" w:type="dxa"/>
            <w:vAlign w:val="bottom"/>
          </w:tcPr>
          <w:p w14:paraId="0344E9F6" w14:textId="77777777" w:rsidR="00C701BF" w:rsidRPr="00411DBC" w:rsidRDefault="00C701BF" w:rsidP="009541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มูลค่าสุทธิทางบัญชี</w:t>
            </w:r>
          </w:p>
        </w:tc>
        <w:tc>
          <w:tcPr>
            <w:tcW w:w="1519" w:type="dxa"/>
            <w:tcBorders>
              <w:top w:val="single" w:sz="4" w:space="0" w:color="auto"/>
            </w:tcBorders>
            <w:vAlign w:val="center"/>
          </w:tcPr>
          <w:p w14:paraId="05D0328D" w14:textId="77777777" w:rsidR="00C701BF" w:rsidRPr="00411DBC" w:rsidRDefault="00C701BF" w:rsidP="009541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82" w:type="dxa"/>
            <w:vAlign w:val="center"/>
          </w:tcPr>
          <w:p w14:paraId="1F2FF6D6" w14:textId="77777777" w:rsidR="00C701BF" w:rsidRPr="00411DBC" w:rsidRDefault="00C701BF" w:rsidP="009541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239" w:type="dxa"/>
            <w:tcBorders>
              <w:top w:val="single" w:sz="4" w:space="0" w:color="auto"/>
            </w:tcBorders>
          </w:tcPr>
          <w:p w14:paraId="0E1D2F46" w14:textId="77777777" w:rsidR="00C701BF" w:rsidRPr="00411DBC" w:rsidRDefault="00C701BF" w:rsidP="0095416B">
            <w:pPr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90" w:type="dxa"/>
          </w:tcPr>
          <w:p w14:paraId="10AB5C39" w14:textId="77777777" w:rsidR="00C701BF" w:rsidRPr="00411DBC" w:rsidRDefault="00C701BF" w:rsidP="0095416B">
            <w:pPr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211" w:type="dxa"/>
            <w:tcBorders>
              <w:top w:val="single" w:sz="4" w:space="0" w:color="auto"/>
            </w:tcBorders>
          </w:tcPr>
          <w:p w14:paraId="18FDB2FD" w14:textId="77777777" w:rsidR="00C701BF" w:rsidRPr="00411DBC" w:rsidRDefault="00C701BF" w:rsidP="0095416B">
            <w:pPr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90" w:type="dxa"/>
          </w:tcPr>
          <w:p w14:paraId="57C85F8D" w14:textId="77777777" w:rsidR="00C701BF" w:rsidRPr="00411DBC" w:rsidRDefault="00C701BF" w:rsidP="0095416B">
            <w:pPr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674" w:type="dxa"/>
            <w:tcBorders>
              <w:top w:val="single" w:sz="4" w:space="0" w:color="auto"/>
            </w:tcBorders>
          </w:tcPr>
          <w:p w14:paraId="3D0678EE" w14:textId="77777777" w:rsidR="00C701BF" w:rsidRPr="00411DBC" w:rsidRDefault="00C701BF" w:rsidP="0095416B">
            <w:pPr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99" w:type="dxa"/>
          </w:tcPr>
          <w:p w14:paraId="3C5A1662" w14:textId="77777777" w:rsidR="00C701BF" w:rsidRPr="00411DBC" w:rsidRDefault="00C701BF" w:rsidP="0095416B">
            <w:pPr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802" w:type="dxa"/>
            <w:tcBorders>
              <w:top w:val="single" w:sz="4" w:space="0" w:color="auto"/>
            </w:tcBorders>
          </w:tcPr>
          <w:p w14:paraId="671971DC" w14:textId="77777777" w:rsidR="00C701BF" w:rsidRPr="00411DBC" w:rsidRDefault="00C701BF" w:rsidP="0095416B">
            <w:pPr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99" w:type="dxa"/>
            <w:gridSpan w:val="2"/>
          </w:tcPr>
          <w:p w14:paraId="5631F0F8" w14:textId="77777777" w:rsidR="00C701BF" w:rsidRPr="00411DBC" w:rsidRDefault="00C701BF" w:rsidP="0095416B">
            <w:pPr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096" w:type="dxa"/>
            <w:gridSpan w:val="2"/>
            <w:tcBorders>
              <w:top w:val="single" w:sz="4" w:space="0" w:color="auto"/>
            </w:tcBorders>
            <w:vAlign w:val="center"/>
          </w:tcPr>
          <w:p w14:paraId="54F63116" w14:textId="77777777" w:rsidR="00C701BF" w:rsidRPr="00411DBC" w:rsidRDefault="00C701BF" w:rsidP="009541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</w:tr>
      <w:tr w:rsidR="00C701BF" w:rsidRPr="00411DBC" w14:paraId="607C876A" w14:textId="77777777" w:rsidTr="00776894">
        <w:trPr>
          <w:gridAfter w:val="1"/>
          <w:wAfter w:w="57" w:type="dxa"/>
          <w:trHeight w:val="407"/>
        </w:trPr>
        <w:tc>
          <w:tcPr>
            <w:tcW w:w="4535" w:type="dxa"/>
            <w:vAlign w:val="center"/>
          </w:tcPr>
          <w:p w14:paraId="5B580EAE" w14:textId="77777777" w:rsidR="00C701BF" w:rsidRPr="00411DBC" w:rsidRDefault="00C701BF" w:rsidP="009541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 xml:space="preserve">ณ วันที่ </w:t>
            </w:r>
            <w:r w:rsidRPr="00411DBC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 xml:space="preserve">ธันวาคม </w:t>
            </w:r>
            <w:r w:rsidRPr="00411DBC">
              <w:rPr>
                <w:rFonts w:ascii="Angsana New" w:hAnsi="Angsana New"/>
                <w:sz w:val="28"/>
                <w:szCs w:val="28"/>
              </w:rPr>
              <w:t>2565</w:t>
            </w:r>
          </w:p>
        </w:tc>
        <w:tc>
          <w:tcPr>
            <w:tcW w:w="1519" w:type="dxa"/>
            <w:tcBorders>
              <w:bottom w:val="double" w:sz="4" w:space="0" w:color="auto"/>
            </w:tcBorders>
            <w:vAlign w:val="center"/>
          </w:tcPr>
          <w:p w14:paraId="5C380F90" w14:textId="77777777" w:rsidR="00C701BF" w:rsidRPr="00411DBC" w:rsidRDefault="00C701BF" w:rsidP="009541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24</w:t>
            </w:r>
          </w:p>
        </w:tc>
        <w:tc>
          <w:tcPr>
            <w:tcW w:w="282" w:type="dxa"/>
            <w:vAlign w:val="center"/>
          </w:tcPr>
          <w:p w14:paraId="6DB9E5CB" w14:textId="77777777" w:rsidR="00C701BF" w:rsidRPr="00411DBC" w:rsidRDefault="00C701BF" w:rsidP="009541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39" w:type="dxa"/>
            <w:tcBorders>
              <w:bottom w:val="double" w:sz="4" w:space="0" w:color="auto"/>
            </w:tcBorders>
          </w:tcPr>
          <w:p w14:paraId="0FB19ED3" w14:textId="77777777" w:rsidR="00C701BF" w:rsidRPr="00411DBC" w:rsidRDefault="00C701BF" w:rsidP="0095416B">
            <w:pPr>
              <w:jc w:val="right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81,687</w:t>
            </w:r>
          </w:p>
        </w:tc>
        <w:tc>
          <w:tcPr>
            <w:tcW w:w="290" w:type="dxa"/>
          </w:tcPr>
          <w:p w14:paraId="2C26C4B8" w14:textId="77777777" w:rsidR="00C701BF" w:rsidRPr="00411DBC" w:rsidRDefault="00C701BF" w:rsidP="0095416B">
            <w:pPr>
              <w:jc w:val="right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211" w:type="dxa"/>
            <w:tcBorders>
              <w:bottom w:val="double" w:sz="4" w:space="0" w:color="auto"/>
            </w:tcBorders>
          </w:tcPr>
          <w:p w14:paraId="665585EE" w14:textId="77777777" w:rsidR="00C701BF" w:rsidRPr="00411DBC" w:rsidRDefault="00C701BF" w:rsidP="0095416B">
            <w:pPr>
              <w:jc w:val="right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411DBC">
              <w:rPr>
                <w:rFonts w:ascii="Angsana New" w:hAnsi="Angsana New"/>
                <w:sz w:val="28"/>
                <w:szCs w:val="28"/>
                <w:lang w:val="en-GB"/>
              </w:rPr>
              <w:t>2,222</w:t>
            </w:r>
          </w:p>
        </w:tc>
        <w:tc>
          <w:tcPr>
            <w:tcW w:w="290" w:type="dxa"/>
          </w:tcPr>
          <w:p w14:paraId="79FFF96A" w14:textId="77777777" w:rsidR="00C701BF" w:rsidRPr="00411DBC" w:rsidRDefault="00C701BF" w:rsidP="0095416B">
            <w:pPr>
              <w:jc w:val="right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674" w:type="dxa"/>
            <w:tcBorders>
              <w:bottom w:val="double" w:sz="4" w:space="0" w:color="auto"/>
            </w:tcBorders>
          </w:tcPr>
          <w:p w14:paraId="6C103E4F" w14:textId="77777777" w:rsidR="00C701BF" w:rsidRPr="00411DBC" w:rsidRDefault="00C701BF" w:rsidP="0095416B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15,530</w:t>
            </w:r>
          </w:p>
        </w:tc>
        <w:tc>
          <w:tcPr>
            <w:tcW w:w="299" w:type="dxa"/>
          </w:tcPr>
          <w:p w14:paraId="46333EA1" w14:textId="77777777" w:rsidR="00C701BF" w:rsidRPr="00411DBC" w:rsidRDefault="00C701BF" w:rsidP="0095416B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2" w:type="dxa"/>
            <w:tcBorders>
              <w:bottom w:val="double" w:sz="4" w:space="0" w:color="auto"/>
            </w:tcBorders>
          </w:tcPr>
          <w:p w14:paraId="36F68FEA" w14:textId="77777777" w:rsidR="00C701BF" w:rsidRPr="00411DBC" w:rsidRDefault="00C701BF" w:rsidP="0095416B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99" w:type="dxa"/>
            <w:gridSpan w:val="2"/>
          </w:tcPr>
          <w:p w14:paraId="2BFBCD4A" w14:textId="77777777" w:rsidR="00C701BF" w:rsidRPr="00411DBC" w:rsidRDefault="00C701BF" w:rsidP="0095416B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096" w:type="dxa"/>
            <w:gridSpan w:val="2"/>
            <w:tcBorders>
              <w:bottom w:val="double" w:sz="4" w:space="0" w:color="auto"/>
            </w:tcBorders>
            <w:vAlign w:val="center"/>
          </w:tcPr>
          <w:p w14:paraId="75FF5C15" w14:textId="77777777" w:rsidR="00C701BF" w:rsidRPr="00411DBC" w:rsidRDefault="00C701BF" w:rsidP="009541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99,463</w:t>
            </w:r>
          </w:p>
        </w:tc>
      </w:tr>
      <w:tr w:rsidR="00C701BF" w:rsidRPr="00411DBC" w14:paraId="3A7785FC" w14:textId="77777777" w:rsidTr="00776894">
        <w:trPr>
          <w:trHeight w:val="407"/>
        </w:trPr>
        <w:tc>
          <w:tcPr>
            <w:tcW w:w="4535" w:type="dxa"/>
            <w:vAlign w:val="center"/>
          </w:tcPr>
          <w:p w14:paraId="2463DC07" w14:textId="77777777" w:rsidR="00C701BF" w:rsidRPr="00411DBC" w:rsidRDefault="00C701BF" w:rsidP="009541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 xml:space="preserve">ณ วันที่ </w:t>
            </w:r>
            <w:r w:rsidRPr="00411DBC">
              <w:rPr>
                <w:rFonts w:ascii="Angsana New" w:hAnsi="Angsana New"/>
                <w:sz w:val="28"/>
                <w:szCs w:val="28"/>
              </w:rPr>
              <w:t xml:space="preserve">30 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 xml:space="preserve">มิถุนายน </w:t>
            </w:r>
            <w:r w:rsidRPr="00411DBC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151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5FCCF50" w14:textId="77777777" w:rsidR="00C701BF" w:rsidRPr="00411DBC" w:rsidRDefault="00C701BF" w:rsidP="009541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12</w:t>
            </w:r>
          </w:p>
        </w:tc>
        <w:tc>
          <w:tcPr>
            <w:tcW w:w="282" w:type="dxa"/>
            <w:vAlign w:val="center"/>
          </w:tcPr>
          <w:p w14:paraId="6EA9F093" w14:textId="77777777" w:rsidR="00C701BF" w:rsidRPr="00411DBC" w:rsidRDefault="00C701BF" w:rsidP="009541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239" w:type="dxa"/>
            <w:tcBorders>
              <w:top w:val="double" w:sz="4" w:space="0" w:color="auto"/>
              <w:bottom w:val="double" w:sz="4" w:space="0" w:color="auto"/>
            </w:tcBorders>
          </w:tcPr>
          <w:p w14:paraId="087F204E" w14:textId="77777777" w:rsidR="00C701BF" w:rsidRPr="00411DBC" w:rsidRDefault="00C701BF" w:rsidP="0095416B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81,687</w:t>
            </w:r>
          </w:p>
        </w:tc>
        <w:tc>
          <w:tcPr>
            <w:tcW w:w="290" w:type="dxa"/>
          </w:tcPr>
          <w:p w14:paraId="10070F34" w14:textId="77777777" w:rsidR="00C701BF" w:rsidRPr="00411DBC" w:rsidRDefault="00C701BF" w:rsidP="0095416B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11" w:type="dxa"/>
            <w:tcBorders>
              <w:top w:val="double" w:sz="4" w:space="0" w:color="auto"/>
              <w:bottom w:val="double" w:sz="4" w:space="0" w:color="auto"/>
            </w:tcBorders>
          </w:tcPr>
          <w:p w14:paraId="79DF0093" w14:textId="77777777" w:rsidR="00C701BF" w:rsidRPr="00411DBC" w:rsidRDefault="00C701BF" w:rsidP="0095416B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90" w:type="dxa"/>
          </w:tcPr>
          <w:p w14:paraId="7B25FA90" w14:textId="77777777" w:rsidR="00C701BF" w:rsidRPr="00411DBC" w:rsidRDefault="00C701BF" w:rsidP="0095416B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74" w:type="dxa"/>
            <w:tcBorders>
              <w:top w:val="double" w:sz="4" w:space="0" w:color="auto"/>
              <w:bottom w:val="double" w:sz="4" w:space="0" w:color="auto"/>
            </w:tcBorders>
          </w:tcPr>
          <w:p w14:paraId="7B0A6D8E" w14:textId="77777777" w:rsidR="00C701BF" w:rsidRPr="00411DBC" w:rsidRDefault="00C701BF" w:rsidP="0095416B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99" w:type="dxa"/>
          </w:tcPr>
          <w:p w14:paraId="5A19DB8B" w14:textId="77777777" w:rsidR="00C701BF" w:rsidRPr="00411DBC" w:rsidRDefault="00C701BF" w:rsidP="0095416B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44" w:type="dxa"/>
            <w:gridSpan w:val="2"/>
            <w:tcBorders>
              <w:bottom w:val="double" w:sz="4" w:space="0" w:color="auto"/>
            </w:tcBorders>
          </w:tcPr>
          <w:p w14:paraId="2D08402F" w14:textId="77777777" w:rsidR="00C701BF" w:rsidRPr="00411DBC" w:rsidRDefault="00C701BF" w:rsidP="0095416B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267,814</w:t>
            </w:r>
          </w:p>
        </w:tc>
        <w:tc>
          <w:tcPr>
            <w:tcW w:w="284" w:type="dxa"/>
            <w:gridSpan w:val="2"/>
          </w:tcPr>
          <w:p w14:paraId="30931900" w14:textId="77777777" w:rsidR="00C701BF" w:rsidRPr="00411DBC" w:rsidRDefault="00C701BF" w:rsidP="0095416B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126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632EB3F" w14:textId="77777777" w:rsidR="00C701BF" w:rsidRPr="00411DBC" w:rsidRDefault="00C701BF" w:rsidP="009541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349,513</w:t>
            </w:r>
          </w:p>
        </w:tc>
      </w:tr>
    </w:tbl>
    <w:p w14:paraId="4BBC8F7D" w14:textId="77777777" w:rsidR="00C701BF" w:rsidRPr="00411DBC" w:rsidRDefault="00C701BF" w:rsidP="000933C5">
      <w:pPr>
        <w:tabs>
          <w:tab w:val="left" w:pos="720"/>
        </w:tabs>
        <w:spacing w:after="120"/>
        <w:rPr>
          <w:rFonts w:ascii="Angsana New" w:hAnsi="Angsana New"/>
          <w:b/>
          <w:bCs/>
          <w:sz w:val="28"/>
          <w:szCs w:val="28"/>
          <w:u w:val="single"/>
          <w:cs/>
        </w:rPr>
        <w:sectPr w:rsidR="00C701BF" w:rsidRPr="00411DBC" w:rsidSect="00271DD0">
          <w:pgSz w:w="16840" w:h="11907" w:orient="landscape" w:code="9"/>
          <w:pgMar w:top="993" w:right="851" w:bottom="1077" w:left="851" w:header="851" w:footer="567" w:gutter="0"/>
          <w:pgNumType w:fmt="numberInDash"/>
          <w:cols w:space="708"/>
          <w:docGrid w:linePitch="360"/>
        </w:sectPr>
      </w:pPr>
    </w:p>
    <w:p w14:paraId="5ADEA8AA" w14:textId="2AF96291" w:rsidR="00C04413" w:rsidRPr="00411DBC" w:rsidRDefault="00C04413" w:rsidP="0026131D">
      <w:pPr>
        <w:rPr>
          <w:rFonts w:ascii="Angsana New" w:hAnsi="Angsana New"/>
          <w:b/>
          <w:bCs/>
          <w:sz w:val="28"/>
          <w:szCs w:val="28"/>
        </w:rPr>
      </w:pPr>
    </w:p>
    <w:tbl>
      <w:tblPr>
        <w:tblStyle w:val="TableGrid"/>
        <w:tblW w:w="89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79"/>
        <w:gridCol w:w="2551"/>
      </w:tblGrid>
      <w:tr w:rsidR="00E23A4A" w:rsidRPr="00411DBC" w14:paraId="6C4215FA" w14:textId="77777777" w:rsidTr="00E23A4A">
        <w:trPr>
          <w:trHeight w:val="397"/>
        </w:trPr>
        <w:tc>
          <w:tcPr>
            <w:tcW w:w="6379" w:type="dxa"/>
          </w:tcPr>
          <w:p w14:paraId="343E3947" w14:textId="77777777" w:rsidR="00E23A4A" w:rsidRPr="00411DBC" w:rsidRDefault="00E23A4A" w:rsidP="00274A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14:paraId="522839E6" w14:textId="51DEF834" w:rsidR="00E23A4A" w:rsidRPr="00411DBC" w:rsidRDefault="00E23A4A" w:rsidP="00274A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(หน่วย: พันบาท)</w:t>
            </w:r>
          </w:p>
        </w:tc>
      </w:tr>
      <w:tr w:rsidR="00E23A4A" w:rsidRPr="00411DBC" w14:paraId="6A88C931" w14:textId="77777777" w:rsidTr="00E23A4A">
        <w:trPr>
          <w:trHeight w:val="397"/>
        </w:trPr>
        <w:tc>
          <w:tcPr>
            <w:tcW w:w="6379" w:type="dxa"/>
          </w:tcPr>
          <w:p w14:paraId="3E520777" w14:textId="77777777" w:rsidR="00E23A4A" w:rsidRPr="00411DBC" w:rsidRDefault="00E23A4A" w:rsidP="00274A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29FAD6" w14:textId="77777777" w:rsidR="00E23A4A" w:rsidRPr="00411DBC" w:rsidRDefault="00E23A4A" w:rsidP="00274A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E23A4A" w:rsidRPr="00411DBC" w14:paraId="7BF8E6F0" w14:textId="77777777" w:rsidTr="00E23A4A">
        <w:trPr>
          <w:trHeight w:val="397"/>
        </w:trPr>
        <w:tc>
          <w:tcPr>
            <w:tcW w:w="6379" w:type="dxa"/>
          </w:tcPr>
          <w:p w14:paraId="1C9B5AC2" w14:textId="77777777" w:rsidR="00E23A4A" w:rsidRPr="00411DBC" w:rsidRDefault="00E23A4A" w:rsidP="00274A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F584EB" w14:textId="46BB8F36" w:rsidR="00E23A4A" w:rsidRPr="00411DBC" w:rsidRDefault="00E23A4A" w:rsidP="00274A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โปรแกรมคอมพิวเตอร์</w:t>
            </w:r>
          </w:p>
        </w:tc>
      </w:tr>
      <w:tr w:rsidR="00E23A4A" w:rsidRPr="00411DBC" w14:paraId="08AA3A05" w14:textId="77777777" w:rsidTr="00E23A4A">
        <w:trPr>
          <w:trHeight w:val="397"/>
        </w:trPr>
        <w:tc>
          <w:tcPr>
            <w:tcW w:w="6379" w:type="dxa"/>
          </w:tcPr>
          <w:p w14:paraId="16C06E8A" w14:textId="77777777" w:rsidR="00E23A4A" w:rsidRPr="00411DBC" w:rsidRDefault="00E23A4A" w:rsidP="00274A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ราคาทุน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14:paraId="40333CA4" w14:textId="77777777" w:rsidR="00E23A4A" w:rsidRPr="00411DBC" w:rsidRDefault="00E23A4A" w:rsidP="00274A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</w:tr>
      <w:tr w:rsidR="005B5B98" w:rsidRPr="00411DBC" w14:paraId="5A09C863" w14:textId="77777777" w:rsidTr="00E23A4A">
        <w:trPr>
          <w:trHeight w:val="397"/>
        </w:trPr>
        <w:tc>
          <w:tcPr>
            <w:tcW w:w="6379" w:type="dxa"/>
            <w:vAlign w:val="center"/>
          </w:tcPr>
          <w:p w14:paraId="05808E83" w14:textId="703C40E6" w:rsidR="005B5B98" w:rsidRPr="00411DBC" w:rsidRDefault="005B5B98" w:rsidP="005B5B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 xml:space="preserve">ณ วันที่ </w:t>
            </w:r>
            <w:r w:rsidRPr="00411DBC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 xml:space="preserve">ธันวาคม </w:t>
            </w:r>
            <w:r w:rsidRPr="00411DBC">
              <w:rPr>
                <w:rFonts w:ascii="Angsana New" w:hAnsi="Angsana New"/>
                <w:sz w:val="28"/>
                <w:szCs w:val="28"/>
              </w:rPr>
              <w:t>2565</w:t>
            </w:r>
          </w:p>
        </w:tc>
        <w:tc>
          <w:tcPr>
            <w:tcW w:w="2551" w:type="dxa"/>
            <w:vAlign w:val="center"/>
          </w:tcPr>
          <w:p w14:paraId="504DF701" w14:textId="47289272" w:rsidR="005B5B98" w:rsidRPr="00411DBC" w:rsidRDefault="005B5B98" w:rsidP="005B5B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1,133</w:t>
            </w:r>
          </w:p>
        </w:tc>
      </w:tr>
      <w:tr w:rsidR="00E23A4A" w:rsidRPr="00411DBC" w14:paraId="157E73AF" w14:textId="77777777" w:rsidTr="00E23A4A">
        <w:trPr>
          <w:trHeight w:val="397"/>
        </w:trPr>
        <w:tc>
          <w:tcPr>
            <w:tcW w:w="6379" w:type="dxa"/>
            <w:vAlign w:val="center"/>
          </w:tcPr>
          <w:p w14:paraId="445974CD" w14:textId="606FEB93" w:rsidR="00E23A4A" w:rsidRPr="00411DBC" w:rsidRDefault="00E23A4A" w:rsidP="00274A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บวก เพิ่มขึ้นระหว่าง</w:t>
            </w:r>
            <w:r w:rsidR="00AA36FF" w:rsidRPr="00411DBC">
              <w:rPr>
                <w:rFonts w:ascii="Angsana New" w:hAnsi="Angsana New" w:hint="cs"/>
                <w:sz w:val="28"/>
                <w:szCs w:val="28"/>
                <w:cs/>
              </w:rPr>
              <w:t>งวด</w:t>
            </w:r>
          </w:p>
        </w:tc>
        <w:tc>
          <w:tcPr>
            <w:tcW w:w="2551" w:type="dxa"/>
            <w:vAlign w:val="center"/>
          </w:tcPr>
          <w:p w14:paraId="7BAC2117" w14:textId="79BFD438" w:rsidR="00E23A4A" w:rsidRPr="00411DBC" w:rsidRDefault="00D519E9" w:rsidP="00274A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E23A4A" w:rsidRPr="00411DBC" w14:paraId="5AC24EFB" w14:textId="77777777" w:rsidTr="00E23A4A">
        <w:trPr>
          <w:trHeight w:val="397"/>
        </w:trPr>
        <w:tc>
          <w:tcPr>
            <w:tcW w:w="6379" w:type="dxa"/>
            <w:vAlign w:val="center"/>
          </w:tcPr>
          <w:p w14:paraId="2F28ABA9" w14:textId="77777777" w:rsidR="00E23A4A" w:rsidRPr="00411DBC" w:rsidRDefault="00E23A4A" w:rsidP="00274A75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หัก  จำหน่าย</w:t>
            </w:r>
          </w:p>
        </w:tc>
        <w:tc>
          <w:tcPr>
            <w:tcW w:w="2551" w:type="dxa"/>
            <w:vAlign w:val="center"/>
          </w:tcPr>
          <w:p w14:paraId="1FF6D126" w14:textId="152802A6" w:rsidR="00E23A4A" w:rsidRPr="00411DBC" w:rsidRDefault="00D519E9" w:rsidP="00274A75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E23A4A" w:rsidRPr="00411DBC" w14:paraId="4951EBAB" w14:textId="77777777" w:rsidTr="00E23A4A">
        <w:trPr>
          <w:trHeight w:val="397"/>
        </w:trPr>
        <w:tc>
          <w:tcPr>
            <w:tcW w:w="6379" w:type="dxa"/>
            <w:vAlign w:val="center"/>
          </w:tcPr>
          <w:p w14:paraId="6B5CEB84" w14:textId="66F07617" w:rsidR="00E23A4A" w:rsidRPr="00411DBC" w:rsidRDefault="003A3DD8" w:rsidP="00274A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 xml:space="preserve">ณ วันที่ </w:t>
            </w:r>
            <w:r w:rsidRPr="00411DBC">
              <w:rPr>
                <w:rFonts w:ascii="Angsana New" w:hAnsi="Angsana New"/>
                <w:sz w:val="28"/>
                <w:szCs w:val="28"/>
              </w:rPr>
              <w:t xml:space="preserve">30 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 xml:space="preserve">มิถุนายน </w:t>
            </w:r>
            <w:r w:rsidRPr="00411DBC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724F1C" w14:textId="77777777" w:rsidR="00E23A4A" w:rsidRPr="00411DBC" w:rsidRDefault="00E23A4A" w:rsidP="00274A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1,133</w:t>
            </w:r>
          </w:p>
        </w:tc>
      </w:tr>
      <w:tr w:rsidR="00E23A4A" w:rsidRPr="00411DBC" w14:paraId="720E9A63" w14:textId="77777777" w:rsidTr="00E23A4A">
        <w:trPr>
          <w:trHeight w:val="567"/>
        </w:trPr>
        <w:tc>
          <w:tcPr>
            <w:tcW w:w="6379" w:type="dxa"/>
            <w:vAlign w:val="bottom"/>
          </w:tcPr>
          <w:p w14:paraId="66CADAC2" w14:textId="77777777" w:rsidR="00E23A4A" w:rsidRPr="00411DBC" w:rsidRDefault="00E23A4A" w:rsidP="00274A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ค่าตัดจำหน่ายสะสม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vAlign w:val="bottom"/>
          </w:tcPr>
          <w:p w14:paraId="7B8D2D45" w14:textId="77777777" w:rsidR="00E23A4A" w:rsidRPr="00411DBC" w:rsidRDefault="00E23A4A" w:rsidP="00274A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</w:tr>
      <w:tr w:rsidR="005B5B98" w:rsidRPr="00411DBC" w14:paraId="0796A7C7" w14:textId="77777777" w:rsidTr="00E23A4A">
        <w:trPr>
          <w:trHeight w:val="80"/>
        </w:trPr>
        <w:tc>
          <w:tcPr>
            <w:tcW w:w="6379" w:type="dxa"/>
            <w:vAlign w:val="center"/>
          </w:tcPr>
          <w:p w14:paraId="3545BE94" w14:textId="67D177F3" w:rsidR="005B5B98" w:rsidRPr="00411DBC" w:rsidRDefault="005B5B98" w:rsidP="005B5B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 xml:space="preserve">ณ วันที่ </w:t>
            </w:r>
            <w:r w:rsidRPr="00411DBC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 xml:space="preserve">ธันวาคม </w:t>
            </w:r>
            <w:r w:rsidRPr="00411DBC">
              <w:rPr>
                <w:rFonts w:ascii="Angsana New" w:hAnsi="Angsana New"/>
                <w:sz w:val="28"/>
                <w:szCs w:val="28"/>
              </w:rPr>
              <w:t>2565</w:t>
            </w:r>
          </w:p>
        </w:tc>
        <w:tc>
          <w:tcPr>
            <w:tcW w:w="2551" w:type="dxa"/>
            <w:vAlign w:val="center"/>
          </w:tcPr>
          <w:p w14:paraId="2C7B0C61" w14:textId="2C674013" w:rsidR="005B5B98" w:rsidRPr="00411DBC" w:rsidRDefault="005B5B98" w:rsidP="005B5B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(1,108)</w:t>
            </w:r>
          </w:p>
        </w:tc>
      </w:tr>
      <w:tr w:rsidR="00E23A4A" w:rsidRPr="00411DBC" w14:paraId="179A429F" w14:textId="77777777" w:rsidTr="00E23A4A">
        <w:trPr>
          <w:trHeight w:val="397"/>
        </w:trPr>
        <w:tc>
          <w:tcPr>
            <w:tcW w:w="6379" w:type="dxa"/>
            <w:vAlign w:val="center"/>
          </w:tcPr>
          <w:p w14:paraId="39AF3C29" w14:textId="4B4AF21D" w:rsidR="00E23A4A" w:rsidRPr="00411DBC" w:rsidRDefault="00E23A4A" w:rsidP="00274A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 xml:space="preserve">บวก </w:t>
            </w:r>
            <w:r w:rsidRPr="00411DBC">
              <w:rPr>
                <w:rFonts w:ascii="Angsana New" w:hAnsi="Angsana New"/>
                <w:sz w:val="28"/>
                <w:szCs w:val="28"/>
                <w:cs/>
              </w:rPr>
              <w:t>ค่าตัดจำหน่ายสำหรับ</w:t>
            </w:r>
            <w:r w:rsidR="00AA36FF" w:rsidRPr="00411DBC">
              <w:rPr>
                <w:rFonts w:ascii="Angsana New" w:hAnsi="Angsana New" w:hint="cs"/>
                <w:sz w:val="28"/>
                <w:szCs w:val="28"/>
                <w:cs/>
              </w:rPr>
              <w:t>งวด</w:t>
            </w:r>
          </w:p>
        </w:tc>
        <w:tc>
          <w:tcPr>
            <w:tcW w:w="2551" w:type="dxa"/>
            <w:vAlign w:val="center"/>
          </w:tcPr>
          <w:p w14:paraId="3861B645" w14:textId="10B66F40" w:rsidR="00E23A4A" w:rsidRPr="00315AE8" w:rsidRDefault="00E23A4A" w:rsidP="00274A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315AE8">
              <w:rPr>
                <w:rFonts w:ascii="Angsana New" w:hAnsi="Angsana New"/>
                <w:sz w:val="28"/>
                <w:szCs w:val="28"/>
              </w:rPr>
              <w:t>(</w:t>
            </w:r>
            <w:r w:rsidR="00BD2581" w:rsidRPr="00315AE8">
              <w:rPr>
                <w:rFonts w:ascii="Angsana New" w:hAnsi="Angsana New"/>
                <w:sz w:val="28"/>
                <w:szCs w:val="28"/>
              </w:rPr>
              <w:t>11</w:t>
            </w:r>
            <w:r w:rsidRPr="00315AE8">
              <w:rPr>
                <w:rFonts w:ascii="Angsana New" w:hAnsi="Angsana New"/>
                <w:sz w:val="28"/>
                <w:szCs w:val="28"/>
              </w:rPr>
              <w:t>)</w:t>
            </w:r>
          </w:p>
        </w:tc>
      </w:tr>
      <w:tr w:rsidR="00E23A4A" w:rsidRPr="00411DBC" w14:paraId="31568521" w14:textId="77777777" w:rsidTr="00E23A4A">
        <w:trPr>
          <w:trHeight w:val="397"/>
        </w:trPr>
        <w:tc>
          <w:tcPr>
            <w:tcW w:w="6379" w:type="dxa"/>
            <w:vAlign w:val="center"/>
          </w:tcPr>
          <w:p w14:paraId="13FA812A" w14:textId="77777777" w:rsidR="00E23A4A" w:rsidRPr="00411DBC" w:rsidRDefault="00E23A4A" w:rsidP="00274A75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หัก จำหน่าย</w:t>
            </w:r>
          </w:p>
        </w:tc>
        <w:tc>
          <w:tcPr>
            <w:tcW w:w="2551" w:type="dxa"/>
            <w:vAlign w:val="center"/>
          </w:tcPr>
          <w:p w14:paraId="4D041997" w14:textId="77777777" w:rsidR="00E23A4A" w:rsidRPr="00315AE8" w:rsidRDefault="00E23A4A" w:rsidP="00274A75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315AE8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5B5B98" w:rsidRPr="00411DBC" w14:paraId="18B1BADC" w14:textId="77777777" w:rsidTr="00E23A4A">
        <w:trPr>
          <w:trHeight w:val="397"/>
        </w:trPr>
        <w:tc>
          <w:tcPr>
            <w:tcW w:w="6379" w:type="dxa"/>
            <w:vAlign w:val="center"/>
          </w:tcPr>
          <w:p w14:paraId="5F3E2392" w14:textId="44DE3087" w:rsidR="005B5B98" w:rsidRPr="00411DBC" w:rsidRDefault="003A3DD8" w:rsidP="005B5B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 xml:space="preserve">ณ วันที่ </w:t>
            </w:r>
            <w:r w:rsidRPr="00411DBC">
              <w:rPr>
                <w:rFonts w:ascii="Angsana New" w:hAnsi="Angsana New"/>
                <w:sz w:val="28"/>
                <w:szCs w:val="28"/>
              </w:rPr>
              <w:t xml:space="preserve">30 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 xml:space="preserve">มิถุนายน </w:t>
            </w:r>
            <w:r w:rsidRPr="00411DBC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799E11" w14:textId="647E8DF0" w:rsidR="005B5B98" w:rsidRPr="00315AE8" w:rsidRDefault="005B5B98" w:rsidP="005B5B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315AE8">
              <w:rPr>
                <w:rFonts w:ascii="Angsana New" w:hAnsi="Angsana New"/>
                <w:sz w:val="28"/>
                <w:szCs w:val="28"/>
              </w:rPr>
              <w:t>(1,1</w:t>
            </w:r>
            <w:r w:rsidR="00D519E9" w:rsidRPr="00315AE8">
              <w:rPr>
                <w:rFonts w:ascii="Angsana New" w:hAnsi="Angsana New"/>
                <w:sz w:val="28"/>
                <w:szCs w:val="28"/>
              </w:rPr>
              <w:t>1</w:t>
            </w:r>
            <w:r w:rsidR="00BD2581" w:rsidRPr="00315AE8">
              <w:rPr>
                <w:rFonts w:ascii="Angsana New" w:hAnsi="Angsana New"/>
                <w:sz w:val="28"/>
                <w:szCs w:val="28"/>
              </w:rPr>
              <w:t>9</w:t>
            </w:r>
            <w:r w:rsidRPr="00315AE8">
              <w:rPr>
                <w:rFonts w:ascii="Angsana New" w:hAnsi="Angsana New"/>
                <w:sz w:val="28"/>
                <w:szCs w:val="28"/>
              </w:rPr>
              <w:t>)</w:t>
            </w:r>
          </w:p>
        </w:tc>
      </w:tr>
      <w:tr w:rsidR="00E23A4A" w:rsidRPr="00411DBC" w14:paraId="3706EB22" w14:textId="77777777" w:rsidTr="00E23A4A">
        <w:trPr>
          <w:trHeight w:val="567"/>
        </w:trPr>
        <w:tc>
          <w:tcPr>
            <w:tcW w:w="6379" w:type="dxa"/>
            <w:vAlign w:val="bottom"/>
          </w:tcPr>
          <w:p w14:paraId="755A44BD" w14:textId="77777777" w:rsidR="00E23A4A" w:rsidRPr="00411DBC" w:rsidRDefault="00E23A4A" w:rsidP="00274A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มูลค่าสุทธิทางบัญชี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vAlign w:val="center"/>
          </w:tcPr>
          <w:p w14:paraId="4730D277" w14:textId="77777777" w:rsidR="00E23A4A" w:rsidRPr="00411DBC" w:rsidRDefault="00E23A4A" w:rsidP="00274A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</w:tr>
      <w:tr w:rsidR="005B5B98" w:rsidRPr="00411DBC" w14:paraId="2FA92612" w14:textId="77777777" w:rsidTr="00E23A4A">
        <w:trPr>
          <w:trHeight w:val="397"/>
        </w:trPr>
        <w:tc>
          <w:tcPr>
            <w:tcW w:w="6379" w:type="dxa"/>
            <w:vAlign w:val="center"/>
          </w:tcPr>
          <w:p w14:paraId="1F775145" w14:textId="59DF1154" w:rsidR="005B5B98" w:rsidRPr="00411DBC" w:rsidRDefault="005B5B98" w:rsidP="005B5B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 xml:space="preserve">ณ วันที่ </w:t>
            </w:r>
            <w:r w:rsidRPr="00411DBC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 xml:space="preserve">ธันวาคม </w:t>
            </w:r>
            <w:r w:rsidRPr="00411DBC">
              <w:rPr>
                <w:rFonts w:ascii="Angsana New" w:hAnsi="Angsana New"/>
                <w:sz w:val="28"/>
                <w:szCs w:val="28"/>
              </w:rPr>
              <w:t>2565</w:t>
            </w:r>
          </w:p>
        </w:tc>
        <w:tc>
          <w:tcPr>
            <w:tcW w:w="2551" w:type="dxa"/>
            <w:tcBorders>
              <w:bottom w:val="double" w:sz="4" w:space="0" w:color="auto"/>
            </w:tcBorders>
            <w:vAlign w:val="center"/>
          </w:tcPr>
          <w:p w14:paraId="659F69C2" w14:textId="62AF780C" w:rsidR="005B5B98" w:rsidRPr="00411DBC" w:rsidRDefault="005B5B98" w:rsidP="005B5B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25</w:t>
            </w:r>
          </w:p>
        </w:tc>
      </w:tr>
      <w:tr w:rsidR="005B5B98" w:rsidRPr="00411DBC" w14:paraId="524CDE14" w14:textId="77777777" w:rsidTr="00E23A4A">
        <w:trPr>
          <w:trHeight w:val="397"/>
        </w:trPr>
        <w:tc>
          <w:tcPr>
            <w:tcW w:w="6379" w:type="dxa"/>
            <w:vAlign w:val="center"/>
          </w:tcPr>
          <w:p w14:paraId="07265E47" w14:textId="499054F9" w:rsidR="005B5B98" w:rsidRPr="00411DBC" w:rsidRDefault="003A3DD8" w:rsidP="005B5B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 xml:space="preserve">ณ วันที่ </w:t>
            </w:r>
            <w:r w:rsidRPr="00411DBC">
              <w:rPr>
                <w:rFonts w:ascii="Angsana New" w:hAnsi="Angsana New"/>
                <w:sz w:val="28"/>
                <w:szCs w:val="28"/>
              </w:rPr>
              <w:t xml:space="preserve">30 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 xml:space="preserve">มิถุนายน </w:t>
            </w:r>
            <w:r w:rsidRPr="00411DBC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255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5FC120A" w14:textId="45B82406" w:rsidR="005B5B98" w:rsidRPr="00411DBC" w:rsidRDefault="00D519E9" w:rsidP="005B5B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1</w:t>
            </w:r>
            <w:r w:rsidR="00BD2581" w:rsidRPr="00411DBC">
              <w:rPr>
                <w:rFonts w:ascii="Angsana New" w:hAnsi="Angsana New"/>
                <w:sz w:val="28"/>
                <w:szCs w:val="28"/>
              </w:rPr>
              <w:t>3</w:t>
            </w:r>
          </w:p>
        </w:tc>
      </w:tr>
    </w:tbl>
    <w:p w14:paraId="38D3E67E" w14:textId="77777777" w:rsidR="00C04413" w:rsidRPr="00411DBC" w:rsidRDefault="00C04413" w:rsidP="0026131D">
      <w:pPr>
        <w:rPr>
          <w:rFonts w:ascii="Angsana New" w:hAnsi="Angsana New"/>
          <w:b/>
          <w:bCs/>
          <w:sz w:val="28"/>
          <w:szCs w:val="28"/>
        </w:rPr>
      </w:pPr>
    </w:p>
    <w:p w14:paraId="736545BE" w14:textId="5DB29B0C" w:rsidR="00116064" w:rsidRPr="00411DBC" w:rsidRDefault="00BD61A3" w:rsidP="00313E18">
      <w:pPr>
        <w:pStyle w:val="ListParagraph"/>
        <w:numPr>
          <w:ilvl w:val="0"/>
          <w:numId w:val="18"/>
        </w:numPr>
        <w:spacing w:before="240"/>
        <w:rPr>
          <w:rFonts w:ascii="Angsana New" w:hAnsi="Angsana New"/>
          <w:b/>
          <w:bCs/>
          <w:sz w:val="28"/>
          <w:szCs w:val="28"/>
        </w:rPr>
      </w:pPr>
      <w:r w:rsidRPr="00411DBC">
        <w:rPr>
          <w:rFonts w:ascii="Angsana New" w:hAnsi="Angsana New" w:hint="cs"/>
          <w:b/>
          <w:bCs/>
          <w:sz w:val="28"/>
          <w:szCs w:val="28"/>
          <w:cs/>
        </w:rPr>
        <w:t>สินทรัพย์ไม่หมุนเวียนอื่น</w:t>
      </w:r>
    </w:p>
    <w:tbl>
      <w:tblPr>
        <w:tblStyle w:val="TableGrid"/>
        <w:tblW w:w="10016" w:type="dxa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6"/>
        <w:gridCol w:w="3724"/>
        <w:gridCol w:w="661"/>
        <w:gridCol w:w="661"/>
        <w:gridCol w:w="237"/>
        <w:gridCol w:w="661"/>
        <w:gridCol w:w="663"/>
        <w:gridCol w:w="237"/>
        <w:gridCol w:w="1322"/>
        <w:gridCol w:w="237"/>
        <w:gridCol w:w="1327"/>
      </w:tblGrid>
      <w:tr w:rsidR="000344B2" w:rsidRPr="00411DBC" w14:paraId="198AADDB" w14:textId="77777777" w:rsidTr="00335D46">
        <w:trPr>
          <w:trHeight w:val="451"/>
        </w:trPr>
        <w:tc>
          <w:tcPr>
            <w:tcW w:w="286" w:type="dxa"/>
            <w:vAlign w:val="center"/>
          </w:tcPr>
          <w:p w14:paraId="4B11086C" w14:textId="77777777" w:rsidR="000344B2" w:rsidRPr="00411DBC" w:rsidRDefault="000344B2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bookmarkStart w:id="31" w:name="_Hlk104477795"/>
          </w:p>
        </w:tc>
        <w:tc>
          <w:tcPr>
            <w:tcW w:w="3724" w:type="dxa"/>
            <w:vAlign w:val="center"/>
          </w:tcPr>
          <w:p w14:paraId="677CF62B" w14:textId="77777777" w:rsidR="000344B2" w:rsidRPr="00411DBC" w:rsidRDefault="000344B2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61" w:type="dxa"/>
            <w:tcBorders>
              <w:bottom w:val="single" w:sz="4" w:space="0" w:color="auto"/>
            </w:tcBorders>
            <w:vAlign w:val="center"/>
          </w:tcPr>
          <w:p w14:paraId="3FFCAEC8" w14:textId="77777777" w:rsidR="000344B2" w:rsidRPr="00411DBC" w:rsidRDefault="000344B2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661" w:type="dxa"/>
            <w:tcBorders>
              <w:bottom w:val="single" w:sz="4" w:space="0" w:color="auto"/>
            </w:tcBorders>
            <w:vAlign w:val="center"/>
          </w:tcPr>
          <w:p w14:paraId="5BC9FC5B" w14:textId="77777777" w:rsidR="000344B2" w:rsidRPr="00411DBC" w:rsidRDefault="000344B2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37" w:type="dxa"/>
            <w:tcBorders>
              <w:bottom w:val="single" w:sz="4" w:space="0" w:color="auto"/>
            </w:tcBorders>
            <w:vAlign w:val="center"/>
          </w:tcPr>
          <w:p w14:paraId="6EE316C2" w14:textId="77777777" w:rsidR="000344B2" w:rsidRPr="00411DBC" w:rsidRDefault="000344B2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61" w:type="dxa"/>
            <w:tcBorders>
              <w:bottom w:val="single" w:sz="4" w:space="0" w:color="auto"/>
            </w:tcBorders>
            <w:vAlign w:val="center"/>
          </w:tcPr>
          <w:p w14:paraId="18ECF94E" w14:textId="77777777" w:rsidR="000344B2" w:rsidRPr="00411DBC" w:rsidRDefault="000344B2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663" w:type="dxa"/>
            <w:tcBorders>
              <w:bottom w:val="single" w:sz="4" w:space="0" w:color="auto"/>
            </w:tcBorders>
            <w:vAlign w:val="center"/>
          </w:tcPr>
          <w:p w14:paraId="5624DD4E" w14:textId="77777777" w:rsidR="000344B2" w:rsidRPr="00411DBC" w:rsidRDefault="000344B2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37" w:type="dxa"/>
            <w:tcBorders>
              <w:bottom w:val="single" w:sz="4" w:space="0" w:color="auto"/>
            </w:tcBorders>
            <w:vAlign w:val="center"/>
          </w:tcPr>
          <w:p w14:paraId="5F4AED79" w14:textId="77777777" w:rsidR="000344B2" w:rsidRPr="00411DBC" w:rsidRDefault="000344B2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86" w:type="dxa"/>
            <w:gridSpan w:val="3"/>
            <w:tcBorders>
              <w:bottom w:val="single" w:sz="4" w:space="0" w:color="auto"/>
            </w:tcBorders>
            <w:vAlign w:val="center"/>
          </w:tcPr>
          <w:p w14:paraId="42823DD3" w14:textId="3C2A5102" w:rsidR="000344B2" w:rsidRPr="00411DBC" w:rsidRDefault="000344B2" w:rsidP="00034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(หน่วย</w:t>
            </w:r>
            <w:r w:rsidRPr="00411DBC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พันบาท)</w:t>
            </w:r>
          </w:p>
        </w:tc>
      </w:tr>
      <w:tr w:rsidR="000344B2" w:rsidRPr="00411DBC" w14:paraId="3399659F" w14:textId="77777777" w:rsidTr="00335D46">
        <w:trPr>
          <w:trHeight w:val="451"/>
        </w:trPr>
        <w:tc>
          <w:tcPr>
            <w:tcW w:w="286" w:type="dxa"/>
            <w:vAlign w:val="center"/>
          </w:tcPr>
          <w:p w14:paraId="4C690962" w14:textId="77777777" w:rsidR="000344B2" w:rsidRPr="00411DBC" w:rsidRDefault="000344B2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724" w:type="dxa"/>
            <w:vAlign w:val="center"/>
          </w:tcPr>
          <w:p w14:paraId="7499DBC6" w14:textId="77777777" w:rsidR="000344B2" w:rsidRPr="00411DBC" w:rsidRDefault="000344B2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83" w:type="dxa"/>
            <w:gridSpan w:val="5"/>
            <w:tcBorders>
              <w:bottom w:val="single" w:sz="4" w:space="0" w:color="auto"/>
            </w:tcBorders>
            <w:vAlign w:val="center"/>
          </w:tcPr>
          <w:p w14:paraId="1C4394F8" w14:textId="3C6313BF" w:rsidR="000344B2" w:rsidRPr="00411DBC" w:rsidRDefault="000344B2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37" w:type="dxa"/>
            <w:tcBorders>
              <w:top w:val="single" w:sz="4" w:space="0" w:color="auto"/>
            </w:tcBorders>
            <w:vAlign w:val="center"/>
          </w:tcPr>
          <w:p w14:paraId="67B69CC6" w14:textId="77777777" w:rsidR="000344B2" w:rsidRPr="00411DBC" w:rsidRDefault="000344B2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8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C20728" w14:textId="23C9D093" w:rsidR="000344B2" w:rsidRPr="00411DBC" w:rsidRDefault="000344B2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งบการเงินเฉพาะ</w:t>
            </w:r>
            <w:r w:rsidR="00A05837" w:rsidRPr="00411DBC">
              <w:rPr>
                <w:rFonts w:ascii="Angsana New" w:hAnsi="Angsana New" w:hint="cs"/>
                <w:sz w:val="28"/>
                <w:szCs w:val="28"/>
                <w:cs/>
              </w:rPr>
              <w:t>กิจการ</w:t>
            </w:r>
          </w:p>
        </w:tc>
      </w:tr>
      <w:tr w:rsidR="003A3DD8" w:rsidRPr="00411DBC" w14:paraId="5FF04869" w14:textId="77777777" w:rsidTr="00335D46">
        <w:trPr>
          <w:trHeight w:val="451"/>
        </w:trPr>
        <w:tc>
          <w:tcPr>
            <w:tcW w:w="286" w:type="dxa"/>
            <w:vAlign w:val="center"/>
          </w:tcPr>
          <w:p w14:paraId="5759B2E5" w14:textId="77777777" w:rsidR="003A3DD8" w:rsidRPr="00411DBC" w:rsidRDefault="003A3DD8" w:rsidP="003A3D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724" w:type="dxa"/>
            <w:vAlign w:val="center"/>
          </w:tcPr>
          <w:p w14:paraId="2730DBC7" w14:textId="77777777" w:rsidR="003A3DD8" w:rsidRPr="00411DBC" w:rsidRDefault="003A3DD8" w:rsidP="003A3D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2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6C19F1" w14:textId="45E89E95" w:rsidR="003A3DD8" w:rsidRPr="00411DBC" w:rsidRDefault="003A3DD8" w:rsidP="003A3D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 xml:space="preserve">ณ วันที่ </w:t>
            </w:r>
            <w:r w:rsidRPr="00411DBC">
              <w:rPr>
                <w:rFonts w:ascii="Angsana New" w:hAnsi="Angsana New"/>
                <w:sz w:val="28"/>
                <w:szCs w:val="28"/>
                <w:cs/>
              </w:rPr>
              <w:br/>
            </w:r>
            <w:r w:rsidRPr="00411DBC">
              <w:rPr>
                <w:rFonts w:ascii="Angsana New" w:hAnsi="Angsana New"/>
                <w:sz w:val="28"/>
                <w:szCs w:val="28"/>
              </w:rPr>
              <w:t xml:space="preserve">30 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 xml:space="preserve">มิถุนายน </w:t>
            </w:r>
            <w:r w:rsidRPr="00411DBC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237" w:type="dxa"/>
            <w:tcBorders>
              <w:top w:val="single" w:sz="4" w:space="0" w:color="auto"/>
            </w:tcBorders>
            <w:vAlign w:val="center"/>
          </w:tcPr>
          <w:p w14:paraId="062BF252" w14:textId="77777777" w:rsidR="003A3DD8" w:rsidRPr="00411DBC" w:rsidRDefault="003A3DD8" w:rsidP="003A3D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24" w:type="dxa"/>
            <w:gridSpan w:val="2"/>
            <w:tcBorders>
              <w:top w:val="single" w:sz="4" w:space="0" w:color="auto"/>
            </w:tcBorders>
            <w:vAlign w:val="center"/>
          </w:tcPr>
          <w:p w14:paraId="5EFBD701" w14:textId="1C7C89B7" w:rsidR="003A3DD8" w:rsidRPr="00411DBC" w:rsidRDefault="003A3DD8" w:rsidP="003A3D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 xml:space="preserve">ณ วันที่ </w:t>
            </w:r>
            <w:r w:rsidRPr="00411DBC">
              <w:rPr>
                <w:rFonts w:ascii="Angsana New" w:hAnsi="Angsana New"/>
                <w:sz w:val="28"/>
                <w:szCs w:val="28"/>
                <w:cs/>
              </w:rPr>
              <w:br/>
            </w:r>
            <w:r w:rsidRPr="00411DBC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 xml:space="preserve">ธันวาคม </w:t>
            </w:r>
            <w:r w:rsidRPr="00411DBC">
              <w:rPr>
                <w:rFonts w:ascii="Angsana New" w:hAnsi="Angsana New"/>
                <w:sz w:val="28"/>
                <w:szCs w:val="28"/>
              </w:rPr>
              <w:t>256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5</w:t>
            </w:r>
          </w:p>
        </w:tc>
        <w:tc>
          <w:tcPr>
            <w:tcW w:w="237" w:type="dxa"/>
            <w:vAlign w:val="center"/>
          </w:tcPr>
          <w:p w14:paraId="7E74296F" w14:textId="77777777" w:rsidR="003A3DD8" w:rsidRPr="00411DBC" w:rsidRDefault="003A3DD8" w:rsidP="003A3D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22" w:type="dxa"/>
            <w:tcBorders>
              <w:bottom w:val="single" w:sz="4" w:space="0" w:color="auto"/>
            </w:tcBorders>
            <w:vAlign w:val="center"/>
          </w:tcPr>
          <w:p w14:paraId="496692FE" w14:textId="54854703" w:rsidR="003A3DD8" w:rsidRPr="00411DBC" w:rsidRDefault="003A3DD8" w:rsidP="003A3D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 xml:space="preserve">ณ วันที่ </w:t>
            </w:r>
            <w:r w:rsidRPr="00411DBC">
              <w:rPr>
                <w:rFonts w:ascii="Angsana New" w:hAnsi="Angsana New"/>
                <w:sz w:val="28"/>
                <w:szCs w:val="28"/>
                <w:cs/>
              </w:rPr>
              <w:br/>
            </w:r>
            <w:r w:rsidRPr="00411DBC">
              <w:rPr>
                <w:rFonts w:ascii="Angsana New" w:hAnsi="Angsana New"/>
                <w:sz w:val="28"/>
                <w:szCs w:val="28"/>
              </w:rPr>
              <w:t xml:space="preserve">30 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 xml:space="preserve">มิถุนายน </w:t>
            </w:r>
            <w:r w:rsidRPr="00411DBC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237" w:type="dxa"/>
            <w:vAlign w:val="center"/>
          </w:tcPr>
          <w:p w14:paraId="7F21E3ED" w14:textId="77777777" w:rsidR="003A3DD8" w:rsidRPr="00411DBC" w:rsidRDefault="003A3DD8" w:rsidP="003A3D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27" w:type="dxa"/>
            <w:tcBorders>
              <w:bottom w:val="single" w:sz="4" w:space="0" w:color="auto"/>
            </w:tcBorders>
            <w:vAlign w:val="center"/>
          </w:tcPr>
          <w:p w14:paraId="5231EA24" w14:textId="26D22F4D" w:rsidR="003A3DD8" w:rsidRPr="00411DBC" w:rsidRDefault="003A3DD8" w:rsidP="003A3D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 xml:space="preserve">ณ วันที่ </w:t>
            </w:r>
            <w:r w:rsidRPr="00411DBC">
              <w:rPr>
                <w:rFonts w:ascii="Angsana New" w:hAnsi="Angsana New"/>
                <w:sz w:val="28"/>
                <w:szCs w:val="28"/>
                <w:cs/>
              </w:rPr>
              <w:br/>
            </w:r>
            <w:r w:rsidRPr="00411DBC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 xml:space="preserve">ธันวาคม </w:t>
            </w:r>
            <w:r w:rsidRPr="00411DBC">
              <w:rPr>
                <w:rFonts w:ascii="Angsana New" w:hAnsi="Angsana New"/>
                <w:sz w:val="28"/>
                <w:szCs w:val="28"/>
              </w:rPr>
              <w:t>256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5</w:t>
            </w:r>
          </w:p>
        </w:tc>
      </w:tr>
      <w:tr w:rsidR="009E1ECA" w:rsidRPr="00411DBC" w14:paraId="22706008" w14:textId="77777777" w:rsidTr="00335D46">
        <w:trPr>
          <w:trHeight w:val="154"/>
        </w:trPr>
        <w:tc>
          <w:tcPr>
            <w:tcW w:w="286" w:type="dxa"/>
            <w:vAlign w:val="center"/>
          </w:tcPr>
          <w:p w14:paraId="39E9BA1E" w14:textId="77777777" w:rsidR="009E1ECA" w:rsidRPr="00411DBC" w:rsidRDefault="009E1ECA" w:rsidP="009E1E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724" w:type="dxa"/>
            <w:vAlign w:val="center"/>
          </w:tcPr>
          <w:p w14:paraId="5695EBB6" w14:textId="272FC69C" w:rsidR="009E1ECA" w:rsidRPr="00411DBC" w:rsidRDefault="009E1ECA" w:rsidP="009E1E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ภาษีหัก ณ ที่จ่ายรอขอคืน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</w:tcBorders>
            <w:vAlign w:val="bottom"/>
          </w:tcPr>
          <w:p w14:paraId="508084A6" w14:textId="77F0410F" w:rsidR="009E1ECA" w:rsidRPr="00411DBC" w:rsidRDefault="009E1ECA" w:rsidP="009E1E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>4,690</w:t>
            </w:r>
          </w:p>
        </w:tc>
        <w:tc>
          <w:tcPr>
            <w:tcW w:w="237" w:type="dxa"/>
            <w:vAlign w:val="center"/>
          </w:tcPr>
          <w:p w14:paraId="6D6DC4D8" w14:textId="77777777" w:rsidR="009E1ECA" w:rsidRPr="00411DBC" w:rsidRDefault="009E1ECA" w:rsidP="009E1E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24" w:type="dxa"/>
            <w:gridSpan w:val="2"/>
            <w:tcBorders>
              <w:top w:val="single" w:sz="4" w:space="0" w:color="auto"/>
            </w:tcBorders>
            <w:vAlign w:val="center"/>
          </w:tcPr>
          <w:p w14:paraId="27258BEE" w14:textId="72A4A42D" w:rsidR="009E1ECA" w:rsidRPr="00411DBC" w:rsidRDefault="009E1ECA" w:rsidP="009E1E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22,544</w:t>
            </w:r>
          </w:p>
        </w:tc>
        <w:tc>
          <w:tcPr>
            <w:tcW w:w="237" w:type="dxa"/>
            <w:vAlign w:val="center"/>
          </w:tcPr>
          <w:p w14:paraId="6675EDDE" w14:textId="77777777" w:rsidR="009E1ECA" w:rsidRPr="00411DBC" w:rsidRDefault="009E1ECA" w:rsidP="009E1E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22" w:type="dxa"/>
            <w:tcBorders>
              <w:top w:val="single" w:sz="4" w:space="0" w:color="auto"/>
            </w:tcBorders>
            <w:vAlign w:val="center"/>
          </w:tcPr>
          <w:p w14:paraId="553357A1" w14:textId="3708E810" w:rsidR="009E1ECA" w:rsidRPr="00411DBC" w:rsidRDefault="009E1ECA" w:rsidP="009E1E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4,730</w:t>
            </w:r>
          </w:p>
        </w:tc>
        <w:tc>
          <w:tcPr>
            <w:tcW w:w="237" w:type="dxa"/>
            <w:vAlign w:val="center"/>
          </w:tcPr>
          <w:p w14:paraId="2DB5B09A" w14:textId="77777777" w:rsidR="009E1ECA" w:rsidRPr="00411DBC" w:rsidRDefault="009E1ECA" w:rsidP="009E1E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27" w:type="dxa"/>
            <w:vAlign w:val="center"/>
          </w:tcPr>
          <w:p w14:paraId="2E44DA1D" w14:textId="5258B776" w:rsidR="009E1ECA" w:rsidRPr="00411DBC" w:rsidRDefault="009E1ECA" w:rsidP="009E1E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22,544</w:t>
            </w:r>
          </w:p>
        </w:tc>
      </w:tr>
      <w:tr w:rsidR="009E1ECA" w:rsidRPr="00411DBC" w14:paraId="06ADBC23" w14:textId="77777777" w:rsidTr="00335D46">
        <w:trPr>
          <w:trHeight w:val="424"/>
        </w:trPr>
        <w:tc>
          <w:tcPr>
            <w:tcW w:w="286" w:type="dxa"/>
            <w:vAlign w:val="center"/>
          </w:tcPr>
          <w:p w14:paraId="4C20D00C" w14:textId="77777777" w:rsidR="009E1ECA" w:rsidRPr="00411DBC" w:rsidRDefault="009E1ECA" w:rsidP="009E1E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724" w:type="dxa"/>
            <w:vAlign w:val="center"/>
          </w:tcPr>
          <w:p w14:paraId="21DA3E98" w14:textId="2D2E10ED" w:rsidR="009E1ECA" w:rsidRPr="00411DBC" w:rsidRDefault="009E1ECA" w:rsidP="009E1E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อื่นๆ</w:t>
            </w:r>
          </w:p>
        </w:tc>
        <w:tc>
          <w:tcPr>
            <w:tcW w:w="1322" w:type="dxa"/>
            <w:gridSpan w:val="2"/>
            <w:tcBorders>
              <w:bottom w:val="single" w:sz="4" w:space="0" w:color="auto"/>
            </w:tcBorders>
            <w:vAlign w:val="bottom"/>
          </w:tcPr>
          <w:p w14:paraId="4CA005B7" w14:textId="3D258A5D" w:rsidR="009E1ECA" w:rsidRPr="00411DBC" w:rsidRDefault="009E1ECA" w:rsidP="009E1E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>4,394</w:t>
            </w:r>
          </w:p>
        </w:tc>
        <w:tc>
          <w:tcPr>
            <w:tcW w:w="237" w:type="dxa"/>
            <w:vAlign w:val="center"/>
          </w:tcPr>
          <w:p w14:paraId="320815AC" w14:textId="77777777" w:rsidR="009E1ECA" w:rsidRPr="00411DBC" w:rsidRDefault="009E1ECA" w:rsidP="009E1E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24" w:type="dxa"/>
            <w:gridSpan w:val="2"/>
            <w:tcBorders>
              <w:bottom w:val="single" w:sz="4" w:space="0" w:color="auto"/>
            </w:tcBorders>
            <w:vAlign w:val="center"/>
          </w:tcPr>
          <w:p w14:paraId="7B34394E" w14:textId="475CF0B3" w:rsidR="009E1ECA" w:rsidRPr="00411DBC" w:rsidRDefault="009E1ECA" w:rsidP="009E1E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1,116</w:t>
            </w:r>
          </w:p>
        </w:tc>
        <w:tc>
          <w:tcPr>
            <w:tcW w:w="237" w:type="dxa"/>
            <w:vAlign w:val="center"/>
          </w:tcPr>
          <w:p w14:paraId="1D874CAA" w14:textId="77777777" w:rsidR="009E1ECA" w:rsidRPr="00411DBC" w:rsidRDefault="009E1ECA" w:rsidP="009E1E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22" w:type="dxa"/>
            <w:tcBorders>
              <w:bottom w:val="single" w:sz="4" w:space="0" w:color="auto"/>
            </w:tcBorders>
            <w:vAlign w:val="center"/>
          </w:tcPr>
          <w:p w14:paraId="6A94DBD0" w14:textId="6105D113" w:rsidR="009E1ECA" w:rsidRPr="00411DBC" w:rsidRDefault="009E1ECA" w:rsidP="009E1E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1,333</w:t>
            </w:r>
          </w:p>
        </w:tc>
        <w:tc>
          <w:tcPr>
            <w:tcW w:w="237" w:type="dxa"/>
            <w:vAlign w:val="center"/>
          </w:tcPr>
          <w:p w14:paraId="6BC1B465" w14:textId="77777777" w:rsidR="009E1ECA" w:rsidRPr="00411DBC" w:rsidRDefault="009E1ECA" w:rsidP="009E1E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27" w:type="dxa"/>
            <w:tcBorders>
              <w:bottom w:val="single" w:sz="4" w:space="0" w:color="auto"/>
            </w:tcBorders>
            <w:vAlign w:val="center"/>
          </w:tcPr>
          <w:p w14:paraId="01326DDF" w14:textId="300387F7" w:rsidR="009E1ECA" w:rsidRPr="00411DBC" w:rsidRDefault="009E1ECA" w:rsidP="009E1E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764</w:t>
            </w:r>
          </w:p>
        </w:tc>
      </w:tr>
      <w:tr w:rsidR="009E1ECA" w:rsidRPr="00411DBC" w14:paraId="287F36D9" w14:textId="77777777" w:rsidTr="00335D46">
        <w:trPr>
          <w:trHeight w:val="424"/>
        </w:trPr>
        <w:tc>
          <w:tcPr>
            <w:tcW w:w="286" w:type="dxa"/>
            <w:vAlign w:val="center"/>
          </w:tcPr>
          <w:p w14:paraId="52174010" w14:textId="77777777" w:rsidR="009E1ECA" w:rsidRPr="00411DBC" w:rsidRDefault="009E1ECA" w:rsidP="009E1E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724" w:type="dxa"/>
            <w:vAlign w:val="center"/>
          </w:tcPr>
          <w:p w14:paraId="610197BD" w14:textId="36CDFF2D" w:rsidR="009E1ECA" w:rsidRPr="00411DBC" w:rsidRDefault="009E1ECA" w:rsidP="009E1E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รวมสินทรัพย์ไม่หมุนเวียนอื่น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52721CD" w14:textId="1DB5036D" w:rsidR="009E1ECA" w:rsidRPr="00411DBC" w:rsidRDefault="009E1ECA" w:rsidP="009E1E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>9,084</w:t>
            </w:r>
          </w:p>
        </w:tc>
        <w:tc>
          <w:tcPr>
            <w:tcW w:w="237" w:type="dxa"/>
            <w:vAlign w:val="center"/>
          </w:tcPr>
          <w:p w14:paraId="19487DC8" w14:textId="77777777" w:rsidR="009E1ECA" w:rsidRPr="00411DBC" w:rsidRDefault="009E1ECA" w:rsidP="009E1E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24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0D0E2000" w14:textId="12141924" w:rsidR="009E1ECA" w:rsidRPr="00411DBC" w:rsidRDefault="009E1ECA" w:rsidP="009E1E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23,660</w:t>
            </w:r>
          </w:p>
        </w:tc>
        <w:tc>
          <w:tcPr>
            <w:tcW w:w="237" w:type="dxa"/>
            <w:vAlign w:val="center"/>
          </w:tcPr>
          <w:p w14:paraId="71EE5845" w14:textId="77777777" w:rsidR="009E1ECA" w:rsidRPr="00411DBC" w:rsidRDefault="009E1ECA" w:rsidP="009E1E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22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5FBD38B7" w14:textId="6DA98AC0" w:rsidR="009E1ECA" w:rsidRPr="00411DBC" w:rsidRDefault="009E1ECA" w:rsidP="009E1E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6,063</w:t>
            </w:r>
          </w:p>
        </w:tc>
        <w:tc>
          <w:tcPr>
            <w:tcW w:w="237" w:type="dxa"/>
            <w:vAlign w:val="center"/>
          </w:tcPr>
          <w:p w14:paraId="7935A2D0" w14:textId="77777777" w:rsidR="009E1ECA" w:rsidRPr="00411DBC" w:rsidRDefault="009E1ECA" w:rsidP="009E1E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27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19B3F9B4" w14:textId="69A35907" w:rsidR="009E1ECA" w:rsidRPr="00411DBC" w:rsidRDefault="009E1ECA" w:rsidP="009E1E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23,308</w:t>
            </w:r>
          </w:p>
        </w:tc>
      </w:tr>
      <w:bookmarkEnd w:id="31"/>
    </w:tbl>
    <w:p w14:paraId="1C6ED5E7" w14:textId="742B5253" w:rsidR="000344B2" w:rsidRPr="00411DBC" w:rsidRDefault="000344B2" w:rsidP="007D285A">
      <w:pPr>
        <w:spacing w:before="240"/>
        <w:rPr>
          <w:rFonts w:ascii="Angsana New" w:hAnsi="Angsana New"/>
          <w:b/>
          <w:bCs/>
          <w:sz w:val="28"/>
          <w:szCs w:val="28"/>
        </w:rPr>
      </w:pPr>
    </w:p>
    <w:p w14:paraId="6DB3F5CC" w14:textId="33958D38" w:rsidR="00CA0567" w:rsidRPr="00411DBC" w:rsidRDefault="00CA0567" w:rsidP="007D285A">
      <w:pPr>
        <w:spacing w:before="240"/>
        <w:rPr>
          <w:rFonts w:ascii="Angsana New" w:hAnsi="Angsana New"/>
          <w:b/>
          <w:bCs/>
          <w:sz w:val="28"/>
          <w:szCs w:val="28"/>
        </w:rPr>
      </w:pPr>
    </w:p>
    <w:p w14:paraId="0B576641" w14:textId="32FA74FA" w:rsidR="000622CF" w:rsidRPr="00411DBC" w:rsidRDefault="000622CF" w:rsidP="007D285A">
      <w:pPr>
        <w:spacing w:before="240"/>
        <w:rPr>
          <w:rFonts w:ascii="Angsana New" w:hAnsi="Angsana New"/>
          <w:b/>
          <w:bCs/>
          <w:sz w:val="28"/>
          <w:szCs w:val="28"/>
        </w:rPr>
      </w:pPr>
    </w:p>
    <w:p w14:paraId="1864679F" w14:textId="77777777" w:rsidR="00C701BF" w:rsidRPr="00411DBC" w:rsidRDefault="00C701BF" w:rsidP="007D285A">
      <w:pPr>
        <w:spacing w:before="240"/>
        <w:rPr>
          <w:rFonts w:ascii="Angsana New" w:hAnsi="Angsana New"/>
          <w:b/>
          <w:bCs/>
          <w:sz w:val="28"/>
          <w:szCs w:val="28"/>
        </w:rPr>
      </w:pPr>
    </w:p>
    <w:p w14:paraId="7B0C83E9" w14:textId="70CFADDD" w:rsidR="00A71274" w:rsidRPr="00411DBC" w:rsidRDefault="00125A51" w:rsidP="00313E18">
      <w:pPr>
        <w:pStyle w:val="ListParagraph"/>
        <w:numPr>
          <w:ilvl w:val="0"/>
          <w:numId w:val="18"/>
        </w:numPr>
        <w:spacing w:before="240"/>
        <w:rPr>
          <w:rFonts w:ascii="Angsana New" w:hAnsi="Angsana New"/>
          <w:sz w:val="28"/>
          <w:szCs w:val="28"/>
        </w:rPr>
      </w:pPr>
      <w:r w:rsidRPr="00411DBC">
        <w:rPr>
          <w:rFonts w:ascii="Angsana New" w:hAnsi="Angsana New" w:hint="cs"/>
          <w:b/>
          <w:bCs/>
          <w:sz w:val="28"/>
          <w:szCs w:val="28"/>
          <w:cs/>
        </w:rPr>
        <w:t>หนี้สินตามสัญญาเช่า</w:t>
      </w:r>
      <w:r w:rsidR="00A53EF3" w:rsidRPr="00411DBC">
        <w:rPr>
          <w:rFonts w:ascii="Angsana New" w:hAnsi="Angsana New" w:hint="cs"/>
          <w:b/>
          <w:bCs/>
          <w:sz w:val="28"/>
          <w:szCs w:val="28"/>
          <w:cs/>
        </w:rPr>
        <w:t xml:space="preserve"> </w:t>
      </w:r>
      <w:r w:rsidR="00AB1A05" w:rsidRPr="00411DBC">
        <w:rPr>
          <w:rFonts w:ascii="Angsana New" w:hAnsi="Angsana New"/>
          <w:b/>
          <w:bCs/>
          <w:sz w:val="28"/>
          <w:szCs w:val="28"/>
        </w:rPr>
        <w:t>–</w:t>
      </w:r>
      <w:r w:rsidR="00A53EF3" w:rsidRPr="00411DBC">
        <w:rPr>
          <w:rFonts w:ascii="Angsana New" w:hAnsi="Angsana New"/>
          <w:b/>
          <w:bCs/>
          <w:sz w:val="28"/>
          <w:szCs w:val="28"/>
        </w:rPr>
        <w:t xml:space="preserve"> </w:t>
      </w:r>
      <w:r w:rsidR="00A53EF3" w:rsidRPr="00411DBC">
        <w:rPr>
          <w:rFonts w:ascii="Angsana New" w:hAnsi="Angsana New" w:hint="cs"/>
          <w:b/>
          <w:bCs/>
          <w:sz w:val="28"/>
          <w:szCs w:val="28"/>
          <w:cs/>
        </w:rPr>
        <w:t>สุทธิ</w:t>
      </w:r>
    </w:p>
    <w:p w14:paraId="218E8B98" w14:textId="3DCE327C" w:rsidR="00B03D26" w:rsidRPr="00411DBC" w:rsidRDefault="00D96916" w:rsidP="005B5B98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120" w:line="380" w:lineRule="exact"/>
        <w:ind w:firstLine="426"/>
        <w:jc w:val="thaiDistribute"/>
        <w:rPr>
          <w:rFonts w:ascii="Angsana New" w:hAnsi="Angsana New"/>
          <w:sz w:val="28"/>
          <w:szCs w:val="28"/>
        </w:rPr>
      </w:pPr>
      <w:r w:rsidRPr="00411DBC">
        <w:rPr>
          <w:rFonts w:ascii="Angsana New" w:hAnsi="Angsana New"/>
          <w:sz w:val="28"/>
          <w:szCs w:val="28"/>
          <w:cs/>
        </w:rPr>
        <w:t>มูลค่าตามบัญชีของหนี้สินตามสัญญาเช่าและการเคลื่อนไหว</w:t>
      </w:r>
      <w:r w:rsidR="0027181A" w:rsidRPr="00411DBC">
        <w:rPr>
          <w:rFonts w:ascii="Angsana New" w:hAnsi="Angsana New" w:hint="cs"/>
          <w:sz w:val="28"/>
          <w:szCs w:val="28"/>
          <w:cs/>
        </w:rPr>
        <w:t xml:space="preserve"> ณ </w:t>
      </w:r>
      <w:r w:rsidR="00D346E5" w:rsidRPr="00411DBC">
        <w:rPr>
          <w:rFonts w:ascii="Angsana New" w:hAnsi="Angsana New" w:hint="cs"/>
          <w:sz w:val="28"/>
          <w:szCs w:val="28"/>
          <w:cs/>
        </w:rPr>
        <w:t xml:space="preserve">วันที่ </w:t>
      </w:r>
      <w:r w:rsidRPr="00411DBC">
        <w:rPr>
          <w:rFonts w:ascii="Angsana New" w:hAnsi="Angsana New"/>
          <w:sz w:val="28"/>
          <w:szCs w:val="28"/>
        </w:rPr>
        <w:t>3</w:t>
      </w:r>
      <w:r w:rsidR="003A3DD8" w:rsidRPr="00411DBC">
        <w:rPr>
          <w:rFonts w:ascii="Angsana New" w:hAnsi="Angsana New"/>
          <w:sz w:val="28"/>
          <w:szCs w:val="28"/>
        </w:rPr>
        <w:t>0</w:t>
      </w:r>
      <w:r w:rsidRPr="00411DBC">
        <w:rPr>
          <w:rFonts w:ascii="Angsana New" w:hAnsi="Angsana New"/>
          <w:sz w:val="28"/>
          <w:szCs w:val="28"/>
        </w:rPr>
        <w:t xml:space="preserve"> </w:t>
      </w:r>
      <w:r w:rsidR="005B5B98" w:rsidRPr="00411DBC">
        <w:rPr>
          <w:rFonts w:ascii="Angsana New" w:hAnsi="Angsana New" w:hint="cs"/>
          <w:sz w:val="28"/>
          <w:szCs w:val="28"/>
          <w:cs/>
        </w:rPr>
        <w:t>ม</w:t>
      </w:r>
      <w:r w:rsidR="003A3DD8" w:rsidRPr="00411DBC">
        <w:rPr>
          <w:rFonts w:ascii="Angsana New" w:hAnsi="Angsana New" w:hint="cs"/>
          <w:sz w:val="28"/>
          <w:szCs w:val="28"/>
          <w:cs/>
        </w:rPr>
        <w:t>ิถุนายน</w:t>
      </w:r>
      <w:r w:rsidRPr="00411DBC">
        <w:rPr>
          <w:rFonts w:ascii="Angsana New" w:hAnsi="Angsana New"/>
          <w:sz w:val="28"/>
          <w:szCs w:val="28"/>
          <w:cs/>
        </w:rPr>
        <w:t xml:space="preserve"> </w:t>
      </w:r>
      <w:r w:rsidRPr="00411DBC">
        <w:rPr>
          <w:rFonts w:ascii="Angsana New" w:hAnsi="Angsana New"/>
          <w:sz w:val="28"/>
          <w:szCs w:val="28"/>
        </w:rPr>
        <w:t>256</w:t>
      </w:r>
      <w:r w:rsidR="005B5B98" w:rsidRPr="00411DBC">
        <w:rPr>
          <w:rFonts w:ascii="Angsana New" w:hAnsi="Angsana New"/>
          <w:sz w:val="28"/>
          <w:szCs w:val="28"/>
        </w:rPr>
        <w:t>6</w:t>
      </w:r>
      <w:r w:rsidR="006800E7" w:rsidRPr="00411DBC">
        <w:rPr>
          <w:rFonts w:ascii="Angsana New" w:hAnsi="Angsana New"/>
          <w:sz w:val="28"/>
          <w:szCs w:val="28"/>
        </w:rPr>
        <w:t xml:space="preserve"> </w:t>
      </w:r>
      <w:r w:rsidR="006800E7" w:rsidRPr="00411DBC">
        <w:rPr>
          <w:rFonts w:ascii="Angsana New" w:hAnsi="Angsana New" w:hint="cs"/>
          <w:sz w:val="28"/>
          <w:szCs w:val="28"/>
          <w:cs/>
        </w:rPr>
        <w:t>และ</w:t>
      </w:r>
      <w:r w:rsidR="005B5B98" w:rsidRPr="00411DBC">
        <w:rPr>
          <w:rFonts w:ascii="Angsana New" w:hAnsi="Angsana New"/>
          <w:sz w:val="28"/>
          <w:szCs w:val="28"/>
        </w:rPr>
        <w:t xml:space="preserve"> 31 </w:t>
      </w:r>
      <w:r w:rsidR="005B5B98" w:rsidRPr="00411DBC">
        <w:rPr>
          <w:rFonts w:ascii="Angsana New" w:hAnsi="Angsana New" w:hint="cs"/>
          <w:sz w:val="28"/>
          <w:szCs w:val="28"/>
          <w:cs/>
        </w:rPr>
        <w:t>ธันวาคม</w:t>
      </w:r>
      <w:r w:rsidR="006800E7" w:rsidRPr="00411DBC">
        <w:rPr>
          <w:rFonts w:ascii="Angsana New" w:hAnsi="Angsana New" w:hint="cs"/>
          <w:sz w:val="28"/>
          <w:szCs w:val="28"/>
          <w:cs/>
        </w:rPr>
        <w:t xml:space="preserve"> </w:t>
      </w:r>
      <w:r w:rsidR="006800E7" w:rsidRPr="00411DBC">
        <w:rPr>
          <w:rFonts w:ascii="Angsana New" w:hAnsi="Angsana New"/>
          <w:sz w:val="28"/>
          <w:szCs w:val="28"/>
        </w:rPr>
        <w:t>256</w:t>
      </w:r>
      <w:r w:rsidR="005B5B98" w:rsidRPr="00411DBC">
        <w:rPr>
          <w:rFonts w:ascii="Angsana New" w:hAnsi="Angsana New"/>
          <w:sz w:val="28"/>
          <w:szCs w:val="28"/>
        </w:rPr>
        <w:t>5</w:t>
      </w:r>
      <w:r w:rsidRPr="00411DBC">
        <w:rPr>
          <w:rFonts w:ascii="Angsana New" w:hAnsi="Angsana New"/>
          <w:sz w:val="28"/>
          <w:szCs w:val="28"/>
        </w:rPr>
        <w:t xml:space="preserve"> </w:t>
      </w:r>
      <w:r w:rsidRPr="00411DBC">
        <w:rPr>
          <w:rFonts w:ascii="Angsana New" w:hAnsi="Angsana New" w:hint="cs"/>
          <w:sz w:val="28"/>
          <w:szCs w:val="28"/>
          <w:cs/>
        </w:rPr>
        <w:t>มี</w:t>
      </w:r>
      <w:r w:rsidRPr="00411DBC">
        <w:rPr>
          <w:rFonts w:ascii="Angsana New" w:hAnsi="Angsana New"/>
          <w:sz w:val="28"/>
          <w:szCs w:val="28"/>
          <w:cs/>
        </w:rPr>
        <w:t>ดังน</w:t>
      </w:r>
      <w:r w:rsidR="00747F6A" w:rsidRPr="00411DBC">
        <w:rPr>
          <w:rFonts w:ascii="Angsana New" w:hAnsi="Angsana New" w:hint="cs"/>
          <w:sz w:val="28"/>
          <w:szCs w:val="28"/>
          <w:cs/>
        </w:rPr>
        <w:t>ี้</w:t>
      </w:r>
    </w:p>
    <w:tbl>
      <w:tblPr>
        <w:tblStyle w:val="TableGrid"/>
        <w:tblW w:w="9961" w:type="dxa"/>
        <w:tblInd w:w="-8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8"/>
        <w:gridCol w:w="2663"/>
        <w:gridCol w:w="709"/>
        <w:gridCol w:w="1781"/>
        <w:gridCol w:w="317"/>
        <w:gridCol w:w="1781"/>
        <w:gridCol w:w="317"/>
        <w:gridCol w:w="1795"/>
      </w:tblGrid>
      <w:tr w:rsidR="00C701BF" w:rsidRPr="00411DBC" w14:paraId="39895A45" w14:textId="77777777" w:rsidTr="00C701BF">
        <w:trPr>
          <w:trHeight w:val="364"/>
        </w:trPr>
        <w:tc>
          <w:tcPr>
            <w:tcW w:w="598" w:type="dxa"/>
          </w:tcPr>
          <w:p w14:paraId="0318B680" w14:textId="77777777" w:rsidR="00C701BF" w:rsidRPr="00411DBC" w:rsidRDefault="00C701BF" w:rsidP="0095416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120"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  <w:bookmarkStart w:id="32" w:name="_Hlk104477949"/>
          </w:p>
        </w:tc>
        <w:tc>
          <w:tcPr>
            <w:tcW w:w="2663" w:type="dxa"/>
          </w:tcPr>
          <w:p w14:paraId="661E06B8" w14:textId="77777777" w:rsidR="00C701BF" w:rsidRPr="00411DBC" w:rsidRDefault="00C701BF" w:rsidP="0095416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09" w:type="dxa"/>
          </w:tcPr>
          <w:p w14:paraId="28F49FDB" w14:textId="77777777" w:rsidR="00C701BF" w:rsidRPr="00411DBC" w:rsidRDefault="00C701BF" w:rsidP="0095416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tcBorders>
              <w:bottom w:val="single" w:sz="4" w:space="0" w:color="auto"/>
            </w:tcBorders>
          </w:tcPr>
          <w:p w14:paraId="4BA56B53" w14:textId="77777777" w:rsidR="00C701BF" w:rsidRPr="00411DBC" w:rsidRDefault="00C701BF" w:rsidP="0095416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17" w:type="dxa"/>
            <w:tcBorders>
              <w:bottom w:val="single" w:sz="4" w:space="0" w:color="auto"/>
            </w:tcBorders>
          </w:tcPr>
          <w:p w14:paraId="24133608" w14:textId="77777777" w:rsidR="00C701BF" w:rsidRPr="00411DBC" w:rsidRDefault="00C701BF" w:rsidP="0095416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tcBorders>
              <w:bottom w:val="single" w:sz="4" w:space="0" w:color="auto"/>
            </w:tcBorders>
          </w:tcPr>
          <w:p w14:paraId="100C9372" w14:textId="77777777" w:rsidR="00C701BF" w:rsidRPr="00411DBC" w:rsidRDefault="00C701BF" w:rsidP="0095416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17" w:type="dxa"/>
            <w:tcBorders>
              <w:bottom w:val="single" w:sz="4" w:space="0" w:color="auto"/>
            </w:tcBorders>
          </w:tcPr>
          <w:p w14:paraId="4D813B47" w14:textId="77777777" w:rsidR="00C701BF" w:rsidRPr="00411DBC" w:rsidRDefault="00C701BF" w:rsidP="0095416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5" w:type="dxa"/>
            <w:tcBorders>
              <w:bottom w:val="single" w:sz="4" w:space="0" w:color="auto"/>
            </w:tcBorders>
          </w:tcPr>
          <w:p w14:paraId="71CBFBD7" w14:textId="77777777" w:rsidR="00C701BF" w:rsidRPr="00411DBC" w:rsidRDefault="00C701BF" w:rsidP="0095416B">
            <w:pPr>
              <w:tabs>
                <w:tab w:val="clear" w:pos="227"/>
                <w:tab w:val="clear" w:pos="680"/>
                <w:tab w:val="left" w:pos="284"/>
                <w:tab w:val="left" w:pos="567"/>
                <w:tab w:val="left" w:pos="670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(หน่วย</w:t>
            </w:r>
            <w:r w:rsidRPr="00411DBC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พันบาท)</w:t>
            </w:r>
          </w:p>
        </w:tc>
      </w:tr>
      <w:tr w:rsidR="00C701BF" w:rsidRPr="00411DBC" w14:paraId="213FFACB" w14:textId="77777777" w:rsidTr="00C701BF">
        <w:trPr>
          <w:trHeight w:val="364"/>
        </w:trPr>
        <w:tc>
          <w:tcPr>
            <w:tcW w:w="598" w:type="dxa"/>
          </w:tcPr>
          <w:p w14:paraId="6558E9F2" w14:textId="77777777" w:rsidR="00C701BF" w:rsidRPr="00411DBC" w:rsidRDefault="00C701BF" w:rsidP="0095416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663" w:type="dxa"/>
          </w:tcPr>
          <w:p w14:paraId="1F13E3CC" w14:textId="77777777" w:rsidR="00C701BF" w:rsidRPr="00411DBC" w:rsidRDefault="00C701BF" w:rsidP="0095416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09" w:type="dxa"/>
          </w:tcPr>
          <w:p w14:paraId="5916DEC0" w14:textId="77777777" w:rsidR="00C701BF" w:rsidRPr="00411DBC" w:rsidRDefault="00C701BF" w:rsidP="0095416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91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6C5D31" w14:textId="77777777" w:rsidR="00C701BF" w:rsidRPr="00411DBC" w:rsidRDefault="00C701BF" w:rsidP="0095416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งบการเงินรวม</w:t>
            </w:r>
          </w:p>
        </w:tc>
      </w:tr>
      <w:tr w:rsidR="00C701BF" w:rsidRPr="00411DBC" w14:paraId="72F0AFC7" w14:textId="77777777" w:rsidTr="00C701BF">
        <w:trPr>
          <w:trHeight w:val="364"/>
        </w:trPr>
        <w:tc>
          <w:tcPr>
            <w:tcW w:w="598" w:type="dxa"/>
          </w:tcPr>
          <w:p w14:paraId="2E84F6FE" w14:textId="77777777" w:rsidR="00C701BF" w:rsidRPr="00411DBC" w:rsidRDefault="00C701BF" w:rsidP="0095416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663" w:type="dxa"/>
          </w:tcPr>
          <w:p w14:paraId="3E043F6C" w14:textId="77777777" w:rsidR="00C701BF" w:rsidRPr="00411DBC" w:rsidRDefault="00C701BF" w:rsidP="0095416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09" w:type="dxa"/>
          </w:tcPr>
          <w:p w14:paraId="4401E135" w14:textId="77777777" w:rsidR="00C701BF" w:rsidRPr="00411DBC" w:rsidRDefault="00C701BF" w:rsidP="0095416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299954" w14:textId="77777777" w:rsidR="00C701BF" w:rsidRPr="00411DBC" w:rsidRDefault="00C701BF" w:rsidP="0095416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เจ้าหนี้ตามสัญญา</w:t>
            </w:r>
          </w:p>
        </w:tc>
        <w:tc>
          <w:tcPr>
            <w:tcW w:w="317" w:type="dxa"/>
            <w:tcBorders>
              <w:top w:val="single" w:sz="4" w:space="0" w:color="auto"/>
            </w:tcBorders>
            <w:vAlign w:val="center"/>
          </w:tcPr>
          <w:p w14:paraId="31EBF4A6" w14:textId="77777777" w:rsidR="00C701BF" w:rsidRPr="00411DBC" w:rsidRDefault="00C701BF" w:rsidP="0095416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154292" w14:textId="77777777" w:rsidR="00C701BF" w:rsidRPr="00411DBC" w:rsidRDefault="00C701BF" w:rsidP="0095416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cs/>
                <w:lang w:eastAsia="th-TH"/>
              </w:rPr>
              <w:t>ดอกเบี้ยรอตัดบัญชี</w:t>
            </w:r>
          </w:p>
        </w:tc>
        <w:tc>
          <w:tcPr>
            <w:tcW w:w="317" w:type="dxa"/>
            <w:tcBorders>
              <w:top w:val="single" w:sz="4" w:space="0" w:color="auto"/>
            </w:tcBorders>
            <w:vAlign w:val="center"/>
          </w:tcPr>
          <w:p w14:paraId="7EA7B2B4" w14:textId="77777777" w:rsidR="00C701BF" w:rsidRPr="00411DBC" w:rsidRDefault="00C701BF" w:rsidP="0095416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7F912A" w14:textId="77777777" w:rsidR="00C701BF" w:rsidRPr="00411DBC" w:rsidRDefault="00C701BF" w:rsidP="0095416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หนี้สินตามสัญญาเช่า</w:t>
            </w:r>
          </w:p>
        </w:tc>
      </w:tr>
      <w:tr w:rsidR="00C701BF" w:rsidRPr="00411DBC" w14:paraId="79390E50" w14:textId="77777777" w:rsidTr="00C701BF">
        <w:trPr>
          <w:trHeight w:val="364"/>
        </w:trPr>
        <w:tc>
          <w:tcPr>
            <w:tcW w:w="3261" w:type="dxa"/>
            <w:gridSpan w:val="2"/>
          </w:tcPr>
          <w:p w14:paraId="169455FE" w14:textId="77777777" w:rsidR="00C701BF" w:rsidRPr="00411DBC" w:rsidRDefault="00C701BF" w:rsidP="0095416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cs/>
                <w:lang w:eastAsia="th-TH"/>
              </w:rPr>
              <w:t xml:space="preserve">ณ วันที่ </w:t>
            </w:r>
            <w:r w:rsidRPr="00411DBC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lang w:val="en-GB" w:eastAsia="th-TH"/>
              </w:rPr>
              <w:t>3</w:t>
            </w:r>
            <w:r w:rsidRPr="00411DBC">
              <w:rPr>
                <w:rFonts w:asciiTheme="majorBidi" w:eastAsia="Arial Unicode MS" w:hAnsiTheme="majorBidi" w:cstheme="majorBidi" w:hint="cs"/>
                <w:snapToGrid w:val="0"/>
                <w:sz w:val="28"/>
                <w:szCs w:val="28"/>
                <w:cs/>
                <w:lang w:val="en-GB" w:eastAsia="th-TH"/>
              </w:rPr>
              <w:t xml:space="preserve">1 ธันวาคม </w:t>
            </w:r>
            <w:r w:rsidRPr="00411DBC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lang w:eastAsia="th-TH"/>
              </w:rPr>
              <w:t>2565</w:t>
            </w:r>
          </w:p>
        </w:tc>
        <w:tc>
          <w:tcPr>
            <w:tcW w:w="709" w:type="dxa"/>
            <w:vAlign w:val="center"/>
          </w:tcPr>
          <w:p w14:paraId="53B39CA8" w14:textId="77777777" w:rsidR="00C701BF" w:rsidRPr="00411DBC" w:rsidRDefault="00C701BF" w:rsidP="0095416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8DB964" w14:textId="77777777" w:rsidR="00C701BF" w:rsidRPr="00411DBC" w:rsidRDefault="00C701BF" w:rsidP="0095416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119,130</w:t>
            </w:r>
          </w:p>
        </w:tc>
        <w:tc>
          <w:tcPr>
            <w:tcW w:w="317" w:type="dxa"/>
            <w:vAlign w:val="center"/>
          </w:tcPr>
          <w:p w14:paraId="540DFB6E" w14:textId="77777777" w:rsidR="00C701BF" w:rsidRPr="00411DBC" w:rsidRDefault="00C701BF" w:rsidP="0095416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739D74" w14:textId="77777777" w:rsidR="00C701BF" w:rsidRPr="00411DBC" w:rsidRDefault="00C701BF" w:rsidP="0095416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(15,169)</w:t>
            </w:r>
          </w:p>
        </w:tc>
        <w:tc>
          <w:tcPr>
            <w:tcW w:w="317" w:type="dxa"/>
            <w:vAlign w:val="center"/>
          </w:tcPr>
          <w:p w14:paraId="696C3398" w14:textId="77777777" w:rsidR="00C701BF" w:rsidRPr="00411DBC" w:rsidRDefault="00C701BF" w:rsidP="0095416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0440DB" w14:textId="77777777" w:rsidR="00C701BF" w:rsidRPr="00411DBC" w:rsidRDefault="00C701BF" w:rsidP="0095416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103,961</w:t>
            </w:r>
          </w:p>
        </w:tc>
      </w:tr>
      <w:tr w:rsidR="00C701BF" w:rsidRPr="00411DBC" w14:paraId="01299A71" w14:textId="77777777" w:rsidTr="00C701BF">
        <w:trPr>
          <w:trHeight w:val="364"/>
        </w:trPr>
        <w:tc>
          <w:tcPr>
            <w:tcW w:w="3261" w:type="dxa"/>
            <w:gridSpan w:val="2"/>
          </w:tcPr>
          <w:p w14:paraId="1CE6FD8A" w14:textId="77777777" w:rsidR="00C701BF" w:rsidRPr="00411DBC" w:rsidRDefault="00C701BF" w:rsidP="0095416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Theme="majorBidi" w:eastAsia="Arial Unicode MS" w:hAnsiTheme="majorBidi" w:cstheme="majorBidi"/>
                <w:sz w:val="28"/>
                <w:szCs w:val="28"/>
                <w:cs/>
              </w:rPr>
              <w:t>รายการเปลี่ยนแปลง</w:t>
            </w:r>
            <w:r w:rsidRPr="00411DBC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cs/>
                <w:lang w:eastAsia="th-TH"/>
              </w:rPr>
              <w:t>ระหว่าง</w:t>
            </w:r>
            <w:r w:rsidRPr="00411DBC">
              <w:rPr>
                <w:rFonts w:asciiTheme="majorBidi" w:eastAsia="Arial Unicode MS" w:hAnsiTheme="majorBidi" w:cstheme="majorBidi" w:hint="cs"/>
                <w:snapToGrid w:val="0"/>
                <w:sz w:val="28"/>
                <w:szCs w:val="28"/>
                <w:cs/>
                <w:lang w:eastAsia="th-TH"/>
              </w:rPr>
              <w:t>งวด</w:t>
            </w:r>
          </w:p>
        </w:tc>
        <w:tc>
          <w:tcPr>
            <w:tcW w:w="709" w:type="dxa"/>
          </w:tcPr>
          <w:p w14:paraId="64994EF4" w14:textId="77777777" w:rsidR="00C701BF" w:rsidRPr="00411DBC" w:rsidRDefault="00C701BF" w:rsidP="0095416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vAlign w:val="center"/>
          </w:tcPr>
          <w:p w14:paraId="6876CCD7" w14:textId="77777777" w:rsidR="00C701BF" w:rsidRPr="00411DBC" w:rsidRDefault="00C701BF" w:rsidP="0095416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17" w:type="dxa"/>
            <w:vAlign w:val="center"/>
          </w:tcPr>
          <w:p w14:paraId="309D4B05" w14:textId="77777777" w:rsidR="00C701BF" w:rsidRPr="00411DBC" w:rsidRDefault="00C701BF" w:rsidP="0095416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vAlign w:val="center"/>
          </w:tcPr>
          <w:p w14:paraId="1D53BC69" w14:textId="77777777" w:rsidR="00C701BF" w:rsidRPr="00411DBC" w:rsidRDefault="00C701BF" w:rsidP="0095416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17" w:type="dxa"/>
            <w:vAlign w:val="center"/>
          </w:tcPr>
          <w:p w14:paraId="306FC776" w14:textId="77777777" w:rsidR="00C701BF" w:rsidRPr="00411DBC" w:rsidRDefault="00C701BF" w:rsidP="0095416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5" w:type="dxa"/>
            <w:vAlign w:val="center"/>
          </w:tcPr>
          <w:p w14:paraId="4B43C000" w14:textId="77777777" w:rsidR="00C701BF" w:rsidRPr="00411DBC" w:rsidRDefault="00C701BF" w:rsidP="0095416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C701BF" w:rsidRPr="00411DBC" w14:paraId="16DF94B8" w14:textId="77777777" w:rsidTr="00C701BF">
        <w:trPr>
          <w:trHeight w:val="364"/>
        </w:trPr>
        <w:tc>
          <w:tcPr>
            <w:tcW w:w="598" w:type="dxa"/>
          </w:tcPr>
          <w:p w14:paraId="34169DBE" w14:textId="77777777" w:rsidR="00C701BF" w:rsidRPr="00411DBC" w:rsidRDefault="00C701BF" w:rsidP="0095416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663" w:type="dxa"/>
          </w:tcPr>
          <w:p w14:paraId="62AE60CF" w14:textId="77777777" w:rsidR="00C701BF" w:rsidRPr="00411DBC" w:rsidRDefault="00C701BF" w:rsidP="0095416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cs/>
                <w:lang w:eastAsia="th-TH"/>
              </w:rPr>
            </w:pPr>
            <w:r w:rsidRPr="00411DBC">
              <w:rPr>
                <w:rFonts w:asciiTheme="majorBidi" w:eastAsia="Arial Unicode MS" w:hAnsiTheme="majorBidi"/>
                <w:snapToGrid w:val="0"/>
                <w:sz w:val="28"/>
                <w:szCs w:val="28"/>
                <w:cs/>
                <w:lang w:eastAsia="th-TH"/>
              </w:rPr>
              <w:t>เพิ่มขึ้นจากการซื้อบริษัทย่อย</w:t>
            </w:r>
          </w:p>
        </w:tc>
        <w:tc>
          <w:tcPr>
            <w:tcW w:w="709" w:type="dxa"/>
          </w:tcPr>
          <w:p w14:paraId="56C4C1EC" w14:textId="77777777" w:rsidR="00C701BF" w:rsidRPr="00411DBC" w:rsidRDefault="00C701BF" w:rsidP="0095416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vAlign w:val="center"/>
          </w:tcPr>
          <w:p w14:paraId="55505F4A" w14:textId="77777777" w:rsidR="00C701BF" w:rsidRPr="00411DBC" w:rsidRDefault="00C701BF" w:rsidP="0095416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2,963</w:t>
            </w:r>
          </w:p>
        </w:tc>
        <w:tc>
          <w:tcPr>
            <w:tcW w:w="317" w:type="dxa"/>
            <w:vAlign w:val="center"/>
          </w:tcPr>
          <w:p w14:paraId="07646A96" w14:textId="77777777" w:rsidR="00C701BF" w:rsidRPr="00411DBC" w:rsidRDefault="00C701BF" w:rsidP="0095416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vAlign w:val="center"/>
          </w:tcPr>
          <w:p w14:paraId="3259A1A8" w14:textId="77777777" w:rsidR="00C701BF" w:rsidRPr="00411DBC" w:rsidRDefault="00C701BF" w:rsidP="0095416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(149)</w:t>
            </w:r>
          </w:p>
        </w:tc>
        <w:tc>
          <w:tcPr>
            <w:tcW w:w="317" w:type="dxa"/>
            <w:vAlign w:val="center"/>
          </w:tcPr>
          <w:p w14:paraId="339B8778" w14:textId="77777777" w:rsidR="00C701BF" w:rsidRPr="00411DBC" w:rsidRDefault="00C701BF" w:rsidP="0095416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5" w:type="dxa"/>
            <w:vAlign w:val="center"/>
          </w:tcPr>
          <w:p w14:paraId="70A8CD79" w14:textId="77777777" w:rsidR="00C701BF" w:rsidRPr="00411DBC" w:rsidRDefault="00C701BF" w:rsidP="0095416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2</w:t>
            </w:r>
            <w:r w:rsidRPr="00411DBC">
              <w:rPr>
                <w:rFonts w:ascii="Angsana New" w:hAnsi="Angsana New"/>
                <w:sz w:val="28"/>
                <w:szCs w:val="28"/>
              </w:rPr>
              <w:t>,</w:t>
            </w:r>
            <w:r w:rsidRPr="00411DBC">
              <w:rPr>
                <w:rFonts w:ascii="Angsana New" w:hAnsi="Angsana New"/>
                <w:sz w:val="28"/>
                <w:szCs w:val="28"/>
                <w:cs/>
              </w:rPr>
              <w:t>815</w:t>
            </w:r>
          </w:p>
        </w:tc>
      </w:tr>
      <w:tr w:rsidR="00C701BF" w:rsidRPr="00411DBC" w14:paraId="5476A49B" w14:textId="77777777" w:rsidTr="00C701BF">
        <w:trPr>
          <w:trHeight w:val="364"/>
        </w:trPr>
        <w:tc>
          <w:tcPr>
            <w:tcW w:w="598" w:type="dxa"/>
          </w:tcPr>
          <w:p w14:paraId="1A5910C4" w14:textId="77777777" w:rsidR="00C701BF" w:rsidRPr="00411DBC" w:rsidRDefault="00C701BF" w:rsidP="0095416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663" w:type="dxa"/>
          </w:tcPr>
          <w:p w14:paraId="65E4F256" w14:textId="77777777" w:rsidR="00C701BF" w:rsidRPr="00411DBC" w:rsidRDefault="00C701BF" w:rsidP="0095416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cs/>
                <w:lang w:eastAsia="th-TH"/>
              </w:rPr>
              <w:t>เพิ่มขึ้น</w:t>
            </w:r>
          </w:p>
        </w:tc>
        <w:tc>
          <w:tcPr>
            <w:tcW w:w="709" w:type="dxa"/>
          </w:tcPr>
          <w:p w14:paraId="1B31C3DB" w14:textId="77777777" w:rsidR="00C701BF" w:rsidRPr="00411DBC" w:rsidRDefault="00C701BF" w:rsidP="0095416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vAlign w:val="center"/>
          </w:tcPr>
          <w:p w14:paraId="5F3370A3" w14:textId="77777777" w:rsidR="00C701BF" w:rsidRPr="00411DBC" w:rsidRDefault="00C701BF" w:rsidP="0095416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17,823</w:t>
            </w:r>
          </w:p>
        </w:tc>
        <w:tc>
          <w:tcPr>
            <w:tcW w:w="317" w:type="dxa"/>
            <w:vAlign w:val="center"/>
          </w:tcPr>
          <w:p w14:paraId="53751360" w14:textId="77777777" w:rsidR="00C701BF" w:rsidRPr="00411DBC" w:rsidRDefault="00C701BF" w:rsidP="0095416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vAlign w:val="center"/>
          </w:tcPr>
          <w:p w14:paraId="4D7534DF" w14:textId="77777777" w:rsidR="00C701BF" w:rsidRPr="00411DBC" w:rsidRDefault="00C701BF" w:rsidP="0095416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(1,957)</w:t>
            </w:r>
          </w:p>
        </w:tc>
        <w:tc>
          <w:tcPr>
            <w:tcW w:w="317" w:type="dxa"/>
            <w:vAlign w:val="center"/>
          </w:tcPr>
          <w:p w14:paraId="247A378A" w14:textId="77777777" w:rsidR="00C701BF" w:rsidRPr="00411DBC" w:rsidRDefault="00C701BF" w:rsidP="0095416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5" w:type="dxa"/>
            <w:vAlign w:val="center"/>
          </w:tcPr>
          <w:p w14:paraId="7FB16B84" w14:textId="77777777" w:rsidR="00C701BF" w:rsidRPr="00411DBC" w:rsidRDefault="00C701BF" w:rsidP="0095416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15,867</w:t>
            </w:r>
          </w:p>
        </w:tc>
      </w:tr>
      <w:tr w:rsidR="00C701BF" w:rsidRPr="00411DBC" w14:paraId="293450B7" w14:textId="77777777" w:rsidTr="00C701BF">
        <w:trPr>
          <w:trHeight w:val="364"/>
        </w:trPr>
        <w:tc>
          <w:tcPr>
            <w:tcW w:w="598" w:type="dxa"/>
          </w:tcPr>
          <w:p w14:paraId="6695BFAC" w14:textId="77777777" w:rsidR="00C701BF" w:rsidRPr="00411DBC" w:rsidRDefault="00C701BF" w:rsidP="0095416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663" w:type="dxa"/>
          </w:tcPr>
          <w:p w14:paraId="19E722DF" w14:textId="77777777" w:rsidR="00C701BF" w:rsidRPr="00411DBC" w:rsidRDefault="00C701BF" w:rsidP="0095416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Theme="majorBidi" w:eastAsia="Arial Unicode MS" w:hAnsiTheme="majorBidi" w:cstheme="majorBidi" w:hint="cs"/>
                <w:snapToGrid w:val="0"/>
                <w:sz w:val="28"/>
                <w:szCs w:val="28"/>
                <w:cs/>
                <w:lang w:eastAsia="th-TH"/>
              </w:rPr>
              <w:t>เงินจ่ายชำระ</w:t>
            </w:r>
          </w:p>
        </w:tc>
        <w:tc>
          <w:tcPr>
            <w:tcW w:w="709" w:type="dxa"/>
          </w:tcPr>
          <w:p w14:paraId="53318261" w14:textId="77777777" w:rsidR="00C701BF" w:rsidRPr="00411DBC" w:rsidRDefault="00C701BF" w:rsidP="0095416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vAlign w:val="center"/>
          </w:tcPr>
          <w:p w14:paraId="2D639403" w14:textId="77777777" w:rsidR="00C701BF" w:rsidRPr="00411DBC" w:rsidRDefault="00C701BF" w:rsidP="0095416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(22,216)</w:t>
            </w:r>
          </w:p>
        </w:tc>
        <w:tc>
          <w:tcPr>
            <w:tcW w:w="317" w:type="dxa"/>
            <w:vAlign w:val="center"/>
          </w:tcPr>
          <w:p w14:paraId="60320996" w14:textId="77777777" w:rsidR="00C701BF" w:rsidRPr="00411DBC" w:rsidRDefault="00C701BF" w:rsidP="0095416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vAlign w:val="center"/>
          </w:tcPr>
          <w:p w14:paraId="7AA698CE" w14:textId="77777777" w:rsidR="00C701BF" w:rsidRPr="00411DBC" w:rsidRDefault="00C701BF" w:rsidP="0095416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3,267</w:t>
            </w:r>
          </w:p>
        </w:tc>
        <w:tc>
          <w:tcPr>
            <w:tcW w:w="317" w:type="dxa"/>
            <w:vAlign w:val="center"/>
          </w:tcPr>
          <w:p w14:paraId="64410474" w14:textId="77777777" w:rsidR="00C701BF" w:rsidRPr="00411DBC" w:rsidRDefault="00C701BF" w:rsidP="0095416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5" w:type="dxa"/>
            <w:vAlign w:val="center"/>
          </w:tcPr>
          <w:p w14:paraId="2D54CC74" w14:textId="77777777" w:rsidR="00C701BF" w:rsidRPr="00411DBC" w:rsidRDefault="00C701BF" w:rsidP="0095416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(18,489)</w:t>
            </w:r>
          </w:p>
        </w:tc>
      </w:tr>
      <w:tr w:rsidR="00C701BF" w:rsidRPr="00411DBC" w14:paraId="71AAD81E" w14:textId="77777777" w:rsidTr="00C701BF">
        <w:trPr>
          <w:trHeight w:val="364"/>
        </w:trPr>
        <w:tc>
          <w:tcPr>
            <w:tcW w:w="598" w:type="dxa"/>
          </w:tcPr>
          <w:p w14:paraId="57093666" w14:textId="77777777" w:rsidR="00C701BF" w:rsidRPr="00411DBC" w:rsidRDefault="00C701BF" w:rsidP="0095416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663" w:type="dxa"/>
          </w:tcPr>
          <w:p w14:paraId="1778D08E" w14:textId="77777777" w:rsidR="00C701BF" w:rsidRPr="00411DBC" w:rsidRDefault="00C701BF" w:rsidP="0095416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cs/>
                <w:lang w:eastAsia="th-TH"/>
              </w:rPr>
              <w:t>ลดลงจากการ</w:t>
            </w:r>
            <w:r w:rsidRPr="00411DBC">
              <w:rPr>
                <w:rFonts w:asciiTheme="majorBidi" w:eastAsia="Arial Unicode MS" w:hAnsiTheme="majorBidi" w:cstheme="majorBidi" w:hint="cs"/>
                <w:snapToGrid w:val="0"/>
                <w:sz w:val="28"/>
                <w:szCs w:val="28"/>
                <w:cs/>
                <w:lang w:eastAsia="th-TH"/>
              </w:rPr>
              <w:t>ยกเลิกสัญญา</w:t>
            </w:r>
          </w:p>
        </w:tc>
        <w:tc>
          <w:tcPr>
            <w:tcW w:w="709" w:type="dxa"/>
          </w:tcPr>
          <w:p w14:paraId="10E5A7D6" w14:textId="77777777" w:rsidR="00C701BF" w:rsidRPr="00411DBC" w:rsidRDefault="00C701BF" w:rsidP="0095416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vAlign w:val="center"/>
          </w:tcPr>
          <w:p w14:paraId="556484D2" w14:textId="77777777" w:rsidR="00C701BF" w:rsidRPr="00411DBC" w:rsidRDefault="00C701BF" w:rsidP="0095416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317" w:type="dxa"/>
            <w:vAlign w:val="center"/>
          </w:tcPr>
          <w:p w14:paraId="0C486274" w14:textId="77777777" w:rsidR="00C701BF" w:rsidRPr="00411DBC" w:rsidRDefault="00C701BF" w:rsidP="0095416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vAlign w:val="center"/>
          </w:tcPr>
          <w:p w14:paraId="4FF5C0C6" w14:textId="77777777" w:rsidR="00C701BF" w:rsidRPr="00411DBC" w:rsidRDefault="00C701BF" w:rsidP="0095416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317" w:type="dxa"/>
            <w:vAlign w:val="center"/>
          </w:tcPr>
          <w:p w14:paraId="21F15475" w14:textId="77777777" w:rsidR="00C701BF" w:rsidRPr="00411DBC" w:rsidRDefault="00C701BF" w:rsidP="0095416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5" w:type="dxa"/>
            <w:vAlign w:val="center"/>
          </w:tcPr>
          <w:p w14:paraId="4241CEE4" w14:textId="77777777" w:rsidR="00C701BF" w:rsidRPr="00411DBC" w:rsidRDefault="00C701BF" w:rsidP="0095416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C701BF" w:rsidRPr="00411DBC" w14:paraId="111DECB7" w14:textId="77777777" w:rsidTr="00C701BF">
        <w:trPr>
          <w:trHeight w:val="364"/>
        </w:trPr>
        <w:tc>
          <w:tcPr>
            <w:tcW w:w="598" w:type="dxa"/>
          </w:tcPr>
          <w:p w14:paraId="4231E831" w14:textId="77777777" w:rsidR="00C701BF" w:rsidRPr="00411DBC" w:rsidRDefault="00C701BF" w:rsidP="0095416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372" w:type="dxa"/>
            <w:gridSpan w:val="2"/>
          </w:tcPr>
          <w:p w14:paraId="0FA56BDB" w14:textId="77777777" w:rsidR="00C701BF" w:rsidRPr="00411DBC" w:rsidRDefault="00C701BF" w:rsidP="0095416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Theme="majorBidi" w:eastAsia="Arial Unicode MS" w:hAnsiTheme="majorBidi"/>
                <w:snapToGrid w:val="0"/>
                <w:sz w:val="28"/>
                <w:szCs w:val="28"/>
                <w:cs/>
                <w:lang w:eastAsia="th-TH"/>
              </w:rPr>
              <w:t>ลดลงจากการขายเงินลงทุนบริษัทย่อย</w:t>
            </w:r>
          </w:p>
        </w:tc>
        <w:tc>
          <w:tcPr>
            <w:tcW w:w="1781" w:type="dxa"/>
            <w:tcBorders>
              <w:bottom w:val="single" w:sz="4" w:space="0" w:color="auto"/>
            </w:tcBorders>
            <w:vAlign w:val="center"/>
          </w:tcPr>
          <w:p w14:paraId="5827720B" w14:textId="77777777" w:rsidR="00C701BF" w:rsidRPr="00411DBC" w:rsidRDefault="00C701BF" w:rsidP="0095416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(62,274)</w:t>
            </w:r>
          </w:p>
        </w:tc>
        <w:tc>
          <w:tcPr>
            <w:tcW w:w="317" w:type="dxa"/>
            <w:vAlign w:val="center"/>
          </w:tcPr>
          <w:p w14:paraId="7C4F06C1" w14:textId="77777777" w:rsidR="00C701BF" w:rsidRPr="00411DBC" w:rsidRDefault="00C701BF" w:rsidP="0095416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tcBorders>
              <w:bottom w:val="single" w:sz="4" w:space="0" w:color="auto"/>
            </w:tcBorders>
            <w:vAlign w:val="center"/>
          </w:tcPr>
          <w:p w14:paraId="7EC3167E" w14:textId="77777777" w:rsidR="00C701BF" w:rsidRPr="00411DBC" w:rsidRDefault="00C701BF" w:rsidP="0095416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8,267</w:t>
            </w:r>
          </w:p>
        </w:tc>
        <w:tc>
          <w:tcPr>
            <w:tcW w:w="317" w:type="dxa"/>
            <w:vAlign w:val="center"/>
          </w:tcPr>
          <w:p w14:paraId="1D42CDB2" w14:textId="77777777" w:rsidR="00C701BF" w:rsidRPr="00411DBC" w:rsidRDefault="00C701BF" w:rsidP="0095416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5" w:type="dxa"/>
            <w:tcBorders>
              <w:bottom w:val="single" w:sz="4" w:space="0" w:color="auto"/>
            </w:tcBorders>
            <w:vAlign w:val="center"/>
          </w:tcPr>
          <w:p w14:paraId="26D9EB20" w14:textId="77777777" w:rsidR="00C701BF" w:rsidRPr="00411DBC" w:rsidRDefault="00C701BF" w:rsidP="0095416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(54,008)</w:t>
            </w:r>
          </w:p>
        </w:tc>
      </w:tr>
      <w:tr w:rsidR="00C701BF" w:rsidRPr="00411DBC" w14:paraId="3F4CD73E" w14:textId="77777777" w:rsidTr="00C701BF">
        <w:trPr>
          <w:trHeight w:val="364"/>
        </w:trPr>
        <w:tc>
          <w:tcPr>
            <w:tcW w:w="3261" w:type="dxa"/>
            <w:gridSpan w:val="2"/>
          </w:tcPr>
          <w:p w14:paraId="440EE3E6" w14:textId="77777777" w:rsidR="00C701BF" w:rsidRPr="00411DBC" w:rsidRDefault="00C701BF" w:rsidP="0095416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cs/>
                <w:lang w:eastAsia="th-TH"/>
              </w:rPr>
              <w:t>รวมรายการเปลี่ยนแปลงระหว่าง</w:t>
            </w:r>
            <w:r w:rsidRPr="00411DBC">
              <w:rPr>
                <w:rFonts w:asciiTheme="majorBidi" w:eastAsia="Arial Unicode MS" w:hAnsiTheme="majorBidi" w:cstheme="majorBidi" w:hint="cs"/>
                <w:snapToGrid w:val="0"/>
                <w:sz w:val="28"/>
                <w:szCs w:val="28"/>
                <w:cs/>
                <w:lang w:eastAsia="th-TH"/>
              </w:rPr>
              <w:t>งวด</w:t>
            </w:r>
          </w:p>
        </w:tc>
        <w:tc>
          <w:tcPr>
            <w:tcW w:w="709" w:type="dxa"/>
          </w:tcPr>
          <w:p w14:paraId="0A49C9F9" w14:textId="77777777" w:rsidR="00C701BF" w:rsidRPr="00411DBC" w:rsidRDefault="00C701BF" w:rsidP="0095416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D5F9A6" w14:textId="77777777" w:rsidR="00C701BF" w:rsidRPr="00411DBC" w:rsidRDefault="00C701BF" w:rsidP="0095416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(63,704)</w:t>
            </w:r>
          </w:p>
        </w:tc>
        <w:tc>
          <w:tcPr>
            <w:tcW w:w="317" w:type="dxa"/>
            <w:vAlign w:val="center"/>
          </w:tcPr>
          <w:p w14:paraId="6AD724E0" w14:textId="77777777" w:rsidR="00C701BF" w:rsidRPr="00411DBC" w:rsidRDefault="00C701BF" w:rsidP="0095416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AEA1D4" w14:textId="77777777" w:rsidR="00C701BF" w:rsidRPr="00411DBC" w:rsidRDefault="00C701BF" w:rsidP="0095416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9,728</w:t>
            </w:r>
          </w:p>
        </w:tc>
        <w:tc>
          <w:tcPr>
            <w:tcW w:w="317" w:type="dxa"/>
            <w:vAlign w:val="center"/>
          </w:tcPr>
          <w:p w14:paraId="788336FA" w14:textId="77777777" w:rsidR="00C701BF" w:rsidRPr="00411DBC" w:rsidRDefault="00C701BF" w:rsidP="0095416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E1036A" w14:textId="77777777" w:rsidR="00C701BF" w:rsidRPr="00411DBC" w:rsidRDefault="00C701BF" w:rsidP="0095416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(53,815)</w:t>
            </w:r>
          </w:p>
        </w:tc>
      </w:tr>
      <w:tr w:rsidR="00C701BF" w:rsidRPr="00411DBC" w14:paraId="24A7250F" w14:textId="77777777" w:rsidTr="00C701BF">
        <w:trPr>
          <w:trHeight w:val="364"/>
        </w:trPr>
        <w:tc>
          <w:tcPr>
            <w:tcW w:w="3261" w:type="dxa"/>
            <w:gridSpan w:val="2"/>
          </w:tcPr>
          <w:p w14:paraId="01EA4848" w14:textId="77777777" w:rsidR="00C701BF" w:rsidRPr="00411DBC" w:rsidRDefault="00C701BF" w:rsidP="0095416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cs/>
                <w:lang w:eastAsia="th-TH"/>
              </w:rPr>
              <w:t xml:space="preserve">ณ วันที่ </w:t>
            </w:r>
            <w:r w:rsidRPr="00411DBC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lang w:eastAsia="th-TH"/>
              </w:rPr>
              <w:t xml:space="preserve">30 </w:t>
            </w:r>
            <w:r w:rsidRPr="00411DBC">
              <w:rPr>
                <w:rFonts w:asciiTheme="majorBidi" w:eastAsia="Arial Unicode MS" w:hAnsiTheme="majorBidi" w:cstheme="majorBidi" w:hint="cs"/>
                <w:snapToGrid w:val="0"/>
                <w:sz w:val="28"/>
                <w:szCs w:val="28"/>
                <w:cs/>
                <w:lang w:eastAsia="th-TH"/>
              </w:rPr>
              <w:t xml:space="preserve">มิถุนายน </w:t>
            </w:r>
            <w:r w:rsidRPr="00411DBC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lang w:eastAsia="th-TH"/>
              </w:rPr>
              <w:t>2566</w:t>
            </w:r>
          </w:p>
        </w:tc>
        <w:tc>
          <w:tcPr>
            <w:tcW w:w="709" w:type="dxa"/>
          </w:tcPr>
          <w:p w14:paraId="13E3B512" w14:textId="77777777" w:rsidR="00C701BF" w:rsidRPr="00411DBC" w:rsidRDefault="00C701BF" w:rsidP="0095416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vAlign w:val="center"/>
          </w:tcPr>
          <w:p w14:paraId="21A62EE3" w14:textId="77777777" w:rsidR="00C701BF" w:rsidRPr="00411DBC" w:rsidRDefault="00C701BF" w:rsidP="0095416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55,427</w:t>
            </w:r>
          </w:p>
        </w:tc>
        <w:tc>
          <w:tcPr>
            <w:tcW w:w="317" w:type="dxa"/>
            <w:vAlign w:val="center"/>
          </w:tcPr>
          <w:p w14:paraId="7F617F8C" w14:textId="77777777" w:rsidR="00C701BF" w:rsidRPr="00411DBC" w:rsidRDefault="00C701BF" w:rsidP="0095416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vAlign w:val="center"/>
          </w:tcPr>
          <w:p w14:paraId="5A6709D4" w14:textId="77777777" w:rsidR="00C701BF" w:rsidRPr="00411DBC" w:rsidRDefault="00C701BF" w:rsidP="0095416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(5,282)</w:t>
            </w:r>
          </w:p>
        </w:tc>
        <w:tc>
          <w:tcPr>
            <w:tcW w:w="317" w:type="dxa"/>
            <w:vAlign w:val="center"/>
          </w:tcPr>
          <w:p w14:paraId="3DF1007A" w14:textId="77777777" w:rsidR="00C701BF" w:rsidRPr="00411DBC" w:rsidRDefault="00C701BF" w:rsidP="0095416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5" w:type="dxa"/>
            <w:vAlign w:val="center"/>
          </w:tcPr>
          <w:p w14:paraId="61AC28D4" w14:textId="77777777" w:rsidR="00C701BF" w:rsidRPr="00411DBC" w:rsidRDefault="00C701BF" w:rsidP="0095416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50,145</w:t>
            </w:r>
          </w:p>
        </w:tc>
      </w:tr>
      <w:tr w:rsidR="00C701BF" w:rsidRPr="00411DBC" w14:paraId="1EED44CA" w14:textId="77777777" w:rsidTr="00C701BF">
        <w:trPr>
          <w:trHeight w:val="364"/>
        </w:trPr>
        <w:tc>
          <w:tcPr>
            <w:tcW w:w="3261" w:type="dxa"/>
            <w:gridSpan w:val="2"/>
          </w:tcPr>
          <w:p w14:paraId="3B457456" w14:textId="77777777" w:rsidR="00C701BF" w:rsidRPr="00411DBC" w:rsidRDefault="00C701BF" w:rsidP="0095416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u w:val="single"/>
                <w:cs/>
                <w:lang w:eastAsia="th-TH"/>
              </w:rPr>
              <w:t>หัก</w:t>
            </w:r>
            <w:r w:rsidRPr="00411DBC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cs/>
                <w:lang w:eastAsia="th-TH"/>
              </w:rPr>
              <w:t xml:space="preserve"> ส่วนที่ถึงกำหนดชำระในหนึ่ง</w:t>
            </w:r>
            <w:r w:rsidRPr="00411DBC">
              <w:rPr>
                <w:rFonts w:asciiTheme="majorBidi" w:eastAsia="Arial Unicode MS" w:hAnsiTheme="majorBidi" w:cstheme="majorBidi" w:hint="cs"/>
                <w:snapToGrid w:val="0"/>
                <w:sz w:val="28"/>
                <w:szCs w:val="28"/>
                <w:cs/>
                <w:lang w:eastAsia="th-TH"/>
              </w:rPr>
              <w:t>ปี</w:t>
            </w:r>
          </w:p>
        </w:tc>
        <w:tc>
          <w:tcPr>
            <w:tcW w:w="709" w:type="dxa"/>
          </w:tcPr>
          <w:p w14:paraId="728CD072" w14:textId="77777777" w:rsidR="00C701BF" w:rsidRPr="00411DBC" w:rsidRDefault="00C701BF" w:rsidP="0095416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tcBorders>
              <w:bottom w:val="single" w:sz="4" w:space="0" w:color="auto"/>
            </w:tcBorders>
            <w:vAlign w:val="center"/>
          </w:tcPr>
          <w:p w14:paraId="1F259103" w14:textId="77777777" w:rsidR="00C701BF" w:rsidRPr="00411DBC" w:rsidRDefault="00C701BF" w:rsidP="0095416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(21,156)</w:t>
            </w:r>
          </w:p>
        </w:tc>
        <w:tc>
          <w:tcPr>
            <w:tcW w:w="317" w:type="dxa"/>
            <w:vAlign w:val="center"/>
          </w:tcPr>
          <w:p w14:paraId="7F38F3A2" w14:textId="77777777" w:rsidR="00C701BF" w:rsidRPr="00411DBC" w:rsidRDefault="00C701BF" w:rsidP="0095416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tcBorders>
              <w:bottom w:val="single" w:sz="4" w:space="0" w:color="auto"/>
            </w:tcBorders>
            <w:vAlign w:val="center"/>
          </w:tcPr>
          <w:p w14:paraId="46E77BFF" w14:textId="77777777" w:rsidR="00C701BF" w:rsidRPr="00411DBC" w:rsidRDefault="00C701BF" w:rsidP="0095416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2,706</w:t>
            </w:r>
          </w:p>
        </w:tc>
        <w:tc>
          <w:tcPr>
            <w:tcW w:w="317" w:type="dxa"/>
            <w:vAlign w:val="center"/>
          </w:tcPr>
          <w:p w14:paraId="398CC013" w14:textId="77777777" w:rsidR="00C701BF" w:rsidRPr="00411DBC" w:rsidRDefault="00C701BF" w:rsidP="0095416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5" w:type="dxa"/>
            <w:tcBorders>
              <w:bottom w:val="single" w:sz="4" w:space="0" w:color="auto"/>
            </w:tcBorders>
            <w:vAlign w:val="center"/>
          </w:tcPr>
          <w:p w14:paraId="67B17BF5" w14:textId="77777777" w:rsidR="00C701BF" w:rsidRPr="00411DBC" w:rsidRDefault="00C701BF" w:rsidP="0095416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(18,449)</w:t>
            </w:r>
          </w:p>
        </w:tc>
      </w:tr>
      <w:tr w:rsidR="00C701BF" w:rsidRPr="00411DBC" w14:paraId="31296A13" w14:textId="77777777" w:rsidTr="00C701BF">
        <w:trPr>
          <w:trHeight w:val="364"/>
        </w:trPr>
        <w:tc>
          <w:tcPr>
            <w:tcW w:w="3261" w:type="dxa"/>
            <w:gridSpan w:val="2"/>
          </w:tcPr>
          <w:p w14:paraId="0F74CA9C" w14:textId="77777777" w:rsidR="00C701BF" w:rsidRPr="00411DBC" w:rsidRDefault="00C701BF" w:rsidP="0095416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cs/>
                <w:lang w:eastAsia="th-TH"/>
              </w:rPr>
              <w:t>หนี้สินตามสัญญาเช่า - สุทธิ</w:t>
            </w:r>
          </w:p>
        </w:tc>
        <w:tc>
          <w:tcPr>
            <w:tcW w:w="709" w:type="dxa"/>
          </w:tcPr>
          <w:p w14:paraId="0E8D7241" w14:textId="77777777" w:rsidR="00C701BF" w:rsidRPr="00411DBC" w:rsidRDefault="00C701BF" w:rsidP="0095416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6364E833" w14:textId="77777777" w:rsidR="00C701BF" w:rsidRPr="00411DBC" w:rsidRDefault="00C701BF" w:rsidP="0095416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34,271</w:t>
            </w:r>
          </w:p>
        </w:tc>
        <w:tc>
          <w:tcPr>
            <w:tcW w:w="317" w:type="dxa"/>
            <w:vAlign w:val="center"/>
          </w:tcPr>
          <w:p w14:paraId="312CDC66" w14:textId="77777777" w:rsidR="00C701BF" w:rsidRPr="00411DBC" w:rsidRDefault="00C701BF" w:rsidP="0095416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210FEFCD" w14:textId="77777777" w:rsidR="00C701BF" w:rsidRPr="00411DBC" w:rsidRDefault="00C701BF" w:rsidP="0095416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(2,575)</w:t>
            </w:r>
          </w:p>
        </w:tc>
        <w:tc>
          <w:tcPr>
            <w:tcW w:w="317" w:type="dxa"/>
            <w:vAlign w:val="center"/>
          </w:tcPr>
          <w:p w14:paraId="7B6F4E88" w14:textId="77777777" w:rsidR="00C701BF" w:rsidRPr="00411DBC" w:rsidRDefault="00C701BF" w:rsidP="0095416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5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7824A70C" w14:textId="77777777" w:rsidR="00C701BF" w:rsidRPr="00411DBC" w:rsidRDefault="00C701BF" w:rsidP="0095416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31,695</w:t>
            </w:r>
          </w:p>
        </w:tc>
      </w:tr>
    </w:tbl>
    <w:tbl>
      <w:tblPr>
        <w:tblStyle w:val="TableGrid"/>
        <w:tblpPr w:leftFromText="180" w:rightFromText="180" w:vertAnchor="text" w:horzAnchor="margin" w:tblpXSpec="center" w:tblpY="603"/>
        <w:tblW w:w="99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8"/>
        <w:gridCol w:w="3064"/>
        <w:gridCol w:w="317"/>
        <w:gridCol w:w="1781"/>
        <w:gridCol w:w="317"/>
        <w:gridCol w:w="1781"/>
        <w:gridCol w:w="317"/>
        <w:gridCol w:w="1790"/>
      </w:tblGrid>
      <w:tr w:rsidR="00C701BF" w:rsidRPr="00411DBC" w14:paraId="6FAF62D1" w14:textId="77777777" w:rsidTr="00C701BF">
        <w:trPr>
          <w:trHeight w:val="364"/>
        </w:trPr>
        <w:tc>
          <w:tcPr>
            <w:tcW w:w="598" w:type="dxa"/>
          </w:tcPr>
          <w:p w14:paraId="6BB77095" w14:textId="77777777" w:rsidR="00C701BF" w:rsidRPr="00411DBC" w:rsidRDefault="00C701BF" w:rsidP="00C701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120"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  <w:bookmarkStart w:id="33" w:name="_Hlk134618685"/>
            <w:bookmarkEnd w:id="32"/>
          </w:p>
        </w:tc>
        <w:tc>
          <w:tcPr>
            <w:tcW w:w="3064" w:type="dxa"/>
          </w:tcPr>
          <w:p w14:paraId="7766FE2F" w14:textId="77777777" w:rsidR="00C701BF" w:rsidRPr="00411DBC" w:rsidRDefault="00C701BF" w:rsidP="00C701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120"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17" w:type="dxa"/>
          </w:tcPr>
          <w:p w14:paraId="45324D3B" w14:textId="77777777" w:rsidR="00C701BF" w:rsidRPr="00411DBC" w:rsidRDefault="00C701BF" w:rsidP="00C701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120"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tcBorders>
              <w:bottom w:val="single" w:sz="4" w:space="0" w:color="auto"/>
            </w:tcBorders>
          </w:tcPr>
          <w:p w14:paraId="35C9A986" w14:textId="77777777" w:rsidR="00C701BF" w:rsidRPr="00411DBC" w:rsidRDefault="00C701BF" w:rsidP="00C701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120"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17" w:type="dxa"/>
            <w:tcBorders>
              <w:bottom w:val="single" w:sz="4" w:space="0" w:color="auto"/>
            </w:tcBorders>
          </w:tcPr>
          <w:p w14:paraId="14795266" w14:textId="77777777" w:rsidR="00C701BF" w:rsidRPr="00411DBC" w:rsidRDefault="00C701BF" w:rsidP="00C701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120"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tcBorders>
              <w:bottom w:val="single" w:sz="4" w:space="0" w:color="auto"/>
            </w:tcBorders>
          </w:tcPr>
          <w:p w14:paraId="0D5AC8EE" w14:textId="77777777" w:rsidR="00C701BF" w:rsidRPr="00411DBC" w:rsidRDefault="00C701BF" w:rsidP="00C701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120"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17" w:type="dxa"/>
            <w:tcBorders>
              <w:bottom w:val="single" w:sz="4" w:space="0" w:color="auto"/>
            </w:tcBorders>
          </w:tcPr>
          <w:p w14:paraId="6EDB1CF0" w14:textId="77777777" w:rsidR="00C701BF" w:rsidRPr="00411DBC" w:rsidRDefault="00C701BF" w:rsidP="00C701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120"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0" w:type="dxa"/>
            <w:tcBorders>
              <w:bottom w:val="single" w:sz="4" w:space="0" w:color="auto"/>
            </w:tcBorders>
          </w:tcPr>
          <w:p w14:paraId="66F21227" w14:textId="77777777" w:rsidR="00C701BF" w:rsidRPr="00411DBC" w:rsidRDefault="00C701BF" w:rsidP="00C701BF">
            <w:pPr>
              <w:tabs>
                <w:tab w:val="clear" w:pos="227"/>
                <w:tab w:val="clear" w:pos="680"/>
                <w:tab w:val="left" w:pos="284"/>
                <w:tab w:val="left" w:pos="567"/>
                <w:tab w:val="left" w:pos="670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120" w:line="380" w:lineRule="exact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(หน่วย</w:t>
            </w:r>
            <w:r w:rsidRPr="00411DBC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พันบาท)</w:t>
            </w:r>
          </w:p>
        </w:tc>
      </w:tr>
      <w:tr w:rsidR="00C701BF" w:rsidRPr="00411DBC" w14:paraId="3CEF5C65" w14:textId="77777777" w:rsidTr="00C701BF">
        <w:trPr>
          <w:trHeight w:val="364"/>
        </w:trPr>
        <w:tc>
          <w:tcPr>
            <w:tcW w:w="598" w:type="dxa"/>
          </w:tcPr>
          <w:p w14:paraId="366EE769" w14:textId="77777777" w:rsidR="00C701BF" w:rsidRPr="00411DBC" w:rsidRDefault="00C701BF" w:rsidP="00C701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064" w:type="dxa"/>
          </w:tcPr>
          <w:p w14:paraId="57B067CE" w14:textId="77777777" w:rsidR="00C701BF" w:rsidRPr="00411DBC" w:rsidRDefault="00C701BF" w:rsidP="00C701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17" w:type="dxa"/>
          </w:tcPr>
          <w:p w14:paraId="258B40AD" w14:textId="77777777" w:rsidR="00C701BF" w:rsidRPr="00411DBC" w:rsidRDefault="00C701BF" w:rsidP="00C701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86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3CE378" w14:textId="77777777" w:rsidR="00C701BF" w:rsidRPr="00411DBC" w:rsidRDefault="00C701BF" w:rsidP="00C701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C701BF" w:rsidRPr="00411DBC" w14:paraId="2D3EB024" w14:textId="77777777" w:rsidTr="00C701BF">
        <w:trPr>
          <w:trHeight w:val="364"/>
        </w:trPr>
        <w:tc>
          <w:tcPr>
            <w:tcW w:w="598" w:type="dxa"/>
          </w:tcPr>
          <w:p w14:paraId="45B85473" w14:textId="77777777" w:rsidR="00C701BF" w:rsidRPr="00411DBC" w:rsidRDefault="00C701BF" w:rsidP="00C701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064" w:type="dxa"/>
          </w:tcPr>
          <w:p w14:paraId="4B8C9DBD" w14:textId="77777777" w:rsidR="00C701BF" w:rsidRPr="00411DBC" w:rsidRDefault="00C701BF" w:rsidP="00C701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17" w:type="dxa"/>
          </w:tcPr>
          <w:p w14:paraId="6C8C2CF4" w14:textId="77777777" w:rsidR="00C701BF" w:rsidRPr="00411DBC" w:rsidRDefault="00C701BF" w:rsidP="00C701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A58FEA" w14:textId="77777777" w:rsidR="00C701BF" w:rsidRPr="00411DBC" w:rsidRDefault="00C701BF" w:rsidP="00C701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เจ้าหนี้ตามสัญญา</w:t>
            </w:r>
          </w:p>
        </w:tc>
        <w:tc>
          <w:tcPr>
            <w:tcW w:w="317" w:type="dxa"/>
            <w:tcBorders>
              <w:top w:val="single" w:sz="4" w:space="0" w:color="auto"/>
            </w:tcBorders>
            <w:vAlign w:val="center"/>
          </w:tcPr>
          <w:p w14:paraId="628EE6D6" w14:textId="77777777" w:rsidR="00C701BF" w:rsidRPr="00411DBC" w:rsidRDefault="00C701BF" w:rsidP="00C701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3A8FFD" w14:textId="77777777" w:rsidR="00C701BF" w:rsidRPr="00411DBC" w:rsidRDefault="00C701BF" w:rsidP="00C701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cs/>
                <w:lang w:eastAsia="th-TH"/>
              </w:rPr>
              <w:t>ดอกเบี้ยรอตัดบัญชี</w:t>
            </w:r>
          </w:p>
        </w:tc>
        <w:tc>
          <w:tcPr>
            <w:tcW w:w="317" w:type="dxa"/>
            <w:tcBorders>
              <w:top w:val="single" w:sz="4" w:space="0" w:color="auto"/>
            </w:tcBorders>
            <w:vAlign w:val="center"/>
          </w:tcPr>
          <w:p w14:paraId="24B29422" w14:textId="77777777" w:rsidR="00C701BF" w:rsidRPr="00411DBC" w:rsidRDefault="00C701BF" w:rsidP="00C701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E9B12B" w14:textId="77777777" w:rsidR="00C701BF" w:rsidRPr="00411DBC" w:rsidRDefault="00C701BF" w:rsidP="00C701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หนี้สินตามสัญญาเช่า</w:t>
            </w:r>
          </w:p>
        </w:tc>
      </w:tr>
      <w:tr w:rsidR="00C701BF" w:rsidRPr="00411DBC" w14:paraId="5BCD8BAC" w14:textId="77777777" w:rsidTr="00C701BF">
        <w:trPr>
          <w:trHeight w:val="364"/>
        </w:trPr>
        <w:tc>
          <w:tcPr>
            <w:tcW w:w="3662" w:type="dxa"/>
            <w:gridSpan w:val="2"/>
          </w:tcPr>
          <w:p w14:paraId="58F80FBF" w14:textId="77777777" w:rsidR="00C701BF" w:rsidRPr="00411DBC" w:rsidRDefault="00C701BF" w:rsidP="00C701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cs/>
                <w:lang w:eastAsia="th-TH"/>
              </w:rPr>
              <w:t xml:space="preserve">ณ วันที่ </w:t>
            </w:r>
            <w:r w:rsidRPr="00411DBC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lang w:val="en-GB" w:eastAsia="th-TH"/>
              </w:rPr>
              <w:t>3</w:t>
            </w:r>
            <w:r w:rsidRPr="00411DBC">
              <w:rPr>
                <w:rFonts w:asciiTheme="majorBidi" w:eastAsia="Arial Unicode MS" w:hAnsiTheme="majorBidi" w:cstheme="majorBidi" w:hint="cs"/>
                <w:snapToGrid w:val="0"/>
                <w:sz w:val="28"/>
                <w:szCs w:val="28"/>
                <w:cs/>
                <w:lang w:val="en-GB" w:eastAsia="th-TH"/>
              </w:rPr>
              <w:t xml:space="preserve">1 ธันวาคม </w:t>
            </w:r>
            <w:r w:rsidRPr="00411DBC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lang w:eastAsia="th-TH"/>
              </w:rPr>
              <w:t>2565</w:t>
            </w:r>
          </w:p>
        </w:tc>
        <w:tc>
          <w:tcPr>
            <w:tcW w:w="317" w:type="dxa"/>
            <w:vAlign w:val="center"/>
          </w:tcPr>
          <w:p w14:paraId="3F80F4D8" w14:textId="77777777" w:rsidR="00C701BF" w:rsidRPr="00411DBC" w:rsidRDefault="00C701BF" w:rsidP="00C701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3DCFDE" w14:textId="77777777" w:rsidR="00C701BF" w:rsidRPr="00411DBC" w:rsidRDefault="00C701BF" w:rsidP="00C701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59,419</w:t>
            </w:r>
          </w:p>
        </w:tc>
        <w:tc>
          <w:tcPr>
            <w:tcW w:w="317" w:type="dxa"/>
            <w:vAlign w:val="center"/>
          </w:tcPr>
          <w:p w14:paraId="4B5C69D7" w14:textId="77777777" w:rsidR="00C701BF" w:rsidRPr="00411DBC" w:rsidRDefault="00C701BF" w:rsidP="00C701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55300D" w14:textId="77777777" w:rsidR="00C701BF" w:rsidRPr="00411DBC" w:rsidRDefault="00C701BF" w:rsidP="00C701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(6,310)</w:t>
            </w:r>
          </w:p>
        </w:tc>
        <w:tc>
          <w:tcPr>
            <w:tcW w:w="317" w:type="dxa"/>
            <w:vAlign w:val="center"/>
          </w:tcPr>
          <w:p w14:paraId="66213F7B" w14:textId="77777777" w:rsidR="00C701BF" w:rsidRPr="00411DBC" w:rsidRDefault="00C701BF" w:rsidP="00C701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8D4CF1" w14:textId="77777777" w:rsidR="00C701BF" w:rsidRPr="00411DBC" w:rsidRDefault="00C701BF" w:rsidP="00C701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53,109</w:t>
            </w:r>
          </w:p>
        </w:tc>
      </w:tr>
      <w:tr w:rsidR="00C701BF" w:rsidRPr="00411DBC" w14:paraId="3BE0E707" w14:textId="77777777" w:rsidTr="00C701BF">
        <w:trPr>
          <w:trHeight w:val="364"/>
        </w:trPr>
        <w:tc>
          <w:tcPr>
            <w:tcW w:w="3662" w:type="dxa"/>
            <w:gridSpan w:val="2"/>
          </w:tcPr>
          <w:p w14:paraId="77742251" w14:textId="77777777" w:rsidR="00C701BF" w:rsidRPr="00411DBC" w:rsidRDefault="00C701BF" w:rsidP="00C701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Theme="majorBidi" w:eastAsia="Arial Unicode MS" w:hAnsiTheme="majorBidi" w:cstheme="majorBidi"/>
                <w:sz w:val="28"/>
                <w:szCs w:val="28"/>
                <w:cs/>
              </w:rPr>
              <w:t>รายการเปลี่ยนแปลง</w:t>
            </w:r>
            <w:r w:rsidRPr="00411DBC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cs/>
                <w:lang w:eastAsia="th-TH"/>
              </w:rPr>
              <w:t>ระหว่าง</w:t>
            </w:r>
            <w:r w:rsidRPr="00411DBC">
              <w:rPr>
                <w:rFonts w:asciiTheme="majorBidi" w:eastAsia="Arial Unicode MS" w:hAnsiTheme="majorBidi" w:cstheme="majorBidi" w:hint="cs"/>
                <w:snapToGrid w:val="0"/>
                <w:sz w:val="28"/>
                <w:szCs w:val="28"/>
                <w:cs/>
                <w:lang w:eastAsia="th-TH"/>
              </w:rPr>
              <w:t>งวด</w:t>
            </w:r>
          </w:p>
        </w:tc>
        <w:tc>
          <w:tcPr>
            <w:tcW w:w="317" w:type="dxa"/>
          </w:tcPr>
          <w:p w14:paraId="3D557FA7" w14:textId="77777777" w:rsidR="00C701BF" w:rsidRPr="00411DBC" w:rsidRDefault="00C701BF" w:rsidP="00C701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vAlign w:val="center"/>
          </w:tcPr>
          <w:p w14:paraId="140EF7D2" w14:textId="77777777" w:rsidR="00C701BF" w:rsidRPr="00411DBC" w:rsidRDefault="00C701BF" w:rsidP="00C701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17" w:type="dxa"/>
            <w:vAlign w:val="center"/>
          </w:tcPr>
          <w:p w14:paraId="1D45F813" w14:textId="77777777" w:rsidR="00C701BF" w:rsidRPr="00411DBC" w:rsidRDefault="00C701BF" w:rsidP="00C701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vAlign w:val="center"/>
          </w:tcPr>
          <w:p w14:paraId="204AC101" w14:textId="77777777" w:rsidR="00C701BF" w:rsidRPr="00411DBC" w:rsidRDefault="00C701BF" w:rsidP="00C701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17" w:type="dxa"/>
            <w:vAlign w:val="center"/>
          </w:tcPr>
          <w:p w14:paraId="6EDAFD81" w14:textId="77777777" w:rsidR="00C701BF" w:rsidRPr="00411DBC" w:rsidRDefault="00C701BF" w:rsidP="00C701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0" w:type="dxa"/>
            <w:vAlign w:val="center"/>
          </w:tcPr>
          <w:p w14:paraId="623C3C44" w14:textId="77777777" w:rsidR="00C701BF" w:rsidRPr="00411DBC" w:rsidRDefault="00C701BF" w:rsidP="00C701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C701BF" w:rsidRPr="00411DBC" w14:paraId="4E665723" w14:textId="77777777" w:rsidTr="00C701BF">
        <w:trPr>
          <w:trHeight w:val="364"/>
        </w:trPr>
        <w:tc>
          <w:tcPr>
            <w:tcW w:w="598" w:type="dxa"/>
          </w:tcPr>
          <w:p w14:paraId="3E0BC7B7" w14:textId="77777777" w:rsidR="00C701BF" w:rsidRPr="00411DBC" w:rsidRDefault="00C701BF" w:rsidP="00C701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064" w:type="dxa"/>
          </w:tcPr>
          <w:p w14:paraId="64F99EF4" w14:textId="77777777" w:rsidR="00C701BF" w:rsidRPr="00411DBC" w:rsidRDefault="00C701BF" w:rsidP="00C701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cs/>
                <w:lang w:eastAsia="th-TH"/>
              </w:rPr>
              <w:t>เพิ่มขึ้น</w:t>
            </w:r>
          </w:p>
        </w:tc>
        <w:tc>
          <w:tcPr>
            <w:tcW w:w="317" w:type="dxa"/>
          </w:tcPr>
          <w:p w14:paraId="5753F0EC" w14:textId="77777777" w:rsidR="00C701BF" w:rsidRPr="00411DBC" w:rsidRDefault="00C701BF" w:rsidP="00C701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vAlign w:val="center"/>
          </w:tcPr>
          <w:p w14:paraId="4A4E785B" w14:textId="77777777" w:rsidR="00C701BF" w:rsidRPr="00315AE8" w:rsidRDefault="00C701BF" w:rsidP="00C701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315AE8">
              <w:rPr>
                <w:rFonts w:ascii="Angsana New" w:hAnsi="Angsana New"/>
                <w:sz w:val="28"/>
                <w:szCs w:val="28"/>
              </w:rPr>
              <w:t>1,235</w:t>
            </w:r>
          </w:p>
        </w:tc>
        <w:tc>
          <w:tcPr>
            <w:tcW w:w="317" w:type="dxa"/>
            <w:vAlign w:val="center"/>
          </w:tcPr>
          <w:p w14:paraId="3F6C271B" w14:textId="77777777" w:rsidR="00C701BF" w:rsidRPr="00315AE8" w:rsidRDefault="00C701BF" w:rsidP="00C701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vAlign w:val="center"/>
          </w:tcPr>
          <w:p w14:paraId="33250DCD" w14:textId="77777777" w:rsidR="00C701BF" w:rsidRPr="00315AE8" w:rsidRDefault="00C701BF" w:rsidP="00C701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315AE8">
              <w:rPr>
                <w:rFonts w:ascii="Angsana New" w:hAnsi="Angsana New"/>
                <w:sz w:val="28"/>
                <w:szCs w:val="28"/>
              </w:rPr>
              <w:t>(29)</w:t>
            </w:r>
          </w:p>
        </w:tc>
        <w:tc>
          <w:tcPr>
            <w:tcW w:w="317" w:type="dxa"/>
            <w:vAlign w:val="center"/>
          </w:tcPr>
          <w:p w14:paraId="2F8F46E4" w14:textId="77777777" w:rsidR="00C701BF" w:rsidRPr="00315AE8" w:rsidRDefault="00C701BF" w:rsidP="00C701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0" w:type="dxa"/>
            <w:vAlign w:val="center"/>
          </w:tcPr>
          <w:p w14:paraId="269F755E" w14:textId="77777777" w:rsidR="00C701BF" w:rsidRPr="00315AE8" w:rsidRDefault="00C701BF" w:rsidP="00C701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315AE8">
              <w:rPr>
                <w:rFonts w:ascii="Angsana New" w:hAnsi="Angsana New"/>
                <w:sz w:val="28"/>
                <w:szCs w:val="28"/>
              </w:rPr>
              <w:t>1,206</w:t>
            </w:r>
          </w:p>
        </w:tc>
      </w:tr>
      <w:tr w:rsidR="00C701BF" w:rsidRPr="00411DBC" w14:paraId="70E3E551" w14:textId="77777777" w:rsidTr="00C701BF">
        <w:trPr>
          <w:trHeight w:val="364"/>
        </w:trPr>
        <w:tc>
          <w:tcPr>
            <w:tcW w:w="598" w:type="dxa"/>
          </w:tcPr>
          <w:p w14:paraId="4729B833" w14:textId="77777777" w:rsidR="00C701BF" w:rsidRPr="00411DBC" w:rsidRDefault="00C701BF" w:rsidP="00C701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064" w:type="dxa"/>
          </w:tcPr>
          <w:p w14:paraId="268C583E" w14:textId="77777777" w:rsidR="00C701BF" w:rsidRPr="00411DBC" w:rsidRDefault="00C701BF" w:rsidP="00C701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Theme="majorBidi" w:eastAsia="Arial Unicode MS" w:hAnsiTheme="majorBidi" w:cstheme="majorBidi" w:hint="cs"/>
                <w:snapToGrid w:val="0"/>
                <w:sz w:val="28"/>
                <w:szCs w:val="28"/>
                <w:cs/>
                <w:lang w:eastAsia="th-TH"/>
              </w:rPr>
              <w:t>เงินจ่ายชำระ</w:t>
            </w:r>
          </w:p>
        </w:tc>
        <w:tc>
          <w:tcPr>
            <w:tcW w:w="317" w:type="dxa"/>
          </w:tcPr>
          <w:p w14:paraId="71220296" w14:textId="77777777" w:rsidR="00C701BF" w:rsidRPr="00411DBC" w:rsidRDefault="00C701BF" w:rsidP="00C701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shd w:val="clear" w:color="auto" w:fill="FFFFFF" w:themeFill="background1"/>
            <w:vAlign w:val="center"/>
          </w:tcPr>
          <w:p w14:paraId="40CA19F2" w14:textId="77777777" w:rsidR="00C701BF" w:rsidRPr="00315AE8" w:rsidRDefault="00C701BF" w:rsidP="00C701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315AE8">
              <w:rPr>
                <w:rFonts w:ascii="Angsana New" w:hAnsi="Angsana New"/>
                <w:sz w:val="28"/>
                <w:szCs w:val="28"/>
              </w:rPr>
              <w:t>(9,793)</w:t>
            </w:r>
          </w:p>
        </w:tc>
        <w:tc>
          <w:tcPr>
            <w:tcW w:w="317" w:type="dxa"/>
            <w:shd w:val="clear" w:color="auto" w:fill="auto"/>
            <w:vAlign w:val="center"/>
          </w:tcPr>
          <w:p w14:paraId="245230A8" w14:textId="77777777" w:rsidR="00C701BF" w:rsidRPr="00315AE8" w:rsidRDefault="00C701BF" w:rsidP="00C701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shd w:val="clear" w:color="auto" w:fill="auto"/>
            <w:vAlign w:val="center"/>
          </w:tcPr>
          <w:p w14:paraId="00216B69" w14:textId="77777777" w:rsidR="00C701BF" w:rsidRPr="00315AE8" w:rsidRDefault="00C701BF" w:rsidP="00C701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315AE8">
              <w:rPr>
                <w:rFonts w:ascii="Angsana New" w:hAnsi="Angsana New"/>
                <w:sz w:val="28"/>
                <w:szCs w:val="28"/>
              </w:rPr>
              <w:t>1,589</w:t>
            </w:r>
          </w:p>
        </w:tc>
        <w:tc>
          <w:tcPr>
            <w:tcW w:w="317" w:type="dxa"/>
            <w:shd w:val="clear" w:color="auto" w:fill="auto"/>
            <w:vAlign w:val="center"/>
          </w:tcPr>
          <w:p w14:paraId="1D224E79" w14:textId="77777777" w:rsidR="00C701BF" w:rsidRPr="00315AE8" w:rsidRDefault="00C701BF" w:rsidP="00C701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0" w:type="dxa"/>
            <w:shd w:val="clear" w:color="auto" w:fill="auto"/>
            <w:vAlign w:val="center"/>
          </w:tcPr>
          <w:p w14:paraId="48293BB2" w14:textId="77777777" w:rsidR="00C701BF" w:rsidRPr="00315AE8" w:rsidRDefault="00C701BF" w:rsidP="00C701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315AE8">
              <w:rPr>
                <w:rFonts w:ascii="Angsana New" w:hAnsi="Angsana New"/>
                <w:sz w:val="28"/>
                <w:szCs w:val="28"/>
              </w:rPr>
              <w:t>(8,204)</w:t>
            </w:r>
          </w:p>
        </w:tc>
      </w:tr>
      <w:tr w:rsidR="00C701BF" w:rsidRPr="00411DBC" w14:paraId="5D3F3FD8" w14:textId="77777777" w:rsidTr="00C701BF">
        <w:trPr>
          <w:trHeight w:val="364"/>
        </w:trPr>
        <w:tc>
          <w:tcPr>
            <w:tcW w:w="598" w:type="dxa"/>
          </w:tcPr>
          <w:p w14:paraId="71E14378" w14:textId="77777777" w:rsidR="00C701BF" w:rsidRPr="00411DBC" w:rsidRDefault="00C701BF" w:rsidP="00C701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064" w:type="dxa"/>
          </w:tcPr>
          <w:p w14:paraId="69E633EC" w14:textId="77777777" w:rsidR="00C701BF" w:rsidRPr="00411DBC" w:rsidRDefault="00C701BF" w:rsidP="00C701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cs/>
                <w:lang w:eastAsia="th-TH"/>
              </w:rPr>
              <w:t>ลดลงจากการ</w:t>
            </w:r>
            <w:r w:rsidRPr="00411DBC">
              <w:rPr>
                <w:rFonts w:asciiTheme="majorBidi" w:eastAsia="Arial Unicode MS" w:hAnsiTheme="majorBidi" w:cstheme="majorBidi" w:hint="cs"/>
                <w:snapToGrid w:val="0"/>
                <w:sz w:val="28"/>
                <w:szCs w:val="28"/>
                <w:cs/>
                <w:lang w:eastAsia="th-TH"/>
              </w:rPr>
              <w:t>ยกเลิก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สัญญา</w:t>
            </w:r>
          </w:p>
        </w:tc>
        <w:tc>
          <w:tcPr>
            <w:tcW w:w="317" w:type="dxa"/>
          </w:tcPr>
          <w:p w14:paraId="3F62E324" w14:textId="77777777" w:rsidR="00C701BF" w:rsidRPr="00411DBC" w:rsidRDefault="00C701BF" w:rsidP="00C701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FB09FF6" w14:textId="77777777" w:rsidR="00C701BF" w:rsidRPr="00315AE8" w:rsidRDefault="00C701BF" w:rsidP="00C701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315AE8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317" w:type="dxa"/>
            <w:shd w:val="clear" w:color="auto" w:fill="auto"/>
            <w:vAlign w:val="center"/>
          </w:tcPr>
          <w:p w14:paraId="45F58FEF" w14:textId="77777777" w:rsidR="00C701BF" w:rsidRPr="00315AE8" w:rsidRDefault="00C701BF" w:rsidP="00C701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9FAF6B" w14:textId="77777777" w:rsidR="00C701BF" w:rsidRPr="00315AE8" w:rsidRDefault="00C701BF" w:rsidP="00C701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315AE8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317" w:type="dxa"/>
            <w:shd w:val="clear" w:color="auto" w:fill="auto"/>
            <w:vAlign w:val="center"/>
          </w:tcPr>
          <w:p w14:paraId="211995C8" w14:textId="77777777" w:rsidR="00C701BF" w:rsidRPr="00315AE8" w:rsidRDefault="00C701BF" w:rsidP="00C701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93E183" w14:textId="77777777" w:rsidR="00C701BF" w:rsidRPr="00315AE8" w:rsidRDefault="00C701BF" w:rsidP="00C701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315AE8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C701BF" w:rsidRPr="00411DBC" w14:paraId="5CBA092D" w14:textId="77777777" w:rsidTr="00C701BF">
        <w:trPr>
          <w:trHeight w:val="364"/>
        </w:trPr>
        <w:tc>
          <w:tcPr>
            <w:tcW w:w="3662" w:type="dxa"/>
            <w:gridSpan w:val="2"/>
          </w:tcPr>
          <w:p w14:paraId="5E8138FA" w14:textId="77777777" w:rsidR="00C701BF" w:rsidRPr="00411DBC" w:rsidRDefault="00C701BF" w:rsidP="00C701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cs/>
                <w:lang w:eastAsia="th-TH"/>
              </w:rPr>
              <w:t>รวมรายการเปลี่ยนแปลงระหว่าง</w:t>
            </w:r>
            <w:r w:rsidRPr="00411DBC">
              <w:rPr>
                <w:rFonts w:asciiTheme="majorBidi" w:eastAsia="Arial Unicode MS" w:hAnsiTheme="majorBidi" w:cstheme="majorBidi" w:hint="cs"/>
                <w:snapToGrid w:val="0"/>
                <w:sz w:val="28"/>
                <w:szCs w:val="28"/>
                <w:cs/>
                <w:lang w:eastAsia="th-TH"/>
              </w:rPr>
              <w:t>งวด</w:t>
            </w:r>
          </w:p>
        </w:tc>
        <w:tc>
          <w:tcPr>
            <w:tcW w:w="317" w:type="dxa"/>
          </w:tcPr>
          <w:p w14:paraId="1E73C429" w14:textId="77777777" w:rsidR="00C701BF" w:rsidRPr="00411DBC" w:rsidRDefault="00C701BF" w:rsidP="00C701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A391D9A" w14:textId="77777777" w:rsidR="00C701BF" w:rsidRPr="00315AE8" w:rsidRDefault="00C701BF" w:rsidP="00C701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315AE8">
              <w:rPr>
                <w:rFonts w:ascii="Angsana New" w:hAnsi="Angsana New"/>
                <w:sz w:val="28"/>
                <w:szCs w:val="28"/>
              </w:rPr>
              <w:t>(8,557)</w:t>
            </w:r>
          </w:p>
        </w:tc>
        <w:tc>
          <w:tcPr>
            <w:tcW w:w="317" w:type="dxa"/>
            <w:vAlign w:val="center"/>
          </w:tcPr>
          <w:p w14:paraId="5C318C70" w14:textId="77777777" w:rsidR="00C701BF" w:rsidRPr="00315AE8" w:rsidRDefault="00C701BF" w:rsidP="00C701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E58950" w14:textId="77777777" w:rsidR="00C701BF" w:rsidRPr="00315AE8" w:rsidRDefault="00C701BF" w:rsidP="00C701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315AE8">
              <w:rPr>
                <w:rFonts w:ascii="Angsana New" w:hAnsi="Angsana New"/>
                <w:sz w:val="28"/>
                <w:szCs w:val="28"/>
              </w:rPr>
              <w:t>1,559</w:t>
            </w:r>
          </w:p>
        </w:tc>
        <w:tc>
          <w:tcPr>
            <w:tcW w:w="317" w:type="dxa"/>
            <w:vAlign w:val="center"/>
          </w:tcPr>
          <w:p w14:paraId="47D1C017" w14:textId="77777777" w:rsidR="00C701BF" w:rsidRPr="00315AE8" w:rsidRDefault="00C701BF" w:rsidP="00C701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C32046" w14:textId="77777777" w:rsidR="00C701BF" w:rsidRPr="00315AE8" w:rsidRDefault="00C701BF" w:rsidP="00C701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315AE8">
              <w:rPr>
                <w:rFonts w:ascii="Angsana New" w:hAnsi="Angsana New"/>
                <w:sz w:val="28"/>
                <w:szCs w:val="28"/>
              </w:rPr>
              <w:t>(6,998)</w:t>
            </w:r>
          </w:p>
        </w:tc>
      </w:tr>
      <w:tr w:rsidR="00C701BF" w:rsidRPr="00411DBC" w14:paraId="38590880" w14:textId="77777777" w:rsidTr="00C701BF">
        <w:trPr>
          <w:trHeight w:val="364"/>
        </w:trPr>
        <w:tc>
          <w:tcPr>
            <w:tcW w:w="3662" w:type="dxa"/>
            <w:gridSpan w:val="2"/>
          </w:tcPr>
          <w:p w14:paraId="67FEE4D4" w14:textId="77777777" w:rsidR="00C701BF" w:rsidRPr="00411DBC" w:rsidRDefault="00C701BF" w:rsidP="00C701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cs/>
                <w:lang w:eastAsia="th-TH"/>
              </w:rPr>
              <w:t xml:space="preserve">ณ วันที่ </w:t>
            </w:r>
            <w:r w:rsidRPr="00411DBC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lang w:eastAsia="th-TH"/>
              </w:rPr>
              <w:t xml:space="preserve">30 </w:t>
            </w:r>
            <w:r w:rsidRPr="00411DBC">
              <w:rPr>
                <w:rFonts w:asciiTheme="majorBidi" w:eastAsia="Arial Unicode MS" w:hAnsiTheme="majorBidi" w:cstheme="majorBidi" w:hint="cs"/>
                <w:snapToGrid w:val="0"/>
                <w:sz w:val="28"/>
                <w:szCs w:val="28"/>
                <w:cs/>
                <w:lang w:eastAsia="th-TH"/>
              </w:rPr>
              <w:t xml:space="preserve">มิถุนายน </w:t>
            </w:r>
            <w:r w:rsidRPr="00411DBC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lang w:eastAsia="th-TH"/>
              </w:rPr>
              <w:t>2566</w:t>
            </w:r>
          </w:p>
        </w:tc>
        <w:tc>
          <w:tcPr>
            <w:tcW w:w="317" w:type="dxa"/>
          </w:tcPr>
          <w:p w14:paraId="389D7EEB" w14:textId="77777777" w:rsidR="00C701BF" w:rsidRPr="00411DBC" w:rsidRDefault="00C701BF" w:rsidP="00C701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vAlign w:val="center"/>
          </w:tcPr>
          <w:p w14:paraId="0D1AD86A" w14:textId="77777777" w:rsidR="00C701BF" w:rsidRPr="00315AE8" w:rsidRDefault="00C701BF" w:rsidP="00C701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315AE8">
              <w:rPr>
                <w:rFonts w:ascii="Angsana New" w:hAnsi="Angsana New"/>
                <w:sz w:val="28"/>
                <w:szCs w:val="28"/>
              </w:rPr>
              <w:t>50,860</w:t>
            </w:r>
          </w:p>
        </w:tc>
        <w:tc>
          <w:tcPr>
            <w:tcW w:w="317" w:type="dxa"/>
            <w:vAlign w:val="center"/>
          </w:tcPr>
          <w:p w14:paraId="59ED0238" w14:textId="77777777" w:rsidR="00C701BF" w:rsidRPr="00315AE8" w:rsidRDefault="00C701BF" w:rsidP="00C701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vAlign w:val="center"/>
          </w:tcPr>
          <w:p w14:paraId="747B0285" w14:textId="77777777" w:rsidR="00C701BF" w:rsidRPr="00315AE8" w:rsidRDefault="00C701BF" w:rsidP="00C701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315AE8">
              <w:rPr>
                <w:rFonts w:ascii="Angsana New" w:hAnsi="Angsana New"/>
                <w:sz w:val="28"/>
                <w:szCs w:val="28"/>
              </w:rPr>
              <w:t>(4,750)</w:t>
            </w:r>
          </w:p>
        </w:tc>
        <w:tc>
          <w:tcPr>
            <w:tcW w:w="317" w:type="dxa"/>
            <w:vAlign w:val="center"/>
          </w:tcPr>
          <w:p w14:paraId="2E1CA2E7" w14:textId="77777777" w:rsidR="00C701BF" w:rsidRPr="00315AE8" w:rsidRDefault="00C701BF" w:rsidP="00C701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0" w:type="dxa"/>
            <w:vAlign w:val="center"/>
          </w:tcPr>
          <w:p w14:paraId="1BA231B1" w14:textId="77777777" w:rsidR="00C701BF" w:rsidRPr="00315AE8" w:rsidRDefault="00C701BF" w:rsidP="00C701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315AE8">
              <w:rPr>
                <w:rFonts w:ascii="Angsana New" w:hAnsi="Angsana New"/>
                <w:sz w:val="28"/>
                <w:szCs w:val="28"/>
              </w:rPr>
              <w:t>46,110</w:t>
            </w:r>
          </w:p>
        </w:tc>
      </w:tr>
      <w:tr w:rsidR="00C701BF" w:rsidRPr="00411DBC" w14:paraId="0E8DFED2" w14:textId="77777777" w:rsidTr="00C701BF">
        <w:trPr>
          <w:trHeight w:val="364"/>
        </w:trPr>
        <w:tc>
          <w:tcPr>
            <w:tcW w:w="3662" w:type="dxa"/>
            <w:gridSpan w:val="2"/>
          </w:tcPr>
          <w:p w14:paraId="4AA7EEFD" w14:textId="77777777" w:rsidR="00C701BF" w:rsidRPr="00411DBC" w:rsidRDefault="00C701BF" w:rsidP="00C701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u w:val="single"/>
                <w:cs/>
                <w:lang w:eastAsia="th-TH"/>
              </w:rPr>
              <w:t>หัก</w:t>
            </w:r>
            <w:r w:rsidRPr="00411DBC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cs/>
                <w:lang w:eastAsia="th-TH"/>
              </w:rPr>
              <w:t xml:space="preserve"> ส่วนที่ถึงกำหนดชำระในหนึ่ง</w:t>
            </w:r>
            <w:r w:rsidRPr="00411DBC">
              <w:rPr>
                <w:rFonts w:asciiTheme="majorBidi" w:eastAsia="Arial Unicode MS" w:hAnsiTheme="majorBidi" w:cstheme="majorBidi" w:hint="cs"/>
                <w:snapToGrid w:val="0"/>
                <w:sz w:val="28"/>
                <w:szCs w:val="28"/>
                <w:cs/>
                <w:lang w:eastAsia="th-TH"/>
              </w:rPr>
              <w:t>ปี</w:t>
            </w:r>
          </w:p>
        </w:tc>
        <w:tc>
          <w:tcPr>
            <w:tcW w:w="317" w:type="dxa"/>
          </w:tcPr>
          <w:p w14:paraId="27884D9B" w14:textId="77777777" w:rsidR="00C701BF" w:rsidRPr="00411DBC" w:rsidRDefault="00C701BF" w:rsidP="00C701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tcBorders>
              <w:bottom w:val="single" w:sz="4" w:space="0" w:color="auto"/>
            </w:tcBorders>
            <w:vAlign w:val="center"/>
          </w:tcPr>
          <w:p w14:paraId="33160A27" w14:textId="77777777" w:rsidR="00C701BF" w:rsidRPr="00315AE8" w:rsidRDefault="00C701BF" w:rsidP="00C701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315AE8">
              <w:rPr>
                <w:rFonts w:ascii="Angsana New" w:hAnsi="Angsana New"/>
                <w:sz w:val="28"/>
                <w:szCs w:val="28"/>
              </w:rPr>
              <w:t>(19,110)</w:t>
            </w:r>
          </w:p>
        </w:tc>
        <w:tc>
          <w:tcPr>
            <w:tcW w:w="317" w:type="dxa"/>
            <w:vAlign w:val="center"/>
          </w:tcPr>
          <w:p w14:paraId="6F9041A6" w14:textId="77777777" w:rsidR="00C701BF" w:rsidRPr="00315AE8" w:rsidRDefault="00C701BF" w:rsidP="00C701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tcBorders>
              <w:bottom w:val="single" w:sz="4" w:space="0" w:color="auto"/>
            </w:tcBorders>
            <w:vAlign w:val="center"/>
          </w:tcPr>
          <w:p w14:paraId="0C336216" w14:textId="77777777" w:rsidR="00C701BF" w:rsidRPr="00315AE8" w:rsidRDefault="00C701BF" w:rsidP="00C701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315AE8">
              <w:rPr>
                <w:rFonts w:ascii="Angsana New" w:hAnsi="Angsana New"/>
                <w:sz w:val="28"/>
                <w:szCs w:val="28"/>
              </w:rPr>
              <w:t>2,485</w:t>
            </w:r>
          </w:p>
        </w:tc>
        <w:tc>
          <w:tcPr>
            <w:tcW w:w="317" w:type="dxa"/>
            <w:vAlign w:val="center"/>
          </w:tcPr>
          <w:p w14:paraId="2A46A54F" w14:textId="77777777" w:rsidR="00C701BF" w:rsidRPr="00315AE8" w:rsidRDefault="00C701BF" w:rsidP="00C701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0" w:type="dxa"/>
            <w:tcBorders>
              <w:bottom w:val="single" w:sz="4" w:space="0" w:color="auto"/>
            </w:tcBorders>
            <w:vAlign w:val="center"/>
          </w:tcPr>
          <w:p w14:paraId="73408DD4" w14:textId="77777777" w:rsidR="00C701BF" w:rsidRPr="00315AE8" w:rsidRDefault="00C701BF" w:rsidP="00C701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315AE8">
              <w:rPr>
                <w:rFonts w:ascii="Angsana New" w:hAnsi="Angsana New"/>
                <w:sz w:val="28"/>
                <w:szCs w:val="28"/>
              </w:rPr>
              <w:t>(16,624)</w:t>
            </w:r>
          </w:p>
        </w:tc>
      </w:tr>
      <w:tr w:rsidR="00C701BF" w:rsidRPr="00411DBC" w14:paraId="1A58B0A8" w14:textId="77777777" w:rsidTr="00C701BF">
        <w:trPr>
          <w:trHeight w:val="397"/>
        </w:trPr>
        <w:tc>
          <w:tcPr>
            <w:tcW w:w="3662" w:type="dxa"/>
            <w:gridSpan w:val="2"/>
            <w:vAlign w:val="center"/>
          </w:tcPr>
          <w:p w14:paraId="78757B0E" w14:textId="77777777" w:rsidR="00C701BF" w:rsidRPr="00411DBC" w:rsidRDefault="00C701BF" w:rsidP="00C701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cs/>
                <w:lang w:eastAsia="th-TH"/>
              </w:rPr>
              <w:t>หนี้สินตามสัญญาเช่า - สุทธิ</w:t>
            </w:r>
          </w:p>
        </w:tc>
        <w:tc>
          <w:tcPr>
            <w:tcW w:w="317" w:type="dxa"/>
            <w:vAlign w:val="center"/>
          </w:tcPr>
          <w:p w14:paraId="4DFEADD7" w14:textId="77777777" w:rsidR="00C701BF" w:rsidRPr="00411DBC" w:rsidRDefault="00C701BF" w:rsidP="00C701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3E5FDE5B" w14:textId="77777777" w:rsidR="00C701BF" w:rsidRPr="00315AE8" w:rsidRDefault="00C701BF" w:rsidP="00C701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315AE8">
              <w:rPr>
                <w:rFonts w:ascii="Angsana New" w:hAnsi="Angsana New"/>
                <w:sz w:val="28"/>
                <w:szCs w:val="28"/>
              </w:rPr>
              <w:t>31,750</w:t>
            </w:r>
          </w:p>
        </w:tc>
        <w:tc>
          <w:tcPr>
            <w:tcW w:w="317" w:type="dxa"/>
            <w:vAlign w:val="center"/>
          </w:tcPr>
          <w:p w14:paraId="7EE22D4F" w14:textId="77777777" w:rsidR="00C701BF" w:rsidRPr="00315AE8" w:rsidRDefault="00C701BF" w:rsidP="00C701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45F13140" w14:textId="77777777" w:rsidR="00C701BF" w:rsidRPr="00315AE8" w:rsidRDefault="00C701BF" w:rsidP="00C701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315AE8">
              <w:rPr>
                <w:rFonts w:ascii="Angsana New" w:hAnsi="Angsana New"/>
                <w:sz w:val="28"/>
                <w:szCs w:val="28"/>
              </w:rPr>
              <w:t>(2,265)</w:t>
            </w:r>
          </w:p>
        </w:tc>
        <w:tc>
          <w:tcPr>
            <w:tcW w:w="317" w:type="dxa"/>
            <w:vAlign w:val="center"/>
          </w:tcPr>
          <w:p w14:paraId="50FB4056" w14:textId="77777777" w:rsidR="00C701BF" w:rsidRPr="00315AE8" w:rsidRDefault="00C701BF" w:rsidP="00C701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51E00626" w14:textId="77777777" w:rsidR="00C701BF" w:rsidRPr="00315AE8" w:rsidRDefault="00C701BF" w:rsidP="00C701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315AE8">
              <w:rPr>
                <w:rFonts w:ascii="Angsana New" w:hAnsi="Angsana New"/>
                <w:sz w:val="28"/>
                <w:szCs w:val="28"/>
              </w:rPr>
              <w:t>29,485</w:t>
            </w:r>
          </w:p>
        </w:tc>
      </w:tr>
      <w:bookmarkEnd w:id="33"/>
    </w:tbl>
    <w:p w14:paraId="60A0328A" w14:textId="77777777" w:rsidR="00C701BF" w:rsidRPr="00411DBC" w:rsidRDefault="00C701BF" w:rsidP="005B5B98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120" w:line="380" w:lineRule="exact"/>
        <w:ind w:firstLine="426"/>
        <w:jc w:val="thaiDistribute"/>
        <w:rPr>
          <w:rFonts w:ascii="Angsana New" w:hAnsi="Angsana New"/>
          <w:sz w:val="28"/>
          <w:szCs w:val="28"/>
        </w:rPr>
      </w:pPr>
    </w:p>
    <w:p w14:paraId="7BD4002F" w14:textId="77777777" w:rsidR="00C701BF" w:rsidRPr="00411DBC" w:rsidRDefault="00C701BF" w:rsidP="005B5B98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120" w:line="380" w:lineRule="exact"/>
        <w:ind w:firstLine="426"/>
        <w:jc w:val="thaiDistribute"/>
        <w:rPr>
          <w:rFonts w:ascii="Angsana New" w:hAnsi="Angsana New"/>
          <w:sz w:val="28"/>
          <w:szCs w:val="28"/>
        </w:rPr>
      </w:pPr>
    </w:p>
    <w:p w14:paraId="2B99B0A5" w14:textId="77777777" w:rsidR="00C701BF" w:rsidRPr="00411DBC" w:rsidRDefault="00C701BF" w:rsidP="005B5B98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120" w:line="380" w:lineRule="exact"/>
        <w:ind w:firstLine="426"/>
        <w:jc w:val="thaiDistribute"/>
        <w:rPr>
          <w:rFonts w:ascii="Angsana New" w:hAnsi="Angsana New"/>
          <w:sz w:val="28"/>
          <w:szCs w:val="28"/>
        </w:rPr>
      </w:pPr>
    </w:p>
    <w:p w14:paraId="5F26C162" w14:textId="6CD5C5D5" w:rsidR="007148C0" w:rsidRPr="00411DBC" w:rsidRDefault="007148C0" w:rsidP="00AE3129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120" w:line="380" w:lineRule="exact"/>
        <w:jc w:val="thaiDistribute"/>
        <w:rPr>
          <w:rFonts w:ascii="Angsana New" w:hAnsi="Angsana New"/>
          <w:sz w:val="28"/>
          <w:szCs w:val="28"/>
        </w:rPr>
      </w:pPr>
    </w:p>
    <w:p w14:paraId="3664283F" w14:textId="3B68D533" w:rsidR="00CA0567" w:rsidRPr="00411DBC" w:rsidRDefault="00CA0567" w:rsidP="00747F6A">
      <w:pPr>
        <w:spacing w:after="120"/>
        <w:ind w:right="-709"/>
        <w:jc w:val="thaiDistribute"/>
        <w:rPr>
          <w:rFonts w:asciiTheme="majorBidi" w:hAnsiTheme="majorBidi" w:cstheme="majorBidi"/>
          <w:sz w:val="28"/>
          <w:szCs w:val="28"/>
        </w:rPr>
      </w:pPr>
    </w:p>
    <w:p w14:paraId="6CEB2C17" w14:textId="77777777" w:rsidR="00820C0E" w:rsidRPr="00411DBC" w:rsidRDefault="00820C0E" w:rsidP="00502703">
      <w:pPr>
        <w:spacing w:after="120"/>
        <w:ind w:right="-709"/>
        <w:jc w:val="thaiDistribute"/>
        <w:rPr>
          <w:rFonts w:asciiTheme="majorBidi" w:hAnsiTheme="majorBidi" w:cstheme="majorBidi"/>
          <w:sz w:val="28"/>
          <w:szCs w:val="28"/>
        </w:rPr>
      </w:pPr>
    </w:p>
    <w:p w14:paraId="3DF56CE3" w14:textId="19BE4AC3" w:rsidR="00DC7FE6" w:rsidRPr="00411DBC" w:rsidRDefault="00DC7FE6" w:rsidP="00DC7FE6">
      <w:pPr>
        <w:spacing w:after="120"/>
        <w:ind w:left="567" w:right="-709"/>
        <w:jc w:val="thaiDistribute"/>
        <w:rPr>
          <w:rFonts w:asciiTheme="majorBidi" w:hAnsiTheme="majorBidi" w:cstheme="majorBidi"/>
          <w:sz w:val="28"/>
          <w:szCs w:val="28"/>
        </w:rPr>
      </w:pPr>
      <w:r w:rsidRPr="00411DBC">
        <w:rPr>
          <w:rFonts w:asciiTheme="majorBidi" w:hAnsiTheme="majorBidi" w:cstheme="majorBidi"/>
          <w:sz w:val="28"/>
          <w:szCs w:val="28"/>
          <w:cs/>
        </w:rPr>
        <w:t xml:space="preserve">รายละเอียดของจำนวนเงินที่ต้องจ่ายชำระของหนี้สินตามสัญญาเช่า </w:t>
      </w:r>
      <w:r w:rsidRPr="00411DBC">
        <w:rPr>
          <w:rFonts w:asciiTheme="majorBidi" w:hAnsiTheme="majorBidi"/>
          <w:sz w:val="28"/>
          <w:szCs w:val="28"/>
          <w:cs/>
        </w:rPr>
        <w:t xml:space="preserve">ณ วันที่ </w:t>
      </w:r>
      <w:r w:rsidR="006800E7" w:rsidRPr="00411DBC">
        <w:rPr>
          <w:rFonts w:ascii="Angsana New" w:hAnsi="Angsana New"/>
          <w:sz w:val="28"/>
          <w:szCs w:val="28"/>
        </w:rPr>
        <w:t>3</w:t>
      </w:r>
      <w:r w:rsidR="00D643ED" w:rsidRPr="00411DBC">
        <w:rPr>
          <w:rFonts w:ascii="Angsana New" w:hAnsi="Angsana New" w:hint="cs"/>
          <w:sz w:val="28"/>
          <w:szCs w:val="28"/>
          <w:cs/>
        </w:rPr>
        <w:t>0 มิถุนายน</w:t>
      </w:r>
      <w:r w:rsidR="006800E7" w:rsidRPr="00411DBC">
        <w:rPr>
          <w:rFonts w:ascii="Angsana New" w:hAnsi="Angsana New" w:hint="cs"/>
          <w:sz w:val="28"/>
          <w:szCs w:val="28"/>
          <w:cs/>
        </w:rPr>
        <w:t xml:space="preserve"> </w:t>
      </w:r>
      <w:r w:rsidR="006800E7" w:rsidRPr="00411DBC">
        <w:rPr>
          <w:rFonts w:ascii="Angsana New" w:hAnsi="Angsana New"/>
          <w:sz w:val="28"/>
          <w:szCs w:val="28"/>
        </w:rPr>
        <w:t>256</w:t>
      </w:r>
      <w:r w:rsidR="00AA36FF" w:rsidRPr="00411DBC">
        <w:rPr>
          <w:rFonts w:ascii="Angsana New" w:hAnsi="Angsana New"/>
          <w:sz w:val="28"/>
          <w:szCs w:val="28"/>
        </w:rPr>
        <w:t>6</w:t>
      </w:r>
      <w:r w:rsidR="006800E7" w:rsidRPr="00411DBC">
        <w:rPr>
          <w:rFonts w:ascii="Angsana New" w:hAnsi="Angsana New"/>
          <w:sz w:val="28"/>
          <w:szCs w:val="28"/>
        </w:rPr>
        <w:t xml:space="preserve"> </w:t>
      </w:r>
      <w:r w:rsidRPr="00411DBC">
        <w:rPr>
          <w:rFonts w:asciiTheme="majorBidi" w:hAnsiTheme="majorBidi"/>
          <w:sz w:val="28"/>
          <w:szCs w:val="28"/>
          <w:cs/>
        </w:rPr>
        <w:t>และ</w:t>
      </w:r>
      <w:r w:rsidR="00AA36FF" w:rsidRPr="00411DBC">
        <w:rPr>
          <w:rFonts w:asciiTheme="majorBidi" w:hAnsiTheme="majorBidi" w:hint="cs"/>
          <w:sz w:val="28"/>
          <w:szCs w:val="28"/>
          <w:cs/>
        </w:rPr>
        <w:t xml:space="preserve"> </w:t>
      </w:r>
      <w:r w:rsidR="00AA36FF" w:rsidRPr="00411DBC">
        <w:rPr>
          <w:rFonts w:asciiTheme="majorBidi" w:hAnsiTheme="majorBidi"/>
          <w:sz w:val="28"/>
          <w:szCs w:val="28"/>
        </w:rPr>
        <w:t xml:space="preserve">31 </w:t>
      </w:r>
      <w:r w:rsidR="00AA36FF" w:rsidRPr="00411DBC">
        <w:rPr>
          <w:rFonts w:asciiTheme="majorBidi" w:hAnsiTheme="majorBidi" w:hint="cs"/>
          <w:sz w:val="28"/>
          <w:szCs w:val="28"/>
          <w:cs/>
        </w:rPr>
        <w:t>ธันวาคม</w:t>
      </w:r>
      <w:r w:rsidRPr="00411DBC">
        <w:rPr>
          <w:rFonts w:asciiTheme="majorBidi" w:hAnsiTheme="majorBidi"/>
          <w:sz w:val="28"/>
          <w:szCs w:val="28"/>
          <w:cs/>
        </w:rPr>
        <w:t xml:space="preserve"> </w:t>
      </w:r>
      <w:r w:rsidRPr="00411DBC">
        <w:rPr>
          <w:rFonts w:asciiTheme="majorBidi" w:hAnsiTheme="majorBidi"/>
          <w:sz w:val="28"/>
          <w:szCs w:val="28"/>
        </w:rPr>
        <w:t>256</w:t>
      </w:r>
      <w:r w:rsidR="00AA36FF" w:rsidRPr="00411DBC">
        <w:rPr>
          <w:rFonts w:asciiTheme="majorBidi" w:hAnsiTheme="majorBidi"/>
          <w:sz w:val="28"/>
          <w:szCs w:val="28"/>
        </w:rPr>
        <w:t>5</w:t>
      </w:r>
      <w:r w:rsidRPr="00411DBC">
        <w:rPr>
          <w:rFonts w:asciiTheme="majorBidi" w:hAnsiTheme="majorBidi"/>
          <w:sz w:val="28"/>
          <w:szCs w:val="28"/>
          <w:cs/>
        </w:rPr>
        <w:t xml:space="preserve"> </w:t>
      </w:r>
      <w:r w:rsidRPr="00411DBC">
        <w:rPr>
          <w:rFonts w:asciiTheme="majorBidi" w:hAnsiTheme="majorBidi" w:cstheme="majorBidi" w:hint="cs"/>
          <w:sz w:val="28"/>
          <w:szCs w:val="28"/>
          <w:cs/>
        </w:rPr>
        <w:t xml:space="preserve"> </w:t>
      </w:r>
      <w:r w:rsidRPr="00411DBC">
        <w:rPr>
          <w:rFonts w:asciiTheme="majorBidi" w:hAnsiTheme="majorBidi" w:cstheme="majorBidi"/>
          <w:sz w:val="28"/>
          <w:szCs w:val="28"/>
          <w:cs/>
        </w:rPr>
        <w:t>มีดังนี้</w:t>
      </w:r>
    </w:p>
    <w:tbl>
      <w:tblPr>
        <w:tblStyle w:val="TableGrid"/>
        <w:tblW w:w="99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8"/>
        <w:gridCol w:w="3064"/>
        <w:gridCol w:w="317"/>
        <w:gridCol w:w="1781"/>
        <w:gridCol w:w="317"/>
        <w:gridCol w:w="1781"/>
        <w:gridCol w:w="317"/>
        <w:gridCol w:w="1790"/>
      </w:tblGrid>
      <w:tr w:rsidR="005F0E17" w:rsidRPr="00411DBC" w14:paraId="583D7545" w14:textId="77777777" w:rsidTr="00AE3129">
        <w:trPr>
          <w:trHeight w:val="364"/>
        </w:trPr>
        <w:tc>
          <w:tcPr>
            <w:tcW w:w="598" w:type="dxa"/>
          </w:tcPr>
          <w:p w14:paraId="6A23BC8F" w14:textId="77777777" w:rsidR="005F0E17" w:rsidRPr="00411DBC" w:rsidRDefault="005F0E17" w:rsidP="002129E3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120"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  <w:bookmarkStart w:id="34" w:name="_Hlk104478234"/>
          </w:p>
        </w:tc>
        <w:tc>
          <w:tcPr>
            <w:tcW w:w="3064" w:type="dxa"/>
          </w:tcPr>
          <w:p w14:paraId="7805A10C" w14:textId="77777777" w:rsidR="005F0E17" w:rsidRPr="00411DBC" w:rsidRDefault="005F0E17" w:rsidP="002129E3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120"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17" w:type="dxa"/>
          </w:tcPr>
          <w:p w14:paraId="0B00472B" w14:textId="77777777" w:rsidR="005F0E17" w:rsidRPr="00411DBC" w:rsidRDefault="005F0E17" w:rsidP="002129E3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120"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tcBorders>
              <w:bottom w:val="single" w:sz="4" w:space="0" w:color="auto"/>
            </w:tcBorders>
          </w:tcPr>
          <w:p w14:paraId="24B6EF33" w14:textId="77777777" w:rsidR="005F0E17" w:rsidRPr="00411DBC" w:rsidRDefault="005F0E17" w:rsidP="002129E3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120"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17" w:type="dxa"/>
            <w:tcBorders>
              <w:bottom w:val="single" w:sz="4" w:space="0" w:color="auto"/>
            </w:tcBorders>
          </w:tcPr>
          <w:p w14:paraId="1903424F" w14:textId="77777777" w:rsidR="005F0E17" w:rsidRPr="00411DBC" w:rsidRDefault="005F0E17" w:rsidP="002129E3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120"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tcBorders>
              <w:bottom w:val="single" w:sz="4" w:space="0" w:color="auto"/>
            </w:tcBorders>
          </w:tcPr>
          <w:p w14:paraId="2D138ED1" w14:textId="77777777" w:rsidR="005F0E17" w:rsidRPr="00411DBC" w:rsidRDefault="005F0E17" w:rsidP="002129E3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120"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17" w:type="dxa"/>
            <w:tcBorders>
              <w:bottom w:val="single" w:sz="4" w:space="0" w:color="auto"/>
            </w:tcBorders>
          </w:tcPr>
          <w:p w14:paraId="625AB1A7" w14:textId="77777777" w:rsidR="005F0E17" w:rsidRPr="00411DBC" w:rsidRDefault="005F0E17" w:rsidP="002129E3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120"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0" w:type="dxa"/>
            <w:tcBorders>
              <w:bottom w:val="single" w:sz="4" w:space="0" w:color="auto"/>
            </w:tcBorders>
            <w:vAlign w:val="bottom"/>
          </w:tcPr>
          <w:p w14:paraId="4C5E49AE" w14:textId="77777777" w:rsidR="005F0E17" w:rsidRPr="00411DBC" w:rsidRDefault="005F0E17" w:rsidP="00AE3129">
            <w:pPr>
              <w:tabs>
                <w:tab w:val="clear" w:pos="227"/>
                <w:tab w:val="clear" w:pos="680"/>
                <w:tab w:val="left" w:pos="284"/>
                <w:tab w:val="left" w:pos="567"/>
                <w:tab w:val="left" w:pos="670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120" w:line="380" w:lineRule="exact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(หน่วย</w:t>
            </w:r>
            <w:r w:rsidRPr="00411DBC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พันบาท)</w:t>
            </w:r>
          </w:p>
        </w:tc>
      </w:tr>
      <w:tr w:rsidR="005F0E17" w:rsidRPr="00411DBC" w14:paraId="29035405" w14:textId="77777777" w:rsidTr="00BC7C17">
        <w:trPr>
          <w:trHeight w:val="364"/>
        </w:trPr>
        <w:tc>
          <w:tcPr>
            <w:tcW w:w="598" w:type="dxa"/>
          </w:tcPr>
          <w:p w14:paraId="48C8C8D5" w14:textId="77777777" w:rsidR="005F0E17" w:rsidRPr="00411DBC" w:rsidRDefault="005F0E17" w:rsidP="00AE312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064" w:type="dxa"/>
            <w:vAlign w:val="bottom"/>
          </w:tcPr>
          <w:p w14:paraId="59CD7B61" w14:textId="77777777" w:rsidR="005F0E17" w:rsidRPr="00411DBC" w:rsidRDefault="005F0E17" w:rsidP="00AE312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17" w:type="dxa"/>
            <w:vAlign w:val="bottom"/>
          </w:tcPr>
          <w:p w14:paraId="3B031693" w14:textId="77777777" w:rsidR="005F0E17" w:rsidRPr="00411DBC" w:rsidRDefault="005F0E17" w:rsidP="00AE312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86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085D32F" w14:textId="77777777" w:rsidR="005F0E17" w:rsidRPr="00411DBC" w:rsidRDefault="005F0E17" w:rsidP="00AE312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งบการเงินรวม</w:t>
            </w:r>
          </w:p>
        </w:tc>
      </w:tr>
      <w:tr w:rsidR="005F0E17" w:rsidRPr="00411DBC" w14:paraId="587E0B5B" w14:textId="77777777" w:rsidTr="002129E3">
        <w:trPr>
          <w:trHeight w:val="364"/>
        </w:trPr>
        <w:tc>
          <w:tcPr>
            <w:tcW w:w="598" w:type="dxa"/>
          </w:tcPr>
          <w:p w14:paraId="7FBB0228" w14:textId="77777777" w:rsidR="005F0E17" w:rsidRPr="00411DBC" w:rsidRDefault="005F0E17" w:rsidP="00AE312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064" w:type="dxa"/>
          </w:tcPr>
          <w:p w14:paraId="444EA2AB" w14:textId="77777777" w:rsidR="005F0E17" w:rsidRPr="00411DBC" w:rsidRDefault="005F0E17" w:rsidP="00AE312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17" w:type="dxa"/>
          </w:tcPr>
          <w:p w14:paraId="17C34C2C" w14:textId="77777777" w:rsidR="005F0E17" w:rsidRPr="00411DBC" w:rsidRDefault="005F0E17" w:rsidP="00AE312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4DE37D" w14:textId="2EA61BE3" w:rsidR="005F0E17" w:rsidRPr="00411DBC" w:rsidRDefault="00DF7FCD" w:rsidP="00AE312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เจ้าหนี้ตามสัญญา</w:t>
            </w:r>
          </w:p>
        </w:tc>
        <w:tc>
          <w:tcPr>
            <w:tcW w:w="317" w:type="dxa"/>
            <w:tcBorders>
              <w:top w:val="single" w:sz="4" w:space="0" w:color="auto"/>
            </w:tcBorders>
            <w:vAlign w:val="center"/>
          </w:tcPr>
          <w:p w14:paraId="591D1264" w14:textId="77777777" w:rsidR="005F0E17" w:rsidRPr="00411DBC" w:rsidRDefault="005F0E17" w:rsidP="00AE312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577A51" w14:textId="25555885" w:rsidR="005F0E17" w:rsidRPr="00411DBC" w:rsidRDefault="00DF7FCD" w:rsidP="00AE312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cs/>
                <w:lang w:eastAsia="th-TH"/>
              </w:rPr>
              <w:t>ดอกเบี้ยรอตัดบัญชี</w:t>
            </w:r>
          </w:p>
        </w:tc>
        <w:tc>
          <w:tcPr>
            <w:tcW w:w="317" w:type="dxa"/>
            <w:tcBorders>
              <w:top w:val="single" w:sz="4" w:space="0" w:color="auto"/>
            </w:tcBorders>
            <w:vAlign w:val="center"/>
          </w:tcPr>
          <w:p w14:paraId="75FC5628" w14:textId="77777777" w:rsidR="005F0E17" w:rsidRPr="00411DBC" w:rsidRDefault="005F0E17" w:rsidP="00AE312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822979" w14:textId="77777777" w:rsidR="005F0E17" w:rsidRPr="00411DBC" w:rsidRDefault="005F0E17" w:rsidP="00AE312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หนี้สินตามสัญญาเช่า</w:t>
            </w:r>
          </w:p>
        </w:tc>
      </w:tr>
      <w:tr w:rsidR="00AF08F0" w:rsidRPr="00411DBC" w14:paraId="6E343FF4" w14:textId="77777777" w:rsidTr="002129E3">
        <w:trPr>
          <w:trHeight w:val="364"/>
        </w:trPr>
        <w:tc>
          <w:tcPr>
            <w:tcW w:w="3662" w:type="dxa"/>
            <w:gridSpan w:val="2"/>
          </w:tcPr>
          <w:p w14:paraId="7A47FB29" w14:textId="11F4FE44" w:rsidR="00AF08F0" w:rsidRPr="00411DBC" w:rsidRDefault="00AF08F0" w:rsidP="00AF08F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411DBC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cs/>
                <w:lang w:eastAsia="th-TH"/>
              </w:rPr>
              <w:t xml:space="preserve">ณ วันที่ </w:t>
            </w:r>
            <w:r w:rsidR="00D643ED" w:rsidRPr="00411DBC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lang w:eastAsia="th-TH"/>
              </w:rPr>
              <w:t xml:space="preserve">30 </w:t>
            </w:r>
            <w:r w:rsidR="00D643ED" w:rsidRPr="00411DBC">
              <w:rPr>
                <w:rFonts w:asciiTheme="majorBidi" w:eastAsia="Arial Unicode MS" w:hAnsiTheme="majorBidi" w:cstheme="majorBidi" w:hint="cs"/>
                <w:snapToGrid w:val="0"/>
                <w:sz w:val="28"/>
                <w:szCs w:val="28"/>
                <w:cs/>
                <w:lang w:eastAsia="th-TH"/>
              </w:rPr>
              <w:t xml:space="preserve">มิถุนายน </w:t>
            </w:r>
            <w:r w:rsidR="00D643ED" w:rsidRPr="00411DBC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lang w:eastAsia="th-TH"/>
              </w:rPr>
              <w:t>2566</w:t>
            </w:r>
          </w:p>
        </w:tc>
        <w:tc>
          <w:tcPr>
            <w:tcW w:w="317" w:type="dxa"/>
          </w:tcPr>
          <w:p w14:paraId="367B4A22" w14:textId="77777777" w:rsidR="00AF08F0" w:rsidRPr="00411DBC" w:rsidRDefault="00AF08F0" w:rsidP="00AF08F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vAlign w:val="center"/>
          </w:tcPr>
          <w:p w14:paraId="32D7C61B" w14:textId="77777777" w:rsidR="00AF08F0" w:rsidRPr="00411DBC" w:rsidRDefault="00AF08F0" w:rsidP="00AF08F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17" w:type="dxa"/>
            <w:vAlign w:val="center"/>
          </w:tcPr>
          <w:p w14:paraId="1AD7C5CA" w14:textId="77777777" w:rsidR="00AF08F0" w:rsidRPr="00411DBC" w:rsidRDefault="00AF08F0" w:rsidP="00AF08F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vAlign w:val="center"/>
          </w:tcPr>
          <w:p w14:paraId="62CB90E6" w14:textId="77777777" w:rsidR="00AF08F0" w:rsidRPr="00411DBC" w:rsidRDefault="00AF08F0" w:rsidP="00AF08F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17" w:type="dxa"/>
            <w:vAlign w:val="center"/>
          </w:tcPr>
          <w:p w14:paraId="3682C270" w14:textId="77777777" w:rsidR="00AF08F0" w:rsidRPr="00411DBC" w:rsidRDefault="00AF08F0" w:rsidP="00AF08F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0" w:type="dxa"/>
            <w:vAlign w:val="center"/>
          </w:tcPr>
          <w:p w14:paraId="516A1854" w14:textId="77777777" w:rsidR="00AF08F0" w:rsidRPr="00411DBC" w:rsidRDefault="00AF08F0" w:rsidP="00AF08F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C701BF" w:rsidRPr="00411DBC" w14:paraId="29D1F832" w14:textId="77777777" w:rsidTr="00DE25A3">
        <w:trPr>
          <w:trHeight w:val="364"/>
        </w:trPr>
        <w:tc>
          <w:tcPr>
            <w:tcW w:w="3662" w:type="dxa"/>
            <w:gridSpan w:val="2"/>
          </w:tcPr>
          <w:p w14:paraId="721CB6F4" w14:textId="65189D20" w:rsidR="00C701BF" w:rsidRPr="00411DBC" w:rsidRDefault="00C701BF" w:rsidP="00C701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ถึงกำหนดชำระภายในหนึ่งปี</w:t>
            </w:r>
          </w:p>
        </w:tc>
        <w:tc>
          <w:tcPr>
            <w:tcW w:w="317" w:type="dxa"/>
          </w:tcPr>
          <w:p w14:paraId="52A3AD1E" w14:textId="77777777" w:rsidR="00C701BF" w:rsidRPr="00411DBC" w:rsidRDefault="00C701BF" w:rsidP="00C701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vAlign w:val="center"/>
          </w:tcPr>
          <w:p w14:paraId="6C35491D" w14:textId="2C5076EE" w:rsidR="00C701BF" w:rsidRPr="00315AE8" w:rsidRDefault="00C701BF" w:rsidP="00C701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315AE8">
              <w:rPr>
                <w:rFonts w:ascii="Angsana New" w:hAnsi="Angsana New"/>
                <w:sz w:val="28"/>
                <w:szCs w:val="28"/>
              </w:rPr>
              <w:t>21,156</w:t>
            </w:r>
          </w:p>
        </w:tc>
        <w:tc>
          <w:tcPr>
            <w:tcW w:w="317" w:type="dxa"/>
            <w:vAlign w:val="center"/>
          </w:tcPr>
          <w:p w14:paraId="5342C8FB" w14:textId="77777777" w:rsidR="00C701BF" w:rsidRPr="00315AE8" w:rsidRDefault="00C701BF" w:rsidP="00C701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vAlign w:val="center"/>
          </w:tcPr>
          <w:p w14:paraId="4425314E" w14:textId="69A9AC04" w:rsidR="00C701BF" w:rsidRPr="00315AE8" w:rsidRDefault="00C701BF" w:rsidP="00C701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315AE8">
              <w:rPr>
                <w:rFonts w:ascii="Angsana New" w:hAnsi="Angsana New"/>
                <w:sz w:val="28"/>
                <w:szCs w:val="28"/>
              </w:rPr>
              <w:t>(2,706)</w:t>
            </w:r>
          </w:p>
        </w:tc>
        <w:tc>
          <w:tcPr>
            <w:tcW w:w="317" w:type="dxa"/>
            <w:vAlign w:val="center"/>
          </w:tcPr>
          <w:p w14:paraId="61E15B4B" w14:textId="77777777" w:rsidR="00C701BF" w:rsidRPr="00315AE8" w:rsidRDefault="00C701BF" w:rsidP="00C701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0" w:type="dxa"/>
            <w:shd w:val="clear" w:color="auto" w:fill="auto"/>
            <w:vAlign w:val="center"/>
          </w:tcPr>
          <w:p w14:paraId="1D7843E9" w14:textId="7F8B1C06" w:rsidR="00C701BF" w:rsidRPr="00315AE8" w:rsidRDefault="00C701BF" w:rsidP="00C701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315AE8">
              <w:rPr>
                <w:rFonts w:ascii="Angsana New" w:hAnsi="Angsana New"/>
                <w:sz w:val="28"/>
                <w:szCs w:val="28"/>
              </w:rPr>
              <w:t>18,449</w:t>
            </w:r>
          </w:p>
        </w:tc>
      </w:tr>
      <w:tr w:rsidR="00C701BF" w:rsidRPr="00411DBC" w14:paraId="3E1FAC9D" w14:textId="77777777" w:rsidTr="00DE25A3">
        <w:trPr>
          <w:trHeight w:val="364"/>
        </w:trPr>
        <w:tc>
          <w:tcPr>
            <w:tcW w:w="3662" w:type="dxa"/>
            <w:gridSpan w:val="2"/>
          </w:tcPr>
          <w:p w14:paraId="540DDABB" w14:textId="4DDF34DC" w:rsidR="00C701BF" w:rsidRPr="00411DBC" w:rsidRDefault="00C701BF" w:rsidP="00C701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ถึงกำหนดชำระหลังหนึ่งปีแต่ไม่เกินห้าปี</w:t>
            </w:r>
          </w:p>
        </w:tc>
        <w:tc>
          <w:tcPr>
            <w:tcW w:w="317" w:type="dxa"/>
          </w:tcPr>
          <w:p w14:paraId="328D15AC" w14:textId="77777777" w:rsidR="00C701BF" w:rsidRPr="00411DBC" w:rsidRDefault="00C701BF" w:rsidP="00C701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vAlign w:val="center"/>
          </w:tcPr>
          <w:p w14:paraId="698523E0" w14:textId="38654BA0" w:rsidR="00C701BF" w:rsidRPr="00315AE8" w:rsidRDefault="00C701BF" w:rsidP="00C701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315AE8">
              <w:rPr>
                <w:rFonts w:ascii="Angsana New" w:hAnsi="Angsana New"/>
                <w:sz w:val="28"/>
                <w:szCs w:val="28"/>
              </w:rPr>
              <w:t>34,271</w:t>
            </w:r>
          </w:p>
        </w:tc>
        <w:tc>
          <w:tcPr>
            <w:tcW w:w="317" w:type="dxa"/>
            <w:vAlign w:val="center"/>
          </w:tcPr>
          <w:p w14:paraId="33BE31A6" w14:textId="77777777" w:rsidR="00C701BF" w:rsidRPr="00315AE8" w:rsidRDefault="00C701BF" w:rsidP="00C701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vAlign w:val="center"/>
          </w:tcPr>
          <w:p w14:paraId="22838F03" w14:textId="745DF8CE" w:rsidR="00C701BF" w:rsidRPr="00315AE8" w:rsidRDefault="00C701BF" w:rsidP="00C701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315AE8">
              <w:rPr>
                <w:rFonts w:ascii="Angsana New" w:hAnsi="Angsana New"/>
                <w:sz w:val="28"/>
                <w:szCs w:val="28"/>
              </w:rPr>
              <w:t>(2,575)</w:t>
            </w:r>
          </w:p>
        </w:tc>
        <w:tc>
          <w:tcPr>
            <w:tcW w:w="317" w:type="dxa"/>
            <w:vAlign w:val="center"/>
          </w:tcPr>
          <w:p w14:paraId="2C123A89" w14:textId="77777777" w:rsidR="00C701BF" w:rsidRPr="00315AE8" w:rsidRDefault="00C701BF" w:rsidP="00C701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0" w:type="dxa"/>
            <w:shd w:val="clear" w:color="auto" w:fill="auto"/>
            <w:vAlign w:val="center"/>
          </w:tcPr>
          <w:p w14:paraId="525C6872" w14:textId="40268CC4" w:rsidR="00C701BF" w:rsidRPr="00315AE8" w:rsidRDefault="00C701BF" w:rsidP="00C701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315AE8">
              <w:rPr>
                <w:rFonts w:ascii="Angsana New" w:hAnsi="Angsana New"/>
                <w:sz w:val="28"/>
                <w:szCs w:val="28"/>
              </w:rPr>
              <w:t>31,695</w:t>
            </w:r>
          </w:p>
        </w:tc>
      </w:tr>
      <w:tr w:rsidR="00C701BF" w:rsidRPr="00411DBC" w14:paraId="20B19061" w14:textId="77777777" w:rsidTr="00DE25A3">
        <w:trPr>
          <w:trHeight w:val="364"/>
        </w:trPr>
        <w:tc>
          <w:tcPr>
            <w:tcW w:w="3662" w:type="dxa"/>
            <w:gridSpan w:val="2"/>
          </w:tcPr>
          <w:p w14:paraId="79B4C89F" w14:textId="33817AF3" w:rsidR="00C701BF" w:rsidRPr="00411DBC" w:rsidRDefault="00C701BF" w:rsidP="00C701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ถึงกำหนดชำระส่วนที่เกินห้าปี</w:t>
            </w:r>
          </w:p>
        </w:tc>
        <w:tc>
          <w:tcPr>
            <w:tcW w:w="317" w:type="dxa"/>
          </w:tcPr>
          <w:p w14:paraId="278177B2" w14:textId="77777777" w:rsidR="00C701BF" w:rsidRPr="00411DBC" w:rsidRDefault="00C701BF" w:rsidP="00C701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tcBorders>
              <w:bottom w:val="single" w:sz="4" w:space="0" w:color="auto"/>
            </w:tcBorders>
            <w:vAlign w:val="center"/>
          </w:tcPr>
          <w:p w14:paraId="2CD9ABED" w14:textId="05333BE8" w:rsidR="00C701BF" w:rsidRPr="00315AE8" w:rsidRDefault="00C701BF" w:rsidP="00C701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315AE8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317" w:type="dxa"/>
            <w:vAlign w:val="center"/>
          </w:tcPr>
          <w:p w14:paraId="35A568C8" w14:textId="77777777" w:rsidR="00C701BF" w:rsidRPr="00315AE8" w:rsidRDefault="00C701BF" w:rsidP="00C701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tcBorders>
              <w:bottom w:val="single" w:sz="4" w:space="0" w:color="auto"/>
            </w:tcBorders>
            <w:vAlign w:val="center"/>
          </w:tcPr>
          <w:p w14:paraId="25B197A6" w14:textId="71FA67BE" w:rsidR="00C701BF" w:rsidRPr="00315AE8" w:rsidRDefault="00C701BF" w:rsidP="00C701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315AE8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317" w:type="dxa"/>
            <w:vAlign w:val="center"/>
          </w:tcPr>
          <w:p w14:paraId="291390BA" w14:textId="77777777" w:rsidR="00C701BF" w:rsidRPr="00315AE8" w:rsidRDefault="00C701BF" w:rsidP="00C701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EA3E5BE" w14:textId="5557FBAD" w:rsidR="00C701BF" w:rsidRPr="00315AE8" w:rsidRDefault="00C701BF" w:rsidP="00C701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315AE8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C701BF" w:rsidRPr="00411DBC" w14:paraId="170F2B98" w14:textId="77777777" w:rsidTr="00DE25A3">
        <w:trPr>
          <w:trHeight w:val="364"/>
        </w:trPr>
        <w:tc>
          <w:tcPr>
            <w:tcW w:w="3662" w:type="dxa"/>
            <w:gridSpan w:val="2"/>
          </w:tcPr>
          <w:p w14:paraId="2C044841" w14:textId="5772E01A" w:rsidR="00C701BF" w:rsidRPr="00411DBC" w:rsidRDefault="00C701BF" w:rsidP="00C701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317" w:type="dxa"/>
          </w:tcPr>
          <w:p w14:paraId="3B54B82F" w14:textId="77777777" w:rsidR="00C701BF" w:rsidRPr="00411DBC" w:rsidRDefault="00C701BF" w:rsidP="00C701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3C2AC35C" w14:textId="76E43D02" w:rsidR="00C701BF" w:rsidRPr="00315AE8" w:rsidRDefault="00C701BF" w:rsidP="00C701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315AE8">
              <w:rPr>
                <w:rFonts w:ascii="Angsana New" w:hAnsi="Angsana New"/>
                <w:sz w:val="28"/>
                <w:szCs w:val="28"/>
              </w:rPr>
              <w:t>55,427</w:t>
            </w:r>
          </w:p>
        </w:tc>
        <w:tc>
          <w:tcPr>
            <w:tcW w:w="317" w:type="dxa"/>
            <w:vAlign w:val="center"/>
          </w:tcPr>
          <w:p w14:paraId="4F95638F" w14:textId="77777777" w:rsidR="00C701BF" w:rsidRPr="00315AE8" w:rsidRDefault="00C701BF" w:rsidP="00C701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31193533" w14:textId="45D1D9E6" w:rsidR="00C701BF" w:rsidRPr="00315AE8" w:rsidRDefault="00C701BF" w:rsidP="00C701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315AE8">
              <w:rPr>
                <w:rFonts w:ascii="Angsana New" w:hAnsi="Angsana New"/>
                <w:sz w:val="28"/>
                <w:szCs w:val="28"/>
              </w:rPr>
              <w:t>(5,282)</w:t>
            </w:r>
          </w:p>
        </w:tc>
        <w:tc>
          <w:tcPr>
            <w:tcW w:w="317" w:type="dxa"/>
            <w:vAlign w:val="center"/>
          </w:tcPr>
          <w:p w14:paraId="2F1AAD9C" w14:textId="77777777" w:rsidR="00C701BF" w:rsidRPr="00315AE8" w:rsidRDefault="00C701BF" w:rsidP="00C701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D830979" w14:textId="29084E52" w:rsidR="00C701BF" w:rsidRPr="00315AE8" w:rsidRDefault="00C701BF" w:rsidP="00C701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315AE8">
              <w:rPr>
                <w:rFonts w:ascii="Angsana New" w:hAnsi="Angsana New"/>
                <w:sz w:val="28"/>
                <w:szCs w:val="28"/>
              </w:rPr>
              <w:t>50,145</w:t>
            </w:r>
          </w:p>
        </w:tc>
      </w:tr>
      <w:tr w:rsidR="00AF08F0" w:rsidRPr="00411DBC" w14:paraId="6562602A" w14:textId="77777777" w:rsidTr="005F0E17">
        <w:trPr>
          <w:trHeight w:val="364"/>
        </w:trPr>
        <w:tc>
          <w:tcPr>
            <w:tcW w:w="3662" w:type="dxa"/>
            <w:gridSpan w:val="2"/>
          </w:tcPr>
          <w:p w14:paraId="19889C03" w14:textId="77777777" w:rsidR="00AF08F0" w:rsidRPr="00411DBC" w:rsidRDefault="00AF08F0" w:rsidP="00AF08F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17" w:type="dxa"/>
          </w:tcPr>
          <w:p w14:paraId="28D5ED9E" w14:textId="77777777" w:rsidR="00AF08F0" w:rsidRPr="00411DBC" w:rsidRDefault="00AF08F0" w:rsidP="00AF08F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double" w:sz="4" w:space="0" w:color="auto"/>
            </w:tcBorders>
            <w:vAlign w:val="center"/>
          </w:tcPr>
          <w:p w14:paraId="320987AA" w14:textId="77777777" w:rsidR="00AF08F0" w:rsidRPr="00411DBC" w:rsidRDefault="00AF08F0" w:rsidP="00AF08F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17" w:type="dxa"/>
            <w:vAlign w:val="center"/>
          </w:tcPr>
          <w:p w14:paraId="32A64041" w14:textId="77777777" w:rsidR="00AF08F0" w:rsidRPr="00411DBC" w:rsidRDefault="00AF08F0" w:rsidP="00AF08F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double" w:sz="4" w:space="0" w:color="auto"/>
            </w:tcBorders>
            <w:vAlign w:val="center"/>
          </w:tcPr>
          <w:p w14:paraId="2EFBB9A2" w14:textId="77777777" w:rsidR="00AF08F0" w:rsidRPr="00411DBC" w:rsidRDefault="00AF08F0" w:rsidP="00AF08F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17" w:type="dxa"/>
            <w:vAlign w:val="center"/>
          </w:tcPr>
          <w:p w14:paraId="0A0D424A" w14:textId="77777777" w:rsidR="00AF08F0" w:rsidRPr="00411DBC" w:rsidRDefault="00AF08F0" w:rsidP="00AF08F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0" w:type="dxa"/>
            <w:tcBorders>
              <w:top w:val="double" w:sz="4" w:space="0" w:color="auto"/>
            </w:tcBorders>
            <w:vAlign w:val="center"/>
          </w:tcPr>
          <w:p w14:paraId="39B4BA78" w14:textId="77777777" w:rsidR="00AF08F0" w:rsidRPr="00411DBC" w:rsidRDefault="00AF08F0" w:rsidP="00AF08F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AF08F0" w:rsidRPr="00411DBC" w14:paraId="512C90B5" w14:textId="77777777" w:rsidTr="005F0E17">
        <w:trPr>
          <w:trHeight w:val="364"/>
        </w:trPr>
        <w:tc>
          <w:tcPr>
            <w:tcW w:w="3662" w:type="dxa"/>
            <w:gridSpan w:val="2"/>
          </w:tcPr>
          <w:p w14:paraId="639766D7" w14:textId="58AE4A32" w:rsidR="00AF08F0" w:rsidRPr="00411DBC" w:rsidRDefault="00AF08F0" w:rsidP="00AF08F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 xml:space="preserve">ณ วันที่ </w:t>
            </w:r>
            <w:r w:rsidRPr="00411DBC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ธันวาคม</w:t>
            </w:r>
            <w:r w:rsidRPr="00411DBC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  <w:r w:rsidRPr="00411DBC">
              <w:rPr>
                <w:rFonts w:ascii="Angsana New" w:hAnsi="Angsana New"/>
                <w:sz w:val="28"/>
                <w:szCs w:val="28"/>
              </w:rPr>
              <w:t>256</w:t>
            </w:r>
            <w:r w:rsidR="005B5B98" w:rsidRPr="00411DBC">
              <w:rPr>
                <w:rFonts w:ascii="Angsana New" w:hAnsi="Angsana New"/>
                <w:sz w:val="28"/>
                <w:szCs w:val="28"/>
              </w:rPr>
              <w:t>5</w:t>
            </w:r>
          </w:p>
        </w:tc>
        <w:tc>
          <w:tcPr>
            <w:tcW w:w="317" w:type="dxa"/>
          </w:tcPr>
          <w:p w14:paraId="425143C3" w14:textId="77777777" w:rsidR="00AF08F0" w:rsidRPr="00411DBC" w:rsidRDefault="00AF08F0" w:rsidP="00AF08F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vAlign w:val="center"/>
          </w:tcPr>
          <w:p w14:paraId="42A15AC5" w14:textId="77777777" w:rsidR="00AF08F0" w:rsidRPr="00411DBC" w:rsidRDefault="00AF08F0" w:rsidP="00AF08F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17" w:type="dxa"/>
            <w:vAlign w:val="center"/>
          </w:tcPr>
          <w:p w14:paraId="4324039E" w14:textId="77777777" w:rsidR="00AF08F0" w:rsidRPr="00411DBC" w:rsidRDefault="00AF08F0" w:rsidP="00AF08F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vAlign w:val="center"/>
          </w:tcPr>
          <w:p w14:paraId="57ABAC3F" w14:textId="77777777" w:rsidR="00AF08F0" w:rsidRPr="00411DBC" w:rsidRDefault="00AF08F0" w:rsidP="00AF08F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17" w:type="dxa"/>
            <w:vAlign w:val="center"/>
          </w:tcPr>
          <w:p w14:paraId="6FFBE3A5" w14:textId="77777777" w:rsidR="00AF08F0" w:rsidRPr="00411DBC" w:rsidRDefault="00AF08F0" w:rsidP="00AF08F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0" w:type="dxa"/>
            <w:vAlign w:val="center"/>
          </w:tcPr>
          <w:p w14:paraId="2D592D53" w14:textId="77777777" w:rsidR="00AF08F0" w:rsidRPr="00411DBC" w:rsidRDefault="00AF08F0" w:rsidP="00AF08F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DF7FCD" w:rsidRPr="00411DBC" w14:paraId="149CA38B" w14:textId="77777777" w:rsidTr="005F0E17">
        <w:trPr>
          <w:trHeight w:val="364"/>
        </w:trPr>
        <w:tc>
          <w:tcPr>
            <w:tcW w:w="3662" w:type="dxa"/>
            <w:gridSpan w:val="2"/>
          </w:tcPr>
          <w:p w14:paraId="58668F7F" w14:textId="298DB646" w:rsidR="00DF7FCD" w:rsidRPr="00411DBC" w:rsidRDefault="00DF7FCD" w:rsidP="00DF7FCD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ถึงกำหนดชำระภายในหนึ่งปี</w:t>
            </w:r>
          </w:p>
        </w:tc>
        <w:tc>
          <w:tcPr>
            <w:tcW w:w="317" w:type="dxa"/>
          </w:tcPr>
          <w:p w14:paraId="719BD6C5" w14:textId="77777777" w:rsidR="00DF7FCD" w:rsidRPr="00411DBC" w:rsidRDefault="00DF7FCD" w:rsidP="00DF7FCD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vAlign w:val="center"/>
          </w:tcPr>
          <w:p w14:paraId="028B4964" w14:textId="6D4D9F1B" w:rsidR="00DF7FCD" w:rsidRPr="00411DBC" w:rsidRDefault="00DF7FCD" w:rsidP="00DF7FCD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38,436</w:t>
            </w:r>
          </w:p>
        </w:tc>
        <w:tc>
          <w:tcPr>
            <w:tcW w:w="317" w:type="dxa"/>
            <w:vAlign w:val="center"/>
          </w:tcPr>
          <w:p w14:paraId="348B44B1" w14:textId="77777777" w:rsidR="00DF7FCD" w:rsidRPr="00411DBC" w:rsidRDefault="00DF7FCD" w:rsidP="00DF7FCD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vAlign w:val="center"/>
          </w:tcPr>
          <w:p w14:paraId="5DD6F917" w14:textId="7E5DA2F6" w:rsidR="00DF7FCD" w:rsidRPr="00411DBC" w:rsidRDefault="00DF7FCD" w:rsidP="00DF7FCD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(6,534)</w:t>
            </w:r>
          </w:p>
        </w:tc>
        <w:tc>
          <w:tcPr>
            <w:tcW w:w="317" w:type="dxa"/>
            <w:vAlign w:val="center"/>
          </w:tcPr>
          <w:p w14:paraId="1B1EE071" w14:textId="77777777" w:rsidR="00DF7FCD" w:rsidRPr="00411DBC" w:rsidRDefault="00DF7FCD" w:rsidP="00DF7FCD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0" w:type="dxa"/>
            <w:vAlign w:val="center"/>
          </w:tcPr>
          <w:p w14:paraId="0A9516E9" w14:textId="5E921C09" w:rsidR="00DF7FCD" w:rsidRPr="00411DBC" w:rsidRDefault="00DF7FCD" w:rsidP="00DF7FCD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31,902</w:t>
            </w:r>
          </w:p>
        </w:tc>
      </w:tr>
      <w:tr w:rsidR="00DF7FCD" w:rsidRPr="00411DBC" w14:paraId="7B67B106" w14:textId="77777777" w:rsidTr="00B11330">
        <w:trPr>
          <w:trHeight w:val="364"/>
        </w:trPr>
        <w:tc>
          <w:tcPr>
            <w:tcW w:w="3662" w:type="dxa"/>
            <w:gridSpan w:val="2"/>
          </w:tcPr>
          <w:p w14:paraId="0604F27C" w14:textId="3C966CCD" w:rsidR="00DF7FCD" w:rsidRPr="00411DBC" w:rsidRDefault="00DF7FCD" w:rsidP="00DF7FCD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ถึงกำหนดชำระหลังหนึ่งปีแต่ไม่เกินห้าปี</w:t>
            </w:r>
          </w:p>
        </w:tc>
        <w:tc>
          <w:tcPr>
            <w:tcW w:w="317" w:type="dxa"/>
          </w:tcPr>
          <w:p w14:paraId="06D71FF2" w14:textId="77777777" w:rsidR="00DF7FCD" w:rsidRPr="00411DBC" w:rsidRDefault="00DF7FCD" w:rsidP="00DF7FCD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vAlign w:val="center"/>
          </w:tcPr>
          <w:p w14:paraId="05F1306E" w14:textId="366499FB" w:rsidR="00DF7FCD" w:rsidRPr="00411DBC" w:rsidRDefault="00DF7FCD" w:rsidP="00DF7FCD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80,694</w:t>
            </w:r>
          </w:p>
        </w:tc>
        <w:tc>
          <w:tcPr>
            <w:tcW w:w="317" w:type="dxa"/>
            <w:vAlign w:val="center"/>
          </w:tcPr>
          <w:p w14:paraId="10DB9134" w14:textId="77777777" w:rsidR="00DF7FCD" w:rsidRPr="00411DBC" w:rsidRDefault="00DF7FCD" w:rsidP="00DF7FCD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vAlign w:val="center"/>
          </w:tcPr>
          <w:p w14:paraId="525E35EE" w14:textId="1826997B" w:rsidR="00DF7FCD" w:rsidRPr="00411DBC" w:rsidRDefault="00DF7FCD" w:rsidP="00DF7FCD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(8,635)</w:t>
            </w:r>
          </w:p>
        </w:tc>
        <w:tc>
          <w:tcPr>
            <w:tcW w:w="317" w:type="dxa"/>
            <w:vAlign w:val="center"/>
          </w:tcPr>
          <w:p w14:paraId="0347D497" w14:textId="77777777" w:rsidR="00DF7FCD" w:rsidRPr="00411DBC" w:rsidRDefault="00DF7FCD" w:rsidP="00DF7FCD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0" w:type="dxa"/>
            <w:vAlign w:val="center"/>
          </w:tcPr>
          <w:p w14:paraId="75B35242" w14:textId="76DC56A1" w:rsidR="00DF7FCD" w:rsidRPr="00411DBC" w:rsidRDefault="00DF7FCD" w:rsidP="00DF7FCD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72,059</w:t>
            </w:r>
          </w:p>
        </w:tc>
      </w:tr>
      <w:tr w:rsidR="00DF7FCD" w:rsidRPr="00411DBC" w14:paraId="79E78C9B" w14:textId="77777777" w:rsidTr="005F0E17">
        <w:trPr>
          <w:trHeight w:val="364"/>
        </w:trPr>
        <w:tc>
          <w:tcPr>
            <w:tcW w:w="3662" w:type="dxa"/>
            <w:gridSpan w:val="2"/>
          </w:tcPr>
          <w:p w14:paraId="36638978" w14:textId="71D8D859" w:rsidR="00DF7FCD" w:rsidRPr="00411DBC" w:rsidRDefault="00DF7FCD" w:rsidP="00DF7FCD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ถึงกำหนดชำระส่วนที่เกินห้าปี</w:t>
            </w:r>
          </w:p>
        </w:tc>
        <w:tc>
          <w:tcPr>
            <w:tcW w:w="317" w:type="dxa"/>
          </w:tcPr>
          <w:p w14:paraId="239D9258" w14:textId="77777777" w:rsidR="00DF7FCD" w:rsidRPr="00411DBC" w:rsidRDefault="00DF7FCD" w:rsidP="00DF7FCD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tcBorders>
              <w:bottom w:val="single" w:sz="4" w:space="0" w:color="auto"/>
            </w:tcBorders>
            <w:vAlign w:val="center"/>
          </w:tcPr>
          <w:p w14:paraId="6F03F3F6" w14:textId="18495306" w:rsidR="00DF7FCD" w:rsidRPr="00411DBC" w:rsidRDefault="00DF7FCD" w:rsidP="00DF7FCD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317" w:type="dxa"/>
            <w:vAlign w:val="center"/>
          </w:tcPr>
          <w:p w14:paraId="05B314D7" w14:textId="77777777" w:rsidR="00DF7FCD" w:rsidRPr="00411DBC" w:rsidRDefault="00DF7FCD" w:rsidP="00DF7FCD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tcBorders>
              <w:bottom w:val="single" w:sz="4" w:space="0" w:color="auto"/>
            </w:tcBorders>
            <w:vAlign w:val="center"/>
          </w:tcPr>
          <w:p w14:paraId="423321F2" w14:textId="35155F00" w:rsidR="00DF7FCD" w:rsidRPr="00411DBC" w:rsidRDefault="00DF7FCD" w:rsidP="00DF7FCD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317" w:type="dxa"/>
            <w:vAlign w:val="center"/>
          </w:tcPr>
          <w:p w14:paraId="3EAA1057" w14:textId="77777777" w:rsidR="00DF7FCD" w:rsidRPr="00411DBC" w:rsidRDefault="00DF7FCD" w:rsidP="00DF7FCD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0" w:type="dxa"/>
            <w:tcBorders>
              <w:bottom w:val="single" w:sz="4" w:space="0" w:color="auto"/>
            </w:tcBorders>
            <w:vAlign w:val="center"/>
          </w:tcPr>
          <w:p w14:paraId="1D41A1C4" w14:textId="163F774D" w:rsidR="00DF7FCD" w:rsidRPr="00411DBC" w:rsidRDefault="00DF7FCD" w:rsidP="00DF7FCD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DF7FCD" w:rsidRPr="00411DBC" w14:paraId="70EB9D85" w14:textId="77777777" w:rsidTr="005F0E17">
        <w:trPr>
          <w:trHeight w:val="364"/>
        </w:trPr>
        <w:tc>
          <w:tcPr>
            <w:tcW w:w="3662" w:type="dxa"/>
            <w:gridSpan w:val="2"/>
          </w:tcPr>
          <w:p w14:paraId="30764C96" w14:textId="1458E8D9" w:rsidR="00DF7FCD" w:rsidRPr="00411DBC" w:rsidRDefault="00DF7FCD" w:rsidP="00DF7FCD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317" w:type="dxa"/>
          </w:tcPr>
          <w:p w14:paraId="4564F6A0" w14:textId="77777777" w:rsidR="00DF7FCD" w:rsidRPr="00411DBC" w:rsidRDefault="00DF7FCD" w:rsidP="00DF7FCD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4D5633B0" w14:textId="13F0A6DB" w:rsidR="00DF7FCD" w:rsidRPr="00411DBC" w:rsidRDefault="00DF7FCD" w:rsidP="00DF7FCD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119,130</w:t>
            </w:r>
          </w:p>
        </w:tc>
        <w:tc>
          <w:tcPr>
            <w:tcW w:w="317" w:type="dxa"/>
            <w:vAlign w:val="center"/>
          </w:tcPr>
          <w:p w14:paraId="7F09BF6D" w14:textId="77777777" w:rsidR="00DF7FCD" w:rsidRPr="00411DBC" w:rsidRDefault="00DF7FCD" w:rsidP="00DF7FCD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3401A64B" w14:textId="2CE456AF" w:rsidR="00DF7FCD" w:rsidRPr="00411DBC" w:rsidRDefault="00DF7FCD" w:rsidP="00DF7FCD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(15,169)</w:t>
            </w:r>
          </w:p>
        </w:tc>
        <w:tc>
          <w:tcPr>
            <w:tcW w:w="317" w:type="dxa"/>
            <w:vAlign w:val="center"/>
          </w:tcPr>
          <w:p w14:paraId="3E556217" w14:textId="77777777" w:rsidR="00DF7FCD" w:rsidRPr="00411DBC" w:rsidRDefault="00DF7FCD" w:rsidP="00DF7FCD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6CA0D3D6" w14:textId="6361AB4F" w:rsidR="00DF7FCD" w:rsidRPr="00411DBC" w:rsidRDefault="00DF7FCD" w:rsidP="00DF7FCD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103,961</w:t>
            </w:r>
          </w:p>
        </w:tc>
      </w:tr>
      <w:bookmarkEnd w:id="34"/>
    </w:tbl>
    <w:p w14:paraId="36C037CF" w14:textId="77777777" w:rsidR="00AE3129" w:rsidRPr="00411DBC" w:rsidRDefault="00AE3129" w:rsidP="00DC7FE6">
      <w:pPr>
        <w:spacing w:after="120"/>
        <w:ind w:left="567" w:right="-709"/>
        <w:jc w:val="thaiDistribute"/>
        <w:rPr>
          <w:rFonts w:asciiTheme="majorBidi" w:hAnsiTheme="majorBidi" w:cstheme="majorBidi"/>
          <w:sz w:val="28"/>
          <w:szCs w:val="28"/>
        </w:rPr>
      </w:pPr>
    </w:p>
    <w:tbl>
      <w:tblPr>
        <w:tblStyle w:val="TableGrid"/>
        <w:tblW w:w="99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8"/>
        <w:gridCol w:w="3064"/>
        <w:gridCol w:w="317"/>
        <w:gridCol w:w="1781"/>
        <w:gridCol w:w="317"/>
        <w:gridCol w:w="1781"/>
        <w:gridCol w:w="317"/>
        <w:gridCol w:w="1790"/>
      </w:tblGrid>
      <w:tr w:rsidR="005F0E17" w:rsidRPr="00411DBC" w14:paraId="0023D221" w14:textId="77777777" w:rsidTr="00BC7C17">
        <w:trPr>
          <w:trHeight w:val="364"/>
        </w:trPr>
        <w:tc>
          <w:tcPr>
            <w:tcW w:w="598" w:type="dxa"/>
          </w:tcPr>
          <w:p w14:paraId="0695DAE6" w14:textId="77777777" w:rsidR="005F0E17" w:rsidRPr="00411DBC" w:rsidRDefault="005F0E17" w:rsidP="002129E3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120"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  <w:bookmarkStart w:id="35" w:name="_Hlk104478367"/>
          </w:p>
        </w:tc>
        <w:tc>
          <w:tcPr>
            <w:tcW w:w="3064" w:type="dxa"/>
          </w:tcPr>
          <w:p w14:paraId="3DFB5D55" w14:textId="77777777" w:rsidR="005F0E17" w:rsidRPr="00411DBC" w:rsidRDefault="005F0E17" w:rsidP="002129E3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120"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17" w:type="dxa"/>
          </w:tcPr>
          <w:p w14:paraId="6F384D0F" w14:textId="77777777" w:rsidR="005F0E17" w:rsidRPr="00411DBC" w:rsidRDefault="005F0E17" w:rsidP="002129E3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120"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tcBorders>
              <w:bottom w:val="single" w:sz="4" w:space="0" w:color="auto"/>
            </w:tcBorders>
          </w:tcPr>
          <w:p w14:paraId="5DF127B7" w14:textId="77777777" w:rsidR="005F0E17" w:rsidRPr="00411DBC" w:rsidRDefault="005F0E17" w:rsidP="002129E3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120"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17" w:type="dxa"/>
            <w:tcBorders>
              <w:bottom w:val="single" w:sz="4" w:space="0" w:color="auto"/>
            </w:tcBorders>
          </w:tcPr>
          <w:p w14:paraId="078D8DA5" w14:textId="77777777" w:rsidR="005F0E17" w:rsidRPr="00411DBC" w:rsidRDefault="005F0E17" w:rsidP="002129E3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120"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tcBorders>
              <w:bottom w:val="single" w:sz="4" w:space="0" w:color="auto"/>
            </w:tcBorders>
          </w:tcPr>
          <w:p w14:paraId="5C7FB793" w14:textId="77777777" w:rsidR="005F0E17" w:rsidRPr="00411DBC" w:rsidRDefault="005F0E17" w:rsidP="002129E3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120"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17" w:type="dxa"/>
            <w:tcBorders>
              <w:bottom w:val="single" w:sz="4" w:space="0" w:color="auto"/>
            </w:tcBorders>
            <w:vAlign w:val="bottom"/>
          </w:tcPr>
          <w:p w14:paraId="2AB26AEE" w14:textId="77777777" w:rsidR="005F0E17" w:rsidRPr="00411DBC" w:rsidRDefault="005F0E17" w:rsidP="00BC7C17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0" w:type="dxa"/>
            <w:tcBorders>
              <w:bottom w:val="single" w:sz="4" w:space="0" w:color="auto"/>
            </w:tcBorders>
            <w:vAlign w:val="bottom"/>
          </w:tcPr>
          <w:p w14:paraId="19BCEEDA" w14:textId="77777777" w:rsidR="005F0E17" w:rsidRPr="00411DBC" w:rsidRDefault="005F0E17" w:rsidP="00BC7C17">
            <w:pPr>
              <w:tabs>
                <w:tab w:val="clear" w:pos="227"/>
                <w:tab w:val="clear" w:pos="680"/>
                <w:tab w:val="left" w:pos="284"/>
                <w:tab w:val="left" w:pos="567"/>
                <w:tab w:val="left" w:pos="670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(หน่วย</w:t>
            </w:r>
            <w:r w:rsidRPr="00411DBC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พันบาท)</w:t>
            </w:r>
          </w:p>
        </w:tc>
      </w:tr>
      <w:tr w:rsidR="005F0E17" w:rsidRPr="00411DBC" w14:paraId="0D1F1A52" w14:textId="77777777" w:rsidTr="00BC7C17">
        <w:trPr>
          <w:trHeight w:val="364"/>
        </w:trPr>
        <w:tc>
          <w:tcPr>
            <w:tcW w:w="598" w:type="dxa"/>
            <w:vAlign w:val="bottom"/>
          </w:tcPr>
          <w:p w14:paraId="7940E08D" w14:textId="77777777" w:rsidR="005F0E17" w:rsidRPr="00411DBC" w:rsidRDefault="005F0E17" w:rsidP="00AE312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064" w:type="dxa"/>
            <w:vAlign w:val="bottom"/>
          </w:tcPr>
          <w:p w14:paraId="48F373A4" w14:textId="77777777" w:rsidR="005F0E17" w:rsidRPr="00411DBC" w:rsidRDefault="005F0E17" w:rsidP="00AE312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17" w:type="dxa"/>
            <w:vAlign w:val="bottom"/>
          </w:tcPr>
          <w:p w14:paraId="3EA82A87" w14:textId="77777777" w:rsidR="005F0E17" w:rsidRPr="00411DBC" w:rsidRDefault="005F0E17" w:rsidP="00AE312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86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4744F9D" w14:textId="072AA7F3" w:rsidR="005F0E17" w:rsidRPr="00411DBC" w:rsidRDefault="005F0E17" w:rsidP="00AE312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งบการเงินเฉพาะ</w:t>
            </w:r>
            <w:r w:rsidR="00D346E5" w:rsidRPr="00411DBC">
              <w:rPr>
                <w:rFonts w:ascii="Angsana New" w:hAnsi="Angsana New" w:hint="cs"/>
                <w:sz w:val="28"/>
                <w:szCs w:val="28"/>
                <w:cs/>
              </w:rPr>
              <w:t>กิจการ</w:t>
            </w:r>
          </w:p>
        </w:tc>
      </w:tr>
      <w:tr w:rsidR="005F0E17" w:rsidRPr="00411DBC" w14:paraId="25363430" w14:textId="77777777" w:rsidTr="002129E3">
        <w:trPr>
          <w:trHeight w:val="364"/>
        </w:trPr>
        <w:tc>
          <w:tcPr>
            <w:tcW w:w="598" w:type="dxa"/>
          </w:tcPr>
          <w:p w14:paraId="7D417EEC" w14:textId="77777777" w:rsidR="005F0E17" w:rsidRPr="00411DBC" w:rsidRDefault="005F0E17" w:rsidP="00AE312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064" w:type="dxa"/>
          </w:tcPr>
          <w:p w14:paraId="54AF1A58" w14:textId="77777777" w:rsidR="005F0E17" w:rsidRPr="00411DBC" w:rsidRDefault="005F0E17" w:rsidP="00AE312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17" w:type="dxa"/>
          </w:tcPr>
          <w:p w14:paraId="5C92907D" w14:textId="77777777" w:rsidR="005F0E17" w:rsidRPr="00411DBC" w:rsidRDefault="005F0E17" w:rsidP="00AE312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BDE22C" w14:textId="57468829" w:rsidR="005F0E17" w:rsidRPr="00411DBC" w:rsidRDefault="00DF7FCD" w:rsidP="00AE312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เจ้าหนี้ตามสัญญา</w:t>
            </w:r>
          </w:p>
        </w:tc>
        <w:tc>
          <w:tcPr>
            <w:tcW w:w="317" w:type="dxa"/>
            <w:tcBorders>
              <w:top w:val="single" w:sz="4" w:space="0" w:color="auto"/>
            </w:tcBorders>
            <w:vAlign w:val="center"/>
          </w:tcPr>
          <w:p w14:paraId="789ABF39" w14:textId="77777777" w:rsidR="005F0E17" w:rsidRPr="00411DBC" w:rsidRDefault="005F0E17" w:rsidP="00AE312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A6D6AE" w14:textId="462178F1" w:rsidR="005F0E17" w:rsidRPr="00411DBC" w:rsidRDefault="00DF7FCD" w:rsidP="00AE312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cs/>
                <w:lang w:eastAsia="th-TH"/>
              </w:rPr>
              <w:t>ดอกเบี้ยรอตัดบัญชี</w:t>
            </w:r>
          </w:p>
        </w:tc>
        <w:tc>
          <w:tcPr>
            <w:tcW w:w="317" w:type="dxa"/>
            <w:tcBorders>
              <w:top w:val="single" w:sz="4" w:space="0" w:color="auto"/>
            </w:tcBorders>
            <w:vAlign w:val="center"/>
          </w:tcPr>
          <w:p w14:paraId="1286BD7C" w14:textId="77777777" w:rsidR="005F0E17" w:rsidRPr="00411DBC" w:rsidRDefault="005F0E17" w:rsidP="00AE312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200394" w14:textId="77777777" w:rsidR="005F0E17" w:rsidRPr="00411DBC" w:rsidRDefault="005F0E17" w:rsidP="00AE312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หนี้สินตามสัญญาเช่า</w:t>
            </w:r>
          </w:p>
        </w:tc>
      </w:tr>
      <w:tr w:rsidR="005B5B98" w:rsidRPr="00411DBC" w14:paraId="504C51AE" w14:textId="77777777" w:rsidTr="002129E3">
        <w:trPr>
          <w:trHeight w:val="364"/>
        </w:trPr>
        <w:tc>
          <w:tcPr>
            <w:tcW w:w="3662" w:type="dxa"/>
            <w:gridSpan w:val="2"/>
          </w:tcPr>
          <w:p w14:paraId="2B7CCCBC" w14:textId="55EB6410" w:rsidR="005B5B98" w:rsidRPr="00411DBC" w:rsidRDefault="00D643ED" w:rsidP="005B5B9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cs/>
                <w:lang w:eastAsia="th-TH"/>
              </w:rPr>
              <w:t xml:space="preserve">ณ วันที่ </w:t>
            </w:r>
            <w:r w:rsidRPr="00411DBC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lang w:eastAsia="th-TH"/>
              </w:rPr>
              <w:t xml:space="preserve">30 </w:t>
            </w:r>
            <w:r w:rsidRPr="00411DBC">
              <w:rPr>
                <w:rFonts w:asciiTheme="majorBidi" w:eastAsia="Arial Unicode MS" w:hAnsiTheme="majorBidi" w:cstheme="majorBidi" w:hint="cs"/>
                <w:snapToGrid w:val="0"/>
                <w:sz w:val="28"/>
                <w:szCs w:val="28"/>
                <w:cs/>
                <w:lang w:eastAsia="th-TH"/>
              </w:rPr>
              <w:t xml:space="preserve">มิถุนายน </w:t>
            </w:r>
            <w:r w:rsidRPr="00411DBC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lang w:eastAsia="th-TH"/>
              </w:rPr>
              <w:t>2566</w:t>
            </w:r>
          </w:p>
        </w:tc>
        <w:tc>
          <w:tcPr>
            <w:tcW w:w="317" w:type="dxa"/>
          </w:tcPr>
          <w:p w14:paraId="6DC72415" w14:textId="77777777" w:rsidR="005B5B98" w:rsidRPr="00411DBC" w:rsidRDefault="005B5B98" w:rsidP="005B5B9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vAlign w:val="center"/>
          </w:tcPr>
          <w:p w14:paraId="0BC02707" w14:textId="77777777" w:rsidR="005B5B98" w:rsidRPr="00411DBC" w:rsidRDefault="005B5B98" w:rsidP="005B5B9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17" w:type="dxa"/>
            <w:vAlign w:val="center"/>
          </w:tcPr>
          <w:p w14:paraId="65A5F282" w14:textId="77777777" w:rsidR="005B5B98" w:rsidRPr="00411DBC" w:rsidRDefault="005B5B98" w:rsidP="005B5B9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vAlign w:val="center"/>
          </w:tcPr>
          <w:p w14:paraId="2A55638F" w14:textId="77777777" w:rsidR="005B5B98" w:rsidRPr="00411DBC" w:rsidRDefault="005B5B98" w:rsidP="005B5B9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17" w:type="dxa"/>
            <w:vAlign w:val="center"/>
          </w:tcPr>
          <w:p w14:paraId="28D921DE" w14:textId="77777777" w:rsidR="005B5B98" w:rsidRPr="00411DBC" w:rsidRDefault="005B5B98" w:rsidP="005B5B9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0" w:type="dxa"/>
            <w:vAlign w:val="center"/>
          </w:tcPr>
          <w:p w14:paraId="2CF50EFA" w14:textId="77777777" w:rsidR="005B5B98" w:rsidRPr="00411DBC" w:rsidRDefault="005B5B98" w:rsidP="005B5B9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C701BF" w:rsidRPr="00411DBC" w14:paraId="66DB9551" w14:textId="77777777" w:rsidTr="002129E3">
        <w:trPr>
          <w:trHeight w:val="364"/>
        </w:trPr>
        <w:tc>
          <w:tcPr>
            <w:tcW w:w="3662" w:type="dxa"/>
            <w:gridSpan w:val="2"/>
          </w:tcPr>
          <w:p w14:paraId="1AE65748" w14:textId="77777777" w:rsidR="00C701BF" w:rsidRPr="00411DBC" w:rsidRDefault="00C701BF" w:rsidP="00C701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ถึงกำหนดชำระภายในหนึ่งปี</w:t>
            </w:r>
          </w:p>
        </w:tc>
        <w:tc>
          <w:tcPr>
            <w:tcW w:w="317" w:type="dxa"/>
          </w:tcPr>
          <w:p w14:paraId="11AF1B2F" w14:textId="77777777" w:rsidR="00C701BF" w:rsidRPr="00411DBC" w:rsidRDefault="00C701BF" w:rsidP="00C701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vAlign w:val="center"/>
          </w:tcPr>
          <w:p w14:paraId="05B28C21" w14:textId="42CC9085" w:rsidR="00C701BF" w:rsidRPr="00315AE8" w:rsidRDefault="00C701BF" w:rsidP="00C701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315AE8">
              <w:rPr>
                <w:rFonts w:ascii="Angsana New" w:hAnsi="Angsana New"/>
                <w:sz w:val="28"/>
                <w:szCs w:val="28"/>
              </w:rPr>
              <w:t>19,110</w:t>
            </w:r>
          </w:p>
        </w:tc>
        <w:tc>
          <w:tcPr>
            <w:tcW w:w="317" w:type="dxa"/>
            <w:vAlign w:val="center"/>
          </w:tcPr>
          <w:p w14:paraId="2DB68E5A" w14:textId="77777777" w:rsidR="00C701BF" w:rsidRPr="00315AE8" w:rsidRDefault="00C701BF" w:rsidP="00C701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vAlign w:val="center"/>
          </w:tcPr>
          <w:p w14:paraId="4F7FEDA8" w14:textId="3E1C96BF" w:rsidR="00C701BF" w:rsidRPr="00315AE8" w:rsidRDefault="00C701BF" w:rsidP="00C701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315AE8">
              <w:rPr>
                <w:rFonts w:ascii="Angsana New" w:hAnsi="Angsana New"/>
                <w:sz w:val="28"/>
                <w:szCs w:val="28"/>
              </w:rPr>
              <w:t>(2,485)</w:t>
            </w:r>
          </w:p>
        </w:tc>
        <w:tc>
          <w:tcPr>
            <w:tcW w:w="317" w:type="dxa"/>
            <w:vAlign w:val="center"/>
          </w:tcPr>
          <w:p w14:paraId="79CD3380" w14:textId="77777777" w:rsidR="00C701BF" w:rsidRPr="00315AE8" w:rsidRDefault="00C701BF" w:rsidP="00C701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0" w:type="dxa"/>
            <w:vAlign w:val="center"/>
          </w:tcPr>
          <w:p w14:paraId="503D9DCD" w14:textId="67583FC1" w:rsidR="00C701BF" w:rsidRPr="00411DBC" w:rsidRDefault="00C701BF" w:rsidP="00C701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16,625</w:t>
            </w:r>
          </w:p>
        </w:tc>
      </w:tr>
      <w:tr w:rsidR="00C701BF" w:rsidRPr="00411DBC" w14:paraId="5787F5B1" w14:textId="77777777" w:rsidTr="002129E3">
        <w:trPr>
          <w:trHeight w:val="364"/>
        </w:trPr>
        <w:tc>
          <w:tcPr>
            <w:tcW w:w="3662" w:type="dxa"/>
            <w:gridSpan w:val="2"/>
          </w:tcPr>
          <w:p w14:paraId="10FC2815" w14:textId="77777777" w:rsidR="00C701BF" w:rsidRPr="00411DBC" w:rsidRDefault="00C701BF" w:rsidP="00C701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ถึงกำหนดชำระหลังหนึ่งปีแต่ไม่เกินห้าปี</w:t>
            </w:r>
          </w:p>
        </w:tc>
        <w:tc>
          <w:tcPr>
            <w:tcW w:w="317" w:type="dxa"/>
          </w:tcPr>
          <w:p w14:paraId="349A776F" w14:textId="77777777" w:rsidR="00C701BF" w:rsidRPr="00411DBC" w:rsidRDefault="00C701BF" w:rsidP="00C701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vAlign w:val="center"/>
          </w:tcPr>
          <w:p w14:paraId="24E4B3F1" w14:textId="79C9FA67" w:rsidR="00C701BF" w:rsidRPr="00315AE8" w:rsidRDefault="00C701BF" w:rsidP="00C701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315AE8">
              <w:rPr>
                <w:rFonts w:ascii="Angsana New" w:hAnsi="Angsana New"/>
                <w:sz w:val="28"/>
                <w:szCs w:val="28"/>
              </w:rPr>
              <w:t>31,750</w:t>
            </w:r>
          </w:p>
        </w:tc>
        <w:tc>
          <w:tcPr>
            <w:tcW w:w="317" w:type="dxa"/>
            <w:vAlign w:val="center"/>
          </w:tcPr>
          <w:p w14:paraId="74D7FD7D" w14:textId="77777777" w:rsidR="00C701BF" w:rsidRPr="00315AE8" w:rsidRDefault="00C701BF" w:rsidP="00C701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vAlign w:val="center"/>
          </w:tcPr>
          <w:p w14:paraId="1D24958E" w14:textId="6ECFB14E" w:rsidR="00C701BF" w:rsidRPr="00315AE8" w:rsidRDefault="00C701BF" w:rsidP="00C701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315AE8">
              <w:rPr>
                <w:rFonts w:ascii="Angsana New" w:hAnsi="Angsana New"/>
                <w:sz w:val="28"/>
                <w:szCs w:val="28"/>
              </w:rPr>
              <w:t>(2,265)</w:t>
            </w:r>
          </w:p>
        </w:tc>
        <w:tc>
          <w:tcPr>
            <w:tcW w:w="317" w:type="dxa"/>
            <w:vAlign w:val="center"/>
          </w:tcPr>
          <w:p w14:paraId="1F8A26DB" w14:textId="77777777" w:rsidR="00C701BF" w:rsidRPr="00315AE8" w:rsidRDefault="00C701BF" w:rsidP="00C701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0" w:type="dxa"/>
            <w:vAlign w:val="center"/>
          </w:tcPr>
          <w:p w14:paraId="120150DD" w14:textId="7F2FB489" w:rsidR="00C701BF" w:rsidRPr="00411DBC" w:rsidRDefault="00C701BF" w:rsidP="00C701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29,485</w:t>
            </w:r>
          </w:p>
        </w:tc>
      </w:tr>
      <w:tr w:rsidR="00C701BF" w:rsidRPr="00411DBC" w14:paraId="0B4E0E49" w14:textId="77777777" w:rsidTr="002129E3">
        <w:trPr>
          <w:trHeight w:val="364"/>
        </w:trPr>
        <w:tc>
          <w:tcPr>
            <w:tcW w:w="3662" w:type="dxa"/>
            <w:gridSpan w:val="2"/>
          </w:tcPr>
          <w:p w14:paraId="15E9651D" w14:textId="77777777" w:rsidR="00C701BF" w:rsidRPr="00411DBC" w:rsidRDefault="00C701BF" w:rsidP="00C701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ถึงกำหนดชำระส่วนที่เกินห้าปี</w:t>
            </w:r>
          </w:p>
        </w:tc>
        <w:tc>
          <w:tcPr>
            <w:tcW w:w="317" w:type="dxa"/>
          </w:tcPr>
          <w:p w14:paraId="35D8CCE6" w14:textId="77777777" w:rsidR="00C701BF" w:rsidRPr="00411DBC" w:rsidRDefault="00C701BF" w:rsidP="00C701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tcBorders>
              <w:bottom w:val="single" w:sz="4" w:space="0" w:color="auto"/>
            </w:tcBorders>
            <w:vAlign w:val="center"/>
          </w:tcPr>
          <w:p w14:paraId="59395258" w14:textId="4E303EE5" w:rsidR="00C701BF" w:rsidRPr="00315AE8" w:rsidRDefault="00C701BF" w:rsidP="00C701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315AE8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317" w:type="dxa"/>
            <w:vAlign w:val="center"/>
          </w:tcPr>
          <w:p w14:paraId="0718DC0E" w14:textId="77777777" w:rsidR="00C701BF" w:rsidRPr="00315AE8" w:rsidRDefault="00C701BF" w:rsidP="00C701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tcBorders>
              <w:bottom w:val="single" w:sz="4" w:space="0" w:color="auto"/>
            </w:tcBorders>
            <w:vAlign w:val="center"/>
          </w:tcPr>
          <w:p w14:paraId="5FBEAFA5" w14:textId="3EF174D0" w:rsidR="00C701BF" w:rsidRPr="00315AE8" w:rsidRDefault="00C701BF" w:rsidP="00C701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315AE8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317" w:type="dxa"/>
            <w:vAlign w:val="center"/>
          </w:tcPr>
          <w:p w14:paraId="31652D60" w14:textId="77777777" w:rsidR="00C701BF" w:rsidRPr="00315AE8" w:rsidRDefault="00C701BF" w:rsidP="00C701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0" w:type="dxa"/>
            <w:tcBorders>
              <w:bottom w:val="single" w:sz="4" w:space="0" w:color="auto"/>
            </w:tcBorders>
            <w:vAlign w:val="center"/>
          </w:tcPr>
          <w:p w14:paraId="118A8CF3" w14:textId="3B301BB0" w:rsidR="00C701BF" w:rsidRPr="00411DBC" w:rsidRDefault="00C701BF" w:rsidP="00C701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C701BF" w:rsidRPr="00411DBC" w14:paraId="2C0ACA72" w14:textId="77777777" w:rsidTr="002129E3">
        <w:trPr>
          <w:trHeight w:val="364"/>
        </w:trPr>
        <w:tc>
          <w:tcPr>
            <w:tcW w:w="3662" w:type="dxa"/>
            <w:gridSpan w:val="2"/>
          </w:tcPr>
          <w:p w14:paraId="4C86CF59" w14:textId="77777777" w:rsidR="00C701BF" w:rsidRPr="00411DBC" w:rsidRDefault="00C701BF" w:rsidP="00C701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317" w:type="dxa"/>
          </w:tcPr>
          <w:p w14:paraId="6ACD7873" w14:textId="77777777" w:rsidR="00C701BF" w:rsidRPr="00411DBC" w:rsidRDefault="00C701BF" w:rsidP="00C701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6792BBED" w14:textId="6C2A30BF" w:rsidR="00C701BF" w:rsidRPr="00315AE8" w:rsidRDefault="00C701BF" w:rsidP="00C701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315AE8">
              <w:rPr>
                <w:rFonts w:ascii="Angsana New" w:hAnsi="Angsana New"/>
                <w:sz w:val="28"/>
                <w:szCs w:val="28"/>
              </w:rPr>
              <w:t>50,860</w:t>
            </w:r>
          </w:p>
        </w:tc>
        <w:tc>
          <w:tcPr>
            <w:tcW w:w="317" w:type="dxa"/>
            <w:vAlign w:val="center"/>
          </w:tcPr>
          <w:p w14:paraId="03405F86" w14:textId="77777777" w:rsidR="00C701BF" w:rsidRPr="00315AE8" w:rsidRDefault="00C701BF" w:rsidP="00C701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579D44C9" w14:textId="093547FD" w:rsidR="00C701BF" w:rsidRPr="00315AE8" w:rsidRDefault="00C701BF" w:rsidP="00C701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315AE8">
              <w:rPr>
                <w:rFonts w:ascii="Angsana New" w:hAnsi="Angsana New"/>
                <w:sz w:val="28"/>
                <w:szCs w:val="28"/>
              </w:rPr>
              <w:t>(4,750)</w:t>
            </w:r>
          </w:p>
        </w:tc>
        <w:tc>
          <w:tcPr>
            <w:tcW w:w="317" w:type="dxa"/>
            <w:vAlign w:val="center"/>
          </w:tcPr>
          <w:p w14:paraId="4764BA33" w14:textId="77777777" w:rsidR="00C701BF" w:rsidRPr="00315AE8" w:rsidRDefault="00C701BF" w:rsidP="00C701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7E480593" w14:textId="09378DB3" w:rsidR="00C701BF" w:rsidRPr="00411DBC" w:rsidRDefault="00C701BF" w:rsidP="00C701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46,110</w:t>
            </w:r>
          </w:p>
        </w:tc>
      </w:tr>
      <w:tr w:rsidR="005F0E17" w:rsidRPr="00411DBC" w14:paraId="6252E1DA" w14:textId="77777777" w:rsidTr="002129E3">
        <w:trPr>
          <w:trHeight w:val="364"/>
        </w:trPr>
        <w:tc>
          <w:tcPr>
            <w:tcW w:w="3662" w:type="dxa"/>
            <w:gridSpan w:val="2"/>
          </w:tcPr>
          <w:p w14:paraId="35053C93" w14:textId="77777777" w:rsidR="005F0E17" w:rsidRPr="00411DBC" w:rsidRDefault="005F0E17" w:rsidP="00BC7C17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17" w:type="dxa"/>
          </w:tcPr>
          <w:p w14:paraId="24F19FFB" w14:textId="77777777" w:rsidR="005F0E17" w:rsidRPr="00411DBC" w:rsidRDefault="005F0E17" w:rsidP="00BC7C17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double" w:sz="4" w:space="0" w:color="auto"/>
            </w:tcBorders>
            <w:vAlign w:val="center"/>
          </w:tcPr>
          <w:p w14:paraId="64932C16" w14:textId="77777777" w:rsidR="005F0E17" w:rsidRPr="00411DBC" w:rsidRDefault="005F0E17" w:rsidP="00BC7C17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17" w:type="dxa"/>
            <w:vAlign w:val="center"/>
          </w:tcPr>
          <w:p w14:paraId="7D0F21E7" w14:textId="77777777" w:rsidR="005F0E17" w:rsidRPr="00411DBC" w:rsidRDefault="005F0E17" w:rsidP="00BC7C17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double" w:sz="4" w:space="0" w:color="auto"/>
            </w:tcBorders>
            <w:vAlign w:val="center"/>
          </w:tcPr>
          <w:p w14:paraId="489499EC" w14:textId="77777777" w:rsidR="005F0E17" w:rsidRPr="00411DBC" w:rsidRDefault="005F0E17" w:rsidP="00BC7C17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17" w:type="dxa"/>
            <w:vAlign w:val="center"/>
          </w:tcPr>
          <w:p w14:paraId="07E1C815" w14:textId="77777777" w:rsidR="005F0E17" w:rsidRPr="00411DBC" w:rsidRDefault="005F0E17" w:rsidP="00BC7C17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0" w:type="dxa"/>
            <w:tcBorders>
              <w:top w:val="double" w:sz="4" w:space="0" w:color="auto"/>
            </w:tcBorders>
            <w:vAlign w:val="center"/>
          </w:tcPr>
          <w:p w14:paraId="7BC57CD5" w14:textId="77777777" w:rsidR="005F0E17" w:rsidRPr="00411DBC" w:rsidRDefault="005F0E17" w:rsidP="00BC7C17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5B5B98" w:rsidRPr="00411DBC" w14:paraId="77EF17B4" w14:textId="77777777" w:rsidTr="002129E3">
        <w:trPr>
          <w:trHeight w:val="364"/>
        </w:trPr>
        <w:tc>
          <w:tcPr>
            <w:tcW w:w="3662" w:type="dxa"/>
            <w:gridSpan w:val="2"/>
          </w:tcPr>
          <w:p w14:paraId="20AF4662" w14:textId="12EEE971" w:rsidR="005B5B98" w:rsidRPr="00411DBC" w:rsidRDefault="005B5B98" w:rsidP="005B5B9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cs/>
                <w:lang w:eastAsia="th-TH"/>
              </w:rPr>
              <w:t xml:space="preserve">ณ วันที่ </w:t>
            </w:r>
            <w:r w:rsidRPr="00411DBC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lang w:eastAsia="th-TH"/>
              </w:rPr>
              <w:t xml:space="preserve">31 </w:t>
            </w:r>
            <w:r w:rsidRPr="00411DBC">
              <w:rPr>
                <w:rFonts w:asciiTheme="majorBidi" w:eastAsia="Arial Unicode MS" w:hAnsiTheme="majorBidi" w:cstheme="majorBidi" w:hint="cs"/>
                <w:snapToGrid w:val="0"/>
                <w:sz w:val="28"/>
                <w:szCs w:val="28"/>
                <w:cs/>
                <w:lang w:eastAsia="th-TH"/>
              </w:rPr>
              <w:t xml:space="preserve">ธันวาคม </w:t>
            </w:r>
            <w:r w:rsidRPr="00411DBC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lang w:eastAsia="th-TH"/>
              </w:rPr>
              <w:t>2565</w:t>
            </w:r>
          </w:p>
        </w:tc>
        <w:tc>
          <w:tcPr>
            <w:tcW w:w="317" w:type="dxa"/>
          </w:tcPr>
          <w:p w14:paraId="7F2BDD70" w14:textId="77777777" w:rsidR="005B5B98" w:rsidRPr="00411DBC" w:rsidRDefault="005B5B98" w:rsidP="005B5B9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vAlign w:val="center"/>
          </w:tcPr>
          <w:p w14:paraId="50DB0899" w14:textId="77777777" w:rsidR="005B5B98" w:rsidRPr="00411DBC" w:rsidRDefault="005B5B98" w:rsidP="005B5B9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17" w:type="dxa"/>
            <w:vAlign w:val="center"/>
          </w:tcPr>
          <w:p w14:paraId="7DE5B99C" w14:textId="77777777" w:rsidR="005B5B98" w:rsidRPr="00411DBC" w:rsidRDefault="005B5B98" w:rsidP="005B5B9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vAlign w:val="center"/>
          </w:tcPr>
          <w:p w14:paraId="710E8251" w14:textId="77777777" w:rsidR="005B5B98" w:rsidRPr="00411DBC" w:rsidRDefault="005B5B98" w:rsidP="005B5B9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17" w:type="dxa"/>
            <w:vAlign w:val="center"/>
          </w:tcPr>
          <w:p w14:paraId="54AA45F3" w14:textId="77777777" w:rsidR="005B5B98" w:rsidRPr="00411DBC" w:rsidRDefault="005B5B98" w:rsidP="005B5B9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0" w:type="dxa"/>
            <w:vAlign w:val="center"/>
          </w:tcPr>
          <w:p w14:paraId="234A641B" w14:textId="77777777" w:rsidR="005B5B98" w:rsidRPr="00411DBC" w:rsidRDefault="005B5B98" w:rsidP="005B5B9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DF7FCD" w:rsidRPr="00411DBC" w14:paraId="378A3390" w14:textId="77777777" w:rsidTr="002129E3">
        <w:trPr>
          <w:trHeight w:val="364"/>
        </w:trPr>
        <w:tc>
          <w:tcPr>
            <w:tcW w:w="3662" w:type="dxa"/>
            <w:gridSpan w:val="2"/>
          </w:tcPr>
          <w:p w14:paraId="2A6D4190" w14:textId="77777777" w:rsidR="00DF7FCD" w:rsidRPr="00411DBC" w:rsidRDefault="00DF7FCD" w:rsidP="00DF7FCD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ถึงกำหนดชำระภายในหนึ่งปี</w:t>
            </w:r>
          </w:p>
        </w:tc>
        <w:tc>
          <w:tcPr>
            <w:tcW w:w="317" w:type="dxa"/>
          </w:tcPr>
          <w:p w14:paraId="3C78FDD1" w14:textId="77777777" w:rsidR="00DF7FCD" w:rsidRPr="00411DBC" w:rsidRDefault="00DF7FCD" w:rsidP="00DF7FCD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vAlign w:val="center"/>
          </w:tcPr>
          <w:p w14:paraId="08ADFFDD" w14:textId="6BA26AC0" w:rsidR="00DF7FCD" w:rsidRPr="00411DBC" w:rsidRDefault="00DF7FCD" w:rsidP="00DF7FCD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19,065</w:t>
            </w:r>
          </w:p>
        </w:tc>
        <w:tc>
          <w:tcPr>
            <w:tcW w:w="317" w:type="dxa"/>
            <w:vAlign w:val="center"/>
          </w:tcPr>
          <w:p w14:paraId="163D78F6" w14:textId="77777777" w:rsidR="00DF7FCD" w:rsidRPr="00411DBC" w:rsidRDefault="00DF7FCD" w:rsidP="00DF7FCD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vAlign w:val="center"/>
          </w:tcPr>
          <w:p w14:paraId="4F562745" w14:textId="2291FD09" w:rsidR="00DF7FCD" w:rsidRPr="00411DBC" w:rsidRDefault="00DF7FCD" w:rsidP="00DF7FCD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(2,939)</w:t>
            </w:r>
          </w:p>
        </w:tc>
        <w:tc>
          <w:tcPr>
            <w:tcW w:w="317" w:type="dxa"/>
            <w:vAlign w:val="center"/>
          </w:tcPr>
          <w:p w14:paraId="372D5ADB" w14:textId="77777777" w:rsidR="00DF7FCD" w:rsidRPr="00411DBC" w:rsidRDefault="00DF7FCD" w:rsidP="00DF7FCD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0" w:type="dxa"/>
            <w:vAlign w:val="center"/>
          </w:tcPr>
          <w:p w14:paraId="620366C3" w14:textId="0C440876" w:rsidR="00DF7FCD" w:rsidRPr="00411DBC" w:rsidRDefault="00DF7FCD" w:rsidP="00DF7FCD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16,126</w:t>
            </w:r>
          </w:p>
        </w:tc>
      </w:tr>
      <w:tr w:rsidR="00DF7FCD" w:rsidRPr="00411DBC" w14:paraId="516C56E8" w14:textId="77777777" w:rsidTr="00DB69F5">
        <w:trPr>
          <w:trHeight w:val="364"/>
        </w:trPr>
        <w:tc>
          <w:tcPr>
            <w:tcW w:w="3662" w:type="dxa"/>
            <w:gridSpan w:val="2"/>
          </w:tcPr>
          <w:p w14:paraId="4BE8E44B" w14:textId="77777777" w:rsidR="00DF7FCD" w:rsidRPr="00411DBC" w:rsidRDefault="00DF7FCD" w:rsidP="00DF7FCD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ถึงกำหนดชำระหลังหนึ่งปีแต่ไม่เกินห้าปี</w:t>
            </w:r>
          </w:p>
        </w:tc>
        <w:tc>
          <w:tcPr>
            <w:tcW w:w="317" w:type="dxa"/>
          </w:tcPr>
          <w:p w14:paraId="408AE7F0" w14:textId="77777777" w:rsidR="00DF7FCD" w:rsidRPr="00411DBC" w:rsidRDefault="00DF7FCD" w:rsidP="00DF7FCD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vAlign w:val="center"/>
          </w:tcPr>
          <w:p w14:paraId="2BF0C219" w14:textId="2D9CAACD" w:rsidR="00DF7FCD" w:rsidRPr="00411DBC" w:rsidRDefault="00DF7FCD" w:rsidP="00DF7FCD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40,354</w:t>
            </w:r>
          </w:p>
        </w:tc>
        <w:tc>
          <w:tcPr>
            <w:tcW w:w="317" w:type="dxa"/>
            <w:vAlign w:val="center"/>
          </w:tcPr>
          <w:p w14:paraId="4E52FFBD" w14:textId="77777777" w:rsidR="00DF7FCD" w:rsidRPr="00411DBC" w:rsidRDefault="00DF7FCD" w:rsidP="00DF7FCD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vAlign w:val="center"/>
          </w:tcPr>
          <w:p w14:paraId="6129DA83" w14:textId="39E69356" w:rsidR="00DF7FCD" w:rsidRPr="00411DBC" w:rsidRDefault="00DF7FCD" w:rsidP="00DF7FCD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(3,371)</w:t>
            </w:r>
          </w:p>
        </w:tc>
        <w:tc>
          <w:tcPr>
            <w:tcW w:w="317" w:type="dxa"/>
            <w:vAlign w:val="center"/>
          </w:tcPr>
          <w:p w14:paraId="1DB0C02A" w14:textId="77777777" w:rsidR="00DF7FCD" w:rsidRPr="00411DBC" w:rsidRDefault="00DF7FCD" w:rsidP="00DF7FCD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0" w:type="dxa"/>
            <w:vAlign w:val="center"/>
          </w:tcPr>
          <w:p w14:paraId="20C8C64E" w14:textId="49839647" w:rsidR="00DF7FCD" w:rsidRPr="00411DBC" w:rsidRDefault="00DF7FCD" w:rsidP="00DF7FCD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36,983</w:t>
            </w:r>
          </w:p>
        </w:tc>
      </w:tr>
      <w:tr w:rsidR="00DF7FCD" w:rsidRPr="00411DBC" w14:paraId="2231A25D" w14:textId="77777777" w:rsidTr="002129E3">
        <w:trPr>
          <w:trHeight w:val="364"/>
        </w:trPr>
        <w:tc>
          <w:tcPr>
            <w:tcW w:w="3662" w:type="dxa"/>
            <w:gridSpan w:val="2"/>
          </w:tcPr>
          <w:p w14:paraId="444EE171" w14:textId="77777777" w:rsidR="00DF7FCD" w:rsidRPr="00411DBC" w:rsidRDefault="00DF7FCD" w:rsidP="00DF7FCD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ถึงกำหนดชำระส่วนที่เกินห้าปี</w:t>
            </w:r>
          </w:p>
        </w:tc>
        <w:tc>
          <w:tcPr>
            <w:tcW w:w="317" w:type="dxa"/>
          </w:tcPr>
          <w:p w14:paraId="212B79C1" w14:textId="77777777" w:rsidR="00DF7FCD" w:rsidRPr="00411DBC" w:rsidRDefault="00DF7FCD" w:rsidP="00DF7FCD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tcBorders>
              <w:bottom w:val="single" w:sz="4" w:space="0" w:color="auto"/>
            </w:tcBorders>
            <w:vAlign w:val="center"/>
          </w:tcPr>
          <w:p w14:paraId="1BEAA274" w14:textId="413BF150" w:rsidR="00DF7FCD" w:rsidRPr="00411DBC" w:rsidRDefault="00DF7FCD" w:rsidP="00DF7FCD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317" w:type="dxa"/>
            <w:vAlign w:val="center"/>
          </w:tcPr>
          <w:p w14:paraId="1366FE9B" w14:textId="77777777" w:rsidR="00DF7FCD" w:rsidRPr="00411DBC" w:rsidRDefault="00DF7FCD" w:rsidP="00DF7FCD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tcBorders>
              <w:bottom w:val="single" w:sz="4" w:space="0" w:color="auto"/>
            </w:tcBorders>
            <w:vAlign w:val="center"/>
          </w:tcPr>
          <w:p w14:paraId="71423834" w14:textId="226432AD" w:rsidR="00DF7FCD" w:rsidRPr="00411DBC" w:rsidRDefault="00DF7FCD" w:rsidP="00DF7FCD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317" w:type="dxa"/>
            <w:vAlign w:val="center"/>
          </w:tcPr>
          <w:p w14:paraId="14731010" w14:textId="77777777" w:rsidR="00DF7FCD" w:rsidRPr="00411DBC" w:rsidRDefault="00DF7FCD" w:rsidP="00DF7FCD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0" w:type="dxa"/>
            <w:tcBorders>
              <w:bottom w:val="single" w:sz="4" w:space="0" w:color="auto"/>
            </w:tcBorders>
            <w:vAlign w:val="center"/>
          </w:tcPr>
          <w:p w14:paraId="1D3C0251" w14:textId="50A48AE7" w:rsidR="00DF7FCD" w:rsidRPr="00411DBC" w:rsidRDefault="00DF7FCD" w:rsidP="00DF7FCD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DF7FCD" w:rsidRPr="00411DBC" w14:paraId="475BB456" w14:textId="77777777" w:rsidTr="00301EB5">
        <w:trPr>
          <w:trHeight w:val="404"/>
        </w:trPr>
        <w:tc>
          <w:tcPr>
            <w:tcW w:w="3662" w:type="dxa"/>
            <w:gridSpan w:val="2"/>
          </w:tcPr>
          <w:p w14:paraId="652E8174" w14:textId="77777777" w:rsidR="00DF7FCD" w:rsidRPr="00411DBC" w:rsidRDefault="00DF7FCD" w:rsidP="00DF7FCD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317" w:type="dxa"/>
          </w:tcPr>
          <w:p w14:paraId="44293DC5" w14:textId="77777777" w:rsidR="00DF7FCD" w:rsidRPr="00411DBC" w:rsidRDefault="00DF7FCD" w:rsidP="00DF7FCD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7D33875A" w14:textId="69DCB343" w:rsidR="00DF7FCD" w:rsidRPr="00411DBC" w:rsidRDefault="00DF7FCD" w:rsidP="00DF7FCD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59,419</w:t>
            </w:r>
          </w:p>
        </w:tc>
        <w:tc>
          <w:tcPr>
            <w:tcW w:w="317" w:type="dxa"/>
            <w:vAlign w:val="center"/>
          </w:tcPr>
          <w:p w14:paraId="3CDC9144" w14:textId="77777777" w:rsidR="00DF7FCD" w:rsidRPr="00411DBC" w:rsidRDefault="00DF7FCD" w:rsidP="00DF7FCD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74BDA40F" w14:textId="7C1A7C73" w:rsidR="00DF7FCD" w:rsidRPr="00411DBC" w:rsidRDefault="00DF7FCD" w:rsidP="00DF7FCD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(6,310)</w:t>
            </w:r>
          </w:p>
        </w:tc>
        <w:tc>
          <w:tcPr>
            <w:tcW w:w="317" w:type="dxa"/>
            <w:vAlign w:val="center"/>
          </w:tcPr>
          <w:p w14:paraId="2A4BC2CB" w14:textId="77777777" w:rsidR="00DF7FCD" w:rsidRPr="00411DBC" w:rsidRDefault="00DF7FCD" w:rsidP="00DF7FCD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377CBC97" w14:textId="62F22D4A" w:rsidR="00DF7FCD" w:rsidRPr="00411DBC" w:rsidRDefault="00DF7FCD" w:rsidP="00DF7FCD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53,109</w:t>
            </w:r>
          </w:p>
        </w:tc>
      </w:tr>
      <w:bookmarkEnd w:id="35"/>
    </w:tbl>
    <w:p w14:paraId="30745686" w14:textId="77777777" w:rsidR="0063465F" w:rsidRPr="00411DBC" w:rsidRDefault="0063465F" w:rsidP="005F0E17">
      <w:pPr>
        <w:spacing w:before="240"/>
        <w:rPr>
          <w:rFonts w:ascii="Angsana New" w:hAnsi="Angsana New"/>
          <w:b/>
          <w:bCs/>
          <w:sz w:val="28"/>
          <w:szCs w:val="28"/>
        </w:rPr>
      </w:pPr>
    </w:p>
    <w:p w14:paraId="68BB6E71" w14:textId="77777777" w:rsidR="00502703" w:rsidRPr="00411DBC" w:rsidRDefault="00502703" w:rsidP="005F0E17">
      <w:pPr>
        <w:spacing w:before="240"/>
        <w:rPr>
          <w:rFonts w:ascii="Angsana New" w:hAnsi="Angsana New"/>
          <w:b/>
          <w:bCs/>
          <w:sz w:val="28"/>
          <w:szCs w:val="28"/>
        </w:rPr>
      </w:pPr>
    </w:p>
    <w:p w14:paraId="10F2C144" w14:textId="77777777" w:rsidR="00502703" w:rsidRPr="00411DBC" w:rsidRDefault="00502703" w:rsidP="005F0E17">
      <w:pPr>
        <w:spacing w:before="240"/>
        <w:rPr>
          <w:rFonts w:ascii="Angsana New" w:hAnsi="Angsana New"/>
          <w:b/>
          <w:bCs/>
          <w:sz w:val="28"/>
          <w:szCs w:val="28"/>
        </w:rPr>
      </w:pPr>
    </w:p>
    <w:p w14:paraId="189F0845" w14:textId="6415B826" w:rsidR="00122D45" w:rsidRPr="00411DBC" w:rsidRDefault="00122D45" w:rsidP="00122D45">
      <w:pPr>
        <w:pStyle w:val="ListParagraph"/>
        <w:numPr>
          <w:ilvl w:val="0"/>
          <w:numId w:val="18"/>
        </w:numPr>
        <w:spacing w:before="240"/>
        <w:rPr>
          <w:rFonts w:ascii="Angsana New" w:hAnsi="Angsana New"/>
          <w:b/>
          <w:bCs/>
          <w:sz w:val="28"/>
          <w:szCs w:val="28"/>
        </w:rPr>
      </w:pPr>
      <w:r w:rsidRPr="00411DBC">
        <w:rPr>
          <w:rFonts w:ascii="Angsana New" w:hAnsi="Angsana New" w:hint="cs"/>
          <w:b/>
          <w:bCs/>
          <w:sz w:val="28"/>
          <w:szCs w:val="28"/>
          <w:cs/>
        </w:rPr>
        <w:t>เงินกู้ยืมระยะยาวจากสถาบันการเงิน</w:t>
      </w:r>
    </w:p>
    <w:p w14:paraId="0FDE6E56" w14:textId="0626A5AA" w:rsidR="00122D45" w:rsidRPr="00411DBC" w:rsidRDefault="004E2B71" w:rsidP="00122D45">
      <w:pPr>
        <w:pStyle w:val="ListParagraph"/>
        <w:ind w:left="360" w:right="-219"/>
        <w:jc w:val="thaiDistribute"/>
        <w:rPr>
          <w:rFonts w:ascii="Angsana New" w:hAnsi="Angsana New"/>
          <w:sz w:val="28"/>
          <w:szCs w:val="28"/>
        </w:rPr>
      </w:pPr>
      <w:r w:rsidRPr="00411DBC">
        <w:rPr>
          <w:rFonts w:ascii="Angsana New" w:hAnsi="Angsana New"/>
          <w:sz w:val="28"/>
          <w:szCs w:val="28"/>
          <w:cs/>
        </w:rPr>
        <w:t>ณ วันที่ 30 มิถุนายน 2566 และ 31 ธันวาคม 2565 เงินกู้ยืมระยะยาวจากสถาบันการเงิน ประกอบด้วย</w:t>
      </w:r>
    </w:p>
    <w:tbl>
      <w:tblPr>
        <w:tblW w:w="10525" w:type="dxa"/>
        <w:tblInd w:w="-1103" w:type="dxa"/>
        <w:tblLayout w:type="fixed"/>
        <w:tblLook w:val="04A0" w:firstRow="1" w:lastRow="0" w:firstColumn="1" w:lastColumn="0" w:noHBand="0" w:noVBand="1"/>
      </w:tblPr>
      <w:tblGrid>
        <w:gridCol w:w="3403"/>
        <w:gridCol w:w="1594"/>
        <w:gridCol w:w="236"/>
        <w:gridCol w:w="1606"/>
        <w:gridCol w:w="236"/>
        <w:gridCol w:w="1607"/>
        <w:gridCol w:w="236"/>
        <w:gridCol w:w="1607"/>
      </w:tblGrid>
      <w:tr w:rsidR="004E2B71" w:rsidRPr="00411DBC" w14:paraId="4FFC57E3" w14:textId="77777777" w:rsidTr="0095416B">
        <w:trPr>
          <w:trHeight w:hRule="exact" w:val="340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FFB24B" w14:textId="77777777" w:rsidR="004E2B71" w:rsidRPr="00411DBC" w:rsidRDefault="004E2B71" w:rsidP="009541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22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67C91A" w14:textId="77777777" w:rsidR="004E2B71" w:rsidRPr="00411DBC" w:rsidRDefault="004E2B71" w:rsidP="0095416B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บาท</w:t>
            </w:r>
          </w:p>
          <w:p w14:paraId="589ACCD3" w14:textId="77777777" w:rsidR="004E2B71" w:rsidRPr="00411DBC" w:rsidRDefault="004E2B71" w:rsidP="0095416B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  <w:p w14:paraId="45B0A786" w14:textId="77777777" w:rsidR="004E2B71" w:rsidRPr="00411DBC" w:rsidRDefault="004E2B71" w:rsidP="0095416B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  <w:p w14:paraId="25179699" w14:textId="77777777" w:rsidR="004E2B71" w:rsidRPr="00411DBC" w:rsidRDefault="004E2B71" w:rsidP="0095416B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  <w:p w14:paraId="14F93A09" w14:textId="77777777" w:rsidR="004E2B71" w:rsidRPr="00411DBC" w:rsidRDefault="004E2B71" w:rsidP="0095416B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  <w:p w14:paraId="38342591" w14:textId="77777777" w:rsidR="004E2B71" w:rsidRPr="00411DBC" w:rsidRDefault="004E2B71" w:rsidP="0095416B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  <w:p w14:paraId="4391EB4A" w14:textId="77777777" w:rsidR="004E2B71" w:rsidRPr="00411DBC" w:rsidRDefault="004E2B71" w:rsidP="0095416B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4E2B71" w:rsidRPr="00411DBC" w14:paraId="3CB5BF67" w14:textId="77777777" w:rsidTr="0095416B">
        <w:trPr>
          <w:trHeight w:hRule="exact" w:val="340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C48FC9" w14:textId="77777777" w:rsidR="004E2B71" w:rsidRPr="00411DBC" w:rsidRDefault="004E2B71" w:rsidP="0095416B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4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CCD035" w14:textId="77777777" w:rsidR="004E2B71" w:rsidRPr="00411DBC" w:rsidRDefault="004E2B71" w:rsidP="0095416B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  <w:p w14:paraId="4D5C7851" w14:textId="77777777" w:rsidR="004E2B71" w:rsidRPr="00411DBC" w:rsidRDefault="004E2B71" w:rsidP="0095416B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  <w:p w14:paraId="6F808707" w14:textId="77777777" w:rsidR="004E2B71" w:rsidRPr="00411DBC" w:rsidRDefault="004E2B71" w:rsidP="0095416B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C8FBF3" w14:textId="77777777" w:rsidR="004E2B71" w:rsidRPr="00411DBC" w:rsidRDefault="004E2B71" w:rsidP="0095416B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4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765C0A" w14:textId="77777777" w:rsidR="004E2B71" w:rsidRPr="00411DBC" w:rsidRDefault="004E2B71" w:rsidP="0095416B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4E2B71" w:rsidRPr="00411DBC" w14:paraId="6F94C546" w14:textId="77777777" w:rsidTr="0095416B">
        <w:trPr>
          <w:trHeight w:hRule="exact" w:val="449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7CAF1B" w14:textId="77777777" w:rsidR="004E2B71" w:rsidRPr="00411DBC" w:rsidRDefault="004E2B71" w:rsidP="0095416B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566CBD" w14:textId="77777777" w:rsidR="004E2B71" w:rsidRPr="00411DBC" w:rsidRDefault="004E2B71" w:rsidP="0095416B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30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 xml:space="preserve"> มิถุนายน </w:t>
            </w:r>
            <w:r w:rsidRPr="00411DBC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963E89" w14:textId="77777777" w:rsidR="004E2B71" w:rsidRPr="00411DBC" w:rsidRDefault="004E2B71" w:rsidP="0095416B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EA1098" w14:textId="77777777" w:rsidR="004E2B71" w:rsidRPr="00411DBC" w:rsidRDefault="004E2B71" w:rsidP="0095416B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  <w:lang w:val="th-TH"/>
              </w:rPr>
              <w:t>ธันวาคม</w:t>
            </w:r>
            <w:r w:rsidRPr="00411DBC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 xml:space="preserve"> </w:t>
            </w: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>256</w:t>
            </w:r>
            <w:r w:rsidRPr="00411DBC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5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B8225" w14:textId="77777777" w:rsidR="004E2B71" w:rsidRPr="00411DBC" w:rsidRDefault="004E2B71" w:rsidP="0095416B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0C80B5" w14:textId="77777777" w:rsidR="004E2B71" w:rsidRPr="00411DBC" w:rsidRDefault="004E2B71" w:rsidP="0095416B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30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 xml:space="preserve"> มิถุนายน </w:t>
            </w:r>
            <w:r w:rsidRPr="00411DBC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B29398" w14:textId="77777777" w:rsidR="004E2B71" w:rsidRPr="00411DBC" w:rsidRDefault="004E2B71" w:rsidP="0095416B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D50103" w14:textId="77777777" w:rsidR="004E2B71" w:rsidRPr="00411DBC" w:rsidRDefault="004E2B71" w:rsidP="0095416B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  <w:lang w:val="th-TH"/>
              </w:rPr>
              <w:t>ธันวาคม</w:t>
            </w:r>
            <w:r w:rsidRPr="00411DBC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 xml:space="preserve"> </w:t>
            </w: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>256</w:t>
            </w:r>
            <w:r w:rsidRPr="00411DBC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5</w:t>
            </w:r>
          </w:p>
        </w:tc>
      </w:tr>
      <w:tr w:rsidR="004E2B71" w:rsidRPr="00411DBC" w14:paraId="197EA08D" w14:textId="77777777" w:rsidTr="0095416B">
        <w:trPr>
          <w:trHeight w:hRule="exact" w:val="447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6111EE" w14:textId="77777777" w:rsidR="004E2B71" w:rsidRPr="00411DBC" w:rsidRDefault="004E2B71" w:rsidP="0095416B">
            <w:pPr>
              <w:jc w:val="both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ยอดคงเหลือ ต้นปี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F9A8E8" w14:textId="77777777" w:rsidR="004E2B71" w:rsidRPr="00411DBC" w:rsidRDefault="004E2B71" w:rsidP="0095416B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>1,788,230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D1B722" w14:textId="77777777" w:rsidR="004E2B71" w:rsidRPr="00411DBC" w:rsidRDefault="004E2B71" w:rsidP="0095416B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6B4793" w14:textId="77777777" w:rsidR="004E2B71" w:rsidRPr="00411DBC" w:rsidRDefault="004E2B71" w:rsidP="0095416B">
            <w:pPr>
              <w:ind w:right="67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A5C366" w14:textId="77777777" w:rsidR="004E2B71" w:rsidRPr="00411DBC" w:rsidRDefault="004E2B71" w:rsidP="0095416B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F45D03C" w14:textId="77777777" w:rsidR="004E2B71" w:rsidRPr="00411DBC" w:rsidRDefault="004E2B71" w:rsidP="0095416B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525FC5" w14:textId="77777777" w:rsidR="004E2B71" w:rsidRPr="00411DBC" w:rsidRDefault="004E2B71" w:rsidP="0095416B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730E2EF" w14:textId="77777777" w:rsidR="004E2B71" w:rsidRPr="00411DBC" w:rsidRDefault="004E2B71" w:rsidP="0095416B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>-</w:t>
            </w:r>
          </w:p>
        </w:tc>
      </w:tr>
      <w:tr w:rsidR="004E2B71" w:rsidRPr="00411DBC" w14:paraId="2EC04E8A" w14:textId="77777777" w:rsidTr="0095416B">
        <w:trPr>
          <w:trHeight w:hRule="exact" w:val="447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E1FDC4" w14:textId="77777777" w:rsidR="004E2B71" w:rsidRPr="00411DBC" w:rsidRDefault="004E2B71" w:rsidP="0095416B">
            <w:pPr>
              <w:jc w:val="both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color w:val="000000"/>
                <w:sz w:val="28"/>
                <w:szCs w:val="28"/>
                <w:u w:val="single"/>
                <w:cs/>
              </w:rPr>
              <w:t>บวก</w:t>
            </w:r>
            <w:r w:rsidRPr="00411DBC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 xml:space="preserve"> เพิ่มขึ้นระหว่างปี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DD1190D" w14:textId="2A228EE7" w:rsidR="004E2B71" w:rsidRPr="00411DBC" w:rsidRDefault="00776894" w:rsidP="0095416B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582241">
              <w:rPr>
                <w:rFonts w:ascii="Angsana New" w:hAnsi="Angsana New"/>
                <w:color w:val="000000"/>
                <w:sz w:val="28"/>
                <w:szCs w:val="28"/>
                <w:highlight w:val="yellow"/>
              </w:rPr>
              <w:t>712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BAE130" w14:textId="77777777" w:rsidR="004E2B71" w:rsidRPr="00411DBC" w:rsidRDefault="004E2B71" w:rsidP="0095416B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5DC3A1" w14:textId="77777777" w:rsidR="004E2B71" w:rsidRPr="00411DBC" w:rsidRDefault="004E2B71" w:rsidP="0095416B">
            <w:pPr>
              <w:ind w:right="67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26E57C" w14:textId="77777777" w:rsidR="004E2B71" w:rsidRPr="00411DBC" w:rsidRDefault="004E2B71" w:rsidP="0095416B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03E9267" w14:textId="77777777" w:rsidR="004E2B71" w:rsidRPr="00411DBC" w:rsidRDefault="004E2B71" w:rsidP="0095416B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83306A" w14:textId="77777777" w:rsidR="004E2B71" w:rsidRPr="00411DBC" w:rsidRDefault="004E2B71" w:rsidP="0095416B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2E538CA" w14:textId="77777777" w:rsidR="004E2B71" w:rsidRPr="00411DBC" w:rsidRDefault="004E2B71" w:rsidP="0095416B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>-</w:t>
            </w:r>
          </w:p>
        </w:tc>
      </w:tr>
      <w:tr w:rsidR="004E2B71" w:rsidRPr="00411DBC" w14:paraId="78AB0CD3" w14:textId="77777777" w:rsidTr="0095416B">
        <w:trPr>
          <w:trHeight w:hRule="exact" w:val="455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91BD9B" w14:textId="77777777" w:rsidR="004E2B71" w:rsidRPr="00411DBC" w:rsidRDefault="004E2B71" w:rsidP="0095416B">
            <w:pPr>
              <w:jc w:val="both"/>
              <w:rPr>
                <w:rFonts w:ascii="Angsana New" w:hAnsi="Angsana New"/>
                <w:color w:val="000000"/>
                <w:sz w:val="28"/>
                <w:szCs w:val="28"/>
                <w:u w:val="single"/>
              </w:rPr>
            </w:pPr>
            <w:r w:rsidRPr="00411DBC">
              <w:rPr>
                <w:rFonts w:ascii="Angsana New" w:hAnsi="Angsana New" w:hint="cs"/>
                <w:color w:val="000000"/>
                <w:sz w:val="28"/>
                <w:szCs w:val="28"/>
                <w:u w:val="single"/>
                <w:cs/>
              </w:rPr>
              <w:t>หัก</w:t>
            </w:r>
            <w:r w:rsidRPr="00411DBC">
              <w:rPr>
                <w:rFonts w:ascii="Angsana New" w:hAnsi="Angsana New"/>
                <w:color w:val="000000"/>
                <w:sz w:val="28"/>
                <w:szCs w:val="28"/>
                <w:cs/>
              </w:rPr>
              <w:t xml:space="preserve">  ชำระคืน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C23BA00" w14:textId="77777777" w:rsidR="004E2B71" w:rsidRPr="00411DBC" w:rsidRDefault="004E2B71" w:rsidP="0095416B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  <w:cs/>
              </w:rPr>
              <w:t>(24</w:t>
            </w: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>,</w:t>
            </w:r>
            <w:r w:rsidRPr="00411DBC">
              <w:rPr>
                <w:rFonts w:ascii="Angsana New" w:hAnsi="Angsana New"/>
                <w:color w:val="000000"/>
                <w:sz w:val="28"/>
                <w:szCs w:val="28"/>
                <w:cs/>
              </w:rPr>
              <w:t>048)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A371E9" w14:textId="77777777" w:rsidR="004E2B71" w:rsidRPr="00411DBC" w:rsidRDefault="004E2B71" w:rsidP="0095416B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655BE4D" w14:textId="77777777" w:rsidR="004E2B71" w:rsidRPr="00411DBC" w:rsidRDefault="004E2B71" w:rsidP="0095416B">
            <w:pPr>
              <w:ind w:right="67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7274D3" w14:textId="77777777" w:rsidR="004E2B71" w:rsidRPr="00411DBC" w:rsidRDefault="004E2B71" w:rsidP="0095416B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BF8AF39" w14:textId="77777777" w:rsidR="004E2B71" w:rsidRPr="00411DBC" w:rsidRDefault="004E2B71" w:rsidP="0095416B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66FF1C" w14:textId="77777777" w:rsidR="004E2B71" w:rsidRPr="00411DBC" w:rsidRDefault="004E2B71" w:rsidP="0095416B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055DA79" w14:textId="77777777" w:rsidR="004E2B71" w:rsidRPr="00411DBC" w:rsidRDefault="004E2B71" w:rsidP="0095416B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>-</w:t>
            </w:r>
          </w:p>
        </w:tc>
      </w:tr>
      <w:tr w:rsidR="004E2B71" w:rsidRPr="00411DBC" w14:paraId="23A3116B" w14:textId="77777777" w:rsidTr="0095416B">
        <w:trPr>
          <w:trHeight w:hRule="exact" w:val="429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17F5AF" w14:textId="77777777" w:rsidR="004E2B71" w:rsidRPr="00411DBC" w:rsidRDefault="004E2B71" w:rsidP="0095416B">
            <w:pPr>
              <w:jc w:val="both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ยอดคงเหลือ  ปลายปี</w:t>
            </w:r>
          </w:p>
        </w:tc>
        <w:tc>
          <w:tcPr>
            <w:tcW w:w="15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3392C8B" w14:textId="77777777" w:rsidR="004E2B71" w:rsidRPr="00411DBC" w:rsidRDefault="004E2B71" w:rsidP="0095416B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>1,764,894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6E8E8A" w14:textId="77777777" w:rsidR="004E2B71" w:rsidRPr="00411DBC" w:rsidRDefault="004E2B71" w:rsidP="0095416B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35F06E6" w14:textId="77777777" w:rsidR="004E2B71" w:rsidRPr="00411DBC" w:rsidRDefault="004E2B71" w:rsidP="0095416B">
            <w:pPr>
              <w:ind w:right="67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F9852F6" w14:textId="77777777" w:rsidR="004E2B71" w:rsidRPr="00411DBC" w:rsidRDefault="004E2B71" w:rsidP="0095416B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1B3840D" w14:textId="77777777" w:rsidR="004E2B71" w:rsidRPr="00411DBC" w:rsidRDefault="004E2B71" w:rsidP="0095416B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DDDB02" w14:textId="77777777" w:rsidR="004E2B71" w:rsidRPr="00411DBC" w:rsidRDefault="004E2B71" w:rsidP="0095416B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027D855" w14:textId="77777777" w:rsidR="004E2B71" w:rsidRPr="00411DBC" w:rsidRDefault="004E2B71" w:rsidP="0095416B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>-</w:t>
            </w:r>
          </w:p>
        </w:tc>
      </w:tr>
      <w:tr w:rsidR="004E2B71" w:rsidRPr="00411DBC" w14:paraId="160251DA" w14:textId="77777777" w:rsidTr="0095416B">
        <w:trPr>
          <w:trHeight w:hRule="exact" w:val="391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DFF5DC" w14:textId="77777777" w:rsidR="004E2B71" w:rsidRPr="00411DBC" w:rsidRDefault="004E2B71" w:rsidP="0095416B">
            <w:pPr>
              <w:jc w:val="both"/>
              <w:rPr>
                <w:rFonts w:ascii="Angsana New" w:hAnsi="Angsana New"/>
                <w:color w:val="000000"/>
                <w:sz w:val="28"/>
                <w:szCs w:val="28"/>
                <w:u w:val="single"/>
              </w:rPr>
            </w:pPr>
            <w:r w:rsidRPr="00411DBC">
              <w:rPr>
                <w:rFonts w:ascii="Angsana New" w:hAnsi="Angsana New" w:hint="cs"/>
                <w:color w:val="000000"/>
                <w:sz w:val="28"/>
                <w:szCs w:val="28"/>
                <w:u w:val="single"/>
                <w:cs/>
              </w:rPr>
              <w:t>หัก</w:t>
            </w:r>
            <w:r w:rsidRPr="00411DBC">
              <w:rPr>
                <w:rFonts w:ascii="Angsana New" w:hAnsi="Angsana New"/>
                <w:color w:val="000000"/>
                <w:sz w:val="28"/>
                <w:szCs w:val="28"/>
                <w:cs/>
              </w:rPr>
              <w:t xml:space="preserve"> ส่วนที่ครบกำหนดชำระภายในหนึ่งปี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14:paraId="47E7D768" w14:textId="77777777" w:rsidR="004E2B71" w:rsidRPr="00411DBC" w:rsidRDefault="004E2B71" w:rsidP="0095416B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>(203,509)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43F8C7F" w14:textId="77777777" w:rsidR="004E2B71" w:rsidRPr="00411DBC" w:rsidRDefault="004E2B71" w:rsidP="0095416B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</w:tcPr>
          <w:p w14:paraId="34FDA434" w14:textId="77777777" w:rsidR="004E2B71" w:rsidRPr="00411DBC" w:rsidRDefault="004E2B71" w:rsidP="0095416B">
            <w:pPr>
              <w:ind w:right="67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911DFC" w14:textId="77777777" w:rsidR="004E2B71" w:rsidRPr="00411DBC" w:rsidRDefault="004E2B71" w:rsidP="0095416B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60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14:paraId="3737FDC7" w14:textId="77777777" w:rsidR="004E2B71" w:rsidRPr="00411DBC" w:rsidRDefault="004E2B71" w:rsidP="0095416B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0F7BBB" w14:textId="77777777" w:rsidR="004E2B71" w:rsidRPr="00411DBC" w:rsidRDefault="004E2B71" w:rsidP="0095416B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60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14:paraId="3F0AA254" w14:textId="77777777" w:rsidR="004E2B71" w:rsidRPr="00411DBC" w:rsidRDefault="004E2B71" w:rsidP="0095416B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>-</w:t>
            </w:r>
          </w:p>
        </w:tc>
      </w:tr>
      <w:tr w:rsidR="004E2B71" w:rsidRPr="00411DBC" w14:paraId="7F7F2ABF" w14:textId="77777777" w:rsidTr="0095416B">
        <w:trPr>
          <w:trHeight w:hRule="exact" w:val="435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0AC9CC" w14:textId="77777777" w:rsidR="004E2B71" w:rsidRPr="00411DBC" w:rsidRDefault="004E2B71" w:rsidP="0095416B">
            <w:pPr>
              <w:jc w:val="both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เงินกู้ยืมระยะยาวจากสถาบันการเงิน-สุทธิ</w:t>
            </w:r>
          </w:p>
        </w:tc>
        <w:tc>
          <w:tcPr>
            <w:tcW w:w="1594" w:type="dxa"/>
            <w:tcBorders>
              <w:top w:val="single" w:sz="8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2EC7A64" w14:textId="77777777" w:rsidR="004E2B71" w:rsidRPr="00411DBC" w:rsidRDefault="004E2B71" w:rsidP="0095416B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>1,561,385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5201BBA" w14:textId="77777777" w:rsidR="004E2B71" w:rsidRPr="00411DBC" w:rsidRDefault="004E2B71" w:rsidP="0095416B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</w:tcPr>
          <w:p w14:paraId="1BD4A0C3" w14:textId="77777777" w:rsidR="004E2B71" w:rsidRPr="00411DBC" w:rsidRDefault="004E2B71" w:rsidP="0095416B">
            <w:pPr>
              <w:ind w:right="67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282BC9" w14:textId="77777777" w:rsidR="004E2B71" w:rsidRPr="00411DBC" w:rsidRDefault="004E2B71" w:rsidP="0095416B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607" w:type="dxa"/>
            <w:tcBorders>
              <w:top w:val="single" w:sz="8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B249AC7" w14:textId="77777777" w:rsidR="004E2B71" w:rsidRPr="00411DBC" w:rsidRDefault="004E2B71" w:rsidP="0095416B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652BF8C" w14:textId="77777777" w:rsidR="004E2B71" w:rsidRPr="00411DBC" w:rsidRDefault="004E2B71" w:rsidP="0095416B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607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14:paraId="5F8B566B" w14:textId="77777777" w:rsidR="004E2B71" w:rsidRPr="00411DBC" w:rsidRDefault="004E2B71" w:rsidP="0095416B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>-</w:t>
            </w:r>
          </w:p>
        </w:tc>
      </w:tr>
    </w:tbl>
    <w:p w14:paraId="1F9C94A8" w14:textId="77777777" w:rsidR="004E2B71" w:rsidRPr="00411DBC" w:rsidRDefault="004E2B71" w:rsidP="00122D45">
      <w:pPr>
        <w:pStyle w:val="ListParagraph"/>
        <w:ind w:left="360" w:right="-219"/>
        <w:jc w:val="thaiDistribute"/>
        <w:rPr>
          <w:rFonts w:ascii="Angsana New" w:hAnsi="Angsana New"/>
          <w:sz w:val="28"/>
          <w:szCs w:val="28"/>
        </w:rPr>
      </w:pPr>
    </w:p>
    <w:p w14:paraId="311BF5F2" w14:textId="0E3FC878" w:rsidR="00122D45" w:rsidRPr="00411DBC" w:rsidRDefault="004E2B71" w:rsidP="004E2B71">
      <w:pPr>
        <w:pStyle w:val="ListParagraph"/>
        <w:overflowPunct w:val="0"/>
        <w:autoSpaceDE w:val="0"/>
        <w:autoSpaceDN w:val="0"/>
        <w:adjustRightInd w:val="0"/>
        <w:spacing w:before="240" w:after="120"/>
        <w:ind w:left="360" w:right="-326"/>
        <w:jc w:val="thaiDistribute"/>
        <w:textAlignment w:val="baseline"/>
        <w:rPr>
          <w:rFonts w:ascii="Angsana New" w:hAnsi="Angsana New"/>
          <w:sz w:val="28"/>
          <w:szCs w:val="28"/>
        </w:rPr>
      </w:pPr>
      <w:r w:rsidRPr="00411DBC">
        <w:rPr>
          <w:rFonts w:ascii="Angsana New" w:hAnsi="Angsana New"/>
          <w:sz w:val="28"/>
          <w:szCs w:val="28"/>
          <w:cs/>
        </w:rPr>
        <w:t>ณ วันที่ 30 มิถุนายน 2565 บริษัทฯย่อย มีเงินกู้ยืมระยะยาวจากสถาบันการเงิน 2 แห่ง จำนวนทั้งสิ้น 5 สัญญา วงเงินกู้ยืม</w:t>
      </w:r>
      <w:r w:rsidRPr="00411DBC">
        <w:rPr>
          <w:rFonts w:ascii="Angsana New" w:hAnsi="Angsana New"/>
          <w:sz w:val="28"/>
          <w:szCs w:val="28"/>
          <w:cs/>
        </w:rPr>
        <w:br/>
        <w:t>รวมทั้งสิ้น 3</w:t>
      </w:r>
      <w:r w:rsidRPr="00411DBC">
        <w:rPr>
          <w:rFonts w:ascii="Angsana New" w:hAnsi="Angsana New"/>
          <w:sz w:val="28"/>
          <w:szCs w:val="28"/>
        </w:rPr>
        <w:t>,</w:t>
      </w:r>
      <w:r w:rsidRPr="00411DBC">
        <w:rPr>
          <w:rFonts w:ascii="Angsana New" w:hAnsi="Angsana New"/>
          <w:sz w:val="28"/>
          <w:szCs w:val="28"/>
          <w:cs/>
        </w:rPr>
        <w:t>104 ล้านบาท อัตราดอกเบี้ย 0.20-1.45%</w:t>
      </w:r>
    </w:p>
    <w:p w14:paraId="00CB405C" w14:textId="0C1315EE" w:rsidR="00122D45" w:rsidRPr="00411DBC" w:rsidRDefault="00752774" w:rsidP="00752774">
      <w:pPr>
        <w:pStyle w:val="ListParagraph"/>
        <w:numPr>
          <w:ilvl w:val="0"/>
          <w:numId w:val="18"/>
        </w:numPr>
        <w:spacing w:before="240"/>
        <w:rPr>
          <w:rFonts w:ascii="Angsana New" w:hAnsi="Angsana New"/>
          <w:b/>
          <w:bCs/>
          <w:sz w:val="28"/>
          <w:szCs w:val="28"/>
        </w:rPr>
      </w:pPr>
      <w:r w:rsidRPr="00411DBC">
        <w:rPr>
          <w:rFonts w:ascii="Angsana New" w:hAnsi="Angsana New" w:hint="cs"/>
          <w:b/>
          <w:bCs/>
          <w:sz w:val="28"/>
          <w:szCs w:val="28"/>
          <w:cs/>
        </w:rPr>
        <w:t>เงินกู้ยืมระยะยาว</w:t>
      </w:r>
    </w:p>
    <w:tbl>
      <w:tblPr>
        <w:tblStyle w:val="TableGrid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69"/>
        <w:gridCol w:w="2835"/>
      </w:tblGrid>
      <w:tr w:rsidR="00DC38D6" w:rsidRPr="00411DBC" w14:paraId="0E8C68A7" w14:textId="77777777" w:rsidTr="00DC6383">
        <w:trPr>
          <w:trHeight w:val="20"/>
        </w:trPr>
        <w:tc>
          <w:tcPr>
            <w:tcW w:w="5669" w:type="dxa"/>
            <w:vAlign w:val="bottom"/>
          </w:tcPr>
          <w:p w14:paraId="3A8F1E35" w14:textId="77777777" w:rsidR="00DC38D6" w:rsidRPr="00411DBC" w:rsidRDefault="00DC38D6" w:rsidP="00DC38D6">
            <w:pPr>
              <w:pStyle w:val="ListParagraph"/>
              <w:ind w:left="0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vAlign w:val="bottom"/>
          </w:tcPr>
          <w:p w14:paraId="1F86B9A3" w14:textId="04C18BF1" w:rsidR="00DC38D6" w:rsidRPr="00411DBC" w:rsidRDefault="00DC38D6" w:rsidP="00DC38D6">
            <w:pPr>
              <w:pStyle w:val="ListParagraph"/>
              <w:ind w:left="0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(หน่วย</w:t>
            </w:r>
            <w:r w:rsidRPr="00411DBC">
              <w:rPr>
                <w:rFonts w:ascii="Angsana New" w:hAnsi="Angsana New"/>
                <w:sz w:val="28"/>
                <w:szCs w:val="28"/>
              </w:rPr>
              <w:t>: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พันบาท)</w:t>
            </w:r>
          </w:p>
        </w:tc>
      </w:tr>
      <w:tr w:rsidR="00DC38D6" w:rsidRPr="00411DBC" w14:paraId="525639F1" w14:textId="77777777" w:rsidTr="00DC6383">
        <w:trPr>
          <w:trHeight w:val="20"/>
        </w:trPr>
        <w:tc>
          <w:tcPr>
            <w:tcW w:w="5669" w:type="dxa"/>
            <w:vAlign w:val="bottom"/>
          </w:tcPr>
          <w:p w14:paraId="55D8BFE6" w14:textId="77777777" w:rsidR="00DC38D6" w:rsidRPr="00411DBC" w:rsidRDefault="00DC38D6" w:rsidP="00DC38D6">
            <w:pPr>
              <w:pStyle w:val="ListParagraph"/>
              <w:ind w:left="0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746C94C" w14:textId="1932A758" w:rsidR="00DC38D6" w:rsidRPr="00411DBC" w:rsidRDefault="00DC38D6" w:rsidP="00DC38D6">
            <w:pPr>
              <w:pStyle w:val="ListParagraph"/>
              <w:ind w:left="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งบการเงินรวม</w:t>
            </w:r>
          </w:p>
        </w:tc>
      </w:tr>
      <w:tr w:rsidR="00776894" w:rsidRPr="00411DBC" w14:paraId="14B4BDC3" w14:textId="77777777" w:rsidTr="00DC6383">
        <w:trPr>
          <w:trHeight w:val="20"/>
        </w:trPr>
        <w:tc>
          <w:tcPr>
            <w:tcW w:w="5669" w:type="dxa"/>
            <w:vAlign w:val="bottom"/>
          </w:tcPr>
          <w:p w14:paraId="50F9A772" w14:textId="1C9028BF" w:rsidR="00776894" w:rsidRPr="00411DBC" w:rsidRDefault="00776894" w:rsidP="00776894">
            <w:pPr>
              <w:pStyle w:val="ListParagraph"/>
              <w:ind w:left="0"/>
              <w:rPr>
                <w:rFonts w:ascii="Angsana New" w:hAnsi="Angsana New"/>
                <w:b/>
                <w:bCs/>
                <w:sz w:val="28"/>
                <w:szCs w:val="28"/>
              </w:rPr>
            </w:pPr>
            <w:r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ณ วันที่ 31 พฤษภาคม 2566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vAlign w:val="bottom"/>
          </w:tcPr>
          <w:p w14:paraId="1499928A" w14:textId="45AADBEE" w:rsidR="00776894" w:rsidRPr="00411DBC" w:rsidRDefault="00776894" w:rsidP="00776894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F43560">
              <w:rPr>
                <w:rFonts w:ascii="Angsana New" w:hAnsi="Angsana New"/>
                <w:sz w:val="28"/>
                <w:szCs w:val="28"/>
                <w:highlight w:val="yellow"/>
              </w:rPr>
              <w:t>88,326</w:t>
            </w:r>
          </w:p>
        </w:tc>
      </w:tr>
      <w:tr w:rsidR="00776894" w:rsidRPr="00411DBC" w14:paraId="6B971344" w14:textId="77777777" w:rsidTr="00DC6383">
        <w:trPr>
          <w:trHeight w:val="20"/>
        </w:trPr>
        <w:tc>
          <w:tcPr>
            <w:tcW w:w="5669" w:type="dxa"/>
            <w:vAlign w:val="bottom"/>
          </w:tcPr>
          <w:p w14:paraId="74E093D0" w14:textId="51470E67" w:rsidR="00776894" w:rsidRPr="00411DBC" w:rsidRDefault="00776894" w:rsidP="00776894">
            <w:pPr>
              <w:pStyle w:val="ListParagraph"/>
              <w:ind w:left="0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เพิ่มขึ้น</w:t>
            </w:r>
          </w:p>
        </w:tc>
        <w:tc>
          <w:tcPr>
            <w:tcW w:w="2835" w:type="dxa"/>
            <w:vAlign w:val="bottom"/>
          </w:tcPr>
          <w:p w14:paraId="669398AF" w14:textId="6CA0B192" w:rsidR="00776894" w:rsidRPr="00312CD8" w:rsidRDefault="00776894" w:rsidP="00776894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  <w:r w:rsidRPr="00F43560">
              <w:rPr>
                <w:rFonts w:ascii="Angsana New" w:hAnsi="Angsana New"/>
                <w:sz w:val="28"/>
                <w:szCs w:val="28"/>
                <w:highlight w:val="yellow"/>
              </w:rPr>
              <w:t>959</w:t>
            </w:r>
          </w:p>
        </w:tc>
      </w:tr>
      <w:tr w:rsidR="00776894" w:rsidRPr="00411DBC" w14:paraId="2B0B7109" w14:textId="77777777" w:rsidTr="00776894">
        <w:trPr>
          <w:trHeight w:val="20"/>
        </w:trPr>
        <w:tc>
          <w:tcPr>
            <w:tcW w:w="5669" w:type="dxa"/>
            <w:vAlign w:val="bottom"/>
          </w:tcPr>
          <w:p w14:paraId="1DCB18CF" w14:textId="60DD06EE" w:rsidR="00776894" w:rsidRPr="00411DBC" w:rsidRDefault="00776894" w:rsidP="00776894">
            <w:pPr>
              <w:pStyle w:val="ListParagraph"/>
              <w:ind w:left="0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ลดลง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bottom"/>
          </w:tcPr>
          <w:p w14:paraId="13836F7B" w14:textId="1EE61EF2" w:rsidR="00776894" w:rsidRPr="00312CD8" w:rsidRDefault="00776894" w:rsidP="00776894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  <w:r w:rsidRPr="00F43560">
              <w:rPr>
                <w:rFonts w:ascii="Angsana New" w:hAnsi="Angsana New"/>
                <w:sz w:val="28"/>
                <w:szCs w:val="28"/>
                <w:highlight w:val="yellow"/>
              </w:rPr>
              <w:t>(1,040)</w:t>
            </w:r>
          </w:p>
        </w:tc>
      </w:tr>
      <w:tr w:rsidR="00776894" w:rsidRPr="00411DBC" w14:paraId="3F5DE0D3" w14:textId="77777777" w:rsidTr="00776894">
        <w:trPr>
          <w:trHeight w:val="20"/>
        </w:trPr>
        <w:tc>
          <w:tcPr>
            <w:tcW w:w="5669" w:type="dxa"/>
            <w:vAlign w:val="bottom"/>
          </w:tcPr>
          <w:p w14:paraId="4B3292E3" w14:textId="65D793AB" w:rsidR="00776894" w:rsidRPr="00411DBC" w:rsidRDefault="00776894" w:rsidP="00776894">
            <w:pPr>
              <w:pStyle w:val="ListParagraph"/>
              <w:ind w:left="0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รวมเงินกู้ยืมระยะยาว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vAlign w:val="bottom"/>
          </w:tcPr>
          <w:p w14:paraId="6E39ED9F" w14:textId="4D6828B3" w:rsidR="00776894" w:rsidRPr="00312CD8" w:rsidRDefault="00776894" w:rsidP="00776894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  <w:r w:rsidRPr="00F43560">
              <w:rPr>
                <w:rFonts w:ascii="Angsana New" w:hAnsi="Angsana New"/>
                <w:sz w:val="28"/>
                <w:szCs w:val="28"/>
                <w:highlight w:val="yellow"/>
              </w:rPr>
              <w:t>88,245</w:t>
            </w:r>
          </w:p>
        </w:tc>
      </w:tr>
      <w:tr w:rsidR="00776894" w:rsidRPr="00411DBC" w14:paraId="7E223A32" w14:textId="77777777" w:rsidTr="00776894">
        <w:trPr>
          <w:trHeight w:val="20"/>
        </w:trPr>
        <w:tc>
          <w:tcPr>
            <w:tcW w:w="5669" w:type="dxa"/>
            <w:vAlign w:val="bottom"/>
          </w:tcPr>
          <w:p w14:paraId="2FB47D78" w14:textId="25DF98AA" w:rsidR="00776894" w:rsidRPr="00411DBC" w:rsidRDefault="00776894" w:rsidP="00776894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sz w:val="28"/>
                <w:szCs w:val="28"/>
                <w:u w:val="single"/>
                <w:cs/>
              </w:rPr>
              <w:t>หัก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Pr="00411DBC">
              <w:rPr>
                <w:rFonts w:ascii="Angsana New" w:hAnsi="Angsana New"/>
                <w:sz w:val="28"/>
                <w:szCs w:val="28"/>
                <w:cs/>
              </w:rPr>
              <w:t>ส่วนที่ครบกำหนดชำระภายในหนึ่งปี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bottom"/>
          </w:tcPr>
          <w:p w14:paraId="3A3E2BC7" w14:textId="7206CC67" w:rsidR="00776894" w:rsidRPr="00411DBC" w:rsidRDefault="00776894" w:rsidP="00776894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(9,408)</w:t>
            </w:r>
          </w:p>
        </w:tc>
      </w:tr>
      <w:tr w:rsidR="00776894" w:rsidRPr="00411DBC" w14:paraId="0935CEC5" w14:textId="77777777" w:rsidTr="00DC6383">
        <w:trPr>
          <w:trHeight w:val="20"/>
        </w:trPr>
        <w:tc>
          <w:tcPr>
            <w:tcW w:w="5669" w:type="dxa"/>
            <w:vAlign w:val="bottom"/>
          </w:tcPr>
          <w:p w14:paraId="19325D10" w14:textId="24C54C6A" w:rsidR="00776894" w:rsidRPr="00411DBC" w:rsidRDefault="00776894" w:rsidP="00776894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คงเหลือเงินกู้ยืมระยะยาว</w:t>
            </w:r>
          </w:p>
        </w:tc>
        <w:tc>
          <w:tcPr>
            <w:tcW w:w="283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C28EDC1" w14:textId="25612339" w:rsidR="00776894" w:rsidRPr="00411DBC" w:rsidRDefault="00776894" w:rsidP="00776894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776894">
              <w:rPr>
                <w:rFonts w:ascii="Angsana New" w:hAnsi="Angsana New"/>
                <w:sz w:val="28"/>
                <w:szCs w:val="28"/>
                <w:highlight w:val="yellow"/>
              </w:rPr>
              <w:t>78,837</w:t>
            </w:r>
          </w:p>
        </w:tc>
      </w:tr>
    </w:tbl>
    <w:p w14:paraId="4FFA5601" w14:textId="0C6207B3" w:rsidR="00122D45" w:rsidRPr="00411DBC" w:rsidRDefault="00122D45" w:rsidP="00DC6383">
      <w:pPr>
        <w:spacing w:before="240"/>
        <w:rPr>
          <w:rFonts w:ascii="Angsana New" w:hAnsi="Angsana New"/>
          <w:b/>
          <w:bCs/>
          <w:sz w:val="28"/>
          <w:szCs w:val="28"/>
        </w:rPr>
      </w:pPr>
    </w:p>
    <w:p w14:paraId="4DBF536D" w14:textId="77777777" w:rsidR="004E2B71" w:rsidRPr="00411DBC" w:rsidRDefault="004E2B71" w:rsidP="00DC6383">
      <w:pPr>
        <w:spacing w:before="240"/>
        <w:rPr>
          <w:rFonts w:ascii="Angsana New" w:hAnsi="Angsana New"/>
          <w:b/>
          <w:bCs/>
          <w:sz w:val="28"/>
          <w:szCs w:val="28"/>
        </w:rPr>
      </w:pPr>
    </w:p>
    <w:p w14:paraId="00706C8A" w14:textId="77777777" w:rsidR="004E2B71" w:rsidRPr="00411DBC" w:rsidRDefault="004E2B71" w:rsidP="00DC6383">
      <w:pPr>
        <w:spacing w:before="240"/>
        <w:rPr>
          <w:rFonts w:ascii="Angsana New" w:hAnsi="Angsana New"/>
          <w:b/>
          <w:bCs/>
          <w:sz w:val="28"/>
          <w:szCs w:val="28"/>
        </w:rPr>
      </w:pPr>
    </w:p>
    <w:p w14:paraId="55358C28" w14:textId="77777777" w:rsidR="004E2B71" w:rsidRPr="00411DBC" w:rsidRDefault="004E2B71" w:rsidP="00DC6383">
      <w:pPr>
        <w:spacing w:before="240"/>
        <w:rPr>
          <w:rFonts w:ascii="Angsana New" w:hAnsi="Angsana New"/>
          <w:b/>
          <w:bCs/>
          <w:sz w:val="28"/>
          <w:szCs w:val="28"/>
        </w:rPr>
      </w:pPr>
    </w:p>
    <w:p w14:paraId="21E02160" w14:textId="77777777" w:rsidR="004E2B71" w:rsidRPr="00411DBC" w:rsidRDefault="004E2B71" w:rsidP="00DC6383">
      <w:pPr>
        <w:spacing w:before="240"/>
        <w:rPr>
          <w:rFonts w:ascii="Angsana New" w:hAnsi="Angsana New"/>
          <w:b/>
          <w:bCs/>
          <w:sz w:val="28"/>
          <w:szCs w:val="28"/>
        </w:rPr>
      </w:pPr>
    </w:p>
    <w:p w14:paraId="29AECAD2" w14:textId="77777777" w:rsidR="004E2B71" w:rsidRPr="00411DBC" w:rsidRDefault="004E2B71" w:rsidP="00DC6383">
      <w:pPr>
        <w:spacing w:before="240"/>
        <w:rPr>
          <w:rFonts w:ascii="Angsana New" w:hAnsi="Angsana New"/>
          <w:b/>
          <w:bCs/>
          <w:sz w:val="28"/>
          <w:szCs w:val="28"/>
        </w:rPr>
      </w:pPr>
    </w:p>
    <w:p w14:paraId="069FAB3B" w14:textId="77777777" w:rsidR="004E2B71" w:rsidRPr="00411DBC" w:rsidRDefault="004E2B71" w:rsidP="00DC6383">
      <w:pPr>
        <w:spacing w:before="240"/>
        <w:rPr>
          <w:rFonts w:ascii="Angsana New" w:hAnsi="Angsana New"/>
          <w:b/>
          <w:bCs/>
          <w:sz w:val="28"/>
          <w:szCs w:val="28"/>
        </w:rPr>
      </w:pPr>
    </w:p>
    <w:p w14:paraId="4887CA65" w14:textId="1ED0385F" w:rsidR="00115B6B" w:rsidRPr="00411DBC" w:rsidRDefault="00745E47" w:rsidP="00313E18">
      <w:pPr>
        <w:pStyle w:val="ListParagraph"/>
        <w:numPr>
          <w:ilvl w:val="0"/>
          <w:numId w:val="18"/>
        </w:numPr>
        <w:spacing w:before="240"/>
        <w:rPr>
          <w:rFonts w:ascii="Angsana New" w:hAnsi="Angsana New"/>
          <w:b/>
          <w:bCs/>
          <w:sz w:val="28"/>
          <w:szCs w:val="28"/>
        </w:rPr>
      </w:pPr>
      <w:r w:rsidRPr="00411DBC">
        <w:rPr>
          <w:rFonts w:ascii="Angsana New" w:hAnsi="Angsana New" w:hint="cs"/>
          <w:b/>
          <w:bCs/>
          <w:sz w:val="28"/>
          <w:szCs w:val="28"/>
          <w:cs/>
        </w:rPr>
        <w:t>หุ้นกู้</w:t>
      </w:r>
    </w:p>
    <w:tbl>
      <w:tblPr>
        <w:tblStyle w:val="TableGrid"/>
        <w:tblW w:w="9780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3"/>
        <w:gridCol w:w="1346"/>
        <w:gridCol w:w="241"/>
        <w:gridCol w:w="1350"/>
        <w:gridCol w:w="241"/>
        <w:gridCol w:w="1346"/>
        <w:gridCol w:w="241"/>
        <w:gridCol w:w="1222"/>
      </w:tblGrid>
      <w:tr w:rsidR="00DE5E99" w:rsidRPr="00411DBC" w14:paraId="07F748DD" w14:textId="77777777" w:rsidTr="00DE5E99">
        <w:trPr>
          <w:trHeight w:val="446"/>
        </w:trPr>
        <w:tc>
          <w:tcPr>
            <w:tcW w:w="9780" w:type="dxa"/>
            <w:gridSpan w:val="8"/>
            <w:vAlign w:val="center"/>
          </w:tcPr>
          <w:p w14:paraId="290034D3" w14:textId="300EA30A" w:rsidR="00DE5E99" w:rsidRPr="00411DBC" w:rsidRDefault="00DE5E99" w:rsidP="00E842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bookmarkStart w:id="36" w:name="_Hlk134618880"/>
            <w:r w:rsidRPr="00411DBC">
              <w:rPr>
                <w:rFonts w:ascii="Angsana New" w:hAnsi="Angsana New"/>
                <w:sz w:val="28"/>
                <w:szCs w:val="28"/>
              </w:rPr>
              <w:t>(</w:t>
            </w:r>
            <w:r w:rsidRPr="00411DBC">
              <w:rPr>
                <w:rFonts w:ascii="Angsana New" w:hAnsi="Angsana New"/>
                <w:sz w:val="28"/>
                <w:szCs w:val="28"/>
                <w:cs/>
              </w:rPr>
              <w:t>หน่วย: พันบาท)</w:t>
            </w:r>
          </w:p>
        </w:tc>
      </w:tr>
      <w:tr w:rsidR="00DE5E99" w:rsidRPr="00411DBC" w14:paraId="6C5ADF28" w14:textId="77777777" w:rsidTr="00146FEF">
        <w:trPr>
          <w:trHeight w:val="459"/>
        </w:trPr>
        <w:tc>
          <w:tcPr>
            <w:tcW w:w="3793" w:type="dxa"/>
            <w:vAlign w:val="center"/>
          </w:tcPr>
          <w:p w14:paraId="5246D273" w14:textId="77777777" w:rsidR="00DE5E99" w:rsidRPr="00411DBC" w:rsidRDefault="00DE5E99" w:rsidP="00E842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93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0464F1" w14:textId="77777777" w:rsidR="00DE5E99" w:rsidRPr="00411DBC" w:rsidRDefault="00DE5E99" w:rsidP="00E842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41" w:type="dxa"/>
            <w:tcBorders>
              <w:top w:val="single" w:sz="4" w:space="0" w:color="auto"/>
            </w:tcBorders>
            <w:vAlign w:val="center"/>
          </w:tcPr>
          <w:p w14:paraId="7DA118E2" w14:textId="77777777" w:rsidR="00DE5E99" w:rsidRPr="00411DBC" w:rsidRDefault="00DE5E99" w:rsidP="00E842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09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44A42B" w14:textId="77777777" w:rsidR="00DE5E99" w:rsidRPr="00411DBC" w:rsidRDefault="00DE5E99" w:rsidP="00E842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DE5E99" w:rsidRPr="00411DBC" w14:paraId="771208BA" w14:textId="77777777" w:rsidTr="00DE5E99">
        <w:trPr>
          <w:trHeight w:val="446"/>
        </w:trPr>
        <w:tc>
          <w:tcPr>
            <w:tcW w:w="3793" w:type="dxa"/>
            <w:vAlign w:val="center"/>
          </w:tcPr>
          <w:p w14:paraId="4E18771C" w14:textId="77777777" w:rsidR="00DE5E99" w:rsidRPr="00411DBC" w:rsidRDefault="00DE5E99" w:rsidP="00E842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6" w:type="dxa"/>
            <w:vMerge w:val="restart"/>
            <w:tcBorders>
              <w:top w:val="single" w:sz="4" w:space="0" w:color="auto"/>
            </w:tcBorders>
            <w:vAlign w:val="center"/>
          </w:tcPr>
          <w:p w14:paraId="1B9E47EA" w14:textId="483D9BC7" w:rsidR="00DE5E99" w:rsidRPr="00411DBC" w:rsidRDefault="00DE5E99" w:rsidP="00E842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ณ วันที่</w:t>
            </w:r>
            <w:r w:rsidRPr="00411DBC">
              <w:rPr>
                <w:rFonts w:ascii="Angsana New" w:hAnsi="Angsana New"/>
                <w:sz w:val="28"/>
                <w:szCs w:val="28"/>
                <w:cs/>
              </w:rPr>
              <w:br/>
            </w:r>
            <w:r w:rsidR="00D643ED" w:rsidRPr="00411DBC">
              <w:rPr>
                <w:rFonts w:ascii="Angsana New" w:hAnsi="Angsana New"/>
                <w:sz w:val="28"/>
                <w:szCs w:val="28"/>
              </w:rPr>
              <w:t>30</w:t>
            </w:r>
            <w:r w:rsidR="00D643ED" w:rsidRPr="00411DBC">
              <w:rPr>
                <w:rFonts w:ascii="Angsana New" w:hAnsi="Angsana New" w:hint="cs"/>
                <w:sz w:val="28"/>
                <w:szCs w:val="28"/>
                <w:cs/>
              </w:rPr>
              <w:t xml:space="preserve"> มิถุนายน </w:t>
            </w:r>
            <w:r w:rsidR="00D643ED" w:rsidRPr="00411DBC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241" w:type="dxa"/>
            <w:vMerge w:val="restart"/>
            <w:tcBorders>
              <w:top w:val="single" w:sz="4" w:space="0" w:color="auto"/>
            </w:tcBorders>
            <w:vAlign w:val="center"/>
          </w:tcPr>
          <w:p w14:paraId="22398E36" w14:textId="77777777" w:rsidR="00DE5E99" w:rsidRPr="00411DBC" w:rsidRDefault="00DE5E99" w:rsidP="00E842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50" w:type="dxa"/>
            <w:vMerge w:val="restart"/>
            <w:tcBorders>
              <w:top w:val="single" w:sz="4" w:space="0" w:color="auto"/>
            </w:tcBorders>
            <w:vAlign w:val="center"/>
          </w:tcPr>
          <w:p w14:paraId="15117BEC" w14:textId="77777777" w:rsidR="00DE5E99" w:rsidRPr="00411DBC" w:rsidRDefault="00DE5E99" w:rsidP="00E842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ณ วันที่</w:t>
            </w:r>
            <w:r w:rsidRPr="00411DBC">
              <w:rPr>
                <w:rFonts w:ascii="Angsana New" w:hAnsi="Angsana New"/>
                <w:sz w:val="28"/>
                <w:szCs w:val="28"/>
                <w:cs/>
              </w:rPr>
              <w:br/>
            </w:r>
            <w:r w:rsidRPr="00411DBC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ธันวาคม 2565</w:t>
            </w:r>
          </w:p>
        </w:tc>
        <w:tc>
          <w:tcPr>
            <w:tcW w:w="241" w:type="dxa"/>
            <w:vMerge w:val="restart"/>
            <w:vAlign w:val="center"/>
          </w:tcPr>
          <w:p w14:paraId="5ACBB917" w14:textId="77777777" w:rsidR="00DE5E99" w:rsidRPr="00411DBC" w:rsidRDefault="00DE5E99" w:rsidP="00E842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6" w:type="dxa"/>
            <w:vMerge w:val="restart"/>
            <w:tcBorders>
              <w:top w:val="single" w:sz="4" w:space="0" w:color="auto"/>
            </w:tcBorders>
            <w:vAlign w:val="center"/>
          </w:tcPr>
          <w:p w14:paraId="54889593" w14:textId="1848785B" w:rsidR="00DE5E99" w:rsidRPr="00411DBC" w:rsidRDefault="00D643ED" w:rsidP="00E842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ณ วันที่</w:t>
            </w:r>
            <w:r w:rsidRPr="00411DBC">
              <w:rPr>
                <w:rFonts w:ascii="Angsana New" w:hAnsi="Angsana New"/>
                <w:sz w:val="28"/>
                <w:szCs w:val="28"/>
                <w:cs/>
              </w:rPr>
              <w:br/>
            </w:r>
            <w:r w:rsidRPr="00411DBC">
              <w:rPr>
                <w:rFonts w:ascii="Angsana New" w:hAnsi="Angsana New"/>
                <w:sz w:val="28"/>
                <w:szCs w:val="28"/>
              </w:rPr>
              <w:t>30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 xml:space="preserve"> มิถุนายน </w:t>
            </w:r>
            <w:r w:rsidRPr="00411DBC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241" w:type="dxa"/>
            <w:vMerge w:val="restart"/>
            <w:tcBorders>
              <w:top w:val="single" w:sz="4" w:space="0" w:color="auto"/>
            </w:tcBorders>
            <w:vAlign w:val="center"/>
          </w:tcPr>
          <w:p w14:paraId="16DF09A9" w14:textId="77777777" w:rsidR="00DE5E99" w:rsidRPr="00411DBC" w:rsidRDefault="00DE5E99" w:rsidP="00E842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22" w:type="dxa"/>
            <w:vMerge w:val="restart"/>
            <w:tcBorders>
              <w:top w:val="single" w:sz="4" w:space="0" w:color="auto"/>
            </w:tcBorders>
            <w:vAlign w:val="center"/>
          </w:tcPr>
          <w:p w14:paraId="05826965" w14:textId="77777777" w:rsidR="00DE5E99" w:rsidRPr="00411DBC" w:rsidRDefault="00DE5E99" w:rsidP="00E842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ณ วันที่</w:t>
            </w:r>
            <w:r w:rsidRPr="00411DBC">
              <w:rPr>
                <w:rFonts w:ascii="Angsana New" w:hAnsi="Angsana New"/>
                <w:sz w:val="28"/>
                <w:szCs w:val="28"/>
                <w:cs/>
              </w:rPr>
              <w:br/>
            </w:r>
            <w:r w:rsidRPr="00411DBC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ธันวาคม 2565</w:t>
            </w:r>
          </w:p>
        </w:tc>
      </w:tr>
      <w:tr w:rsidR="00DE5E99" w:rsidRPr="00411DBC" w14:paraId="72A2D440" w14:textId="77777777" w:rsidTr="00DE5E99">
        <w:trPr>
          <w:trHeight w:val="446"/>
        </w:trPr>
        <w:tc>
          <w:tcPr>
            <w:tcW w:w="3793" w:type="dxa"/>
            <w:vAlign w:val="center"/>
          </w:tcPr>
          <w:p w14:paraId="4D3F5EEC" w14:textId="77777777" w:rsidR="00DE5E99" w:rsidRPr="00411DBC" w:rsidRDefault="00DE5E99" w:rsidP="00E842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6" w:type="dxa"/>
            <w:vMerge/>
            <w:vAlign w:val="center"/>
          </w:tcPr>
          <w:p w14:paraId="13295004" w14:textId="77777777" w:rsidR="00DE5E99" w:rsidRPr="00411DBC" w:rsidRDefault="00DE5E99" w:rsidP="00E842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41" w:type="dxa"/>
            <w:vMerge/>
            <w:vAlign w:val="center"/>
          </w:tcPr>
          <w:p w14:paraId="32EF597C" w14:textId="77777777" w:rsidR="00DE5E99" w:rsidRPr="00411DBC" w:rsidRDefault="00DE5E99" w:rsidP="00E842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50" w:type="dxa"/>
            <w:vMerge/>
            <w:vAlign w:val="center"/>
          </w:tcPr>
          <w:p w14:paraId="2348AE15" w14:textId="77777777" w:rsidR="00DE5E99" w:rsidRPr="00411DBC" w:rsidRDefault="00DE5E99" w:rsidP="00E842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41" w:type="dxa"/>
            <w:vMerge/>
            <w:vAlign w:val="center"/>
          </w:tcPr>
          <w:p w14:paraId="364B32C5" w14:textId="77777777" w:rsidR="00DE5E99" w:rsidRPr="00411DBC" w:rsidRDefault="00DE5E99" w:rsidP="00E842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6" w:type="dxa"/>
            <w:vMerge/>
            <w:vAlign w:val="center"/>
          </w:tcPr>
          <w:p w14:paraId="7DE792EB" w14:textId="77777777" w:rsidR="00DE5E99" w:rsidRPr="00411DBC" w:rsidRDefault="00DE5E99" w:rsidP="00E842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41" w:type="dxa"/>
            <w:vMerge/>
            <w:vAlign w:val="center"/>
          </w:tcPr>
          <w:p w14:paraId="37FC3C08" w14:textId="77777777" w:rsidR="00DE5E99" w:rsidRPr="00411DBC" w:rsidRDefault="00DE5E99" w:rsidP="00E842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22" w:type="dxa"/>
            <w:vMerge/>
            <w:vAlign w:val="center"/>
          </w:tcPr>
          <w:p w14:paraId="6297BFB8" w14:textId="77777777" w:rsidR="00DE5E99" w:rsidRPr="00411DBC" w:rsidRDefault="00DE5E99" w:rsidP="00E842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DE5E99" w:rsidRPr="00411DBC" w14:paraId="278E9BC4" w14:textId="77777777" w:rsidTr="00DE5E99">
        <w:trPr>
          <w:trHeight w:val="446"/>
        </w:trPr>
        <w:tc>
          <w:tcPr>
            <w:tcW w:w="3793" w:type="dxa"/>
            <w:vAlign w:val="center"/>
          </w:tcPr>
          <w:p w14:paraId="30560BAF" w14:textId="77777777" w:rsidR="00DE5E99" w:rsidRPr="00411DBC" w:rsidRDefault="00DE5E99" w:rsidP="00E842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6" w:type="dxa"/>
            <w:vMerge/>
            <w:tcBorders>
              <w:bottom w:val="single" w:sz="4" w:space="0" w:color="auto"/>
            </w:tcBorders>
            <w:vAlign w:val="center"/>
          </w:tcPr>
          <w:p w14:paraId="700AFE54" w14:textId="77777777" w:rsidR="00DE5E99" w:rsidRPr="00411DBC" w:rsidRDefault="00DE5E99" w:rsidP="00E842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41" w:type="dxa"/>
            <w:vMerge/>
            <w:vAlign w:val="center"/>
          </w:tcPr>
          <w:p w14:paraId="70CBE0D6" w14:textId="77777777" w:rsidR="00DE5E99" w:rsidRPr="00411DBC" w:rsidRDefault="00DE5E99" w:rsidP="00E842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50" w:type="dxa"/>
            <w:vMerge/>
            <w:tcBorders>
              <w:bottom w:val="single" w:sz="4" w:space="0" w:color="auto"/>
            </w:tcBorders>
            <w:vAlign w:val="center"/>
          </w:tcPr>
          <w:p w14:paraId="587D698D" w14:textId="77777777" w:rsidR="00DE5E99" w:rsidRPr="00411DBC" w:rsidRDefault="00DE5E99" w:rsidP="00E842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41" w:type="dxa"/>
            <w:vMerge/>
            <w:vAlign w:val="center"/>
          </w:tcPr>
          <w:p w14:paraId="5E473125" w14:textId="77777777" w:rsidR="00DE5E99" w:rsidRPr="00411DBC" w:rsidRDefault="00DE5E99" w:rsidP="00E842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6" w:type="dxa"/>
            <w:vMerge/>
            <w:tcBorders>
              <w:bottom w:val="single" w:sz="4" w:space="0" w:color="auto"/>
            </w:tcBorders>
            <w:vAlign w:val="center"/>
          </w:tcPr>
          <w:p w14:paraId="6C3539FF" w14:textId="77777777" w:rsidR="00DE5E99" w:rsidRPr="00411DBC" w:rsidRDefault="00DE5E99" w:rsidP="00E842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41" w:type="dxa"/>
            <w:vMerge/>
            <w:vAlign w:val="center"/>
          </w:tcPr>
          <w:p w14:paraId="50FED882" w14:textId="77777777" w:rsidR="00DE5E99" w:rsidRPr="00411DBC" w:rsidRDefault="00DE5E99" w:rsidP="00E842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22" w:type="dxa"/>
            <w:vMerge/>
            <w:tcBorders>
              <w:bottom w:val="single" w:sz="4" w:space="0" w:color="auto"/>
            </w:tcBorders>
            <w:vAlign w:val="center"/>
          </w:tcPr>
          <w:p w14:paraId="5BC4CA38" w14:textId="77777777" w:rsidR="00DE5E99" w:rsidRPr="00411DBC" w:rsidRDefault="00DE5E99" w:rsidP="00E842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353973" w:rsidRPr="00411DBC" w14:paraId="1A65AF15" w14:textId="77777777" w:rsidTr="002B054F">
        <w:trPr>
          <w:trHeight w:val="419"/>
        </w:trPr>
        <w:tc>
          <w:tcPr>
            <w:tcW w:w="3793" w:type="dxa"/>
            <w:vAlign w:val="center"/>
          </w:tcPr>
          <w:p w14:paraId="34E99D3A" w14:textId="70573D21" w:rsidR="00353973" w:rsidRPr="00411DBC" w:rsidRDefault="00353973" w:rsidP="003539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หุ้นกู้</w:t>
            </w:r>
          </w:p>
        </w:tc>
        <w:tc>
          <w:tcPr>
            <w:tcW w:w="1346" w:type="dxa"/>
            <w:vAlign w:val="center"/>
          </w:tcPr>
          <w:p w14:paraId="0141988F" w14:textId="482B15E9" w:rsidR="00353973" w:rsidRPr="00411DBC" w:rsidRDefault="00353973" w:rsidP="003539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50,000</w:t>
            </w:r>
          </w:p>
        </w:tc>
        <w:tc>
          <w:tcPr>
            <w:tcW w:w="241" w:type="dxa"/>
            <w:vAlign w:val="center"/>
          </w:tcPr>
          <w:p w14:paraId="4C865B4C" w14:textId="77777777" w:rsidR="00353973" w:rsidRPr="00411DBC" w:rsidRDefault="00353973" w:rsidP="003539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50" w:type="dxa"/>
          </w:tcPr>
          <w:p w14:paraId="59695909" w14:textId="77777777" w:rsidR="00353973" w:rsidRPr="00411DBC" w:rsidRDefault="00353973" w:rsidP="003539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41" w:type="dxa"/>
            <w:vAlign w:val="center"/>
          </w:tcPr>
          <w:p w14:paraId="39899F30" w14:textId="77777777" w:rsidR="00353973" w:rsidRPr="00411DBC" w:rsidRDefault="00353973" w:rsidP="003539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6" w:type="dxa"/>
            <w:vAlign w:val="center"/>
          </w:tcPr>
          <w:p w14:paraId="6FACC402" w14:textId="222504E3" w:rsidR="00353973" w:rsidRPr="00411DBC" w:rsidRDefault="00353973" w:rsidP="003539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50,000</w:t>
            </w:r>
          </w:p>
        </w:tc>
        <w:tc>
          <w:tcPr>
            <w:tcW w:w="241" w:type="dxa"/>
            <w:vAlign w:val="center"/>
          </w:tcPr>
          <w:p w14:paraId="51E87D2F" w14:textId="77777777" w:rsidR="00353973" w:rsidRPr="00411DBC" w:rsidRDefault="00353973" w:rsidP="003539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22" w:type="dxa"/>
          </w:tcPr>
          <w:p w14:paraId="5F1742AC" w14:textId="77777777" w:rsidR="00353973" w:rsidRPr="00411DBC" w:rsidRDefault="00353973" w:rsidP="003539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353973" w:rsidRPr="00411DBC" w14:paraId="094485F4" w14:textId="77777777" w:rsidTr="002B054F">
        <w:trPr>
          <w:trHeight w:val="419"/>
        </w:trPr>
        <w:tc>
          <w:tcPr>
            <w:tcW w:w="3793" w:type="dxa"/>
            <w:vAlign w:val="center"/>
          </w:tcPr>
          <w:p w14:paraId="27A792C2" w14:textId="170C1AB7" w:rsidR="00353973" w:rsidRPr="00411DBC" w:rsidRDefault="00353973" w:rsidP="00353973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ค่าใช้จ่ายในการออกหุ้นกู้รอตัดบัญชี</w:t>
            </w:r>
          </w:p>
        </w:tc>
        <w:tc>
          <w:tcPr>
            <w:tcW w:w="1346" w:type="dxa"/>
            <w:vAlign w:val="center"/>
          </w:tcPr>
          <w:p w14:paraId="62B5DF63" w14:textId="359B5B15" w:rsidR="00353973" w:rsidRPr="00411DBC" w:rsidRDefault="00353973" w:rsidP="0035397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(261)</w:t>
            </w:r>
          </w:p>
        </w:tc>
        <w:tc>
          <w:tcPr>
            <w:tcW w:w="241" w:type="dxa"/>
            <w:vAlign w:val="center"/>
          </w:tcPr>
          <w:p w14:paraId="7647BAAB" w14:textId="77777777" w:rsidR="00353973" w:rsidRPr="00411DBC" w:rsidRDefault="00353973" w:rsidP="0035397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50" w:type="dxa"/>
            <w:vAlign w:val="center"/>
          </w:tcPr>
          <w:p w14:paraId="38D12CEE" w14:textId="77777777" w:rsidR="00353973" w:rsidRPr="00411DBC" w:rsidRDefault="00353973" w:rsidP="0035397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41" w:type="dxa"/>
            <w:vAlign w:val="center"/>
          </w:tcPr>
          <w:p w14:paraId="4BB57536" w14:textId="77777777" w:rsidR="00353973" w:rsidRPr="00411DBC" w:rsidRDefault="00353973" w:rsidP="0035397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6" w:type="dxa"/>
            <w:vAlign w:val="center"/>
          </w:tcPr>
          <w:p w14:paraId="0B5E6ECA" w14:textId="769F0B16" w:rsidR="00353973" w:rsidRPr="00411DBC" w:rsidRDefault="00353973" w:rsidP="0035397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(261)</w:t>
            </w:r>
          </w:p>
        </w:tc>
        <w:tc>
          <w:tcPr>
            <w:tcW w:w="241" w:type="dxa"/>
            <w:vAlign w:val="center"/>
          </w:tcPr>
          <w:p w14:paraId="40CCEA83" w14:textId="77777777" w:rsidR="00353973" w:rsidRPr="00411DBC" w:rsidRDefault="00353973" w:rsidP="0035397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22" w:type="dxa"/>
          </w:tcPr>
          <w:p w14:paraId="104D8719" w14:textId="77777777" w:rsidR="00353973" w:rsidRPr="00411DBC" w:rsidRDefault="00353973" w:rsidP="0035397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353973" w:rsidRPr="00411DBC" w14:paraId="1948782E" w14:textId="77777777" w:rsidTr="002B054F">
        <w:trPr>
          <w:trHeight w:val="419"/>
        </w:trPr>
        <w:tc>
          <w:tcPr>
            <w:tcW w:w="3793" w:type="dxa"/>
            <w:vAlign w:val="center"/>
          </w:tcPr>
          <w:p w14:paraId="64CD08E7" w14:textId="5DD105CC" w:rsidR="00353973" w:rsidRPr="00411DBC" w:rsidRDefault="00353973" w:rsidP="003539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346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28DB7E1B" w14:textId="7CAFF1BF" w:rsidR="00353973" w:rsidRPr="00411DBC" w:rsidRDefault="00353973" w:rsidP="003539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49,739</w:t>
            </w:r>
          </w:p>
        </w:tc>
        <w:tc>
          <w:tcPr>
            <w:tcW w:w="241" w:type="dxa"/>
            <w:vAlign w:val="center"/>
          </w:tcPr>
          <w:p w14:paraId="078192C6" w14:textId="77777777" w:rsidR="00353973" w:rsidRPr="00411DBC" w:rsidRDefault="00353973" w:rsidP="003539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</w:tcPr>
          <w:p w14:paraId="10E87BEA" w14:textId="77777777" w:rsidR="00353973" w:rsidRPr="00411DBC" w:rsidRDefault="00353973" w:rsidP="003539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41" w:type="dxa"/>
            <w:vAlign w:val="center"/>
          </w:tcPr>
          <w:p w14:paraId="41E68C83" w14:textId="77777777" w:rsidR="00353973" w:rsidRPr="00411DBC" w:rsidRDefault="00353973" w:rsidP="003539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6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44A94286" w14:textId="18E74205" w:rsidR="00353973" w:rsidRPr="00411DBC" w:rsidRDefault="00353973" w:rsidP="003539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49,739</w:t>
            </w:r>
          </w:p>
        </w:tc>
        <w:tc>
          <w:tcPr>
            <w:tcW w:w="241" w:type="dxa"/>
            <w:vAlign w:val="center"/>
          </w:tcPr>
          <w:p w14:paraId="2C69ECB7" w14:textId="77777777" w:rsidR="00353973" w:rsidRPr="00411DBC" w:rsidRDefault="00353973" w:rsidP="003539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22" w:type="dxa"/>
            <w:tcBorders>
              <w:top w:val="single" w:sz="4" w:space="0" w:color="auto"/>
              <w:bottom w:val="double" w:sz="4" w:space="0" w:color="auto"/>
            </w:tcBorders>
          </w:tcPr>
          <w:p w14:paraId="76AB00BE" w14:textId="77777777" w:rsidR="00353973" w:rsidRPr="00411DBC" w:rsidRDefault="00353973" w:rsidP="003539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</w:tbl>
    <w:bookmarkEnd w:id="36"/>
    <w:p w14:paraId="0C3739A2" w14:textId="2DB665BB" w:rsidR="00115B6B" w:rsidRPr="00411DBC" w:rsidRDefault="00115B6B" w:rsidP="00115B6B">
      <w:pPr>
        <w:pStyle w:val="ListParagraph"/>
        <w:spacing w:before="240"/>
        <w:ind w:left="644"/>
        <w:jc w:val="thaiDistribute"/>
        <w:rPr>
          <w:rFonts w:ascii="Angsana New" w:hAnsi="Angsana New"/>
          <w:sz w:val="28"/>
          <w:szCs w:val="28"/>
          <w:cs/>
        </w:rPr>
      </w:pPr>
      <w:r w:rsidRPr="00411DBC">
        <w:rPr>
          <w:rFonts w:ascii="Angsana New" w:hAnsi="Angsana New" w:hint="cs"/>
          <w:sz w:val="28"/>
          <w:szCs w:val="28"/>
          <w:cs/>
        </w:rPr>
        <w:t xml:space="preserve">ที่ประชุมคณะกรรมการบริษัท ครั้งที่ </w:t>
      </w:r>
      <w:r w:rsidRPr="00411DBC">
        <w:rPr>
          <w:rFonts w:ascii="Angsana New" w:hAnsi="Angsana New"/>
          <w:sz w:val="28"/>
          <w:szCs w:val="28"/>
        </w:rPr>
        <w:t xml:space="preserve">1/2566 </w:t>
      </w:r>
      <w:r w:rsidRPr="00411DBC">
        <w:rPr>
          <w:rFonts w:ascii="Angsana New" w:hAnsi="Angsana New" w:hint="cs"/>
          <w:sz w:val="28"/>
          <w:szCs w:val="28"/>
          <w:cs/>
        </w:rPr>
        <w:t xml:space="preserve">เมื่อวันที่ </w:t>
      </w:r>
      <w:r w:rsidRPr="00411DBC">
        <w:rPr>
          <w:rFonts w:ascii="Angsana New" w:hAnsi="Angsana New"/>
          <w:sz w:val="28"/>
          <w:szCs w:val="28"/>
        </w:rPr>
        <w:t xml:space="preserve">10 </w:t>
      </w:r>
      <w:r w:rsidRPr="00411DBC">
        <w:rPr>
          <w:rFonts w:ascii="Angsana New" w:hAnsi="Angsana New" w:hint="cs"/>
          <w:sz w:val="28"/>
          <w:szCs w:val="28"/>
          <w:cs/>
        </w:rPr>
        <w:t xml:space="preserve">กุมภาพันธ์ </w:t>
      </w:r>
      <w:r w:rsidRPr="00411DBC">
        <w:rPr>
          <w:rFonts w:ascii="Angsana New" w:hAnsi="Angsana New"/>
          <w:sz w:val="28"/>
          <w:szCs w:val="28"/>
        </w:rPr>
        <w:t>2566</w:t>
      </w:r>
      <w:r w:rsidRPr="00411DBC">
        <w:rPr>
          <w:rFonts w:ascii="Angsana New" w:hAnsi="Angsana New" w:hint="cs"/>
          <w:sz w:val="28"/>
          <w:szCs w:val="28"/>
          <w:cs/>
        </w:rPr>
        <w:t xml:space="preserve"> มีมติอนุมัติให้ออกและเสนอขายหุ้นกู้</w:t>
      </w:r>
      <w:r w:rsidR="00847FDC" w:rsidRPr="00411DBC">
        <w:rPr>
          <w:rFonts w:ascii="Angsana New" w:hAnsi="Angsana New" w:hint="cs"/>
          <w:sz w:val="28"/>
          <w:szCs w:val="28"/>
          <w:cs/>
        </w:rPr>
        <w:t xml:space="preserve">ระยะสั้น มีประกันและมีผู้แทนถือหุ้นกู้ </w:t>
      </w:r>
      <w:r w:rsidRPr="00411DBC">
        <w:rPr>
          <w:rFonts w:ascii="Angsana New" w:hAnsi="Angsana New" w:hint="cs"/>
          <w:sz w:val="28"/>
          <w:szCs w:val="28"/>
          <w:cs/>
        </w:rPr>
        <w:t xml:space="preserve">มูลค่าเสนอขายรวมไม่เกิน </w:t>
      </w:r>
      <w:r w:rsidRPr="00411DBC">
        <w:rPr>
          <w:rFonts w:ascii="Angsana New" w:hAnsi="Angsana New"/>
          <w:sz w:val="28"/>
          <w:szCs w:val="28"/>
        </w:rPr>
        <w:t xml:space="preserve">50 </w:t>
      </w:r>
      <w:r w:rsidRPr="00411DBC">
        <w:rPr>
          <w:rFonts w:ascii="Angsana New" w:hAnsi="Angsana New" w:hint="cs"/>
          <w:sz w:val="28"/>
          <w:szCs w:val="28"/>
          <w:cs/>
        </w:rPr>
        <w:t xml:space="preserve">ล้านบาท ระยะเวลา </w:t>
      </w:r>
      <w:r w:rsidRPr="00411DBC">
        <w:rPr>
          <w:rFonts w:ascii="Angsana New" w:hAnsi="Angsana New"/>
          <w:sz w:val="28"/>
          <w:szCs w:val="28"/>
        </w:rPr>
        <w:t xml:space="preserve">6 </w:t>
      </w:r>
      <w:r w:rsidRPr="00411DBC">
        <w:rPr>
          <w:rFonts w:ascii="Angsana New" w:hAnsi="Angsana New" w:hint="cs"/>
          <w:sz w:val="28"/>
          <w:szCs w:val="28"/>
          <w:cs/>
        </w:rPr>
        <w:t xml:space="preserve">เดือน ดอกเบี้ยอัตราร้อยละ </w:t>
      </w:r>
      <w:r w:rsidRPr="00411DBC">
        <w:rPr>
          <w:rFonts w:ascii="Angsana New" w:hAnsi="Angsana New"/>
          <w:sz w:val="28"/>
          <w:szCs w:val="28"/>
        </w:rPr>
        <w:t xml:space="preserve">7.80 </w:t>
      </w:r>
      <w:r w:rsidRPr="00411DBC">
        <w:rPr>
          <w:rFonts w:ascii="Angsana New" w:hAnsi="Angsana New" w:hint="cs"/>
          <w:sz w:val="28"/>
          <w:szCs w:val="28"/>
          <w:cs/>
        </w:rPr>
        <w:t xml:space="preserve">ต่อปี </w:t>
      </w:r>
    </w:p>
    <w:p w14:paraId="14AE7DBA" w14:textId="2190C65A" w:rsidR="00637CB3" w:rsidRPr="00411DBC" w:rsidRDefault="00637CB3" w:rsidP="003658C5">
      <w:pPr>
        <w:pStyle w:val="ListParagraph"/>
        <w:numPr>
          <w:ilvl w:val="0"/>
          <w:numId w:val="18"/>
        </w:numPr>
        <w:spacing w:before="240"/>
        <w:rPr>
          <w:rFonts w:ascii="Angsana New" w:hAnsi="Angsana New"/>
          <w:b/>
          <w:bCs/>
          <w:sz w:val="28"/>
          <w:szCs w:val="28"/>
        </w:rPr>
      </w:pPr>
      <w:r w:rsidRPr="00411DBC">
        <w:rPr>
          <w:rFonts w:ascii="Angsana New" w:hAnsi="Angsana New" w:hint="cs"/>
          <w:b/>
          <w:bCs/>
          <w:sz w:val="28"/>
          <w:szCs w:val="28"/>
          <w:cs/>
        </w:rPr>
        <w:t>ประมาณการหนี้สินไม่หมุนเวียนสำหรับผลประโยชน์พนักงาน</w:t>
      </w:r>
    </w:p>
    <w:p w14:paraId="568F15A8" w14:textId="613202B6" w:rsidR="007D285A" w:rsidRPr="00411DBC" w:rsidRDefault="00B02915" w:rsidP="00342A4E">
      <w:pPr>
        <w:tabs>
          <w:tab w:val="left" w:pos="284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120" w:line="340" w:lineRule="exact"/>
        <w:ind w:left="567"/>
        <w:jc w:val="thaiDistribute"/>
        <w:rPr>
          <w:rFonts w:asciiTheme="majorBidi" w:hAnsiTheme="majorBidi" w:cstheme="majorBidi"/>
          <w:sz w:val="28"/>
          <w:szCs w:val="28"/>
        </w:rPr>
      </w:pPr>
      <w:r w:rsidRPr="00411DBC">
        <w:rPr>
          <w:rFonts w:asciiTheme="majorBidi" w:hAnsiTheme="majorBidi" w:cstheme="majorBidi"/>
          <w:sz w:val="28"/>
          <w:szCs w:val="28"/>
          <w:cs/>
        </w:rPr>
        <w:t xml:space="preserve">ภาระผูกพันผลประโยชน์ของพนักงานในงบแสดงฐานะการเงิน </w:t>
      </w:r>
      <w:r w:rsidR="00AA36FF" w:rsidRPr="00411DBC">
        <w:rPr>
          <w:rFonts w:asciiTheme="majorBidi" w:hAnsiTheme="majorBidi"/>
          <w:sz w:val="28"/>
          <w:szCs w:val="28"/>
          <w:cs/>
        </w:rPr>
        <w:t xml:space="preserve">ณ วันที่ </w:t>
      </w:r>
      <w:r w:rsidR="00D643ED" w:rsidRPr="00411DBC">
        <w:rPr>
          <w:rFonts w:ascii="Angsana New" w:hAnsi="Angsana New"/>
          <w:sz w:val="28"/>
          <w:szCs w:val="28"/>
        </w:rPr>
        <w:t xml:space="preserve">30 </w:t>
      </w:r>
      <w:r w:rsidR="00D643ED" w:rsidRPr="00411DBC">
        <w:rPr>
          <w:rFonts w:ascii="Angsana New" w:hAnsi="Angsana New" w:hint="cs"/>
          <w:sz w:val="28"/>
          <w:szCs w:val="28"/>
          <w:cs/>
        </w:rPr>
        <w:t xml:space="preserve">มิถุนายน </w:t>
      </w:r>
      <w:r w:rsidR="00AA36FF" w:rsidRPr="00411DBC">
        <w:rPr>
          <w:rFonts w:ascii="Angsana New" w:hAnsi="Angsana New"/>
          <w:sz w:val="28"/>
          <w:szCs w:val="28"/>
        </w:rPr>
        <w:t xml:space="preserve">2566 </w:t>
      </w:r>
      <w:r w:rsidR="00AA36FF" w:rsidRPr="00411DBC">
        <w:rPr>
          <w:rFonts w:asciiTheme="majorBidi" w:hAnsiTheme="majorBidi"/>
          <w:sz w:val="28"/>
          <w:szCs w:val="28"/>
          <w:cs/>
        </w:rPr>
        <w:t>และ</w:t>
      </w:r>
      <w:r w:rsidR="00AA36FF" w:rsidRPr="00411DBC">
        <w:rPr>
          <w:rFonts w:asciiTheme="majorBidi" w:hAnsiTheme="majorBidi" w:hint="cs"/>
          <w:sz w:val="28"/>
          <w:szCs w:val="28"/>
          <w:cs/>
        </w:rPr>
        <w:t xml:space="preserve"> </w:t>
      </w:r>
      <w:r w:rsidR="00AA36FF" w:rsidRPr="00411DBC">
        <w:rPr>
          <w:rFonts w:asciiTheme="majorBidi" w:hAnsiTheme="majorBidi"/>
          <w:sz w:val="28"/>
          <w:szCs w:val="28"/>
        </w:rPr>
        <w:t xml:space="preserve">31 </w:t>
      </w:r>
      <w:r w:rsidR="00AA36FF" w:rsidRPr="00411DBC">
        <w:rPr>
          <w:rFonts w:asciiTheme="majorBidi" w:hAnsiTheme="majorBidi" w:hint="cs"/>
          <w:sz w:val="28"/>
          <w:szCs w:val="28"/>
          <w:cs/>
        </w:rPr>
        <w:t>ธันวาคม</w:t>
      </w:r>
      <w:r w:rsidR="00AA36FF" w:rsidRPr="00411DBC">
        <w:rPr>
          <w:rFonts w:asciiTheme="majorBidi" w:hAnsiTheme="majorBidi"/>
          <w:sz w:val="28"/>
          <w:szCs w:val="28"/>
          <w:cs/>
        </w:rPr>
        <w:t xml:space="preserve"> </w:t>
      </w:r>
      <w:r w:rsidR="00AA36FF" w:rsidRPr="00411DBC">
        <w:rPr>
          <w:rFonts w:asciiTheme="majorBidi" w:hAnsiTheme="majorBidi"/>
          <w:sz w:val="28"/>
          <w:szCs w:val="28"/>
        </w:rPr>
        <w:t>2565</w:t>
      </w:r>
      <w:r w:rsidR="00AA36FF" w:rsidRPr="00411DBC">
        <w:rPr>
          <w:rFonts w:asciiTheme="majorBidi" w:hAnsiTheme="majorBidi"/>
          <w:sz w:val="28"/>
          <w:szCs w:val="28"/>
          <w:cs/>
        </w:rPr>
        <w:t xml:space="preserve"> </w:t>
      </w:r>
      <w:r w:rsidR="00AA36FF" w:rsidRPr="00411DBC">
        <w:rPr>
          <w:rFonts w:asciiTheme="majorBidi" w:hAnsiTheme="majorBidi" w:cstheme="majorBidi" w:hint="cs"/>
          <w:sz w:val="28"/>
          <w:szCs w:val="28"/>
          <w:cs/>
        </w:rPr>
        <w:t xml:space="preserve"> </w:t>
      </w:r>
      <w:r w:rsidRPr="00411DBC">
        <w:rPr>
          <w:rFonts w:asciiTheme="majorBidi" w:hAnsiTheme="majorBidi" w:cstheme="majorBidi"/>
          <w:sz w:val="28"/>
          <w:szCs w:val="28"/>
          <w:cs/>
        </w:rPr>
        <w:t>ประกอบด้วย</w:t>
      </w:r>
    </w:p>
    <w:tbl>
      <w:tblPr>
        <w:tblStyle w:val="TableGrid"/>
        <w:tblW w:w="10779" w:type="dxa"/>
        <w:tblInd w:w="-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25"/>
        <w:gridCol w:w="1583"/>
        <w:gridCol w:w="287"/>
        <w:gridCol w:w="1591"/>
        <w:gridCol w:w="287"/>
        <w:gridCol w:w="1583"/>
        <w:gridCol w:w="258"/>
        <w:gridCol w:w="1665"/>
      </w:tblGrid>
      <w:tr w:rsidR="006074DB" w:rsidRPr="00411DBC" w14:paraId="3719DC2E" w14:textId="77777777" w:rsidTr="00FC4D2C">
        <w:trPr>
          <w:trHeight w:val="138"/>
        </w:trPr>
        <w:tc>
          <w:tcPr>
            <w:tcW w:w="3525" w:type="dxa"/>
            <w:vAlign w:val="center"/>
          </w:tcPr>
          <w:p w14:paraId="4B11C95A" w14:textId="77777777" w:rsidR="006074DB" w:rsidRPr="00411DBC" w:rsidRDefault="006074DB" w:rsidP="00644F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rPr>
                <w:rFonts w:ascii="Angsana New" w:hAnsi="Angsana New"/>
                <w:sz w:val="28"/>
                <w:szCs w:val="28"/>
              </w:rPr>
            </w:pPr>
            <w:bookmarkStart w:id="37" w:name="_Hlk104717659"/>
          </w:p>
        </w:tc>
        <w:tc>
          <w:tcPr>
            <w:tcW w:w="7254" w:type="dxa"/>
            <w:gridSpan w:val="7"/>
            <w:tcBorders>
              <w:bottom w:val="single" w:sz="4" w:space="0" w:color="auto"/>
            </w:tcBorders>
            <w:vAlign w:val="center"/>
          </w:tcPr>
          <w:p w14:paraId="2027EF73" w14:textId="7E029C0B" w:rsidR="006074DB" w:rsidRPr="00411DBC" w:rsidRDefault="006074DB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(หน่วย</w:t>
            </w:r>
            <w:r w:rsidRPr="00411DBC">
              <w:rPr>
                <w:rFonts w:ascii="Angsana New" w:hAnsi="Angsana New"/>
                <w:sz w:val="28"/>
                <w:szCs w:val="28"/>
              </w:rPr>
              <w:t>: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พันบาท)</w:t>
            </w:r>
          </w:p>
        </w:tc>
      </w:tr>
      <w:tr w:rsidR="006074DB" w:rsidRPr="00411DBC" w14:paraId="52B925F5" w14:textId="77777777" w:rsidTr="00FC4D2C">
        <w:trPr>
          <w:trHeight w:val="138"/>
        </w:trPr>
        <w:tc>
          <w:tcPr>
            <w:tcW w:w="3525" w:type="dxa"/>
            <w:vAlign w:val="center"/>
          </w:tcPr>
          <w:p w14:paraId="4804C390" w14:textId="77777777" w:rsidR="006074DB" w:rsidRPr="00411DBC" w:rsidRDefault="006074DB" w:rsidP="00644F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46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D36277" w14:textId="7184BC5C" w:rsidR="006074DB" w:rsidRPr="00411DBC" w:rsidRDefault="006074DB" w:rsidP="006074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87" w:type="dxa"/>
            <w:tcBorders>
              <w:top w:val="single" w:sz="4" w:space="0" w:color="auto"/>
            </w:tcBorders>
            <w:vAlign w:val="center"/>
          </w:tcPr>
          <w:p w14:paraId="0D751E24" w14:textId="77777777" w:rsidR="006074DB" w:rsidRPr="00411DBC" w:rsidRDefault="006074DB" w:rsidP="006074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50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9434C4" w14:textId="75B426FB" w:rsidR="006074DB" w:rsidRPr="00411DBC" w:rsidRDefault="006074DB" w:rsidP="006074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งบการเงินเฉพาะ</w:t>
            </w:r>
            <w:r w:rsidR="001C493D" w:rsidRPr="00411DBC">
              <w:rPr>
                <w:rFonts w:ascii="Angsana New" w:hAnsi="Angsana New" w:hint="cs"/>
                <w:sz w:val="28"/>
                <w:szCs w:val="28"/>
                <w:cs/>
              </w:rPr>
              <w:t>กิจการ</w:t>
            </w:r>
          </w:p>
        </w:tc>
      </w:tr>
      <w:tr w:rsidR="00D643ED" w:rsidRPr="00411DBC" w14:paraId="7CDD9CDD" w14:textId="77777777" w:rsidTr="00146FEF">
        <w:trPr>
          <w:trHeight w:val="138"/>
        </w:trPr>
        <w:tc>
          <w:tcPr>
            <w:tcW w:w="3525" w:type="dxa"/>
            <w:vAlign w:val="center"/>
          </w:tcPr>
          <w:p w14:paraId="00468302" w14:textId="77777777" w:rsidR="00D643ED" w:rsidRPr="00411DBC" w:rsidRDefault="00D643ED" w:rsidP="00D643E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1CA3B8" w14:textId="7823D022" w:rsidR="00D643ED" w:rsidRPr="00411DBC" w:rsidRDefault="00D643ED" w:rsidP="00D643E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30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 xml:space="preserve"> มิถุนายน </w:t>
            </w:r>
            <w:r w:rsidRPr="00411DBC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287" w:type="dxa"/>
            <w:tcBorders>
              <w:top w:val="single" w:sz="4" w:space="0" w:color="auto"/>
            </w:tcBorders>
            <w:vAlign w:val="center"/>
          </w:tcPr>
          <w:p w14:paraId="61C181F7" w14:textId="77777777" w:rsidR="00D643ED" w:rsidRPr="00411DBC" w:rsidRDefault="00D643ED" w:rsidP="00D643E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91" w:type="dxa"/>
            <w:tcBorders>
              <w:top w:val="single" w:sz="4" w:space="0" w:color="auto"/>
            </w:tcBorders>
            <w:vAlign w:val="center"/>
          </w:tcPr>
          <w:p w14:paraId="57A3CAD4" w14:textId="434406A4" w:rsidR="00D643ED" w:rsidRPr="00411DBC" w:rsidRDefault="00D643ED" w:rsidP="00D643E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 xml:space="preserve">ธันวาคม </w:t>
            </w:r>
            <w:r w:rsidRPr="00411DBC">
              <w:rPr>
                <w:rFonts w:ascii="Angsana New" w:hAnsi="Angsana New"/>
                <w:sz w:val="28"/>
                <w:szCs w:val="28"/>
              </w:rPr>
              <w:t>256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5</w:t>
            </w:r>
          </w:p>
        </w:tc>
        <w:tc>
          <w:tcPr>
            <w:tcW w:w="287" w:type="dxa"/>
            <w:vAlign w:val="center"/>
          </w:tcPr>
          <w:p w14:paraId="41A908A6" w14:textId="77777777" w:rsidR="00D643ED" w:rsidRPr="00411DBC" w:rsidRDefault="00D643ED" w:rsidP="00D643E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83" w:type="dxa"/>
            <w:tcBorders>
              <w:bottom w:val="single" w:sz="4" w:space="0" w:color="auto"/>
            </w:tcBorders>
            <w:vAlign w:val="center"/>
          </w:tcPr>
          <w:p w14:paraId="0CBD95C9" w14:textId="01889B9B" w:rsidR="00D643ED" w:rsidRPr="00411DBC" w:rsidRDefault="00D643ED" w:rsidP="00D643E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30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 xml:space="preserve"> มิถุนายน </w:t>
            </w:r>
            <w:r w:rsidRPr="00411DBC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258" w:type="dxa"/>
            <w:vAlign w:val="center"/>
          </w:tcPr>
          <w:p w14:paraId="6027EC73" w14:textId="77777777" w:rsidR="00D643ED" w:rsidRPr="00411DBC" w:rsidRDefault="00D643ED" w:rsidP="00D643E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65" w:type="dxa"/>
            <w:tcBorders>
              <w:bottom w:val="single" w:sz="4" w:space="0" w:color="auto"/>
            </w:tcBorders>
            <w:vAlign w:val="center"/>
          </w:tcPr>
          <w:p w14:paraId="76A6ECF6" w14:textId="355D60FC" w:rsidR="00D643ED" w:rsidRPr="00411DBC" w:rsidRDefault="00D643ED" w:rsidP="00D643E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 xml:space="preserve">ธันวาคม </w:t>
            </w:r>
            <w:r w:rsidRPr="00411DBC">
              <w:rPr>
                <w:rFonts w:ascii="Angsana New" w:hAnsi="Angsana New"/>
                <w:sz w:val="28"/>
                <w:szCs w:val="28"/>
              </w:rPr>
              <w:t>256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5</w:t>
            </w:r>
          </w:p>
        </w:tc>
      </w:tr>
      <w:tr w:rsidR="005B5B98" w:rsidRPr="00411DBC" w14:paraId="0FE17F6A" w14:textId="77777777" w:rsidTr="00146FEF">
        <w:trPr>
          <w:trHeight w:val="138"/>
        </w:trPr>
        <w:tc>
          <w:tcPr>
            <w:tcW w:w="3525" w:type="dxa"/>
            <w:vAlign w:val="center"/>
          </w:tcPr>
          <w:p w14:paraId="708E61E6" w14:textId="77777777" w:rsidR="005B5B98" w:rsidRPr="00411DBC" w:rsidRDefault="005B5B98" w:rsidP="005B5B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ประมาณการหนี้สินไม่หมุนเวียน-</w:t>
            </w:r>
          </w:p>
          <w:p w14:paraId="6688A57B" w14:textId="214E9A16" w:rsidR="005B5B98" w:rsidRPr="00411DBC" w:rsidRDefault="005B5B98" w:rsidP="005B5B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-สำหรับผลประโยชน์พนักงาน ณ วันต้นงวด</w:t>
            </w:r>
          </w:p>
        </w:tc>
        <w:tc>
          <w:tcPr>
            <w:tcW w:w="1583" w:type="dxa"/>
            <w:tcBorders>
              <w:top w:val="single" w:sz="4" w:space="0" w:color="auto"/>
            </w:tcBorders>
            <w:vAlign w:val="bottom"/>
          </w:tcPr>
          <w:p w14:paraId="2341607D" w14:textId="4EEF44F7" w:rsidR="005B5B98" w:rsidRPr="00411DBC" w:rsidRDefault="0003529C" w:rsidP="005B5B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1</w:t>
            </w:r>
            <w:r w:rsidRPr="00411DBC">
              <w:rPr>
                <w:rFonts w:ascii="Angsana New" w:hAnsi="Angsana New"/>
                <w:sz w:val="28"/>
                <w:szCs w:val="28"/>
              </w:rPr>
              <w:t>,</w:t>
            </w:r>
            <w:r w:rsidRPr="00411DBC">
              <w:rPr>
                <w:rFonts w:ascii="Angsana New" w:hAnsi="Angsana New"/>
                <w:sz w:val="28"/>
                <w:szCs w:val="28"/>
                <w:cs/>
              </w:rPr>
              <w:t>938</w:t>
            </w:r>
          </w:p>
        </w:tc>
        <w:tc>
          <w:tcPr>
            <w:tcW w:w="287" w:type="dxa"/>
            <w:vAlign w:val="bottom"/>
          </w:tcPr>
          <w:p w14:paraId="1E1F581B" w14:textId="77777777" w:rsidR="005B5B98" w:rsidRPr="00411DBC" w:rsidRDefault="005B5B98" w:rsidP="005B5B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91" w:type="dxa"/>
            <w:tcBorders>
              <w:top w:val="single" w:sz="4" w:space="0" w:color="auto"/>
            </w:tcBorders>
            <w:vAlign w:val="bottom"/>
          </w:tcPr>
          <w:p w14:paraId="3383BC3B" w14:textId="0B4F4BCD" w:rsidR="005B5B98" w:rsidRPr="00411DBC" w:rsidRDefault="005B5B98" w:rsidP="005B5B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1</w:t>
            </w:r>
            <w:r w:rsidRPr="00411DBC">
              <w:rPr>
                <w:rFonts w:ascii="Angsana New" w:hAnsi="Angsana New"/>
                <w:sz w:val="28"/>
                <w:szCs w:val="28"/>
              </w:rPr>
              <w:t>,</w:t>
            </w:r>
            <w:r w:rsidRPr="00411DBC">
              <w:rPr>
                <w:rFonts w:ascii="Angsana New" w:hAnsi="Angsana New"/>
                <w:sz w:val="28"/>
                <w:szCs w:val="28"/>
                <w:cs/>
              </w:rPr>
              <w:t>735</w:t>
            </w:r>
          </w:p>
        </w:tc>
        <w:tc>
          <w:tcPr>
            <w:tcW w:w="287" w:type="dxa"/>
            <w:vAlign w:val="bottom"/>
          </w:tcPr>
          <w:p w14:paraId="5FD8F4A7" w14:textId="77777777" w:rsidR="005B5B98" w:rsidRPr="00411DBC" w:rsidRDefault="005B5B98" w:rsidP="005B5B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83" w:type="dxa"/>
            <w:tcBorders>
              <w:top w:val="single" w:sz="4" w:space="0" w:color="auto"/>
            </w:tcBorders>
            <w:vAlign w:val="bottom"/>
          </w:tcPr>
          <w:p w14:paraId="212EA6FA" w14:textId="73A465F6" w:rsidR="005B5B98" w:rsidRPr="00411DBC" w:rsidRDefault="0003529C" w:rsidP="005B5B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>621</w:t>
            </w:r>
          </w:p>
        </w:tc>
        <w:tc>
          <w:tcPr>
            <w:tcW w:w="258" w:type="dxa"/>
            <w:vAlign w:val="bottom"/>
          </w:tcPr>
          <w:p w14:paraId="15C88569" w14:textId="77777777" w:rsidR="005B5B98" w:rsidRPr="00411DBC" w:rsidRDefault="005B5B98" w:rsidP="005B5B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65" w:type="dxa"/>
            <w:vAlign w:val="bottom"/>
          </w:tcPr>
          <w:p w14:paraId="48B2D6A6" w14:textId="734E0F8B" w:rsidR="005B5B98" w:rsidRPr="00411DBC" w:rsidRDefault="005B5B98" w:rsidP="005B5B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>709</w:t>
            </w:r>
          </w:p>
        </w:tc>
      </w:tr>
      <w:tr w:rsidR="005B5B98" w:rsidRPr="00411DBC" w14:paraId="76DBD47F" w14:textId="77777777" w:rsidTr="00146FEF">
        <w:trPr>
          <w:trHeight w:val="66"/>
        </w:trPr>
        <w:tc>
          <w:tcPr>
            <w:tcW w:w="3525" w:type="dxa"/>
            <w:vAlign w:val="center"/>
          </w:tcPr>
          <w:p w14:paraId="68D85251" w14:textId="7EC32CCA" w:rsidR="005B5B98" w:rsidRPr="00411DBC" w:rsidRDefault="005B5B98" w:rsidP="005B5B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ประมาณการหนี้สินเพิ่มขึ้นจาก</w:t>
            </w:r>
            <w:r w:rsidR="0000292C" w:rsidRPr="00411DBC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การซื้อหน่วยธุรกิจ</w:t>
            </w:r>
          </w:p>
        </w:tc>
        <w:tc>
          <w:tcPr>
            <w:tcW w:w="1583" w:type="dxa"/>
            <w:vAlign w:val="bottom"/>
          </w:tcPr>
          <w:p w14:paraId="4DDADFFE" w14:textId="0E67EF16" w:rsidR="005B5B98" w:rsidRPr="00776894" w:rsidRDefault="00872C8D" w:rsidP="005B5B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776894">
              <w:rPr>
                <w:rFonts w:ascii="Angsana New" w:hAnsi="Angsana New"/>
                <w:color w:val="000000"/>
                <w:sz w:val="28"/>
                <w:szCs w:val="28"/>
              </w:rPr>
              <w:t>1,239</w:t>
            </w:r>
          </w:p>
        </w:tc>
        <w:tc>
          <w:tcPr>
            <w:tcW w:w="287" w:type="dxa"/>
            <w:vAlign w:val="bottom"/>
          </w:tcPr>
          <w:p w14:paraId="60CFE2B2" w14:textId="77777777" w:rsidR="005B5B98" w:rsidRPr="00411DBC" w:rsidRDefault="005B5B98" w:rsidP="005B5B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91" w:type="dxa"/>
            <w:vAlign w:val="bottom"/>
          </w:tcPr>
          <w:p w14:paraId="2238B52F" w14:textId="4E17EB53" w:rsidR="005B5B98" w:rsidRPr="00411DBC" w:rsidRDefault="005B5B98" w:rsidP="005B5B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>-</w:t>
            </w:r>
          </w:p>
        </w:tc>
        <w:tc>
          <w:tcPr>
            <w:tcW w:w="287" w:type="dxa"/>
            <w:vAlign w:val="bottom"/>
          </w:tcPr>
          <w:p w14:paraId="748BA2D7" w14:textId="77777777" w:rsidR="005B5B98" w:rsidRPr="00411DBC" w:rsidRDefault="005B5B98" w:rsidP="005B5B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83" w:type="dxa"/>
            <w:vAlign w:val="bottom"/>
          </w:tcPr>
          <w:p w14:paraId="2BF2F8FC" w14:textId="1EF459D9" w:rsidR="005B5B98" w:rsidRPr="00411DBC" w:rsidRDefault="005B5B98" w:rsidP="005B5B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>-</w:t>
            </w:r>
          </w:p>
        </w:tc>
        <w:tc>
          <w:tcPr>
            <w:tcW w:w="258" w:type="dxa"/>
            <w:vAlign w:val="bottom"/>
          </w:tcPr>
          <w:p w14:paraId="23469E29" w14:textId="77777777" w:rsidR="005B5B98" w:rsidRPr="00411DBC" w:rsidRDefault="005B5B98" w:rsidP="005B5B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65" w:type="dxa"/>
            <w:vAlign w:val="bottom"/>
          </w:tcPr>
          <w:p w14:paraId="672E50BA" w14:textId="54552639" w:rsidR="005B5B98" w:rsidRPr="00411DBC" w:rsidRDefault="005B5B98" w:rsidP="005B5B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>-</w:t>
            </w:r>
          </w:p>
        </w:tc>
      </w:tr>
      <w:tr w:rsidR="005B5B98" w:rsidRPr="00411DBC" w14:paraId="450EB6DF" w14:textId="77777777" w:rsidTr="00146FEF">
        <w:trPr>
          <w:trHeight w:val="385"/>
        </w:trPr>
        <w:tc>
          <w:tcPr>
            <w:tcW w:w="3525" w:type="dxa"/>
            <w:vAlign w:val="center"/>
          </w:tcPr>
          <w:p w14:paraId="4B750F15" w14:textId="4C14B225" w:rsidR="005B5B98" w:rsidRPr="00411DBC" w:rsidRDefault="005B5B98" w:rsidP="005B5B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ต้นทุนบริการปัจจุบันและต้นทุนดอกเบี้ย</w:t>
            </w:r>
          </w:p>
        </w:tc>
        <w:tc>
          <w:tcPr>
            <w:tcW w:w="1583" w:type="dxa"/>
            <w:vAlign w:val="bottom"/>
          </w:tcPr>
          <w:p w14:paraId="64D08473" w14:textId="16D11DAE" w:rsidR="005B5B98" w:rsidRPr="00776894" w:rsidRDefault="00872C8D" w:rsidP="005B5B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776894">
              <w:rPr>
                <w:rFonts w:ascii="Angsana New" w:hAnsi="Angsana New"/>
                <w:sz w:val="28"/>
                <w:szCs w:val="28"/>
              </w:rPr>
              <w:t>321</w:t>
            </w:r>
          </w:p>
        </w:tc>
        <w:tc>
          <w:tcPr>
            <w:tcW w:w="287" w:type="dxa"/>
            <w:vAlign w:val="bottom"/>
          </w:tcPr>
          <w:p w14:paraId="2E76183B" w14:textId="77777777" w:rsidR="005B5B98" w:rsidRPr="00411DBC" w:rsidRDefault="005B5B98" w:rsidP="005B5B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91" w:type="dxa"/>
            <w:vAlign w:val="bottom"/>
          </w:tcPr>
          <w:p w14:paraId="038C4ADB" w14:textId="0581474A" w:rsidR="005B5B98" w:rsidRPr="00411DBC" w:rsidRDefault="005B5B98" w:rsidP="005B5B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515</w:t>
            </w:r>
          </w:p>
        </w:tc>
        <w:tc>
          <w:tcPr>
            <w:tcW w:w="287" w:type="dxa"/>
            <w:vAlign w:val="bottom"/>
          </w:tcPr>
          <w:p w14:paraId="3820689C" w14:textId="77777777" w:rsidR="005B5B98" w:rsidRPr="00411DBC" w:rsidRDefault="005B5B98" w:rsidP="005B5B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83" w:type="dxa"/>
            <w:vAlign w:val="bottom"/>
          </w:tcPr>
          <w:p w14:paraId="4E59F33A" w14:textId="380E5917" w:rsidR="005B5B98" w:rsidRPr="00411DBC" w:rsidRDefault="009F364C" w:rsidP="005B5B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138</w:t>
            </w:r>
          </w:p>
        </w:tc>
        <w:tc>
          <w:tcPr>
            <w:tcW w:w="258" w:type="dxa"/>
            <w:vAlign w:val="bottom"/>
          </w:tcPr>
          <w:p w14:paraId="6BD4C7A4" w14:textId="77777777" w:rsidR="005B5B98" w:rsidRPr="00411DBC" w:rsidRDefault="005B5B98" w:rsidP="005B5B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65" w:type="dxa"/>
            <w:vAlign w:val="bottom"/>
          </w:tcPr>
          <w:p w14:paraId="5CFBDB08" w14:textId="0C491ACD" w:rsidR="005B5B98" w:rsidRPr="00411DBC" w:rsidRDefault="005B5B98" w:rsidP="005B5B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224</w:t>
            </w:r>
          </w:p>
        </w:tc>
      </w:tr>
      <w:tr w:rsidR="005B5B98" w:rsidRPr="00411DBC" w14:paraId="683BF425" w14:textId="77777777" w:rsidTr="00146FEF">
        <w:trPr>
          <w:trHeight w:val="385"/>
        </w:trPr>
        <w:tc>
          <w:tcPr>
            <w:tcW w:w="3525" w:type="dxa"/>
            <w:vAlign w:val="center"/>
          </w:tcPr>
          <w:p w14:paraId="55FAD735" w14:textId="0A9532B8" w:rsidR="005B5B98" w:rsidRPr="00411DBC" w:rsidRDefault="005B5B98" w:rsidP="005B5B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กำไร(ขาดทุน)จากการประมาณการตามหลักคณิตศาสตร์ประกันภัย</w:t>
            </w:r>
          </w:p>
        </w:tc>
        <w:tc>
          <w:tcPr>
            <w:tcW w:w="1583" w:type="dxa"/>
            <w:vAlign w:val="bottom"/>
          </w:tcPr>
          <w:p w14:paraId="131EED24" w14:textId="2A929FAE" w:rsidR="005B5B98" w:rsidRPr="00411DBC" w:rsidRDefault="0003529C" w:rsidP="005B5B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>-</w:t>
            </w:r>
          </w:p>
        </w:tc>
        <w:tc>
          <w:tcPr>
            <w:tcW w:w="287" w:type="dxa"/>
            <w:vAlign w:val="bottom"/>
          </w:tcPr>
          <w:p w14:paraId="247C2C3C" w14:textId="77777777" w:rsidR="005B5B98" w:rsidRPr="00411DBC" w:rsidRDefault="005B5B98" w:rsidP="005B5B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91" w:type="dxa"/>
            <w:vAlign w:val="bottom"/>
          </w:tcPr>
          <w:p w14:paraId="4AB9CF71" w14:textId="38CBEEE7" w:rsidR="005B5B98" w:rsidRPr="00411DBC" w:rsidRDefault="005B5B98" w:rsidP="005B5B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>(312)</w:t>
            </w:r>
          </w:p>
        </w:tc>
        <w:tc>
          <w:tcPr>
            <w:tcW w:w="287" w:type="dxa"/>
            <w:vAlign w:val="bottom"/>
          </w:tcPr>
          <w:p w14:paraId="5557ED21" w14:textId="77777777" w:rsidR="005B5B98" w:rsidRPr="00411DBC" w:rsidRDefault="005B5B98" w:rsidP="005B5B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83" w:type="dxa"/>
            <w:vAlign w:val="bottom"/>
          </w:tcPr>
          <w:p w14:paraId="2930E4FB" w14:textId="3D376458" w:rsidR="005B5B98" w:rsidRPr="00411DBC" w:rsidRDefault="0003529C" w:rsidP="005B5B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>-</w:t>
            </w:r>
          </w:p>
        </w:tc>
        <w:tc>
          <w:tcPr>
            <w:tcW w:w="258" w:type="dxa"/>
            <w:vAlign w:val="bottom"/>
          </w:tcPr>
          <w:p w14:paraId="53CD2A6E" w14:textId="77777777" w:rsidR="005B5B98" w:rsidRPr="00411DBC" w:rsidRDefault="005B5B98" w:rsidP="005B5B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65" w:type="dxa"/>
            <w:vAlign w:val="bottom"/>
          </w:tcPr>
          <w:p w14:paraId="00E18F1D" w14:textId="728141A4" w:rsidR="005B5B98" w:rsidRPr="00411DBC" w:rsidRDefault="005B5B98" w:rsidP="005B5B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>(312)</w:t>
            </w:r>
          </w:p>
        </w:tc>
      </w:tr>
      <w:tr w:rsidR="00CF4D8B" w:rsidRPr="00411DBC" w14:paraId="2BB5B14F" w14:textId="77777777" w:rsidTr="00146FEF">
        <w:trPr>
          <w:trHeight w:val="385"/>
        </w:trPr>
        <w:tc>
          <w:tcPr>
            <w:tcW w:w="3525" w:type="dxa"/>
            <w:vAlign w:val="center"/>
          </w:tcPr>
          <w:p w14:paraId="11E64748" w14:textId="76FC05CF" w:rsidR="00CF4D8B" w:rsidRPr="00411DBC" w:rsidRDefault="00CF4D8B" w:rsidP="005B5B98">
            <w:pPr>
              <w:ind w:left="-108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ลดลงจากการขายเงินลงทุนในบริษัทย่อย</w:t>
            </w:r>
          </w:p>
        </w:tc>
        <w:tc>
          <w:tcPr>
            <w:tcW w:w="1583" w:type="dxa"/>
            <w:vAlign w:val="bottom"/>
          </w:tcPr>
          <w:p w14:paraId="4A493F44" w14:textId="35BDA18F" w:rsidR="00CF4D8B" w:rsidRPr="00411DBC" w:rsidRDefault="00872C8D" w:rsidP="005B5B98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>(732)</w:t>
            </w:r>
          </w:p>
        </w:tc>
        <w:tc>
          <w:tcPr>
            <w:tcW w:w="287" w:type="dxa"/>
            <w:vAlign w:val="bottom"/>
          </w:tcPr>
          <w:p w14:paraId="770CF0B0" w14:textId="77777777" w:rsidR="00CF4D8B" w:rsidRPr="00411DBC" w:rsidRDefault="00CF4D8B" w:rsidP="005B5B98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91" w:type="dxa"/>
            <w:vAlign w:val="bottom"/>
          </w:tcPr>
          <w:p w14:paraId="467A79BC" w14:textId="51AFB465" w:rsidR="00CF4D8B" w:rsidRPr="00411DBC" w:rsidRDefault="00CF4D8B" w:rsidP="005B5B98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>-</w:t>
            </w:r>
          </w:p>
        </w:tc>
        <w:tc>
          <w:tcPr>
            <w:tcW w:w="287" w:type="dxa"/>
            <w:vAlign w:val="bottom"/>
          </w:tcPr>
          <w:p w14:paraId="639D0D6B" w14:textId="77777777" w:rsidR="00CF4D8B" w:rsidRPr="00411DBC" w:rsidRDefault="00CF4D8B" w:rsidP="005B5B98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83" w:type="dxa"/>
            <w:vAlign w:val="bottom"/>
          </w:tcPr>
          <w:p w14:paraId="1B189FD5" w14:textId="42135883" w:rsidR="00CF4D8B" w:rsidRPr="00411DBC" w:rsidRDefault="00CF4D8B" w:rsidP="005B5B98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>-</w:t>
            </w:r>
          </w:p>
        </w:tc>
        <w:tc>
          <w:tcPr>
            <w:tcW w:w="258" w:type="dxa"/>
            <w:vAlign w:val="bottom"/>
          </w:tcPr>
          <w:p w14:paraId="1AB87FAE" w14:textId="77777777" w:rsidR="00CF4D8B" w:rsidRPr="00411DBC" w:rsidRDefault="00CF4D8B" w:rsidP="005B5B98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65" w:type="dxa"/>
            <w:vAlign w:val="bottom"/>
          </w:tcPr>
          <w:p w14:paraId="3306ECC3" w14:textId="5CA85D62" w:rsidR="00CF4D8B" w:rsidRPr="00411DBC" w:rsidRDefault="00CF4D8B" w:rsidP="005B5B98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>-</w:t>
            </w:r>
          </w:p>
        </w:tc>
      </w:tr>
      <w:tr w:rsidR="005B5B98" w:rsidRPr="00411DBC" w14:paraId="14A5FC81" w14:textId="77777777" w:rsidTr="00146FEF">
        <w:trPr>
          <w:trHeight w:val="385"/>
        </w:trPr>
        <w:tc>
          <w:tcPr>
            <w:tcW w:w="3525" w:type="dxa"/>
            <w:vAlign w:val="bottom"/>
          </w:tcPr>
          <w:p w14:paraId="32208D40" w14:textId="77777777" w:rsidR="00146FEF" w:rsidRPr="00411DBC" w:rsidRDefault="005B5B98" w:rsidP="00146F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33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 xml:space="preserve">ภาระผูกพันผลประโยชน์พนักงาน </w:t>
            </w:r>
          </w:p>
          <w:p w14:paraId="29374033" w14:textId="4C3BEDD9" w:rsidR="005B5B98" w:rsidRPr="00411DBC" w:rsidRDefault="005B5B98" w:rsidP="00146F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33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ณ วันสิ้น</w:t>
            </w:r>
            <w:r w:rsidR="005412AB" w:rsidRPr="00411DBC">
              <w:rPr>
                <w:rFonts w:ascii="Angsana New" w:hAnsi="Angsana New" w:hint="cs"/>
                <w:sz w:val="28"/>
                <w:szCs w:val="28"/>
                <w:cs/>
              </w:rPr>
              <w:t>งวด</w:t>
            </w:r>
          </w:p>
        </w:tc>
        <w:tc>
          <w:tcPr>
            <w:tcW w:w="158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7A6BFF1" w14:textId="1424D67D" w:rsidR="005B5B98" w:rsidRPr="00411DBC" w:rsidRDefault="00872C8D" w:rsidP="005B5B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2,766</w:t>
            </w:r>
          </w:p>
        </w:tc>
        <w:tc>
          <w:tcPr>
            <w:tcW w:w="287" w:type="dxa"/>
            <w:vAlign w:val="bottom"/>
          </w:tcPr>
          <w:p w14:paraId="631E4B1A" w14:textId="77777777" w:rsidR="005B5B98" w:rsidRPr="00411DBC" w:rsidRDefault="005B5B98" w:rsidP="005B5B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9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C341A63" w14:textId="20948AA4" w:rsidR="005B5B98" w:rsidRPr="00411DBC" w:rsidRDefault="005B5B98" w:rsidP="005B5B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1,938</w:t>
            </w:r>
          </w:p>
        </w:tc>
        <w:tc>
          <w:tcPr>
            <w:tcW w:w="287" w:type="dxa"/>
            <w:vAlign w:val="bottom"/>
          </w:tcPr>
          <w:p w14:paraId="15E4F7B2" w14:textId="77777777" w:rsidR="005B5B98" w:rsidRPr="00411DBC" w:rsidRDefault="005B5B98" w:rsidP="005B5B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8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BFF3631" w14:textId="184888FE" w:rsidR="005B5B98" w:rsidRPr="00411DBC" w:rsidRDefault="009F364C" w:rsidP="005B5B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758</w:t>
            </w:r>
          </w:p>
        </w:tc>
        <w:tc>
          <w:tcPr>
            <w:tcW w:w="258" w:type="dxa"/>
            <w:vAlign w:val="bottom"/>
          </w:tcPr>
          <w:p w14:paraId="58CEB710" w14:textId="77777777" w:rsidR="005B5B98" w:rsidRPr="00411DBC" w:rsidRDefault="005B5B98" w:rsidP="005B5B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6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D51C2AC" w14:textId="3AE2F686" w:rsidR="005B5B98" w:rsidRPr="00411DBC" w:rsidRDefault="005B5B98" w:rsidP="005B5B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621</w:t>
            </w:r>
          </w:p>
        </w:tc>
      </w:tr>
      <w:bookmarkEnd w:id="37"/>
    </w:tbl>
    <w:p w14:paraId="159D718D" w14:textId="77777777" w:rsidR="00CE5186" w:rsidRPr="00411DBC" w:rsidRDefault="00CE5186" w:rsidP="00342A4E">
      <w:pPr>
        <w:tabs>
          <w:tab w:val="left" w:pos="284"/>
          <w:tab w:val="left" w:pos="851"/>
          <w:tab w:val="left" w:pos="1418"/>
        </w:tabs>
        <w:spacing w:after="120" w:line="340" w:lineRule="exact"/>
        <w:ind w:firstLine="567"/>
        <w:jc w:val="thaiDistribute"/>
        <w:rPr>
          <w:rFonts w:asciiTheme="majorBidi" w:hAnsiTheme="majorBidi" w:cstheme="majorBidi"/>
          <w:b/>
          <w:bCs/>
          <w:sz w:val="28"/>
          <w:szCs w:val="28"/>
        </w:rPr>
      </w:pPr>
    </w:p>
    <w:p w14:paraId="5A398503" w14:textId="77777777" w:rsidR="00115B6B" w:rsidRPr="00411DBC" w:rsidRDefault="00115B6B" w:rsidP="00342A4E">
      <w:pPr>
        <w:tabs>
          <w:tab w:val="left" w:pos="284"/>
          <w:tab w:val="left" w:pos="851"/>
          <w:tab w:val="left" w:pos="1418"/>
        </w:tabs>
        <w:spacing w:after="120" w:line="340" w:lineRule="exact"/>
        <w:ind w:firstLine="567"/>
        <w:jc w:val="thaiDistribute"/>
        <w:rPr>
          <w:rFonts w:asciiTheme="majorBidi" w:hAnsiTheme="majorBidi" w:cstheme="majorBidi"/>
          <w:b/>
          <w:bCs/>
          <w:sz w:val="28"/>
          <w:szCs w:val="28"/>
        </w:rPr>
      </w:pPr>
    </w:p>
    <w:p w14:paraId="7CC75653" w14:textId="77777777" w:rsidR="00146FEF" w:rsidRPr="00411DBC" w:rsidRDefault="00146FEF" w:rsidP="00342A4E">
      <w:pPr>
        <w:tabs>
          <w:tab w:val="left" w:pos="284"/>
          <w:tab w:val="left" w:pos="851"/>
          <w:tab w:val="left" w:pos="1418"/>
        </w:tabs>
        <w:spacing w:after="120" w:line="340" w:lineRule="exact"/>
        <w:ind w:firstLine="567"/>
        <w:jc w:val="thaiDistribute"/>
        <w:rPr>
          <w:rFonts w:asciiTheme="majorBidi" w:hAnsiTheme="majorBidi" w:cstheme="majorBidi"/>
          <w:b/>
          <w:bCs/>
          <w:sz w:val="28"/>
          <w:szCs w:val="28"/>
        </w:rPr>
      </w:pPr>
    </w:p>
    <w:p w14:paraId="083A9C53" w14:textId="77777777" w:rsidR="00146FEF" w:rsidRPr="00411DBC" w:rsidRDefault="00146FEF" w:rsidP="00342A4E">
      <w:pPr>
        <w:tabs>
          <w:tab w:val="left" w:pos="284"/>
          <w:tab w:val="left" w:pos="851"/>
          <w:tab w:val="left" w:pos="1418"/>
        </w:tabs>
        <w:spacing w:after="120" w:line="340" w:lineRule="exact"/>
        <w:ind w:firstLine="567"/>
        <w:jc w:val="thaiDistribute"/>
        <w:rPr>
          <w:rFonts w:asciiTheme="majorBidi" w:hAnsiTheme="majorBidi" w:cstheme="majorBidi"/>
          <w:b/>
          <w:bCs/>
          <w:sz w:val="28"/>
          <w:szCs w:val="28"/>
        </w:rPr>
      </w:pPr>
    </w:p>
    <w:p w14:paraId="20ED9321" w14:textId="77777777" w:rsidR="00820C0E" w:rsidRPr="00411DBC" w:rsidRDefault="00820C0E" w:rsidP="00342A4E">
      <w:pPr>
        <w:tabs>
          <w:tab w:val="left" w:pos="284"/>
          <w:tab w:val="left" w:pos="851"/>
          <w:tab w:val="left" w:pos="1418"/>
        </w:tabs>
        <w:spacing w:after="120" w:line="340" w:lineRule="exact"/>
        <w:ind w:firstLine="567"/>
        <w:jc w:val="thaiDistribute"/>
        <w:rPr>
          <w:rFonts w:asciiTheme="majorBidi" w:hAnsiTheme="majorBidi" w:cstheme="majorBidi"/>
          <w:b/>
          <w:bCs/>
          <w:sz w:val="28"/>
          <w:szCs w:val="28"/>
        </w:rPr>
      </w:pPr>
    </w:p>
    <w:p w14:paraId="199AB06B" w14:textId="627DA67D" w:rsidR="00B02915" w:rsidRPr="00411DBC" w:rsidRDefault="00B02915" w:rsidP="00820C0E">
      <w:pPr>
        <w:tabs>
          <w:tab w:val="left" w:pos="284"/>
          <w:tab w:val="left" w:pos="851"/>
          <w:tab w:val="left" w:pos="1418"/>
        </w:tabs>
        <w:spacing w:after="120" w:line="340" w:lineRule="exact"/>
        <w:ind w:firstLine="567"/>
        <w:rPr>
          <w:rFonts w:asciiTheme="majorBidi" w:hAnsiTheme="majorBidi" w:cstheme="majorBidi"/>
          <w:sz w:val="28"/>
          <w:szCs w:val="28"/>
        </w:rPr>
      </w:pPr>
      <w:r w:rsidRPr="00411DBC">
        <w:rPr>
          <w:rFonts w:asciiTheme="majorBidi" w:hAnsiTheme="majorBidi" w:cstheme="majorBidi"/>
          <w:sz w:val="28"/>
          <w:szCs w:val="28"/>
          <w:cs/>
        </w:rPr>
        <w:t>ค่าใช้จ่ายที่รับรู้ในงบกำไรขาดทุน</w:t>
      </w:r>
      <w:r w:rsidRPr="00411DBC">
        <w:rPr>
          <w:rFonts w:asciiTheme="majorBidi" w:hAnsiTheme="majorBidi" w:cstheme="majorBidi"/>
          <w:b/>
          <w:bCs/>
          <w:sz w:val="28"/>
          <w:szCs w:val="28"/>
          <w:cs/>
        </w:rPr>
        <w:t xml:space="preserve"> </w:t>
      </w:r>
      <w:r w:rsidRPr="00411DBC">
        <w:rPr>
          <w:rFonts w:asciiTheme="majorBidi" w:hAnsiTheme="majorBidi" w:cstheme="majorBidi"/>
          <w:sz w:val="28"/>
          <w:szCs w:val="28"/>
          <w:cs/>
        </w:rPr>
        <w:t>สำหรับ</w:t>
      </w:r>
      <w:r w:rsidR="005B5B98" w:rsidRPr="00411DBC">
        <w:rPr>
          <w:rFonts w:asciiTheme="majorBidi" w:hAnsiTheme="majorBidi" w:cstheme="majorBidi" w:hint="cs"/>
          <w:sz w:val="28"/>
          <w:szCs w:val="28"/>
          <w:cs/>
        </w:rPr>
        <w:t>งวดสามเดือน</w:t>
      </w:r>
      <w:r w:rsidR="0040160D" w:rsidRPr="00411DBC">
        <w:rPr>
          <w:rFonts w:asciiTheme="majorBidi" w:hAnsiTheme="majorBidi" w:cstheme="majorBidi" w:hint="cs"/>
          <w:sz w:val="28"/>
          <w:szCs w:val="28"/>
          <w:cs/>
        </w:rPr>
        <w:t xml:space="preserve"> </w:t>
      </w:r>
      <w:r w:rsidR="004556DF" w:rsidRPr="00411DBC">
        <w:rPr>
          <w:rFonts w:asciiTheme="majorBidi" w:hAnsiTheme="majorBidi" w:cstheme="majorBidi" w:hint="cs"/>
          <w:sz w:val="28"/>
          <w:szCs w:val="28"/>
          <w:cs/>
        </w:rPr>
        <w:t xml:space="preserve">สิ้นสุดวันที่ </w:t>
      </w:r>
      <w:r w:rsidR="00335D46" w:rsidRPr="00411DBC">
        <w:rPr>
          <w:rFonts w:asciiTheme="majorBidi" w:hAnsiTheme="majorBidi" w:cstheme="majorBidi"/>
          <w:sz w:val="28"/>
          <w:szCs w:val="28"/>
        </w:rPr>
        <w:t xml:space="preserve">30 </w:t>
      </w:r>
      <w:r w:rsidR="00335D46" w:rsidRPr="00411DBC">
        <w:rPr>
          <w:rFonts w:asciiTheme="majorBidi" w:hAnsiTheme="majorBidi" w:cstheme="majorBidi" w:hint="cs"/>
          <w:sz w:val="28"/>
          <w:szCs w:val="28"/>
          <w:cs/>
        </w:rPr>
        <w:t xml:space="preserve">มิถุนายน </w:t>
      </w:r>
      <w:r w:rsidR="00335D46" w:rsidRPr="00411DBC">
        <w:rPr>
          <w:rFonts w:asciiTheme="majorBidi" w:hAnsiTheme="majorBidi" w:cstheme="majorBidi"/>
          <w:sz w:val="28"/>
          <w:szCs w:val="28"/>
        </w:rPr>
        <w:t>2565</w:t>
      </w:r>
      <w:r w:rsidR="00F323D8" w:rsidRPr="00411DBC">
        <w:rPr>
          <w:rFonts w:asciiTheme="majorBidi" w:hAnsiTheme="majorBidi" w:cstheme="majorBidi"/>
          <w:sz w:val="28"/>
          <w:szCs w:val="28"/>
        </w:rPr>
        <w:t xml:space="preserve"> </w:t>
      </w:r>
      <w:r w:rsidR="00F323D8" w:rsidRPr="00411DBC">
        <w:rPr>
          <w:rFonts w:asciiTheme="majorBidi" w:hAnsiTheme="majorBidi" w:cstheme="majorBidi" w:hint="cs"/>
          <w:sz w:val="28"/>
          <w:szCs w:val="28"/>
          <w:cs/>
        </w:rPr>
        <w:t xml:space="preserve">และ </w:t>
      </w:r>
      <w:r w:rsidR="00F323D8" w:rsidRPr="00411DBC">
        <w:rPr>
          <w:rFonts w:asciiTheme="majorBidi" w:hAnsiTheme="majorBidi" w:cstheme="majorBidi"/>
          <w:sz w:val="28"/>
          <w:szCs w:val="28"/>
        </w:rPr>
        <w:t>256</w:t>
      </w:r>
      <w:r w:rsidR="005B5B98" w:rsidRPr="00411DBC">
        <w:rPr>
          <w:rFonts w:asciiTheme="majorBidi" w:hAnsiTheme="majorBidi" w:cstheme="majorBidi"/>
          <w:sz w:val="28"/>
          <w:szCs w:val="28"/>
        </w:rPr>
        <w:t>5</w:t>
      </w:r>
      <w:r w:rsidR="00820C0E" w:rsidRPr="00411DBC">
        <w:rPr>
          <w:rFonts w:asciiTheme="majorBidi" w:hAnsiTheme="majorBidi" w:cstheme="majorBidi"/>
          <w:sz w:val="28"/>
          <w:szCs w:val="28"/>
        </w:rPr>
        <w:br/>
      </w:r>
    </w:p>
    <w:tbl>
      <w:tblPr>
        <w:tblStyle w:val="TableGrid"/>
        <w:tblW w:w="97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19"/>
        <w:gridCol w:w="1595"/>
        <w:gridCol w:w="287"/>
        <w:gridCol w:w="1601"/>
        <w:gridCol w:w="287"/>
        <w:gridCol w:w="1695"/>
        <w:gridCol w:w="259"/>
        <w:gridCol w:w="1728"/>
      </w:tblGrid>
      <w:tr w:rsidR="0037106F" w:rsidRPr="00411DBC" w14:paraId="7E0E8ABB" w14:textId="77777777" w:rsidTr="0040160D">
        <w:trPr>
          <w:trHeight w:val="162"/>
        </w:trPr>
        <w:tc>
          <w:tcPr>
            <w:tcW w:w="2319" w:type="dxa"/>
            <w:vAlign w:val="center"/>
          </w:tcPr>
          <w:p w14:paraId="536200C8" w14:textId="77777777" w:rsidR="0037106F" w:rsidRPr="00411DBC" w:rsidRDefault="0037106F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rPr>
                <w:rFonts w:ascii="Angsana New" w:hAnsi="Angsana New"/>
                <w:sz w:val="28"/>
                <w:szCs w:val="28"/>
              </w:rPr>
            </w:pPr>
            <w:bookmarkStart w:id="38" w:name="_Hlk104719007"/>
          </w:p>
        </w:tc>
        <w:tc>
          <w:tcPr>
            <w:tcW w:w="3483" w:type="dxa"/>
            <w:gridSpan w:val="3"/>
            <w:vAlign w:val="center"/>
          </w:tcPr>
          <w:p w14:paraId="71C4E24D" w14:textId="77777777" w:rsidR="0037106F" w:rsidRPr="00411DBC" w:rsidRDefault="0037106F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87" w:type="dxa"/>
            <w:vAlign w:val="center"/>
          </w:tcPr>
          <w:p w14:paraId="292AA886" w14:textId="77777777" w:rsidR="0037106F" w:rsidRPr="00411DBC" w:rsidRDefault="0037106F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682" w:type="dxa"/>
            <w:gridSpan w:val="3"/>
            <w:vAlign w:val="center"/>
          </w:tcPr>
          <w:p w14:paraId="648FDC97" w14:textId="36B8115B" w:rsidR="0037106F" w:rsidRPr="00411DBC" w:rsidRDefault="0037106F" w:rsidP="003710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(หน่วย</w:t>
            </w:r>
            <w:r w:rsidRPr="00411DBC">
              <w:rPr>
                <w:rFonts w:ascii="Angsana New" w:hAnsi="Angsana New"/>
                <w:sz w:val="28"/>
                <w:szCs w:val="28"/>
              </w:rPr>
              <w:t>: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พันบาท)</w:t>
            </w:r>
          </w:p>
        </w:tc>
      </w:tr>
      <w:tr w:rsidR="0037106F" w:rsidRPr="00411DBC" w14:paraId="3FA0F5B7" w14:textId="77777777" w:rsidTr="001D7540">
        <w:trPr>
          <w:trHeight w:val="162"/>
        </w:trPr>
        <w:tc>
          <w:tcPr>
            <w:tcW w:w="2319" w:type="dxa"/>
            <w:vAlign w:val="center"/>
          </w:tcPr>
          <w:p w14:paraId="358B4ECD" w14:textId="77777777" w:rsidR="0037106F" w:rsidRPr="00411DBC" w:rsidRDefault="0037106F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452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0B3945" w14:textId="1F75907C" w:rsidR="0037106F" w:rsidRPr="00411DBC" w:rsidRDefault="0037106F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>สำหรับ</w:t>
            </w:r>
            <w:r w:rsidR="001B09BD" w:rsidRPr="00411DBC">
              <w:rPr>
                <w:rFonts w:asciiTheme="majorBidi" w:hAnsiTheme="majorBidi" w:cstheme="majorBidi" w:hint="cs"/>
                <w:color w:val="000000"/>
                <w:sz w:val="28"/>
                <w:szCs w:val="28"/>
                <w:cs/>
              </w:rPr>
              <w:t xml:space="preserve">งวดสามเดือน </w:t>
            </w:r>
            <w:r w:rsidRPr="00411DBC">
              <w:rPr>
                <w:rFonts w:asciiTheme="majorBidi" w:hAnsiTheme="majorBidi" w:cstheme="majorBidi" w:hint="cs"/>
                <w:color w:val="000000"/>
                <w:sz w:val="28"/>
                <w:szCs w:val="28"/>
                <w:cs/>
              </w:rPr>
              <w:t xml:space="preserve">สิ้นสุดวันที่ </w:t>
            </w:r>
            <w:r w:rsidR="00335D46" w:rsidRPr="00411DBC">
              <w:rPr>
                <w:rFonts w:asciiTheme="majorBidi" w:hAnsiTheme="majorBidi" w:cstheme="majorBidi"/>
                <w:sz w:val="28"/>
                <w:szCs w:val="28"/>
              </w:rPr>
              <w:t>30</w:t>
            </w:r>
            <w:r w:rsidRPr="00411DBC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="005B5B98" w:rsidRPr="00411DBC">
              <w:rPr>
                <w:rFonts w:asciiTheme="majorBidi" w:hAnsiTheme="majorBidi" w:cstheme="majorBidi" w:hint="cs"/>
                <w:sz w:val="28"/>
                <w:szCs w:val="28"/>
                <w:cs/>
              </w:rPr>
              <w:t>ม</w:t>
            </w:r>
            <w:r w:rsidR="00D643ED" w:rsidRPr="00411DBC">
              <w:rPr>
                <w:rFonts w:asciiTheme="majorBidi" w:hAnsiTheme="majorBidi" w:cstheme="majorBidi" w:hint="cs"/>
                <w:sz w:val="28"/>
                <w:szCs w:val="28"/>
                <w:cs/>
              </w:rPr>
              <w:t>ิถุนายน</w:t>
            </w:r>
          </w:p>
        </w:tc>
      </w:tr>
      <w:tr w:rsidR="0037106F" w:rsidRPr="00411DBC" w14:paraId="5BC22731" w14:textId="77777777" w:rsidTr="0040160D">
        <w:trPr>
          <w:trHeight w:val="162"/>
        </w:trPr>
        <w:tc>
          <w:tcPr>
            <w:tcW w:w="2319" w:type="dxa"/>
            <w:vAlign w:val="center"/>
          </w:tcPr>
          <w:p w14:paraId="027875D6" w14:textId="77777777" w:rsidR="0037106F" w:rsidRPr="00411DBC" w:rsidRDefault="0037106F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48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4D3608" w14:textId="77777777" w:rsidR="0037106F" w:rsidRPr="00411DBC" w:rsidRDefault="0037106F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87" w:type="dxa"/>
            <w:tcBorders>
              <w:top w:val="single" w:sz="4" w:space="0" w:color="auto"/>
            </w:tcBorders>
            <w:vAlign w:val="center"/>
          </w:tcPr>
          <w:p w14:paraId="471EBFF4" w14:textId="77777777" w:rsidR="0037106F" w:rsidRPr="00411DBC" w:rsidRDefault="0037106F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682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B6C577" w14:textId="778EF0B8" w:rsidR="0037106F" w:rsidRPr="00411DBC" w:rsidRDefault="0037106F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งบการเงินเฉพาะ</w:t>
            </w:r>
            <w:r w:rsidR="001C493D" w:rsidRPr="00411DBC">
              <w:rPr>
                <w:rFonts w:ascii="Angsana New" w:hAnsi="Angsana New" w:hint="cs"/>
                <w:sz w:val="28"/>
                <w:szCs w:val="28"/>
                <w:cs/>
              </w:rPr>
              <w:t>กิจการ</w:t>
            </w:r>
          </w:p>
        </w:tc>
      </w:tr>
      <w:tr w:rsidR="00AA36FF" w:rsidRPr="00411DBC" w14:paraId="6D6DC1ED" w14:textId="77777777" w:rsidTr="004B6230">
        <w:trPr>
          <w:trHeight w:val="162"/>
        </w:trPr>
        <w:tc>
          <w:tcPr>
            <w:tcW w:w="2319" w:type="dxa"/>
            <w:vAlign w:val="center"/>
          </w:tcPr>
          <w:p w14:paraId="42666F26" w14:textId="77777777" w:rsidR="00AA36FF" w:rsidRPr="00411DBC" w:rsidRDefault="00AA36FF" w:rsidP="00AA36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C2E84F" w14:textId="213F0251" w:rsidR="00AA36FF" w:rsidRPr="00411DBC" w:rsidRDefault="00AA36FF" w:rsidP="00AA36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256</w:t>
            </w:r>
            <w:r w:rsidRPr="00411DBC">
              <w:rPr>
                <w:rFonts w:ascii="Angsana New" w:hAnsi="Angsana New"/>
                <w:sz w:val="28"/>
                <w:szCs w:val="28"/>
              </w:rPr>
              <w:t>6</w:t>
            </w:r>
          </w:p>
        </w:tc>
        <w:tc>
          <w:tcPr>
            <w:tcW w:w="287" w:type="dxa"/>
            <w:tcBorders>
              <w:top w:val="single" w:sz="4" w:space="0" w:color="auto"/>
            </w:tcBorders>
            <w:vAlign w:val="center"/>
          </w:tcPr>
          <w:p w14:paraId="465700EE" w14:textId="77777777" w:rsidR="00AA36FF" w:rsidRPr="00411DBC" w:rsidRDefault="00AA36FF" w:rsidP="00AA36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01" w:type="dxa"/>
            <w:tcBorders>
              <w:top w:val="single" w:sz="4" w:space="0" w:color="auto"/>
            </w:tcBorders>
            <w:vAlign w:val="bottom"/>
          </w:tcPr>
          <w:p w14:paraId="12CB8966" w14:textId="4B1DDD6A" w:rsidR="00AA36FF" w:rsidRPr="00411DBC" w:rsidRDefault="00AA36FF" w:rsidP="00AA36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Theme="majorBidi" w:hAnsiTheme="majorBidi" w:cstheme="majorBidi" w:hint="cs"/>
                <w:color w:val="000000"/>
                <w:sz w:val="28"/>
                <w:szCs w:val="28"/>
                <w:cs/>
              </w:rPr>
              <w:t>2565</w:t>
            </w:r>
          </w:p>
        </w:tc>
        <w:tc>
          <w:tcPr>
            <w:tcW w:w="287" w:type="dxa"/>
            <w:vAlign w:val="center"/>
          </w:tcPr>
          <w:p w14:paraId="2562C6DA" w14:textId="77777777" w:rsidR="00AA36FF" w:rsidRPr="00411DBC" w:rsidRDefault="00AA36FF" w:rsidP="00AA36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95" w:type="dxa"/>
            <w:tcBorders>
              <w:bottom w:val="single" w:sz="4" w:space="0" w:color="auto"/>
            </w:tcBorders>
            <w:vAlign w:val="center"/>
          </w:tcPr>
          <w:p w14:paraId="597366E5" w14:textId="44134FBD" w:rsidR="00AA36FF" w:rsidRPr="00411DBC" w:rsidRDefault="00AA36FF" w:rsidP="00AA36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256</w:t>
            </w:r>
            <w:r w:rsidRPr="00411DBC">
              <w:rPr>
                <w:rFonts w:ascii="Angsana New" w:hAnsi="Angsana New"/>
                <w:sz w:val="28"/>
                <w:szCs w:val="28"/>
              </w:rPr>
              <w:t>6</w:t>
            </w:r>
          </w:p>
        </w:tc>
        <w:tc>
          <w:tcPr>
            <w:tcW w:w="259" w:type="dxa"/>
            <w:vAlign w:val="center"/>
          </w:tcPr>
          <w:p w14:paraId="3B3F46E5" w14:textId="77777777" w:rsidR="00AA36FF" w:rsidRPr="00411DBC" w:rsidRDefault="00AA36FF" w:rsidP="00AA36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28" w:type="dxa"/>
            <w:tcBorders>
              <w:bottom w:val="single" w:sz="4" w:space="0" w:color="auto"/>
            </w:tcBorders>
            <w:vAlign w:val="bottom"/>
          </w:tcPr>
          <w:p w14:paraId="058F81A8" w14:textId="176BF59D" w:rsidR="00AA36FF" w:rsidRPr="00411DBC" w:rsidRDefault="00AA36FF" w:rsidP="00AA36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Theme="majorBidi" w:hAnsiTheme="majorBidi" w:cstheme="majorBidi" w:hint="cs"/>
                <w:color w:val="000000"/>
                <w:sz w:val="28"/>
                <w:szCs w:val="28"/>
                <w:cs/>
              </w:rPr>
              <w:t>2565</w:t>
            </w:r>
          </w:p>
        </w:tc>
      </w:tr>
      <w:tr w:rsidR="004E2B71" w:rsidRPr="00411DBC" w14:paraId="7DEAD450" w14:textId="77777777" w:rsidTr="00D82656">
        <w:trPr>
          <w:trHeight w:val="162"/>
        </w:trPr>
        <w:tc>
          <w:tcPr>
            <w:tcW w:w="2319" w:type="dxa"/>
            <w:vAlign w:val="center"/>
          </w:tcPr>
          <w:p w14:paraId="1E1FB992" w14:textId="378B6454" w:rsidR="004E2B71" w:rsidRPr="00411DBC" w:rsidRDefault="004E2B71" w:rsidP="004E2B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ต้นทุนบริการ</w:t>
            </w:r>
          </w:p>
        </w:tc>
        <w:tc>
          <w:tcPr>
            <w:tcW w:w="1595" w:type="dxa"/>
            <w:tcBorders>
              <w:top w:val="single" w:sz="4" w:space="0" w:color="auto"/>
            </w:tcBorders>
            <w:vAlign w:val="bottom"/>
          </w:tcPr>
          <w:p w14:paraId="421EDAF9" w14:textId="16A1CD19" w:rsidR="004E2B71" w:rsidRPr="00411DBC" w:rsidRDefault="004E2B71" w:rsidP="004E2B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167</w:t>
            </w:r>
          </w:p>
        </w:tc>
        <w:tc>
          <w:tcPr>
            <w:tcW w:w="287" w:type="dxa"/>
            <w:vAlign w:val="bottom"/>
          </w:tcPr>
          <w:p w14:paraId="34C3607E" w14:textId="77777777" w:rsidR="004E2B71" w:rsidRPr="00411DBC" w:rsidRDefault="004E2B71" w:rsidP="004E2B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01" w:type="dxa"/>
            <w:tcBorders>
              <w:top w:val="single" w:sz="4" w:space="0" w:color="auto"/>
            </w:tcBorders>
            <w:vAlign w:val="bottom"/>
          </w:tcPr>
          <w:p w14:paraId="46599A0A" w14:textId="027682AE" w:rsidR="004E2B71" w:rsidRPr="00411DBC" w:rsidRDefault="004E2B71" w:rsidP="004E2B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>123</w:t>
            </w:r>
          </w:p>
        </w:tc>
        <w:tc>
          <w:tcPr>
            <w:tcW w:w="287" w:type="dxa"/>
            <w:vAlign w:val="bottom"/>
          </w:tcPr>
          <w:p w14:paraId="76774A6B" w14:textId="77777777" w:rsidR="004E2B71" w:rsidRPr="00411DBC" w:rsidRDefault="004E2B71" w:rsidP="004E2B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4" w:space="0" w:color="auto"/>
            </w:tcBorders>
            <w:vAlign w:val="bottom"/>
          </w:tcPr>
          <w:p w14:paraId="596EF470" w14:textId="3D633228" w:rsidR="004E2B71" w:rsidRPr="00411DBC" w:rsidRDefault="004E2B71" w:rsidP="004E2B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65</w:t>
            </w:r>
          </w:p>
        </w:tc>
        <w:tc>
          <w:tcPr>
            <w:tcW w:w="259" w:type="dxa"/>
            <w:vAlign w:val="bottom"/>
          </w:tcPr>
          <w:p w14:paraId="10A45969" w14:textId="77777777" w:rsidR="004E2B71" w:rsidRPr="00411DBC" w:rsidRDefault="004E2B71" w:rsidP="004E2B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28" w:type="dxa"/>
            <w:vAlign w:val="bottom"/>
          </w:tcPr>
          <w:p w14:paraId="0C06DA21" w14:textId="2E863045" w:rsidR="004E2B71" w:rsidRPr="00411DBC" w:rsidRDefault="004E2B71" w:rsidP="004E2B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54</w:t>
            </w:r>
          </w:p>
        </w:tc>
      </w:tr>
      <w:tr w:rsidR="004E2B71" w:rsidRPr="00411DBC" w14:paraId="1205A5D1" w14:textId="77777777" w:rsidTr="00D82656">
        <w:trPr>
          <w:trHeight w:val="76"/>
        </w:trPr>
        <w:tc>
          <w:tcPr>
            <w:tcW w:w="2319" w:type="dxa"/>
            <w:vAlign w:val="center"/>
          </w:tcPr>
          <w:p w14:paraId="34E00756" w14:textId="1A00839E" w:rsidR="004E2B71" w:rsidRPr="00411DBC" w:rsidRDefault="004E2B71" w:rsidP="004E2B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ต้นทุนดอกเบี้ย</w:t>
            </w:r>
          </w:p>
        </w:tc>
        <w:tc>
          <w:tcPr>
            <w:tcW w:w="1595" w:type="dxa"/>
            <w:tcBorders>
              <w:bottom w:val="single" w:sz="4" w:space="0" w:color="auto"/>
            </w:tcBorders>
            <w:vAlign w:val="bottom"/>
          </w:tcPr>
          <w:p w14:paraId="118634E7" w14:textId="5845F29A" w:rsidR="004E2B71" w:rsidRPr="00411DBC" w:rsidRDefault="004E2B71" w:rsidP="004E2B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11</w:t>
            </w:r>
          </w:p>
        </w:tc>
        <w:tc>
          <w:tcPr>
            <w:tcW w:w="287" w:type="dxa"/>
            <w:vAlign w:val="bottom"/>
          </w:tcPr>
          <w:p w14:paraId="64A84068" w14:textId="77777777" w:rsidR="004E2B71" w:rsidRPr="00411DBC" w:rsidRDefault="004E2B71" w:rsidP="004E2B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01" w:type="dxa"/>
            <w:tcBorders>
              <w:bottom w:val="single" w:sz="4" w:space="0" w:color="auto"/>
            </w:tcBorders>
            <w:vAlign w:val="bottom"/>
          </w:tcPr>
          <w:p w14:paraId="25BBC25B" w14:textId="21B053C2" w:rsidR="004E2B71" w:rsidRPr="00411DBC" w:rsidRDefault="004E2B71" w:rsidP="004E2B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>6</w:t>
            </w:r>
          </w:p>
        </w:tc>
        <w:tc>
          <w:tcPr>
            <w:tcW w:w="287" w:type="dxa"/>
            <w:vAlign w:val="bottom"/>
          </w:tcPr>
          <w:p w14:paraId="2F1BD81A" w14:textId="77777777" w:rsidR="004E2B71" w:rsidRPr="00411DBC" w:rsidRDefault="004E2B71" w:rsidP="004E2B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95" w:type="dxa"/>
            <w:tcBorders>
              <w:bottom w:val="single" w:sz="4" w:space="0" w:color="auto"/>
            </w:tcBorders>
            <w:vAlign w:val="bottom"/>
          </w:tcPr>
          <w:p w14:paraId="5A3E3C61" w14:textId="2187EA8C" w:rsidR="004E2B71" w:rsidRPr="00411DBC" w:rsidRDefault="004E2B71" w:rsidP="004E2B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5</w:t>
            </w:r>
          </w:p>
        </w:tc>
        <w:tc>
          <w:tcPr>
            <w:tcW w:w="259" w:type="dxa"/>
            <w:vAlign w:val="bottom"/>
          </w:tcPr>
          <w:p w14:paraId="209F3466" w14:textId="77777777" w:rsidR="004E2B71" w:rsidRPr="00411DBC" w:rsidRDefault="004E2B71" w:rsidP="004E2B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28" w:type="dxa"/>
            <w:tcBorders>
              <w:bottom w:val="single" w:sz="4" w:space="0" w:color="auto"/>
            </w:tcBorders>
            <w:vAlign w:val="bottom"/>
          </w:tcPr>
          <w:p w14:paraId="16A9FAC2" w14:textId="4D342E31" w:rsidR="004E2B71" w:rsidRPr="00411DBC" w:rsidRDefault="004E2B71" w:rsidP="004E2B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2</w:t>
            </w:r>
          </w:p>
        </w:tc>
      </w:tr>
      <w:tr w:rsidR="004E2B71" w:rsidRPr="00411DBC" w14:paraId="68A745B2" w14:textId="77777777" w:rsidTr="00D82656">
        <w:trPr>
          <w:trHeight w:val="455"/>
        </w:trPr>
        <w:tc>
          <w:tcPr>
            <w:tcW w:w="2319" w:type="dxa"/>
            <w:vAlign w:val="bottom"/>
          </w:tcPr>
          <w:p w14:paraId="6F56589E" w14:textId="774D9E51" w:rsidR="004E2B71" w:rsidRPr="00411DBC" w:rsidRDefault="004E2B71" w:rsidP="004E2B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40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59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E92999C" w14:textId="0E78D278" w:rsidR="004E2B71" w:rsidRPr="00411DBC" w:rsidRDefault="004E2B71" w:rsidP="004E2B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177</w:t>
            </w:r>
          </w:p>
        </w:tc>
        <w:tc>
          <w:tcPr>
            <w:tcW w:w="287" w:type="dxa"/>
            <w:vAlign w:val="bottom"/>
          </w:tcPr>
          <w:p w14:paraId="391BEB63" w14:textId="77777777" w:rsidR="004E2B71" w:rsidRPr="00411DBC" w:rsidRDefault="004E2B71" w:rsidP="004E2B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0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F21F626" w14:textId="3A0681CE" w:rsidR="004E2B71" w:rsidRPr="00411DBC" w:rsidRDefault="004E2B71" w:rsidP="004E2B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>129</w:t>
            </w:r>
          </w:p>
        </w:tc>
        <w:tc>
          <w:tcPr>
            <w:tcW w:w="287" w:type="dxa"/>
            <w:vAlign w:val="bottom"/>
          </w:tcPr>
          <w:p w14:paraId="54ED110E" w14:textId="77777777" w:rsidR="004E2B71" w:rsidRPr="00411DBC" w:rsidRDefault="004E2B71" w:rsidP="004E2B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5B42CAA" w14:textId="763DB14E" w:rsidR="004E2B71" w:rsidRPr="00411DBC" w:rsidRDefault="004E2B71" w:rsidP="004E2B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69</w:t>
            </w:r>
          </w:p>
        </w:tc>
        <w:tc>
          <w:tcPr>
            <w:tcW w:w="259" w:type="dxa"/>
            <w:vAlign w:val="bottom"/>
          </w:tcPr>
          <w:p w14:paraId="0C2242CA" w14:textId="77777777" w:rsidR="004E2B71" w:rsidRPr="00411DBC" w:rsidRDefault="004E2B71" w:rsidP="004E2B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2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968E85F" w14:textId="69D42C09" w:rsidR="004E2B71" w:rsidRPr="00411DBC" w:rsidRDefault="004E2B71" w:rsidP="004E2B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56</w:t>
            </w:r>
          </w:p>
        </w:tc>
      </w:tr>
    </w:tbl>
    <w:bookmarkEnd w:id="38"/>
    <w:p w14:paraId="502534FD" w14:textId="436A33DE" w:rsidR="0037106F" w:rsidRPr="00411DBC" w:rsidRDefault="00D643ED" w:rsidP="00335D46">
      <w:pPr>
        <w:tabs>
          <w:tab w:val="left" w:pos="284"/>
          <w:tab w:val="left" w:pos="851"/>
          <w:tab w:val="left" w:pos="1418"/>
        </w:tabs>
        <w:spacing w:before="240" w:after="120" w:line="340" w:lineRule="exact"/>
        <w:ind w:firstLine="567"/>
        <w:jc w:val="thaiDistribute"/>
        <w:rPr>
          <w:rFonts w:asciiTheme="majorBidi" w:hAnsiTheme="majorBidi" w:cstheme="majorBidi"/>
          <w:b/>
          <w:bCs/>
          <w:sz w:val="28"/>
          <w:szCs w:val="28"/>
        </w:rPr>
      </w:pPr>
      <w:r w:rsidRPr="00411DBC">
        <w:rPr>
          <w:rFonts w:asciiTheme="majorBidi" w:hAnsiTheme="majorBidi" w:cstheme="majorBidi"/>
          <w:sz w:val="28"/>
          <w:szCs w:val="28"/>
          <w:cs/>
        </w:rPr>
        <w:t>ค่าใช้จ่ายที่รับรู้ในงบกำไรขาดทุน</w:t>
      </w:r>
      <w:r w:rsidRPr="00411DBC">
        <w:rPr>
          <w:rFonts w:asciiTheme="majorBidi" w:hAnsiTheme="majorBidi" w:cstheme="majorBidi"/>
          <w:b/>
          <w:bCs/>
          <w:sz w:val="28"/>
          <w:szCs w:val="28"/>
          <w:cs/>
        </w:rPr>
        <w:t xml:space="preserve"> </w:t>
      </w:r>
      <w:r w:rsidRPr="00411DBC">
        <w:rPr>
          <w:rFonts w:asciiTheme="majorBidi" w:hAnsiTheme="majorBidi" w:cstheme="majorBidi"/>
          <w:sz w:val="28"/>
          <w:szCs w:val="28"/>
          <w:cs/>
        </w:rPr>
        <w:t>สำหรับ</w:t>
      </w:r>
      <w:r w:rsidRPr="00411DBC">
        <w:rPr>
          <w:rFonts w:asciiTheme="majorBidi" w:hAnsiTheme="majorBidi" w:cstheme="majorBidi" w:hint="cs"/>
          <w:sz w:val="28"/>
          <w:szCs w:val="28"/>
          <w:cs/>
        </w:rPr>
        <w:t xml:space="preserve">งวดหกเดือน สิ้นสุดวันที่ </w:t>
      </w:r>
      <w:r w:rsidR="00335D46" w:rsidRPr="00411DBC">
        <w:rPr>
          <w:rFonts w:asciiTheme="majorBidi" w:hAnsiTheme="majorBidi" w:cstheme="majorBidi"/>
          <w:sz w:val="28"/>
          <w:szCs w:val="28"/>
        </w:rPr>
        <w:t xml:space="preserve">30 </w:t>
      </w:r>
      <w:r w:rsidR="00335D46" w:rsidRPr="00411DBC">
        <w:rPr>
          <w:rFonts w:asciiTheme="majorBidi" w:hAnsiTheme="majorBidi" w:cstheme="majorBidi" w:hint="cs"/>
          <w:sz w:val="28"/>
          <w:szCs w:val="28"/>
          <w:cs/>
        </w:rPr>
        <w:t xml:space="preserve">มิถุนายน </w:t>
      </w:r>
      <w:r w:rsidR="00335D46" w:rsidRPr="00411DBC">
        <w:rPr>
          <w:rFonts w:asciiTheme="majorBidi" w:hAnsiTheme="majorBidi" w:cstheme="majorBidi"/>
          <w:sz w:val="28"/>
          <w:szCs w:val="28"/>
        </w:rPr>
        <w:t>2566</w:t>
      </w:r>
      <w:r w:rsidRPr="00411DBC">
        <w:rPr>
          <w:rFonts w:asciiTheme="majorBidi" w:hAnsiTheme="majorBidi" w:cstheme="majorBidi"/>
          <w:sz w:val="28"/>
          <w:szCs w:val="28"/>
        </w:rPr>
        <w:t xml:space="preserve"> </w:t>
      </w:r>
      <w:r w:rsidRPr="00411DBC">
        <w:rPr>
          <w:rFonts w:asciiTheme="majorBidi" w:hAnsiTheme="majorBidi" w:cstheme="majorBidi" w:hint="cs"/>
          <w:sz w:val="28"/>
          <w:szCs w:val="28"/>
          <w:cs/>
        </w:rPr>
        <w:t xml:space="preserve">และ </w:t>
      </w:r>
      <w:r w:rsidRPr="00411DBC">
        <w:rPr>
          <w:rFonts w:asciiTheme="majorBidi" w:hAnsiTheme="majorBidi" w:cstheme="majorBidi"/>
          <w:sz w:val="28"/>
          <w:szCs w:val="28"/>
        </w:rPr>
        <w:t>2565</w:t>
      </w:r>
    </w:p>
    <w:tbl>
      <w:tblPr>
        <w:tblStyle w:val="TableGrid"/>
        <w:tblW w:w="97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19"/>
        <w:gridCol w:w="1595"/>
        <w:gridCol w:w="287"/>
        <w:gridCol w:w="1601"/>
        <w:gridCol w:w="287"/>
        <w:gridCol w:w="1695"/>
        <w:gridCol w:w="259"/>
        <w:gridCol w:w="1728"/>
      </w:tblGrid>
      <w:tr w:rsidR="00D643ED" w:rsidRPr="00411DBC" w14:paraId="169AE02E" w14:textId="77777777" w:rsidTr="000075D3">
        <w:trPr>
          <w:trHeight w:val="162"/>
        </w:trPr>
        <w:tc>
          <w:tcPr>
            <w:tcW w:w="2319" w:type="dxa"/>
            <w:vAlign w:val="center"/>
          </w:tcPr>
          <w:p w14:paraId="4FCB27A3" w14:textId="77777777" w:rsidR="00D643ED" w:rsidRPr="00411DBC" w:rsidRDefault="00D643ED" w:rsidP="000075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483" w:type="dxa"/>
            <w:gridSpan w:val="3"/>
            <w:vAlign w:val="center"/>
          </w:tcPr>
          <w:p w14:paraId="3FBC6A09" w14:textId="77777777" w:rsidR="00D643ED" w:rsidRPr="00411DBC" w:rsidRDefault="00D643ED" w:rsidP="000075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87" w:type="dxa"/>
            <w:vAlign w:val="center"/>
          </w:tcPr>
          <w:p w14:paraId="3A3CC299" w14:textId="77777777" w:rsidR="00D643ED" w:rsidRPr="00411DBC" w:rsidRDefault="00D643ED" w:rsidP="000075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682" w:type="dxa"/>
            <w:gridSpan w:val="3"/>
            <w:vAlign w:val="center"/>
          </w:tcPr>
          <w:p w14:paraId="48022D91" w14:textId="77777777" w:rsidR="00D643ED" w:rsidRPr="00411DBC" w:rsidRDefault="00D643ED" w:rsidP="000075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(หน่วย</w:t>
            </w:r>
            <w:r w:rsidRPr="00411DBC">
              <w:rPr>
                <w:rFonts w:ascii="Angsana New" w:hAnsi="Angsana New"/>
                <w:sz w:val="28"/>
                <w:szCs w:val="28"/>
              </w:rPr>
              <w:t>: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พันบาท)</w:t>
            </w:r>
          </w:p>
        </w:tc>
      </w:tr>
      <w:tr w:rsidR="00D643ED" w:rsidRPr="00411DBC" w14:paraId="797F3B15" w14:textId="77777777" w:rsidTr="000075D3">
        <w:trPr>
          <w:trHeight w:val="162"/>
        </w:trPr>
        <w:tc>
          <w:tcPr>
            <w:tcW w:w="2319" w:type="dxa"/>
            <w:vAlign w:val="center"/>
          </w:tcPr>
          <w:p w14:paraId="4E9709A5" w14:textId="77777777" w:rsidR="00D643ED" w:rsidRPr="00411DBC" w:rsidRDefault="00D643ED" w:rsidP="000075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452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59DCFB" w14:textId="0D85A28C" w:rsidR="00D643ED" w:rsidRPr="00411DBC" w:rsidRDefault="00D643ED" w:rsidP="000075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>สำหรับ</w:t>
            </w:r>
            <w:r w:rsidRPr="00411DBC">
              <w:rPr>
                <w:rFonts w:asciiTheme="majorBidi" w:hAnsiTheme="majorBidi" w:cstheme="majorBidi" w:hint="cs"/>
                <w:color w:val="000000"/>
                <w:sz w:val="28"/>
                <w:szCs w:val="28"/>
                <w:cs/>
              </w:rPr>
              <w:t xml:space="preserve">งวดเดือนเดือน สิ้นสุดวันที่ </w:t>
            </w:r>
            <w:r w:rsidRPr="00411DBC">
              <w:rPr>
                <w:rFonts w:asciiTheme="majorBidi" w:hAnsiTheme="majorBidi" w:cstheme="majorBidi"/>
                <w:sz w:val="28"/>
                <w:szCs w:val="28"/>
              </w:rPr>
              <w:t xml:space="preserve">30 </w:t>
            </w:r>
            <w:r w:rsidRPr="00411DBC">
              <w:rPr>
                <w:rFonts w:asciiTheme="majorBidi" w:hAnsiTheme="majorBidi" w:cstheme="majorBidi" w:hint="cs"/>
                <w:sz w:val="28"/>
                <w:szCs w:val="28"/>
                <w:cs/>
              </w:rPr>
              <w:t>มิถุนายน</w:t>
            </w:r>
          </w:p>
        </w:tc>
      </w:tr>
      <w:tr w:rsidR="00D643ED" w:rsidRPr="00411DBC" w14:paraId="7F7A0CA0" w14:textId="77777777" w:rsidTr="000075D3">
        <w:trPr>
          <w:trHeight w:val="162"/>
        </w:trPr>
        <w:tc>
          <w:tcPr>
            <w:tcW w:w="2319" w:type="dxa"/>
            <w:vAlign w:val="center"/>
          </w:tcPr>
          <w:p w14:paraId="210A93C9" w14:textId="77777777" w:rsidR="00D643ED" w:rsidRPr="00411DBC" w:rsidRDefault="00D643ED" w:rsidP="000075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48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D442F0" w14:textId="77777777" w:rsidR="00D643ED" w:rsidRPr="00411DBC" w:rsidRDefault="00D643ED" w:rsidP="000075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87" w:type="dxa"/>
            <w:tcBorders>
              <w:top w:val="single" w:sz="4" w:space="0" w:color="auto"/>
            </w:tcBorders>
            <w:vAlign w:val="center"/>
          </w:tcPr>
          <w:p w14:paraId="4318BE83" w14:textId="77777777" w:rsidR="00D643ED" w:rsidRPr="00411DBC" w:rsidRDefault="00D643ED" w:rsidP="000075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682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5192D0" w14:textId="77777777" w:rsidR="00D643ED" w:rsidRPr="00411DBC" w:rsidRDefault="00D643ED" w:rsidP="000075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D643ED" w:rsidRPr="00411DBC" w14:paraId="27D5214E" w14:textId="77777777" w:rsidTr="000075D3">
        <w:trPr>
          <w:trHeight w:val="162"/>
        </w:trPr>
        <w:tc>
          <w:tcPr>
            <w:tcW w:w="2319" w:type="dxa"/>
            <w:vAlign w:val="center"/>
          </w:tcPr>
          <w:p w14:paraId="084358E1" w14:textId="77777777" w:rsidR="00D643ED" w:rsidRPr="00411DBC" w:rsidRDefault="00D643ED" w:rsidP="000075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B561DE" w14:textId="77777777" w:rsidR="00D643ED" w:rsidRPr="00411DBC" w:rsidRDefault="00D643ED" w:rsidP="000075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256</w:t>
            </w:r>
            <w:r w:rsidRPr="00411DBC">
              <w:rPr>
                <w:rFonts w:ascii="Angsana New" w:hAnsi="Angsana New"/>
                <w:sz w:val="28"/>
                <w:szCs w:val="28"/>
              </w:rPr>
              <w:t>6</w:t>
            </w:r>
          </w:p>
        </w:tc>
        <w:tc>
          <w:tcPr>
            <w:tcW w:w="287" w:type="dxa"/>
            <w:tcBorders>
              <w:top w:val="single" w:sz="4" w:space="0" w:color="auto"/>
            </w:tcBorders>
            <w:vAlign w:val="center"/>
          </w:tcPr>
          <w:p w14:paraId="3B7848FB" w14:textId="77777777" w:rsidR="00D643ED" w:rsidRPr="00411DBC" w:rsidRDefault="00D643ED" w:rsidP="000075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01" w:type="dxa"/>
            <w:tcBorders>
              <w:top w:val="single" w:sz="4" w:space="0" w:color="auto"/>
            </w:tcBorders>
            <w:vAlign w:val="bottom"/>
          </w:tcPr>
          <w:p w14:paraId="10949C07" w14:textId="77777777" w:rsidR="00D643ED" w:rsidRPr="00411DBC" w:rsidRDefault="00D643ED" w:rsidP="000075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Theme="majorBidi" w:hAnsiTheme="majorBidi" w:cstheme="majorBidi" w:hint="cs"/>
                <w:color w:val="000000"/>
                <w:sz w:val="28"/>
                <w:szCs w:val="28"/>
                <w:cs/>
              </w:rPr>
              <w:t>2565</w:t>
            </w:r>
          </w:p>
        </w:tc>
        <w:tc>
          <w:tcPr>
            <w:tcW w:w="287" w:type="dxa"/>
            <w:vAlign w:val="center"/>
          </w:tcPr>
          <w:p w14:paraId="30328007" w14:textId="77777777" w:rsidR="00D643ED" w:rsidRPr="00411DBC" w:rsidRDefault="00D643ED" w:rsidP="000075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95" w:type="dxa"/>
            <w:tcBorders>
              <w:bottom w:val="single" w:sz="4" w:space="0" w:color="auto"/>
            </w:tcBorders>
            <w:vAlign w:val="center"/>
          </w:tcPr>
          <w:p w14:paraId="1C664AF6" w14:textId="77777777" w:rsidR="00D643ED" w:rsidRPr="00411DBC" w:rsidRDefault="00D643ED" w:rsidP="000075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256</w:t>
            </w:r>
            <w:r w:rsidRPr="00411DBC">
              <w:rPr>
                <w:rFonts w:ascii="Angsana New" w:hAnsi="Angsana New"/>
                <w:sz w:val="28"/>
                <w:szCs w:val="28"/>
              </w:rPr>
              <w:t>6</w:t>
            </w:r>
          </w:p>
        </w:tc>
        <w:tc>
          <w:tcPr>
            <w:tcW w:w="259" w:type="dxa"/>
            <w:vAlign w:val="center"/>
          </w:tcPr>
          <w:p w14:paraId="1B567E9C" w14:textId="77777777" w:rsidR="00D643ED" w:rsidRPr="00411DBC" w:rsidRDefault="00D643ED" w:rsidP="000075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28" w:type="dxa"/>
            <w:tcBorders>
              <w:bottom w:val="single" w:sz="4" w:space="0" w:color="auto"/>
            </w:tcBorders>
            <w:vAlign w:val="bottom"/>
          </w:tcPr>
          <w:p w14:paraId="6043E5D6" w14:textId="77777777" w:rsidR="00D643ED" w:rsidRPr="00411DBC" w:rsidRDefault="00D643ED" w:rsidP="000075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Theme="majorBidi" w:hAnsiTheme="majorBidi" w:cstheme="majorBidi" w:hint="cs"/>
                <w:color w:val="000000"/>
                <w:sz w:val="28"/>
                <w:szCs w:val="28"/>
                <w:cs/>
              </w:rPr>
              <w:t>2565</w:t>
            </w:r>
          </w:p>
        </w:tc>
      </w:tr>
      <w:tr w:rsidR="004E2B71" w:rsidRPr="00411DBC" w14:paraId="61A5C21E" w14:textId="77777777" w:rsidTr="000075D3">
        <w:trPr>
          <w:trHeight w:val="162"/>
        </w:trPr>
        <w:tc>
          <w:tcPr>
            <w:tcW w:w="2319" w:type="dxa"/>
            <w:vAlign w:val="center"/>
          </w:tcPr>
          <w:p w14:paraId="366B69A7" w14:textId="77777777" w:rsidR="004E2B71" w:rsidRPr="00411DBC" w:rsidRDefault="004E2B71" w:rsidP="004E2B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ต้นทุนบริการ</w:t>
            </w:r>
          </w:p>
        </w:tc>
        <w:tc>
          <w:tcPr>
            <w:tcW w:w="1595" w:type="dxa"/>
            <w:tcBorders>
              <w:top w:val="single" w:sz="4" w:space="0" w:color="auto"/>
            </w:tcBorders>
            <w:vAlign w:val="bottom"/>
          </w:tcPr>
          <w:p w14:paraId="51C10DF9" w14:textId="79475792" w:rsidR="004E2B71" w:rsidRPr="00776894" w:rsidRDefault="004E2B71" w:rsidP="004E2B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776894">
              <w:rPr>
                <w:rFonts w:ascii="Angsana New" w:hAnsi="Angsana New"/>
                <w:color w:val="000000"/>
                <w:sz w:val="28"/>
                <w:szCs w:val="28"/>
              </w:rPr>
              <w:t>265</w:t>
            </w:r>
          </w:p>
        </w:tc>
        <w:tc>
          <w:tcPr>
            <w:tcW w:w="287" w:type="dxa"/>
            <w:vAlign w:val="bottom"/>
          </w:tcPr>
          <w:p w14:paraId="7641EF48" w14:textId="77777777" w:rsidR="004E2B71" w:rsidRPr="00776894" w:rsidRDefault="004E2B71" w:rsidP="004E2B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01" w:type="dxa"/>
            <w:tcBorders>
              <w:top w:val="single" w:sz="4" w:space="0" w:color="auto"/>
            </w:tcBorders>
            <w:vAlign w:val="bottom"/>
          </w:tcPr>
          <w:p w14:paraId="5A859796" w14:textId="7F1452B4" w:rsidR="004E2B71" w:rsidRPr="00776894" w:rsidRDefault="004E2B71" w:rsidP="004E2B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776894">
              <w:rPr>
                <w:rFonts w:ascii="Angsana New" w:hAnsi="Angsana New"/>
                <w:sz w:val="28"/>
                <w:szCs w:val="28"/>
                <w:cs/>
              </w:rPr>
              <w:t>24</w:t>
            </w:r>
            <w:r w:rsidRPr="00776894">
              <w:rPr>
                <w:rFonts w:ascii="Angsana New" w:hAnsi="Angsana New" w:hint="cs"/>
                <w:sz w:val="28"/>
                <w:szCs w:val="28"/>
                <w:cs/>
              </w:rPr>
              <w:t>6</w:t>
            </w:r>
          </w:p>
        </w:tc>
        <w:tc>
          <w:tcPr>
            <w:tcW w:w="287" w:type="dxa"/>
            <w:vAlign w:val="bottom"/>
          </w:tcPr>
          <w:p w14:paraId="52154E33" w14:textId="77777777" w:rsidR="004E2B71" w:rsidRPr="00776894" w:rsidRDefault="004E2B71" w:rsidP="004E2B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4" w:space="0" w:color="auto"/>
            </w:tcBorders>
            <w:vAlign w:val="bottom"/>
          </w:tcPr>
          <w:p w14:paraId="1665EC45" w14:textId="3695D73E" w:rsidR="004E2B71" w:rsidRPr="00776894" w:rsidRDefault="004E2B71" w:rsidP="004E2B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776894">
              <w:rPr>
                <w:rFonts w:ascii="Angsana New" w:hAnsi="Angsana New"/>
                <w:sz w:val="28"/>
                <w:szCs w:val="28"/>
              </w:rPr>
              <w:t>127</w:t>
            </w:r>
          </w:p>
        </w:tc>
        <w:tc>
          <w:tcPr>
            <w:tcW w:w="259" w:type="dxa"/>
            <w:vAlign w:val="bottom"/>
          </w:tcPr>
          <w:p w14:paraId="5F25E290" w14:textId="77777777" w:rsidR="004E2B71" w:rsidRPr="00411DBC" w:rsidRDefault="004E2B71" w:rsidP="004E2B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28" w:type="dxa"/>
            <w:vAlign w:val="bottom"/>
          </w:tcPr>
          <w:p w14:paraId="4B71A3CD" w14:textId="10ECD731" w:rsidR="004E2B71" w:rsidRPr="00411DBC" w:rsidRDefault="004E2B71" w:rsidP="004E2B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108</w:t>
            </w:r>
          </w:p>
        </w:tc>
      </w:tr>
      <w:tr w:rsidR="004E2B71" w:rsidRPr="00411DBC" w14:paraId="4F0EEB65" w14:textId="77777777" w:rsidTr="000075D3">
        <w:trPr>
          <w:trHeight w:val="76"/>
        </w:trPr>
        <w:tc>
          <w:tcPr>
            <w:tcW w:w="2319" w:type="dxa"/>
            <w:vAlign w:val="center"/>
          </w:tcPr>
          <w:p w14:paraId="2F14E027" w14:textId="77777777" w:rsidR="004E2B71" w:rsidRPr="00411DBC" w:rsidRDefault="004E2B71" w:rsidP="004E2B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ต้นทุนดอกเบี้ย</w:t>
            </w:r>
          </w:p>
        </w:tc>
        <w:tc>
          <w:tcPr>
            <w:tcW w:w="1595" w:type="dxa"/>
            <w:tcBorders>
              <w:bottom w:val="single" w:sz="4" w:space="0" w:color="auto"/>
            </w:tcBorders>
            <w:vAlign w:val="bottom"/>
          </w:tcPr>
          <w:p w14:paraId="4EE7F72F" w14:textId="6DA61376" w:rsidR="004E2B71" w:rsidRPr="00776894" w:rsidRDefault="004E2B71" w:rsidP="004E2B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776894">
              <w:rPr>
                <w:rFonts w:ascii="Angsana New" w:hAnsi="Angsana New"/>
                <w:color w:val="000000"/>
                <w:sz w:val="28"/>
                <w:szCs w:val="28"/>
              </w:rPr>
              <w:t>16</w:t>
            </w:r>
          </w:p>
        </w:tc>
        <w:tc>
          <w:tcPr>
            <w:tcW w:w="287" w:type="dxa"/>
            <w:vAlign w:val="bottom"/>
          </w:tcPr>
          <w:p w14:paraId="340296B3" w14:textId="77777777" w:rsidR="004E2B71" w:rsidRPr="00776894" w:rsidRDefault="004E2B71" w:rsidP="004E2B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01" w:type="dxa"/>
            <w:tcBorders>
              <w:bottom w:val="single" w:sz="4" w:space="0" w:color="auto"/>
            </w:tcBorders>
            <w:vAlign w:val="bottom"/>
          </w:tcPr>
          <w:p w14:paraId="625C1596" w14:textId="5F64F5C9" w:rsidR="004E2B71" w:rsidRPr="00776894" w:rsidRDefault="004E2B71" w:rsidP="004E2B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776894">
              <w:rPr>
                <w:rFonts w:ascii="Angsana New" w:hAnsi="Angsana New"/>
                <w:sz w:val="28"/>
                <w:szCs w:val="28"/>
                <w:cs/>
              </w:rPr>
              <w:t>1</w:t>
            </w:r>
            <w:r w:rsidRPr="00776894">
              <w:rPr>
                <w:rFonts w:ascii="Angsana New" w:hAnsi="Angsana New"/>
                <w:sz w:val="28"/>
                <w:szCs w:val="28"/>
              </w:rPr>
              <w:t>2</w:t>
            </w:r>
          </w:p>
        </w:tc>
        <w:tc>
          <w:tcPr>
            <w:tcW w:w="287" w:type="dxa"/>
            <w:vAlign w:val="bottom"/>
          </w:tcPr>
          <w:p w14:paraId="01B4FD0E" w14:textId="77777777" w:rsidR="004E2B71" w:rsidRPr="00776894" w:rsidRDefault="004E2B71" w:rsidP="004E2B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95" w:type="dxa"/>
            <w:tcBorders>
              <w:bottom w:val="single" w:sz="4" w:space="0" w:color="auto"/>
            </w:tcBorders>
            <w:vAlign w:val="bottom"/>
          </w:tcPr>
          <w:p w14:paraId="175CA23C" w14:textId="1D9FBE53" w:rsidR="004E2B71" w:rsidRPr="00776894" w:rsidRDefault="004E2B71" w:rsidP="004E2B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776894">
              <w:rPr>
                <w:rFonts w:ascii="Angsana New" w:hAnsi="Angsana New"/>
                <w:sz w:val="28"/>
                <w:szCs w:val="28"/>
              </w:rPr>
              <w:t>10</w:t>
            </w:r>
          </w:p>
        </w:tc>
        <w:tc>
          <w:tcPr>
            <w:tcW w:w="259" w:type="dxa"/>
            <w:vAlign w:val="bottom"/>
          </w:tcPr>
          <w:p w14:paraId="57C8885A" w14:textId="77777777" w:rsidR="004E2B71" w:rsidRPr="00411DBC" w:rsidRDefault="004E2B71" w:rsidP="004E2B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28" w:type="dxa"/>
            <w:tcBorders>
              <w:bottom w:val="single" w:sz="4" w:space="0" w:color="auto"/>
            </w:tcBorders>
            <w:vAlign w:val="bottom"/>
          </w:tcPr>
          <w:p w14:paraId="4323CA26" w14:textId="7C491A14" w:rsidR="004E2B71" w:rsidRPr="00411DBC" w:rsidRDefault="004E2B71" w:rsidP="004E2B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4</w:t>
            </w:r>
          </w:p>
        </w:tc>
      </w:tr>
      <w:tr w:rsidR="004E2B71" w:rsidRPr="00411DBC" w14:paraId="0EDDC9E0" w14:textId="77777777" w:rsidTr="000075D3">
        <w:trPr>
          <w:trHeight w:val="455"/>
        </w:trPr>
        <w:tc>
          <w:tcPr>
            <w:tcW w:w="2319" w:type="dxa"/>
            <w:vAlign w:val="bottom"/>
          </w:tcPr>
          <w:p w14:paraId="0A69687F" w14:textId="77777777" w:rsidR="004E2B71" w:rsidRPr="00411DBC" w:rsidRDefault="004E2B71" w:rsidP="004E2B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40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59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8DA8BB5" w14:textId="63E2DEFA" w:rsidR="004E2B71" w:rsidRPr="00776894" w:rsidRDefault="004E2B71" w:rsidP="004E2B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776894">
              <w:rPr>
                <w:rFonts w:ascii="Angsana New" w:hAnsi="Angsana New"/>
                <w:color w:val="000000"/>
                <w:sz w:val="28"/>
                <w:szCs w:val="28"/>
              </w:rPr>
              <w:t>280</w:t>
            </w:r>
          </w:p>
        </w:tc>
        <w:tc>
          <w:tcPr>
            <w:tcW w:w="287" w:type="dxa"/>
            <w:vAlign w:val="bottom"/>
          </w:tcPr>
          <w:p w14:paraId="432E61BD" w14:textId="77777777" w:rsidR="004E2B71" w:rsidRPr="00776894" w:rsidRDefault="004E2B71" w:rsidP="004E2B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0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5687855" w14:textId="17E13A84" w:rsidR="004E2B71" w:rsidRPr="00776894" w:rsidRDefault="004E2B71" w:rsidP="004E2B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776894">
              <w:rPr>
                <w:rFonts w:ascii="Angsana New" w:hAnsi="Angsana New"/>
                <w:sz w:val="28"/>
                <w:szCs w:val="28"/>
              </w:rPr>
              <w:t>258</w:t>
            </w:r>
          </w:p>
        </w:tc>
        <w:tc>
          <w:tcPr>
            <w:tcW w:w="287" w:type="dxa"/>
            <w:vAlign w:val="bottom"/>
          </w:tcPr>
          <w:p w14:paraId="73DD4B90" w14:textId="77777777" w:rsidR="004E2B71" w:rsidRPr="00776894" w:rsidRDefault="004E2B71" w:rsidP="004E2B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BA8C8BB" w14:textId="24E277DE" w:rsidR="004E2B71" w:rsidRPr="00776894" w:rsidRDefault="004E2B71" w:rsidP="004E2B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776894">
              <w:rPr>
                <w:rFonts w:ascii="Angsana New" w:hAnsi="Angsana New"/>
                <w:sz w:val="28"/>
                <w:szCs w:val="28"/>
              </w:rPr>
              <w:t>138</w:t>
            </w:r>
          </w:p>
        </w:tc>
        <w:tc>
          <w:tcPr>
            <w:tcW w:w="259" w:type="dxa"/>
            <w:vAlign w:val="bottom"/>
          </w:tcPr>
          <w:p w14:paraId="65295352" w14:textId="77777777" w:rsidR="004E2B71" w:rsidRPr="00411DBC" w:rsidRDefault="004E2B71" w:rsidP="004E2B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2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D6E6320" w14:textId="4126B3F3" w:rsidR="004E2B71" w:rsidRPr="00411DBC" w:rsidRDefault="004E2B71" w:rsidP="004E2B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112</w:t>
            </w:r>
          </w:p>
        </w:tc>
      </w:tr>
    </w:tbl>
    <w:p w14:paraId="57495C28" w14:textId="77777777" w:rsidR="00D643ED" w:rsidRPr="00411DBC" w:rsidRDefault="00D643ED" w:rsidP="00D643ED">
      <w:pPr>
        <w:tabs>
          <w:tab w:val="left" w:pos="284"/>
          <w:tab w:val="left" w:pos="851"/>
          <w:tab w:val="left" w:pos="1418"/>
        </w:tabs>
        <w:spacing w:after="120" w:line="340" w:lineRule="exact"/>
        <w:jc w:val="thaiDistribute"/>
        <w:rPr>
          <w:rFonts w:asciiTheme="majorBidi" w:hAnsiTheme="majorBidi" w:cstheme="majorBidi"/>
          <w:b/>
          <w:bCs/>
          <w:sz w:val="28"/>
          <w:szCs w:val="28"/>
        </w:rPr>
      </w:pPr>
    </w:p>
    <w:p w14:paraId="0D8A81C7" w14:textId="20ED1AEB" w:rsidR="00637CB3" w:rsidRPr="00411DBC" w:rsidRDefault="006A46CC" w:rsidP="00C70628">
      <w:pPr>
        <w:tabs>
          <w:tab w:val="left" w:pos="284"/>
          <w:tab w:val="left" w:pos="851"/>
          <w:tab w:val="left" w:pos="1418"/>
        </w:tabs>
        <w:spacing w:after="120" w:line="340" w:lineRule="exact"/>
        <w:ind w:left="352"/>
        <w:jc w:val="thaiDistribute"/>
        <w:rPr>
          <w:rFonts w:ascii="Angsana New" w:hAnsi="Angsana New"/>
          <w:sz w:val="28"/>
          <w:szCs w:val="28"/>
        </w:rPr>
      </w:pPr>
      <w:r w:rsidRPr="00411DBC">
        <w:rPr>
          <w:rFonts w:ascii="Angsana New" w:hAnsi="Angsana New"/>
          <w:sz w:val="28"/>
          <w:szCs w:val="28"/>
          <w:cs/>
        </w:rPr>
        <w:t>ข้อสมมติฐานที่สำคัญในการประมาณการตามหลักคณิตศาสตร์ประกันภัยที่ใช้ในการคำนวณประมาณการหนี้สิน</w:t>
      </w:r>
      <w:r w:rsidR="00C70628" w:rsidRPr="00411DBC">
        <w:rPr>
          <w:rFonts w:ascii="Angsana New" w:hAnsi="Angsana New" w:hint="cs"/>
          <w:sz w:val="28"/>
          <w:szCs w:val="28"/>
          <w:cs/>
        </w:rPr>
        <w:t xml:space="preserve"> </w:t>
      </w:r>
      <w:r w:rsidRPr="00411DBC">
        <w:rPr>
          <w:rFonts w:ascii="Angsana New" w:hAnsi="Angsana New"/>
          <w:sz w:val="28"/>
          <w:szCs w:val="28"/>
          <w:cs/>
        </w:rPr>
        <w:t>ผลประโยชน์ของพนักงานมีดังนี้</w:t>
      </w:r>
    </w:p>
    <w:tbl>
      <w:tblPr>
        <w:tblW w:w="8901" w:type="dxa"/>
        <w:tblInd w:w="284" w:type="dxa"/>
        <w:tblLayout w:type="fixed"/>
        <w:tblLook w:val="0000" w:firstRow="0" w:lastRow="0" w:firstColumn="0" w:lastColumn="0" w:noHBand="0" w:noVBand="0"/>
      </w:tblPr>
      <w:tblGrid>
        <w:gridCol w:w="4825"/>
        <w:gridCol w:w="2045"/>
        <w:gridCol w:w="2020"/>
        <w:gridCol w:w="11"/>
      </w:tblGrid>
      <w:tr w:rsidR="006A46CC" w:rsidRPr="00411DBC" w14:paraId="38CC988C" w14:textId="77777777" w:rsidTr="00335D46">
        <w:trPr>
          <w:gridAfter w:val="1"/>
          <w:wAfter w:w="11" w:type="dxa"/>
          <w:trHeight w:val="374"/>
        </w:trPr>
        <w:tc>
          <w:tcPr>
            <w:tcW w:w="4825" w:type="dxa"/>
            <w:vAlign w:val="bottom"/>
          </w:tcPr>
          <w:p w14:paraId="239E18EC" w14:textId="77777777" w:rsidR="006A46CC" w:rsidRPr="00411DBC" w:rsidRDefault="006A46CC" w:rsidP="00854D94">
            <w:pPr>
              <w:ind w:left="-76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4065" w:type="dxa"/>
            <w:gridSpan w:val="2"/>
            <w:vAlign w:val="bottom"/>
          </w:tcPr>
          <w:p w14:paraId="032EE324" w14:textId="77777777" w:rsidR="006A46CC" w:rsidRPr="00411DBC" w:rsidRDefault="006A46CC" w:rsidP="00854D94">
            <w:pPr>
              <w:pBdr>
                <w:bottom w:val="single" w:sz="4" w:space="1" w:color="auto"/>
              </w:pBdr>
              <w:ind w:left="-44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งบการเงินรวม / งบการเงินเฉพาะกิจการ</w:t>
            </w:r>
          </w:p>
        </w:tc>
      </w:tr>
      <w:tr w:rsidR="00AA36FF" w:rsidRPr="00411DBC" w14:paraId="2A00111B" w14:textId="77777777" w:rsidTr="00335D46">
        <w:trPr>
          <w:trHeight w:val="374"/>
        </w:trPr>
        <w:tc>
          <w:tcPr>
            <w:tcW w:w="4825" w:type="dxa"/>
            <w:vAlign w:val="bottom"/>
          </w:tcPr>
          <w:p w14:paraId="1C04FCBE" w14:textId="77777777" w:rsidR="00AA36FF" w:rsidRPr="00411DBC" w:rsidRDefault="00AA36FF" w:rsidP="00AA36FF">
            <w:pPr>
              <w:ind w:left="-76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045" w:type="dxa"/>
            <w:vAlign w:val="bottom"/>
          </w:tcPr>
          <w:p w14:paraId="4B950A01" w14:textId="71A33C87" w:rsidR="00AA36FF" w:rsidRPr="00411DBC" w:rsidRDefault="00AA36FF" w:rsidP="00AA36FF">
            <w:pPr>
              <w:ind w:left="-44"/>
              <w:jc w:val="center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2031" w:type="dxa"/>
            <w:gridSpan w:val="2"/>
            <w:vAlign w:val="bottom"/>
          </w:tcPr>
          <w:p w14:paraId="4DD2C5EE" w14:textId="0E63F4ED" w:rsidR="00AA36FF" w:rsidRPr="00411DBC" w:rsidRDefault="00AA36FF" w:rsidP="00AA36FF">
            <w:pPr>
              <w:ind w:left="-44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</w:tc>
      </w:tr>
      <w:tr w:rsidR="00AA36FF" w:rsidRPr="00411DBC" w14:paraId="42A38092" w14:textId="77777777" w:rsidTr="00335D46">
        <w:trPr>
          <w:trHeight w:val="374"/>
        </w:trPr>
        <w:tc>
          <w:tcPr>
            <w:tcW w:w="4825" w:type="dxa"/>
            <w:vAlign w:val="bottom"/>
          </w:tcPr>
          <w:p w14:paraId="571059DF" w14:textId="77777777" w:rsidR="00AA36FF" w:rsidRPr="00411DBC" w:rsidRDefault="00AA36FF" w:rsidP="00AA36FF">
            <w:pPr>
              <w:ind w:left="-76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045" w:type="dxa"/>
            <w:vAlign w:val="bottom"/>
          </w:tcPr>
          <w:p w14:paraId="295498CE" w14:textId="13DBDCB5" w:rsidR="00AA36FF" w:rsidRPr="00411DBC" w:rsidRDefault="00D643ED" w:rsidP="00AA36FF">
            <w:pPr>
              <w:pBdr>
                <w:bottom w:val="single" w:sz="4" w:space="1" w:color="auto"/>
              </w:pBdr>
              <w:ind w:left="-44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30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 xml:space="preserve"> มิถุนายน </w:t>
            </w:r>
            <w:r w:rsidRPr="00411DBC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2031" w:type="dxa"/>
            <w:gridSpan w:val="2"/>
            <w:vAlign w:val="bottom"/>
          </w:tcPr>
          <w:p w14:paraId="2D76D3AE" w14:textId="597EAA85" w:rsidR="00AA36FF" w:rsidRPr="00411DBC" w:rsidRDefault="00AE7DA9" w:rsidP="00AA36FF">
            <w:pPr>
              <w:pBdr>
                <w:bottom w:val="single" w:sz="4" w:space="1" w:color="auto"/>
              </w:pBdr>
              <w:ind w:left="-44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 xml:space="preserve">31 ธันวาคม </w:t>
            </w:r>
            <w:r w:rsidRPr="00411DBC">
              <w:rPr>
                <w:rFonts w:ascii="Angsana New" w:hAnsi="Angsana New"/>
                <w:sz w:val="28"/>
                <w:szCs w:val="28"/>
              </w:rPr>
              <w:t>2565</w:t>
            </w:r>
          </w:p>
        </w:tc>
      </w:tr>
      <w:tr w:rsidR="00AA36FF" w:rsidRPr="00411DBC" w14:paraId="000B9689" w14:textId="77777777" w:rsidTr="00335D46">
        <w:trPr>
          <w:trHeight w:val="374"/>
        </w:trPr>
        <w:tc>
          <w:tcPr>
            <w:tcW w:w="4825" w:type="dxa"/>
            <w:vAlign w:val="bottom"/>
          </w:tcPr>
          <w:p w14:paraId="5F9D03E3" w14:textId="77777777" w:rsidR="00AA36FF" w:rsidRPr="00411DBC" w:rsidRDefault="00AA36FF" w:rsidP="00AA36FF">
            <w:pPr>
              <w:ind w:left="-76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อัตราคิดลด (ร้อยละต่อปี)</w:t>
            </w:r>
          </w:p>
        </w:tc>
        <w:tc>
          <w:tcPr>
            <w:tcW w:w="2045" w:type="dxa"/>
            <w:shd w:val="clear" w:color="auto" w:fill="auto"/>
          </w:tcPr>
          <w:p w14:paraId="25AAF575" w14:textId="57630006" w:rsidR="00AA36FF" w:rsidRPr="00411DBC" w:rsidRDefault="00AA36FF" w:rsidP="00AA36FF">
            <w:pPr>
              <w:ind w:left="-44" w:right="-15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>3.33</w:t>
            </w:r>
          </w:p>
        </w:tc>
        <w:tc>
          <w:tcPr>
            <w:tcW w:w="2031" w:type="dxa"/>
            <w:gridSpan w:val="2"/>
            <w:shd w:val="clear" w:color="auto" w:fill="auto"/>
          </w:tcPr>
          <w:p w14:paraId="07E890E7" w14:textId="74789556" w:rsidR="00AA36FF" w:rsidRPr="00411DBC" w:rsidRDefault="00F55628" w:rsidP="00AA36FF">
            <w:pPr>
              <w:ind w:left="-44" w:right="-43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>1.60</w:t>
            </w:r>
          </w:p>
        </w:tc>
      </w:tr>
      <w:tr w:rsidR="00AA36FF" w:rsidRPr="00411DBC" w14:paraId="2E6FEE2D" w14:textId="77777777" w:rsidTr="00335D46">
        <w:trPr>
          <w:trHeight w:val="374"/>
        </w:trPr>
        <w:tc>
          <w:tcPr>
            <w:tcW w:w="4825" w:type="dxa"/>
            <w:vAlign w:val="bottom"/>
          </w:tcPr>
          <w:p w14:paraId="579AA41D" w14:textId="77777777" w:rsidR="00AA36FF" w:rsidRPr="00411DBC" w:rsidRDefault="00AA36FF" w:rsidP="00AA36FF">
            <w:pPr>
              <w:ind w:left="-76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อัตราการขึ้นเงินเดือนโดยเฉลี่ย (ร้อยละต่อปี)</w:t>
            </w:r>
          </w:p>
        </w:tc>
        <w:tc>
          <w:tcPr>
            <w:tcW w:w="2045" w:type="dxa"/>
            <w:shd w:val="clear" w:color="auto" w:fill="auto"/>
          </w:tcPr>
          <w:p w14:paraId="6296DC07" w14:textId="42ECF76E" w:rsidR="00AA36FF" w:rsidRPr="00411DBC" w:rsidRDefault="00AA36FF" w:rsidP="00AA36FF">
            <w:pPr>
              <w:ind w:left="-44" w:right="-15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>5.00</w:t>
            </w:r>
          </w:p>
        </w:tc>
        <w:tc>
          <w:tcPr>
            <w:tcW w:w="2031" w:type="dxa"/>
            <w:gridSpan w:val="2"/>
            <w:shd w:val="clear" w:color="auto" w:fill="auto"/>
          </w:tcPr>
          <w:p w14:paraId="6FD3E11C" w14:textId="7DD0783A" w:rsidR="00AA36FF" w:rsidRPr="00411DBC" w:rsidRDefault="00AA36FF" w:rsidP="00AA36FF">
            <w:pPr>
              <w:ind w:left="-44" w:right="-43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>5.00</w:t>
            </w:r>
          </w:p>
        </w:tc>
      </w:tr>
      <w:tr w:rsidR="00AA36FF" w:rsidRPr="00411DBC" w14:paraId="2243B9BF" w14:textId="77777777" w:rsidTr="00335D46">
        <w:trPr>
          <w:trHeight w:val="374"/>
        </w:trPr>
        <w:tc>
          <w:tcPr>
            <w:tcW w:w="4825" w:type="dxa"/>
            <w:vAlign w:val="bottom"/>
          </w:tcPr>
          <w:p w14:paraId="171109B2" w14:textId="77777777" w:rsidR="00AA36FF" w:rsidRPr="00411DBC" w:rsidRDefault="00AA36FF" w:rsidP="00AA36FF">
            <w:pPr>
              <w:ind w:left="-76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อัตราการ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หมุนเวียนพนักงาน</w:t>
            </w:r>
          </w:p>
        </w:tc>
        <w:tc>
          <w:tcPr>
            <w:tcW w:w="2045" w:type="dxa"/>
            <w:shd w:val="clear" w:color="auto" w:fill="auto"/>
          </w:tcPr>
          <w:p w14:paraId="03ADA0DF" w14:textId="336CC3CE" w:rsidR="00AA36FF" w:rsidRPr="00411DBC" w:rsidRDefault="00AA36FF" w:rsidP="00AA36FF">
            <w:pPr>
              <w:ind w:left="-44" w:right="-15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  <w:cs/>
              </w:rPr>
              <w:t>ตามช่วงอายุของพนักงาน</w:t>
            </w:r>
          </w:p>
        </w:tc>
        <w:tc>
          <w:tcPr>
            <w:tcW w:w="2031" w:type="dxa"/>
            <w:gridSpan w:val="2"/>
            <w:shd w:val="clear" w:color="auto" w:fill="auto"/>
          </w:tcPr>
          <w:p w14:paraId="4845365F" w14:textId="63EF2F51" w:rsidR="00AA36FF" w:rsidRPr="00411DBC" w:rsidRDefault="00AA36FF" w:rsidP="00AA36FF">
            <w:pPr>
              <w:ind w:left="-44" w:right="-43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  <w:cs/>
              </w:rPr>
              <w:t>ตามช่วงอายุของพนักงาน</w:t>
            </w:r>
          </w:p>
        </w:tc>
      </w:tr>
      <w:tr w:rsidR="00AA36FF" w:rsidRPr="00411DBC" w14:paraId="1A6AD597" w14:textId="77777777" w:rsidTr="00335D46">
        <w:trPr>
          <w:trHeight w:val="374"/>
        </w:trPr>
        <w:tc>
          <w:tcPr>
            <w:tcW w:w="4825" w:type="dxa"/>
            <w:vAlign w:val="bottom"/>
          </w:tcPr>
          <w:p w14:paraId="1B39A90F" w14:textId="77777777" w:rsidR="00AA36FF" w:rsidRPr="00411DBC" w:rsidRDefault="00AA36FF" w:rsidP="00AA36FF">
            <w:pPr>
              <w:ind w:left="-76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เกษียณอายุ</w:t>
            </w:r>
          </w:p>
        </w:tc>
        <w:tc>
          <w:tcPr>
            <w:tcW w:w="2045" w:type="dxa"/>
            <w:shd w:val="clear" w:color="auto" w:fill="auto"/>
          </w:tcPr>
          <w:p w14:paraId="0E1761AB" w14:textId="5A1755BA" w:rsidR="00AA36FF" w:rsidRPr="00411DBC" w:rsidRDefault="00AA36FF" w:rsidP="00AA36FF">
            <w:pPr>
              <w:ind w:left="-44" w:right="-15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>60</w:t>
            </w:r>
            <w:r w:rsidRPr="00411DBC">
              <w:rPr>
                <w:rFonts w:ascii="Angsana New" w:hAnsi="Angsana New"/>
                <w:color w:val="000000"/>
                <w:sz w:val="28"/>
                <w:szCs w:val="28"/>
                <w:cs/>
              </w:rPr>
              <w:t xml:space="preserve"> ปี</w:t>
            </w:r>
          </w:p>
        </w:tc>
        <w:tc>
          <w:tcPr>
            <w:tcW w:w="2031" w:type="dxa"/>
            <w:gridSpan w:val="2"/>
            <w:shd w:val="clear" w:color="auto" w:fill="auto"/>
          </w:tcPr>
          <w:p w14:paraId="5CA754BE" w14:textId="464BF178" w:rsidR="00AA36FF" w:rsidRPr="00411DBC" w:rsidRDefault="00AA36FF" w:rsidP="00AA36FF">
            <w:pPr>
              <w:ind w:left="-44" w:right="-43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>60</w:t>
            </w:r>
            <w:r w:rsidRPr="00411DBC">
              <w:rPr>
                <w:rFonts w:ascii="Angsana New" w:hAnsi="Angsana New"/>
                <w:color w:val="000000"/>
                <w:sz w:val="28"/>
                <w:szCs w:val="28"/>
                <w:cs/>
              </w:rPr>
              <w:t xml:space="preserve"> ปี</w:t>
            </w:r>
          </w:p>
        </w:tc>
      </w:tr>
    </w:tbl>
    <w:p w14:paraId="2727FDA9" w14:textId="77777777" w:rsidR="0037106F" w:rsidRPr="00411DBC" w:rsidRDefault="0037106F" w:rsidP="005E7A28">
      <w:pPr>
        <w:ind w:left="426" w:right="-85"/>
        <w:jc w:val="thaiDistribute"/>
        <w:rPr>
          <w:rFonts w:ascii="Angsana New" w:hAnsi="Angsana New"/>
          <w:spacing w:val="4"/>
          <w:sz w:val="28"/>
          <w:szCs w:val="28"/>
        </w:rPr>
      </w:pPr>
    </w:p>
    <w:p w14:paraId="78EF7B84" w14:textId="77777777" w:rsidR="00335D46" w:rsidRPr="00411DBC" w:rsidRDefault="00335D46" w:rsidP="005E7A28">
      <w:pPr>
        <w:ind w:left="426" w:right="-85"/>
        <w:jc w:val="thaiDistribute"/>
        <w:rPr>
          <w:rFonts w:ascii="Angsana New" w:hAnsi="Angsana New"/>
          <w:spacing w:val="4"/>
          <w:sz w:val="28"/>
          <w:szCs w:val="28"/>
        </w:rPr>
      </w:pPr>
    </w:p>
    <w:p w14:paraId="59B31497" w14:textId="77777777" w:rsidR="00335D46" w:rsidRPr="00411DBC" w:rsidRDefault="00335D46" w:rsidP="005E7A28">
      <w:pPr>
        <w:ind w:left="426" w:right="-85"/>
        <w:jc w:val="thaiDistribute"/>
        <w:rPr>
          <w:rFonts w:ascii="Angsana New" w:hAnsi="Angsana New"/>
          <w:spacing w:val="4"/>
          <w:sz w:val="28"/>
          <w:szCs w:val="28"/>
        </w:rPr>
      </w:pPr>
    </w:p>
    <w:p w14:paraId="49F8AAAC" w14:textId="77777777" w:rsidR="00335D46" w:rsidRPr="00411DBC" w:rsidRDefault="00335D46" w:rsidP="005E7A28">
      <w:pPr>
        <w:ind w:left="426" w:right="-85"/>
        <w:jc w:val="thaiDistribute"/>
        <w:rPr>
          <w:rFonts w:ascii="Angsana New" w:hAnsi="Angsana New"/>
          <w:spacing w:val="4"/>
          <w:sz w:val="28"/>
          <w:szCs w:val="28"/>
        </w:rPr>
      </w:pPr>
    </w:p>
    <w:p w14:paraId="3513AB24" w14:textId="77777777" w:rsidR="00335D46" w:rsidRPr="00411DBC" w:rsidRDefault="00335D46" w:rsidP="005E7A28">
      <w:pPr>
        <w:ind w:left="426" w:right="-85"/>
        <w:jc w:val="thaiDistribute"/>
        <w:rPr>
          <w:rFonts w:ascii="Angsana New" w:hAnsi="Angsana New"/>
          <w:spacing w:val="4"/>
          <w:sz w:val="28"/>
          <w:szCs w:val="28"/>
        </w:rPr>
      </w:pPr>
    </w:p>
    <w:p w14:paraId="6D756960" w14:textId="77777777" w:rsidR="00335D46" w:rsidRPr="00411DBC" w:rsidRDefault="00335D46" w:rsidP="005E7A28">
      <w:pPr>
        <w:ind w:left="426" w:right="-85"/>
        <w:jc w:val="thaiDistribute"/>
        <w:rPr>
          <w:rFonts w:ascii="Angsana New" w:hAnsi="Angsana New"/>
          <w:spacing w:val="4"/>
          <w:sz w:val="28"/>
          <w:szCs w:val="28"/>
        </w:rPr>
      </w:pPr>
    </w:p>
    <w:p w14:paraId="7A35A6C6" w14:textId="77777777" w:rsidR="00335D46" w:rsidRPr="00411DBC" w:rsidRDefault="00335D46" w:rsidP="005E7A28">
      <w:pPr>
        <w:ind w:left="426" w:right="-85"/>
        <w:jc w:val="thaiDistribute"/>
        <w:rPr>
          <w:rFonts w:ascii="Angsana New" w:hAnsi="Angsana New"/>
          <w:spacing w:val="4"/>
          <w:sz w:val="28"/>
          <w:szCs w:val="28"/>
        </w:rPr>
      </w:pPr>
    </w:p>
    <w:p w14:paraId="418E6141" w14:textId="4C58800F" w:rsidR="006A46CC" w:rsidRPr="00411DBC" w:rsidRDefault="006A46CC" w:rsidP="005E7A28">
      <w:pPr>
        <w:ind w:left="426" w:right="-85"/>
        <w:jc w:val="thaiDistribute"/>
        <w:rPr>
          <w:rFonts w:ascii="Angsana New" w:hAnsi="Angsana New"/>
          <w:spacing w:val="4"/>
          <w:sz w:val="28"/>
          <w:szCs w:val="28"/>
          <w:cs/>
        </w:rPr>
      </w:pPr>
      <w:r w:rsidRPr="00411DBC">
        <w:rPr>
          <w:rFonts w:ascii="Angsana New" w:hAnsi="Angsana New"/>
          <w:spacing w:val="4"/>
          <w:sz w:val="28"/>
          <w:szCs w:val="28"/>
          <w:cs/>
        </w:rPr>
        <w:t xml:space="preserve">การวิเคราะห์ความอ่อนไหวของข้อสมมติฐานหลักในการตามหลักคณิตศาสตร์ประกันภัยซึ่งมีผลกระทบเพิ่มขึ้น </w:t>
      </w:r>
      <w:r w:rsidRPr="00411DBC">
        <w:rPr>
          <w:rFonts w:ascii="Angsana New" w:hAnsi="Angsana New"/>
          <w:spacing w:val="4"/>
          <w:sz w:val="28"/>
          <w:szCs w:val="28"/>
        </w:rPr>
        <w:t>(</w:t>
      </w:r>
      <w:r w:rsidRPr="00411DBC">
        <w:rPr>
          <w:rFonts w:ascii="Angsana New" w:hAnsi="Angsana New"/>
          <w:spacing w:val="4"/>
          <w:sz w:val="28"/>
          <w:szCs w:val="28"/>
          <w:cs/>
        </w:rPr>
        <w:t>ลดลง</w:t>
      </w:r>
      <w:r w:rsidRPr="00411DBC">
        <w:rPr>
          <w:rFonts w:ascii="Angsana New" w:hAnsi="Angsana New"/>
          <w:spacing w:val="4"/>
          <w:sz w:val="28"/>
          <w:szCs w:val="28"/>
        </w:rPr>
        <w:t xml:space="preserve">) </w:t>
      </w:r>
      <w:r w:rsidRPr="00411DBC">
        <w:rPr>
          <w:rFonts w:ascii="Angsana New" w:hAnsi="Angsana New"/>
          <w:spacing w:val="4"/>
          <w:sz w:val="28"/>
          <w:szCs w:val="28"/>
          <w:cs/>
        </w:rPr>
        <w:t xml:space="preserve">ต่อภาระผูกพันผลประโยชน์พนักงาน ณ วันที่ </w:t>
      </w:r>
      <w:r w:rsidR="00D643ED" w:rsidRPr="00411DBC">
        <w:rPr>
          <w:rFonts w:ascii="Angsana New" w:hAnsi="Angsana New"/>
          <w:sz w:val="28"/>
          <w:szCs w:val="28"/>
        </w:rPr>
        <w:t xml:space="preserve">30 </w:t>
      </w:r>
      <w:r w:rsidR="00D643ED" w:rsidRPr="00411DBC">
        <w:rPr>
          <w:rFonts w:ascii="Angsana New" w:hAnsi="Angsana New" w:hint="cs"/>
          <w:sz w:val="28"/>
          <w:szCs w:val="28"/>
          <w:cs/>
        </w:rPr>
        <w:t xml:space="preserve">มิถุนายน </w:t>
      </w:r>
      <w:r w:rsidR="004556DF" w:rsidRPr="00411DBC">
        <w:rPr>
          <w:rFonts w:ascii="Angsana New" w:hAnsi="Angsana New"/>
          <w:sz w:val="28"/>
          <w:szCs w:val="28"/>
        </w:rPr>
        <w:t>256</w:t>
      </w:r>
      <w:r w:rsidR="005B5B98" w:rsidRPr="00411DBC">
        <w:rPr>
          <w:rFonts w:ascii="Angsana New" w:hAnsi="Angsana New"/>
          <w:sz w:val="28"/>
          <w:szCs w:val="28"/>
        </w:rPr>
        <w:t>6</w:t>
      </w:r>
      <w:r w:rsidR="004A5544" w:rsidRPr="00411DBC">
        <w:rPr>
          <w:rFonts w:ascii="Angsana New" w:hAnsi="Angsana New"/>
          <w:sz w:val="28"/>
          <w:szCs w:val="28"/>
        </w:rPr>
        <w:t xml:space="preserve"> </w:t>
      </w:r>
      <w:r w:rsidRPr="00411DBC">
        <w:rPr>
          <w:rFonts w:ascii="Angsana New" w:hAnsi="Angsana New" w:hint="cs"/>
          <w:spacing w:val="4"/>
          <w:sz w:val="28"/>
          <w:szCs w:val="28"/>
          <w:cs/>
        </w:rPr>
        <w:t xml:space="preserve">และ </w:t>
      </w:r>
      <w:r w:rsidR="000A222F" w:rsidRPr="00411DBC">
        <w:rPr>
          <w:rFonts w:ascii="Angsana New" w:hAnsi="Angsana New"/>
          <w:spacing w:val="4"/>
          <w:sz w:val="28"/>
          <w:szCs w:val="28"/>
        </w:rPr>
        <w:t>256</w:t>
      </w:r>
      <w:r w:rsidR="005B5B98" w:rsidRPr="00411DBC">
        <w:rPr>
          <w:rFonts w:ascii="Angsana New" w:hAnsi="Angsana New"/>
          <w:spacing w:val="4"/>
          <w:sz w:val="28"/>
          <w:szCs w:val="28"/>
        </w:rPr>
        <w:t>5</w:t>
      </w:r>
      <w:r w:rsidRPr="00411DBC">
        <w:rPr>
          <w:rFonts w:ascii="Angsana New" w:hAnsi="Angsana New"/>
          <w:spacing w:val="4"/>
          <w:sz w:val="28"/>
          <w:szCs w:val="28"/>
        </w:rPr>
        <w:t xml:space="preserve"> </w:t>
      </w:r>
      <w:r w:rsidRPr="00411DBC">
        <w:rPr>
          <w:rFonts w:ascii="Angsana New" w:hAnsi="Angsana New"/>
          <w:spacing w:val="4"/>
          <w:sz w:val="28"/>
          <w:szCs w:val="28"/>
          <w:cs/>
        </w:rPr>
        <w:t>มีดังนี้</w:t>
      </w:r>
    </w:p>
    <w:tbl>
      <w:tblPr>
        <w:tblW w:w="8855" w:type="dxa"/>
        <w:tblInd w:w="488" w:type="dxa"/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2543"/>
        <w:gridCol w:w="1567"/>
        <w:gridCol w:w="1560"/>
        <w:gridCol w:w="1559"/>
        <w:gridCol w:w="1626"/>
      </w:tblGrid>
      <w:tr w:rsidR="006A46CC" w:rsidRPr="00411DBC" w14:paraId="207ABA32" w14:textId="77777777" w:rsidTr="00F75462">
        <w:trPr>
          <w:cantSplit/>
          <w:trHeight w:val="351"/>
          <w:tblHeader/>
        </w:trPr>
        <w:tc>
          <w:tcPr>
            <w:tcW w:w="2543" w:type="dxa"/>
          </w:tcPr>
          <w:p w14:paraId="0E35C279" w14:textId="77777777" w:rsidR="006A46CC" w:rsidRPr="00411DBC" w:rsidRDefault="006A46CC" w:rsidP="00854D94">
            <w:pPr>
              <w:ind w:right="-1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312" w:type="dxa"/>
            <w:gridSpan w:val="4"/>
          </w:tcPr>
          <w:p w14:paraId="3F7256DA" w14:textId="3BADBB8E" w:rsidR="006A46CC" w:rsidRPr="00411DBC" w:rsidRDefault="00144631" w:rsidP="00854D94">
            <w:pPr>
              <w:pBdr>
                <w:bottom w:val="single" w:sz="4" w:space="1" w:color="auto"/>
              </w:pBdr>
              <w:ind w:left="22" w:right="22"/>
              <w:jc w:val="right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411DBC">
              <w:rPr>
                <w:rFonts w:ascii="Angsana New" w:hAnsi="Angsana New"/>
                <w:snapToGrid w:val="0"/>
                <w:sz w:val="28"/>
                <w:szCs w:val="28"/>
                <w:cs/>
                <w:lang w:eastAsia="th-TH"/>
              </w:rPr>
              <w:t xml:space="preserve">(หน่วย : </w:t>
            </w:r>
            <w:r w:rsidR="00D156FF" w:rsidRPr="00411DBC">
              <w:rPr>
                <w:rFonts w:ascii="Angsana New" w:hAnsi="Angsana New" w:hint="cs"/>
                <w:snapToGrid w:val="0"/>
                <w:sz w:val="28"/>
                <w:szCs w:val="28"/>
                <w:cs/>
                <w:lang w:eastAsia="th-TH"/>
              </w:rPr>
              <w:t>พัน</w:t>
            </w:r>
            <w:r w:rsidRPr="00411DBC">
              <w:rPr>
                <w:rFonts w:ascii="Angsana New" w:hAnsi="Angsana New"/>
                <w:snapToGrid w:val="0"/>
                <w:sz w:val="28"/>
                <w:szCs w:val="28"/>
                <w:cs/>
                <w:lang w:eastAsia="th-TH"/>
              </w:rPr>
              <w:t>บาท)</w:t>
            </w:r>
          </w:p>
        </w:tc>
      </w:tr>
      <w:tr w:rsidR="006A46CC" w:rsidRPr="00411DBC" w14:paraId="08301ADA" w14:textId="77777777" w:rsidTr="00F75462">
        <w:trPr>
          <w:cantSplit/>
          <w:trHeight w:val="351"/>
          <w:tblHeader/>
        </w:trPr>
        <w:tc>
          <w:tcPr>
            <w:tcW w:w="2543" w:type="dxa"/>
          </w:tcPr>
          <w:p w14:paraId="1F45D134" w14:textId="77777777" w:rsidR="006A46CC" w:rsidRPr="00411DBC" w:rsidRDefault="006A46CC" w:rsidP="00854D94">
            <w:pPr>
              <w:ind w:right="-1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312" w:type="dxa"/>
            <w:gridSpan w:val="4"/>
          </w:tcPr>
          <w:p w14:paraId="547784D7" w14:textId="21E47B14" w:rsidR="006A46CC" w:rsidRPr="00411DBC" w:rsidRDefault="006A46CC" w:rsidP="00854D94">
            <w:pPr>
              <w:pBdr>
                <w:bottom w:val="single" w:sz="4" w:space="1" w:color="auto"/>
              </w:pBdr>
              <w:ind w:left="22" w:right="22"/>
              <w:jc w:val="center"/>
              <w:rPr>
                <w:rFonts w:ascii="Angsana New" w:hAnsi="Angsana New"/>
                <w:snapToGrid w:val="0"/>
                <w:sz w:val="28"/>
                <w:szCs w:val="28"/>
                <w:lang w:eastAsia="th-TH"/>
              </w:rPr>
            </w:pPr>
            <w:r w:rsidRPr="00411DBC">
              <w:rPr>
                <w:rFonts w:ascii="Angsana New" w:hAnsi="Angsana New"/>
                <w:snapToGrid w:val="0"/>
                <w:sz w:val="28"/>
                <w:szCs w:val="28"/>
                <w:cs/>
                <w:lang w:eastAsia="th-TH"/>
              </w:rPr>
              <w:t>การเปลี่ยนแปลงมูลค่าปัจจุบันของภาระผูกพันผลประโยชน์พนักงานเพิ่มขึ้น</w:t>
            </w:r>
            <w:r w:rsidR="00E62228" w:rsidRPr="00411DBC">
              <w:rPr>
                <w:rFonts w:ascii="Angsana New" w:hAnsi="Angsana New"/>
                <w:snapToGrid w:val="0"/>
                <w:sz w:val="28"/>
                <w:szCs w:val="28"/>
                <w:lang w:eastAsia="th-TH"/>
              </w:rPr>
              <w:t xml:space="preserve"> </w:t>
            </w:r>
            <w:r w:rsidRPr="00411DBC">
              <w:rPr>
                <w:rFonts w:ascii="Angsana New" w:hAnsi="Angsana New"/>
                <w:snapToGrid w:val="0"/>
                <w:sz w:val="28"/>
                <w:szCs w:val="28"/>
                <w:cs/>
                <w:lang w:eastAsia="th-TH"/>
              </w:rPr>
              <w:t>(ลดลง)</w:t>
            </w:r>
          </w:p>
        </w:tc>
      </w:tr>
      <w:tr w:rsidR="00AA36FF" w:rsidRPr="00411DBC" w14:paraId="1A1E18F1" w14:textId="77777777" w:rsidTr="00F75462">
        <w:trPr>
          <w:cantSplit/>
          <w:trHeight w:val="351"/>
          <w:tblHeader/>
        </w:trPr>
        <w:tc>
          <w:tcPr>
            <w:tcW w:w="2543" w:type="dxa"/>
          </w:tcPr>
          <w:p w14:paraId="3882E281" w14:textId="77777777" w:rsidR="00AA36FF" w:rsidRPr="00411DBC" w:rsidRDefault="00AA36FF" w:rsidP="00AA36FF">
            <w:pPr>
              <w:ind w:right="-1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127" w:type="dxa"/>
            <w:gridSpan w:val="2"/>
          </w:tcPr>
          <w:p w14:paraId="10384961" w14:textId="2BA80326" w:rsidR="00AA36FF" w:rsidRPr="00411DBC" w:rsidRDefault="00AA36FF" w:rsidP="00AA36FF">
            <w:pPr>
              <w:pBdr>
                <w:bottom w:val="single" w:sz="4" w:space="1" w:color="auto"/>
              </w:pBdr>
              <w:ind w:left="22" w:right="22"/>
              <w:jc w:val="center"/>
              <w:rPr>
                <w:rFonts w:ascii="Angsana New" w:hAnsi="Angsana New"/>
                <w:snapToGrid w:val="0"/>
                <w:sz w:val="28"/>
                <w:szCs w:val="28"/>
                <w:cs/>
                <w:lang w:eastAsia="th-TH"/>
              </w:rPr>
            </w:pPr>
            <w:r w:rsidRPr="00411DBC">
              <w:rPr>
                <w:rFonts w:ascii="Angsana New" w:hAnsi="Angsana New" w:hint="cs"/>
                <w:snapToGrid w:val="0"/>
                <w:sz w:val="28"/>
                <w:szCs w:val="28"/>
                <w:cs/>
                <w:lang w:eastAsia="th-TH"/>
              </w:rPr>
              <w:t>256</w:t>
            </w:r>
            <w:r w:rsidRPr="00411DBC">
              <w:rPr>
                <w:rFonts w:ascii="Angsana New" w:hAnsi="Angsana New"/>
                <w:snapToGrid w:val="0"/>
                <w:sz w:val="28"/>
                <w:szCs w:val="28"/>
                <w:lang w:eastAsia="th-TH"/>
              </w:rPr>
              <w:t>6</w:t>
            </w:r>
          </w:p>
        </w:tc>
        <w:tc>
          <w:tcPr>
            <w:tcW w:w="3185" w:type="dxa"/>
            <w:gridSpan w:val="2"/>
          </w:tcPr>
          <w:p w14:paraId="42783F38" w14:textId="6989027D" w:rsidR="00AA36FF" w:rsidRPr="00411DBC" w:rsidRDefault="00AA36FF" w:rsidP="00AA36FF">
            <w:pPr>
              <w:pBdr>
                <w:bottom w:val="single" w:sz="4" w:space="1" w:color="auto"/>
              </w:pBdr>
              <w:tabs>
                <w:tab w:val="left" w:pos="786"/>
                <w:tab w:val="left" w:pos="928"/>
                <w:tab w:val="left" w:pos="2420"/>
              </w:tabs>
              <w:ind w:left="22" w:right="22"/>
              <w:jc w:val="center"/>
              <w:rPr>
                <w:rFonts w:ascii="Angsana New" w:hAnsi="Angsana New"/>
                <w:snapToGrid w:val="0"/>
                <w:sz w:val="28"/>
                <w:szCs w:val="28"/>
                <w:cs/>
                <w:lang w:eastAsia="th-TH"/>
              </w:rPr>
            </w:pPr>
            <w:r w:rsidRPr="00411DBC">
              <w:rPr>
                <w:rFonts w:ascii="Angsana New" w:hAnsi="Angsana New" w:hint="cs"/>
                <w:snapToGrid w:val="0"/>
                <w:sz w:val="28"/>
                <w:szCs w:val="28"/>
                <w:cs/>
                <w:lang w:eastAsia="th-TH"/>
              </w:rPr>
              <w:t>2565</w:t>
            </w:r>
          </w:p>
        </w:tc>
      </w:tr>
      <w:tr w:rsidR="006A46CC" w:rsidRPr="00411DBC" w14:paraId="315BAB56" w14:textId="77777777" w:rsidTr="00F75462">
        <w:trPr>
          <w:cantSplit/>
          <w:trHeight w:val="351"/>
          <w:tblHeader/>
        </w:trPr>
        <w:tc>
          <w:tcPr>
            <w:tcW w:w="2543" w:type="dxa"/>
          </w:tcPr>
          <w:p w14:paraId="0FAFA7FA" w14:textId="77777777" w:rsidR="006A46CC" w:rsidRPr="00411DBC" w:rsidRDefault="006A46CC" w:rsidP="00854D94">
            <w:pPr>
              <w:ind w:right="-1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67" w:type="dxa"/>
          </w:tcPr>
          <w:p w14:paraId="60CBCDCD" w14:textId="27B48B8F" w:rsidR="006A46CC" w:rsidRPr="00411DBC" w:rsidRDefault="006A46CC" w:rsidP="00854D94">
            <w:pPr>
              <w:pBdr>
                <w:bottom w:val="single" w:sz="4" w:space="1" w:color="auto"/>
              </w:pBdr>
              <w:ind w:left="22" w:right="22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กรณีอัตราเพิ่มขึ้น</w:t>
            </w:r>
          </w:p>
        </w:tc>
        <w:tc>
          <w:tcPr>
            <w:tcW w:w="1560" w:type="dxa"/>
          </w:tcPr>
          <w:p w14:paraId="5E8AC47A" w14:textId="342DE2BE" w:rsidR="006A46CC" w:rsidRPr="00411DBC" w:rsidRDefault="006A46CC" w:rsidP="00854D94">
            <w:pPr>
              <w:pBdr>
                <w:bottom w:val="single" w:sz="4" w:space="1" w:color="auto"/>
              </w:pBdr>
              <w:ind w:left="22" w:right="22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กรณีอัตราลดลง</w:t>
            </w:r>
          </w:p>
        </w:tc>
        <w:tc>
          <w:tcPr>
            <w:tcW w:w="1559" w:type="dxa"/>
          </w:tcPr>
          <w:p w14:paraId="023AE4D9" w14:textId="5F6075A1" w:rsidR="006A46CC" w:rsidRPr="00411DBC" w:rsidRDefault="006A46CC" w:rsidP="00854D94">
            <w:pPr>
              <w:pBdr>
                <w:bottom w:val="single" w:sz="4" w:space="1" w:color="auto"/>
              </w:pBdr>
              <w:ind w:left="22" w:right="22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กรณีอัตราเพิ่มขึ้น</w:t>
            </w:r>
          </w:p>
        </w:tc>
        <w:tc>
          <w:tcPr>
            <w:tcW w:w="1626" w:type="dxa"/>
            <w:tcBorders>
              <w:left w:val="nil"/>
            </w:tcBorders>
          </w:tcPr>
          <w:p w14:paraId="09698D3A" w14:textId="58FA949A" w:rsidR="006A46CC" w:rsidRPr="00411DBC" w:rsidRDefault="006A46CC" w:rsidP="00854D94">
            <w:pPr>
              <w:pBdr>
                <w:bottom w:val="single" w:sz="4" w:space="1" w:color="auto"/>
              </w:pBdr>
              <w:tabs>
                <w:tab w:val="left" w:pos="786"/>
                <w:tab w:val="left" w:pos="928"/>
                <w:tab w:val="left" w:pos="2420"/>
              </w:tabs>
              <w:ind w:left="22" w:right="22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กรณีอัตราลดลง</w:t>
            </w:r>
          </w:p>
        </w:tc>
      </w:tr>
      <w:tr w:rsidR="00AA36FF" w:rsidRPr="00411DBC" w14:paraId="0F1C25BA" w14:textId="77777777" w:rsidTr="00F75462">
        <w:trPr>
          <w:cantSplit/>
        </w:trPr>
        <w:tc>
          <w:tcPr>
            <w:tcW w:w="2543" w:type="dxa"/>
            <w:vAlign w:val="bottom"/>
          </w:tcPr>
          <w:p w14:paraId="574A1F6A" w14:textId="77777777" w:rsidR="00AA36FF" w:rsidRPr="00411DBC" w:rsidRDefault="00AA36FF" w:rsidP="00AA36FF">
            <w:pPr>
              <w:ind w:left="-64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  <w:cs/>
              </w:rPr>
              <w:t>อัตราคิดลด</w:t>
            </w: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 xml:space="preserve"> </w:t>
            </w:r>
          </w:p>
          <w:p w14:paraId="24C8BDBD" w14:textId="653B88C0" w:rsidR="00AA36FF" w:rsidRPr="00411DBC" w:rsidRDefault="00AA36FF" w:rsidP="00AA36FF">
            <w:pPr>
              <w:ind w:left="146" w:hanging="210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 xml:space="preserve">    </w:t>
            </w:r>
            <w:r w:rsidRPr="00411DBC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 xml:space="preserve">(ร้อยละ </w:t>
            </w: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>0.50)</w:t>
            </w:r>
          </w:p>
        </w:tc>
        <w:tc>
          <w:tcPr>
            <w:tcW w:w="1567" w:type="dxa"/>
            <w:shd w:val="clear" w:color="auto" w:fill="auto"/>
            <w:vAlign w:val="bottom"/>
          </w:tcPr>
          <w:p w14:paraId="4423B7AE" w14:textId="5C221EE5" w:rsidR="00AA36FF" w:rsidRPr="00411DBC" w:rsidRDefault="00AA36FF" w:rsidP="00AA36FF">
            <w:pPr>
              <w:tabs>
                <w:tab w:val="left" w:pos="3390"/>
              </w:tabs>
              <w:ind w:left="22" w:right="22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>(33)</w:t>
            </w:r>
          </w:p>
        </w:tc>
        <w:tc>
          <w:tcPr>
            <w:tcW w:w="1560" w:type="dxa"/>
            <w:shd w:val="clear" w:color="auto" w:fill="auto"/>
            <w:vAlign w:val="bottom"/>
          </w:tcPr>
          <w:p w14:paraId="239E0DE4" w14:textId="374D937F" w:rsidR="00AA36FF" w:rsidRPr="00411DBC" w:rsidRDefault="00F55628" w:rsidP="00AA36FF">
            <w:pPr>
              <w:tabs>
                <w:tab w:val="left" w:pos="3390"/>
              </w:tabs>
              <w:ind w:left="22" w:right="22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>35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E6D4756" w14:textId="69F91581" w:rsidR="00AA36FF" w:rsidRPr="00411DBC" w:rsidRDefault="00AA36FF" w:rsidP="00AA36FF">
            <w:pPr>
              <w:tabs>
                <w:tab w:val="left" w:pos="786"/>
                <w:tab w:val="left" w:pos="928"/>
                <w:tab w:val="left" w:pos="2420"/>
                <w:tab w:val="left" w:pos="3390"/>
              </w:tabs>
              <w:ind w:left="22" w:right="22"/>
              <w:jc w:val="right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>(95)</w:t>
            </w:r>
          </w:p>
        </w:tc>
        <w:tc>
          <w:tcPr>
            <w:tcW w:w="1626" w:type="dxa"/>
            <w:shd w:val="clear" w:color="auto" w:fill="auto"/>
            <w:vAlign w:val="bottom"/>
          </w:tcPr>
          <w:p w14:paraId="02082FBD" w14:textId="2483F357" w:rsidR="00AA36FF" w:rsidRPr="00411DBC" w:rsidRDefault="00AA36FF" w:rsidP="00AA36FF">
            <w:pPr>
              <w:tabs>
                <w:tab w:val="left" w:pos="786"/>
                <w:tab w:val="left" w:pos="928"/>
                <w:tab w:val="left" w:pos="2420"/>
                <w:tab w:val="left" w:pos="3390"/>
              </w:tabs>
              <w:ind w:left="22" w:right="22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>102</w:t>
            </w:r>
          </w:p>
        </w:tc>
      </w:tr>
      <w:tr w:rsidR="00AA36FF" w:rsidRPr="00411DBC" w14:paraId="038EF208" w14:textId="77777777" w:rsidTr="00F75462">
        <w:trPr>
          <w:cantSplit/>
        </w:trPr>
        <w:tc>
          <w:tcPr>
            <w:tcW w:w="2543" w:type="dxa"/>
            <w:vAlign w:val="bottom"/>
          </w:tcPr>
          <w:p w14:paraId="45E00FAA" w14:textId="4C056F17" w:rsidR="00AA36FF" w:rsidRPr="00411DBC" w:rsidRDefault="00AA36FF" w:rsidP="00AA36FF">
            <w:pPr>
              <w:ind w:left="146" w:hanging="210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  <w:cs/>
              </w:rPr>
              <w:t>อัตราการขึ้นเงินเดือนในอนาคต</w:t>
            </w: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 xml:space="preserve"> </w:t>
            </w:r>
            <w:r w:rsidRPr="00411DBC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 xml:space="preserve">(ร้อยละ </w:t>
            </w: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>1)</w:t>
            </w:r>
          </w:p>
        </w:tc>
        <w:tc>
          <w:tcPr>
            <w:tcW w:w="1567" w:type="dxa"/>
            <w:shd w:val="clear" w:color="auto" w:fill="auto"/>
            <w:vAlign w:val="bottom"/>
          </w:tcPr>
          <w:p w14:paraId="3FC5B4FD" w14:textId="3F8131EF" w:rsidR="00AA36FF" w:rsidRPr="00411DBC" w:rsidRDefault="00F55628" w:rsidP="00AA36FF">
            <w:pPr>
              <w:ind w:left="22" w:right="22"/>
              <w:jc w:val="right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>72</w:t>
            </w:r>
          </w:p>
        </w:tc>
        <w:tc>
          <w:tcPr>
            <w:tcW w:w="1560" w:type="dxa"/>
            <w:shd w:val="clear" w:color="auto" w:fill="auto"/>
            <w:vAlign w:val="bottom"/>
          </w:tcPr>
          <w:p w14:paraId="5A403BB2" w14:textId="571D8715" w:rsidR="00AA36FF" w:rsidRPr="00411DBC" w:rsidRDefault="00AA36FF" w:rsidP="00AA36FF">
            <w:pPr>
              <w:tabs>
                <w:tab w:val="left" w:pos="3390"/>
              </w:tabs>
              <w:ind w:left="22" w:right="22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>(64)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5AD4CE5" w14:textId="0406584E" w:rsidR="00AA36FF" w:rsidRPr="00411DBC" w:rsidRDefault="00AA36FF" w:rsidP="00AA36FF">
            <w:pPr>
              <w:tabs>
                <w:tab w:val="left" w:pos="786"/>
                <w:tab w:val="left" w:pos="928"/>
                <w:tab w:val="left" w:pos="2420"/>
              </w:tabs>
              <w:ind w:left="22" w:right="22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>232</w:t>
            </w:r>
          </w:p>
        </w:tc>
        <w:tc>
          <w:tcPr>
            <w:tcW w:w="1626" w:type="dxa"/>
            <w:shd w:val="clear" w:color="auto" w:fill="auto"/>
            <w:vAlign w:val="bottom"/>
          </w:tcPr>
          <w:p w14:paraId="34F058E4" w14:textId="295E60F5" w:rsidR="00AA36FF" w:rsidRPr="00411DBC" w:rsidRDefault="00AA36FF" w:rsidP="00AA36FF">
            <w:pPr>
              <w:tabs>
                <w:tab w:val="left" w:pos="786"/>
                <w:tab w:val="left" w:pos="928"/>
                <w:tab w:val="left" w:pos="2420"/>
                <w:tab w:val="left" w:pos="3390"/>
              </w:tabs>
              <w:ind w:left="22" w:right="22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>(202)</w:t>
            </w:r>
          </w:p>
        </w:tc>
      </w:tr>
      <w:tr w:rsidR="00AA36FF" w:rsidRPr="00411DBC" w14:paraId="5BA89067" w14:textId="77777777" w:rsidTr="00F75462">
        <w:trPr>
          <w:cantSplit/>
          <w:trHeight w:val="87"/>
        </w:trPr>
        <w:tc>
          <w:tcPr>
            <w:tcW w:w="2543" w:type="dxa"/>
            <w:vAlign w:val="bottom"/>
          </w:tcPr>
          <w:p w14:paraId="1DE7D029" w14:textId="127526A7" w:rsidR="00AA36FF" w:rsidRPr="00411DBC" w:rsidRDefault="00AA36FF" w:rsidP="00AA36FF">
            <w:pPr>
              <w:ind w:left="146" w:hanging="210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  <w:cs/>
              </w:rPr>
              <w:t>อัตราการหมุนเวียนพนักงาน</w:t>
            </w: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 xml:space="preserve"> (</w:t>
            </w:r>
            <w:r w:rsidRPr="00411DBC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 xml:space="preserve">ร้อยละ </w:t>
            </w: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>20</w:t>
            </w:r>
            <w:r w:rsidRPr="00411DBC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)</w:t>
            </w:r>
          </w:p>
        </w:tc>
        <w:tc>
          <w:tcPr>
            <w:tcW w:w="1567" w:type="dxa"/>
            <w:shd w:val="clear" w:color="auto" w:fill="auto"/>
            <w:vAlign w:val="bottom"/>
          </w:tcPr>
          <w:p w14:paraId="612971A9" w14:textId="0E8D1110" w:rsidR="00AA36FF" w:rsidRPr="00411DBC" w:rsidRDefault="00AA36FF" w:rsidP="00AA36FF">
            <w:pPr>
              <w:tabs>
                <w:tab w:val="left" w:pos="3390"/>
              </w:tabs>
              <w:ind w:left="22" w:right="22"/>
              <w:jc w:val="right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>(157)</w:t>
            </w:r>
          </w:p>
        </w:tc>
        <w:tc>
          <w:tcPr>
            <w:tcW w:w="1560" w:type="dxa"/>
            <w:shd w:val="clear" w:color="auto" w:fill="auto"/>
            <w:vAlign w:val="bottom"/>
          </w:tcPr>
          <w:p w14:paraId="5561ECE8" w14:textId="7585DC2A" w:rsidR="00AA36FF" w:rsidRPr="00411DBC" w:rsidRDefault="00AA36FF" w:rsidP="00AA36FF">
            <w:pPr>
              <w:tabs>
                <w:tab w:val="left" w:pos="3390"/>
              </w:tabs>
              <w:ind w:left="22" w:right="22"/>
              <w:jc w:val="right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>227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5690F02" w14:textId="0F7F6554" w:rsidR="00AA36FF" w:rsidRPr="00411DBC" w:rsidRDefault="00AA36FF" w:rsidP="00AA36FF">
            <w:pPr>
              <w:tabs>
                <w:tab w:val="left" w:pos="786"/>
                <w:tab w:val="left" w:pos="928"/>
                <w:tab w:val="left" w:pos="2420"/>
                <w:tab w:val="left" w:pos="3390"/>
              </w:tabs>
              <w:ind w:left="22" w:right="22"/>
              <w:jc w:val="right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>(509)</w:t>
            </w:r>
          </w:p>
        </w:tc>
        <w:tc>
          <w:tcPr>
            <w:tcW w:w="1626" w:type="dxa"/>
            <w:shd w:val="clear" w:color="auto" w:fill="auto"/>
            <w:vAlign w:val="bottom"/>
          </w:tcPr>
          <w:p w14:paraId="59137CD3" w14:textId="1C1287FA" w:rsidR="00AA36FF" w:rsidRPr="00411DBC" w:rsidRDefault="00AA36FF" w:rsidP="00AA36FF">
            <w:pPr>
              <w:tabs>
                <w:tab w:val="left" w:pos="786"/>
                <w:tab w:val="left" w:pos="928"/>
                <w:tab w:val="left" w:pos="2420"/>
                <w:tab w:val="left" w:pos="3390"/>
              </w:tabs>
              <w:ind w:left="22" w:right="22"/>
              <w:jc w:val="right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>751</w:t>
            </w:r>
          </w:p>
        </w:tc>
      </w:tr>
    </w:tbl>
    <w:p w14:paraId="31D1E057" w14:textId="14F21B38" w:rsidR="004A27A8" w:rsidRPr="00411DBC" w:rsidRDefault="004A27A8" w:rsidP="00AE3129">
      <w:pPr>
        <w:spacing w:before="120"/>
        <w:rPr>
          <w:rFonts w:ascii="Angsana New" w:hAnsi="Angsana New"/>
          <w:sz w:val="28"/>
          <w:szCs w:val="28"/>
        </w:rPr>
      </w:pPr>
    </w:p>
    <w:p w14:paraId="6B64F402" w14:textId="77777777" w:rsidR="00D643ED" w:rsidRPr="00411DBC" w:rsidRDefault="00D643ED" w:rsidP="00AE3129">
      <w:pPr>
        <w:spacing w:before="120"/>
        <w:rPr>
          <w:rFonts w:ascii="Angsana New" w:hAnsi="Angsana New"/>
          <w:sz w:val="28"/>
          <w:szCs w:val="28"/>
        </w:rPr>
      </w:pPr>
    </w:p>
    <w:p w14:paraId="49ACE625" w14:textId="77777777" w:rsidR="00D643ED" w:rsidRPr="00411DBC" w:rsidRDefault="00D643ED" w:rsidP="00AE3129">
      <w:pPr>
        <w:spacing w:before="120"/>
        <w:rPr>
          <w:rFonts w:ascii="Angsana New" w:hAnsi="Angsana New"/>
          <w:sz w:val="28"/>
          <w:szCs w:val="28"/>
        </w:rPr>
      </w:pPr>
    </w:p>
    <w:p w14:paraId="4604EF4D" w14:textId="77777777" w:rsidR="00D643ED" w:rsidRPr="00411DBC" w:rsidRDefault="00D643ED" w:rsidP="00AE3129">
      <w:pPr>
        <w:spacing w:before="120"/>
        <w:rPr>
          <w:rFonts w:ascii="Angsana New" w:hAnsi="Angsana New"/>
          <w:sz w:val="28"/>
          <w:szCs w:val="28"/>
        </w:rPr>
      </w:pPr>
    </w:p>
    <w:p w14:paraId="7FB68A9F" w14:textId="77777777" w:rsidR="00D643ED" w:rsidRPr="00411DBC" w:rsidRDefault="00D643ED" w:rsidP="00AE3129">
      <w:pPr>
        <w:spacing w:before="120"/>
        <w:rPr>
          <w:rFonts w:ascii="Angsana New" w:hAnsi="Angsana New"/>
          <w:sz w:val="28"/>
          <w:szCs w:val="28"/>
        </w:rPr>
      </w:pPr>
    </w:p>
    <w:p w14:paraId="6DC885AE" w14:textId="77777777" w:rsidR="00D643ED" w:rsidRPr="00411DBC" w:rsidRDefault="00D643ED" w:rsidP="00AE3129">
      <w:pPr>
        <w:spacing w:before="120"/>
        <w:rPr>
          <w:rFonts w:ascii="Angsana New" w:hAnsi="Angsana New"/>
          <w:sz w:val="28"/>
          <w:szCs w:val="28"/>
        </w:rPr>
      </w:pPr>
    </w:p>
    <w:p w14:paraId="3C4C2DA2" w14:textId="77777777" w:rsidR="00D643ED" w:rsidRPr="00411DBC" w:rsidRDefault="00D643ED" w:rsidP="00AE3129">
      <w:pPr>
        <w:spacing w:before="120"/>
        <w:rPr>
          <w:rFonts w:ascii="Angsana New" w:hAnsi="Angsana New"/>
          <w:sz w:val="28"/>
          <w:szCs w:val="28"/>
        </w:rPr>
      </w:pPr>
    </w:p>
    <w:p w14:paraId="2104FD24" w14:textId="77777777" w:rsidR="00D643ED" w:rsidRPr="00411DBC" w:rsidRDefault="00D643ED" w:rsidP="00AE3129">
      <w:pPr>
        <w:spacing w:before="120"/>
        <w:rPr>
          <w:rFonts w:ascii="Angsana New" w:hAnsi="Angsana New"/>
          <w:sz w:val="28"/>
          <w:szCs w:val="28"/>
        </w:rPr>
      </w:pPr>
    </w:p>
    <w:p w14:paraId="015CBAB7" w14:textId="77777777" w:rsidR="00D643ED" w:rsidRPr="00411DBC" w:rsidRDefault="00D643ED" w:rsidP="00AE3129">
      <w:pPr>
        <w:spacing w:before="120"/>
        <w:rPr>
          <w:rFonts w:ascii="Angsana New" w:hAnsi="Angsana New"/>
          <w:sz w:val="28"/>
          <w:szCs w:val="28"/>
        </w:rPr>
      </w:pPr>
    </w:p>
    <w:p w14:paraId="3B1CEE91" w14:textId="77777777" w:rsidR="00D643ED" w:rsidRPr="00411DBC" w:rsidRDefault="00D643ED" w:rsidP="00AE3129">
      <w:pPr>
        <w:spacing w:before="120"/>
        <w:rPr>
          <w:rFonts w:ascii="Angsana New" w:hAnsi="Angsana New"/>
          <w:sz w:val="28"/>
          <w:szCs w:val="28"/>
        </w:rPr>
      </w:pPr>
    </w:p>
    <w:p w14:paraId="6C8324C0" w14:textId="77777777" w:rsidR="00D643ED" w:rsidRPr="00411DBC" w:rsidRDefault="00D643ED" w:rsidP="00AE3129">
      <w:pPr>
        <w:spacing w:before="120"/>
        <w:rPr>
          <w:rFonts w:ascii="Angsana New" w:hAnsi="Angsana New"/>
          <w:sz w:val="28"/>
          <w:szCs w:val="28"/>
        </w:rPr>
      </w:pPr>
    </w:p>
    <w:p w14:paraId="0841EFC7" w14:textId="77777777" w:rsidR="00D643ED" w:rsidRPr="00411DBC" w:rsidRDefault="00D643ED" w:rsidP="00AE3129">
      <w:pPr>
        <w:spacing w:before="120"/>
        <w:rPr>
          <w:rFonts w:ascii="Angsana New" w:hAnsi="Angsana New"/>
          <w:sz w:val="28"/>
          <w:szCs w:val="28"/>
        </w:rPr>
      </w:pPr>
    </w:p>
    <w:p w14:paraId="439DCEB9" w14:textId="77777777" w:rsidR="00D643ED" w:rsidRPr="00411DBC" w:rsidRDefault="00D643ED" w:rsidP="00AE3129">
      <w:pPr>
        <w:spacing w:before="120"/>
        <w:rPr>
          <w:rFonts w:ascii="Angsana New" w:hAnsi="Angsana New"/>
          <w:sz w:val="28"/>
          <w:szCs w:val="28"/>
        </w:rPr>
      </w:pPr>
    </w:p>
    <w:p w14:paraId="46112042" w14:textId="77777777" w:rsidR="00D643ED" w:rsidRPr="00411DBC" w:rsidRDefault="00D643ED" w:rsidP="00AE3129">
      <w:pPr>
        <w:spacing w:before="120"/>
        <w:rPr>
          <w:rFonts w:ascii="Angsana New" w:hAnsi="Angsana New"/>
          <w:sz w:val="28"/>
          <w:szCs w:val="28"/>
        </w:rPr>
      </w:pPr>
    </w:p>
    <w:p w14:paraId="5C15DB02" w14:textId="77777777" w:rsidR="00D643ED" w:rsidRPr="00411DBC" w:rsidRDefault="00D643ED" w:rsidP="00AE3129">
      <w:pPr>
        <w:spacing w:before="120"/>
        <w:rPr>
          <w:rFonts w:ascii="Angsana New" w:hAnsi="Angsana New"/>
          <w:sz w:val="28"/>
          <w:szCs w:val="28"/>
        </w:rPr>
      </w:pPr>
    </w:p>
    <w:p w14:paraId="3992F442" w14:textId="77777777" w:rsidR="00D643ED" w:rsidRPr="00411DBC" w:rsidRDefault="00D643ED" w:rsidP="00AE3129">
      <w:pPr>
        <w:spacing w:before="120"/>
        <w:rPr>
          <w:rFonts w:ascii="Angsana New" w:hAnsi="Angsana New"/>
          <w:sz w:val="28"/>
          <w:szCs w:val="28"/>
        </w:rPr>
      </w:pPr>
    </w:p>
    <w:p w14:paraId="01D2DC76" w14:textId="77777777" w:rsidR="00D643ED" w:rsidRPr="00411DBC" w:rsidRDefault="00D643ED" w:rsidP="00AE3129">
      <w:pPr>
        <w:spacing w:before="120"/>
        <w:rPr>
          <w:rFonts w:ascii="Angsana New" w:hAnsi="Angsana New"/>
          <w:sz w:val="28"/>
          <w:szCs w:val="28"/>
        </w:rPr>
      </w:pPr>
    </w:p>
    <w:p w14:paraId="5E05E0EA" w14:textId="77777777" w:rsidR="005F658B" w:rsidRPr="00411DBC" w:rsidRDefault="005F658B" w:rsidP="00AE3129">
      <w:pPr>
        <w:spacing w:before="120"/>
        <w:rPr>
          <w:rFonts w:ascii="Angsana New" w:hAnsi="Angsana New"/>
          <w:sz w:val="28"/>
          <w:szCs w:val="28"/>
        </w:rPr>
      </w:pPr>
    </w:p>
    <w:p w14:paraId="26742762" w14:textId="580395FB" w:rsidR="00384026" w:rsidRPr="00411DBC" w:rsidRDefault="00384026" w:rsidP="002E737C">
      <w:pPr>
        <w:pStyle w:val="ListParagraph"/>
        <w:numPr>
          <w:ilvl w:val="0"/>
          <w:numId w:val="18"/>
        </w:numPr>
        <w:spacing w:before="240"/>
        <w:rPr>
          <w:rFonts w:ascii="Angsana New" w:hAnsi="Angsana New"/>
          <w:b/>
          <w:bCs/>
          <w:sz w:val="28"/>
          <w:szCs w:val="28"/>
        </w:rPr>
      </w:pPr>
      <w:r w:rsidRPr="00411DBC">
        <w:rPr>
          <w:rFonts w:ascii="Angsana New" w:hAnsi="Angsana New" w:hint="cs"/>
          <w:b/>
          <w:bCs/>
          <w:sz w:val="28"/>
          <w:szCs w:val="28"/>
          <w:cs/>
        </w:rPr>
        <w:t>สินทรัพย์และหนี้สินทางการเงิน</w:t>
      </w:r>
    </w:p>
    <w:p w14:paraId="4D362681" w14:textId="6BD53975" w:rsidR="00850306" w:rsidRPr="00411DBC" w:rsidRDefault="00E1684E" w:rsidP="000006A8">
      <w:pPr>
        <w:pStyle w:val="ListParagraph"/>
        <w:ind w:left="709"/>
        <w:jc w:val="thaiDistribute"/>
        <w:rPr>
          <w:rFonts w:ascii="Angsana New" w:hAnsi="Angsana New"/>
          <w:sz w:val="28"/>
          <w:szCs w:val="28"/>
        </w:rPr>
      </w:pPr>
      <w:r w:rsidRPr="00411DBC">
        <w:rPr>
          <w:rFonts w:ascii="Angsana New" w:hAnsi="Angsana New"/>
          <w:sz w:val="28"/>
          <w:szCs w:val="28"/>
          <w:cs/>
        </w:rPr>
        <w:t xml:space="preserve">ณ วันที่ </w:t>
      </w:r>
      <w:r w:rsidR="00D643ED" w:rsidRPr="00411DBC">
        <w:rPr>
          <w:rFonts w:ascii="Angsana New" w:hAnsi="Angsana New"/>
          <w:sz w:val="28"/>
          <w:szCs w:val="28"/>
        </w:rPr>
        <w:t xml:space="preserve">30 </w:t>
      </w:r>
      <w:r w:rsidR="00D643ED" w:rsidRPr="00411DBC">
        <w:rPr>
          <w:rFonts w:ascii="Angsana New" w:hAnsi="Angsana New" w:hint="cs"/>
          <w:sz w:val="28"/>
          <w:szCs w:val="28"/>
          <w:cs/>
        </w:rPr>
        <w:t xml:space="preserve">มิถุนายน </w:t>
      </w:r>
      <w:r w:rsidR="00CC4083" w:rsidRPr="00411DBC">
        <w:rPr>
          <w:rFonts w:ascii="Angsana New" w:hAnsi="Angsana New"/>
          <w:sz w:val="28"/>
          <w:szCs w:val="28"/>
        </w:rPr>
        <w:t>256</w:t>
      </w:r>
      <w:r w:rsidR="005B5B98" w:rsidRPr="00411DBC">
        <w:rPr>
          <w:rFonts w:ascii="Angsana New" w:hAnsi="Angsana New"/>
          <w:sz w:val="28"/>
          <w:szCs w:val="28"/>
        </w:rPr>
        <w:t>6</w:t>
      </w:r>
      <w:r w:rsidRPr="00411DBC">
        <w:rPr>
          <w:rFonts w:ascii="Angsana New" w:hAnsi="Angsana New"/>
          <w:sz w:val="28"/>
          <w:szCs w:val="28"/>
        </w:rPr>
        <w:t xml:space="preserve"> </w:t>
      </w:r>
      <w:r w:rsidRPr="00411DBC">
        <w:rPr>
          <w:rFonts w:ascii="Angsana New" w:hAnsi="Angsana New"/>
          <w:sz w:val="28"/>
          <w:szCs w:val="28"/>
          <w:cs/>
        </w:rPr>
        <w:t xml:space="preserve">ผู้บริหารของบริษัทได้ประเมินโมเดลธุรกิจที่ใช้จัดการสินทรัพย์และหนี้สินทางการเงินของกลุ่มบริษัท และจัดประเภทรายการสินทรัพย์และหนี้สินทางการเงินดังนี้ </w:t>
      </w:r>
    </w:p>
    <w:p w14:paraId="4AC0F1F2" w14:textId="63DA35A6" w:rsidR="00850306" w:rsidRPr="00411DBC" w:rsidRDefault="00850306" w:rsidP="00850306">
      <w:pPr>
        <w:pStyle w:val="ListParagraph"/>
        <w:ind w:left="432"/>
        <w:jc w:val="thaiDistribute"/>
        <w:rPr>
          <w:rFonts w:ascii="Angsana New" w:hAnsi="Angsana New"/>
          <w:sz w:val="28"/>
          <w:szCs w:val="28"/>
        </w:rPr>
      </w:pPr>
    </w:p>
    <w:tbl>
      <w:tblPr>
        <w:tblStyle w:val="TableGrid"/>
        <w:tblW w:w="9922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6"/>
        <w:gridCol w:w="3758"/>
        <w:gridCol w:w="1239"/>
        <w:gridCol w:w="223"/>
        <w:gridCol w:w="1239"/>
        <w:gridCol w:w="223"/>
        <w:gridCol w:w="1239"/>
        <w:gridCol w:w="223"/>
        <w:gridCol w:w="1242"/>
      </w:tblGrid>
      <w:tr w:rsidR="00CC4083" w:rsidRPr="00411DBC" w14:paraId="2BEB171E" w14:textId="77777777" w:rsidTr="006C0D25">
        <w:trPr>
          <w:trHeight w:val="388"/>
        </w:trPr>
        <w:tc>
          <w:tcPr>
            <w:tcW w:w="536" w:type="dxa"/>
          </w:tcPr>
          <w:p w14:paraId="0ADC4FD6" w14:textId="77777777" w:rsidR="00CC4083" w:rsidRPr="00411DBC" w:rsidRDefault="00CC4083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  <w:bookmarkStart w:id="39" w:name="_Hlk104719311"/>
          </w:p>
        </w:tc>
        <w:tc>
          <w:tcPr>
            <w:tcW w:w="3758" w:type="dxa"/>
            <w:vAlign w:val="center"/>
          </w:tcPr>
          <w:p w14:paraId="1A2C4C28" w14:textId="109A4F2E" w:rsidR="00CC4083" w:rsidRPr="00411DBC" w:rsidRDefault="00CC4083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5628" w:type="dxa"/>
            <w:gridSpan w:val="7"/>
            <w:tcBorders>
              <w:bottom w:val="single" w:sz="4" w:space="0" w:color="auto"/>
            </w:tcBorders>
            <w:vAlign w:val="center"/>
          </w:tcPr>
          <w:p w14:paraId="30724C6F" w14:textId="77777777" w:rsidR="00CC4083" w:rsidRPr="00411DBC" w:rsidRDefault="00CC4083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</w:rPr>
              <w:t>(</w:t>
            </w:r>
            <w:r w:rsidRPr="00411DBC">
              <w:rPr>
                <w:rFonts w:ascii="Angsana New" w:hAnsi="Angsana New"/>
                <w:sz w:val="24"/>
                <w:szCs w:val="24"/>
                <w:cs/>
              </w:rPr>
              <w:t>หน่วย: พันบาท)</w:t>
            </w:r>
          </w:p>
        </w:tc>
      </w:tr>
      <w:tr w:rsidR="00CC4083" w:rsidRPr="00411DBC" w14:paraId="3AFAED17" w14:textId="77777777" w:rsidTr="006C0D25">
        <w:trPr>
          <w:trHeight w:val="401"/>
        </w:trPr>
        <w:tc>
          <w:tcPr>
            <w:tcW w:w="536" w:type="dxa"/>
          </w:tcPr>
          <w:p w14:paraId="3E2BAAC8" w14:textId="77777777" w:rsidR="00CC4083" w:rsidRPr="00411DBC" w:rsidRDefault="00CC4083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3758" w:type="dxa"/>
            <w:vAlign w:val="center"/>
          </w:tcPr>
          <w:p w14:paraId="74E296BD" w14:textId="40EF7A17" w:rsidR="00CC4083" w:rsidRPr="00411DBC" w:rsidRDefault="00CC4083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5628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7307B1" w14:textId="5115C221" w:rsidR="00CC4083" w:rsidRPr="00411DBC" w:rsidRDefault="00CC4083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  <w:cs/>
              </w:rPr>
              <w:t>งบการเงินรวม</w:t>
            </w:r>
          </w:p>
        </w:tc>
      </w:tr>
      <w:tr w:rsidR="00CC4083" w:rsidRPr="00411DBC" w14:paraId="141F499E" w14:textId="77777777" w:rsidTr="006C0D25">
        <w:trPr>
          <w:trHeight w:val="388"/>
        </w:trPr>
        <w:tc>
          <w:tcPr>
            <w:tcW w:w="536" w:type="dxa"/>
          </w:tcPr>
          <w:p w14:paraId="396229C4" w14:textId="77777777" w:rsidR="00CC4083" w:rsidRPr="00411DBC" w:rsidRDefault="00CC4083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3758" w:type="dxa"/>
            <w:vAlign w:val="center"/>
          </w:tcPr>
          <w:p w14:paraId="47665263" w14:textId="2C43A01C" w:rsidR="00CC4083" w:rsidRPr="00411DBC" w:rsidRDefault="00CC4083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73814C" w14:textId="28DF2C46" w:rsidR="00CC4083" w:rsidRPr="00411DBC" w:rsidRDefault="00CC4083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  <w:cs/>
              </w:rPr>
              <w:t>มูลค่ายุติธรรมผ่านกำไรขาดทุน</w:t>
            </w:r>
          </w:p>
        </w:tc>
        <w:tc>
          <w:tcPr>
            <w:tcW w:w="223" w:type="dxa"/>
            <w:tcBorders>
              <w:top w:val="single" w:sz="4" w:space="0" w:color="auto"/>
            </w:tcBorders>
            <w:vAlign w:val="center"/>
          </w:tcPr>
          <w:p w14:paraId="59341893" w14:textId="77777777" w:rsidR="00CC4083" w:rsidRPr="00411DBC" w:rsidRDefault="00CC4083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9FA2AF" w14:textId="6FE4C548" w:rsidR="00CC4083" w:rsidRPr="00411DBC" w:rsidRDefault="00CC4083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  <w:cs/>
              </w:rPr>
              <w:t>มูลค่ายุติธรรมผ่านกำไรขาดทุนเบ็ดเสร็จ</w:t>
            </w:r>
          </w:p>
        </w:tc>
        <w:tc>
          <w:tcPr>
            <w:tcW w:w="223" w:type="dxa"/>
            <w:tcBorders>
              <w:top w:val="single" w:sz="4" w:space="0" w:color="auto"/>
            </w:tcBorders>
            <w:vAlign w:val="center"/>
          </w:tcPr>
          <w:p w14:paraId="0D30E0E7" w14:textId="77777777" w:rsidR="00CC4083" w:rsidRPr="00411DBC" w:rsidRDefault="00CC4083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30C2C7" w14:textId="54B054CC" w:rsidR="00CC4083" w:rsidRPr="00411DBC" w:rsidRDefault="00CC4083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  <w:cs/>
              </w:rPr>
              <w:t>ราคาตัดจำหน่าย</w:t>
            </w:r>
          </w:p>
        </w:tc>
        <w:tc>
          <w:tcPr>
            <w:tcW w:w="223" w:type="dxa"/>
            <w:tcBorders>
              <w:top w:val="single" w:sz="4" w:space="0" w:color="auto"/>
            </w:tcBorders>
            <w:vAlign w:val="center"/>
          </w:tcPr>
          <w:p w14:paraId="14AD235D" w14:textId="77777777" w:rsidR="00CC4083" w:rsidRPr="00411DBC" w:rsidRDefault="00CC4083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325CCF" w14:textId="7BF7BBD3" w:rsidR="00CC4083" w:rsidRPr="00411DBC" w:rsidRDefault="00CC4083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  <w:cs/>
              </w:rPr>
              <w:t>รวม</w:t>
            </w:r>
          </w:p>
        </w:tc>
      </w:tr>
      <w:tr w:rsidR="00CC4083" w:rsidRPr="00411DBC" w14:paraId="2ADE0BBB" w14:textId="77777777" w:rsidTr="006C0D25">
        <w:trPr>
          <w:trHeight w:val="388"/>
        </w:trPr>
        <w:tc>
          <w:tcPr>
            <w:tcW w:w="4294" w:type="dxa"/>
            <w:gridSpan w:val="2"/>
          </w:tcPr>
          <w:p w14:paraId="0F57F2C4" w14:textId="6A68C01B" w:rsidR="00CC4083" w:rsidRPr="00411DBC" w:rsidRDefault="00CC4083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411DBC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 xml:space="preserve">สินทรัพย์ทางการเงิน ณ วันที่ </w:t>
            </w:r>
            <w:r w:rsidR="00D643ED" w:rsidRPr="00411DBC">
              <w:rPr>
                <w:rFonts w:ascii="Angsana New" w:hAnsi="Angsana New"/>
                <w:b/>
                <w:bCs/>
                <w:sz w:val="24"/>
                <w:szCs w:val="24"/>
              </w:rPr>
              <w:t xml:space="preserve">30 </w:t>
            </w:r>
            <w:r w:rsidR="00D643ED" w:rsidRPr="00411DBC">
              <w:rPr>
                <w:rFonts w:ascii="Angsana New" w:hAnsi="Angsana New" w:hint="cs"/>
                <w:b/>
                <w:bCs/>
                <w:sz w:val="24"/>
                <w:szCs w:val="24"/>
                <w:cs/>
              </w:rPr>
              <w:t xml:space="preserve">มิถุนายน </w:t>
            </w:r>
            <w:r w:rsidR="00D643ED" w:rsidRPr="00411DBC">
              <w:rPr>
                <w:rFonts w:ascii="Angsana New" w:hAnsi="Angsana New"/>
                <w:b/>
                <w:bCs/>
                <w:sz w:val="24"/>
                <w:szCs w:val="24"/>
              </w:rPr>
              <w:t>2566</w:t>
            </w:r>
          </w:p>
        </w:tc>
        <w:tc>
          <w:tcPr>
            <w:tcW w:w="1239" w:type="dxa"/>
            <w:tcBorders>
              <w:top w:val="single" w:sz="4" w:space="0" w:color="auto"/>
            </w:tcBorders>
            <w:vAlign w:val="center"/>
          </w:tcPr>
          <w:p w14:paraId="3C08FDCE" w14:textId="77777777" w:rsidR="00CC4083" w:rsidRPr="00411DBC" w:rsidRDefault="00CC4083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23" w:type="dxa"/>
            <w:vAlign w:val="center"/>
          </w:tcPr>
          <w:p w14:paraId="3FFD8EF1" w14:textId="77777777" w:rsidR="00CC4083" w:rsidRPr="00411DBC" w:rsidRDefault="00CC4083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9" w:type="dxa"/>
            <w:vAlign w:val="center"/>
          </w:tcPr>
          <w:p w14:paraId="7D619BD9" w14:textId="77777777" w:rsidR="00CC4083" w:rsidRPr="00411DBC" w:rsidRDefault="00CC4083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23" w:type="dxa"/>
            <w:vAlign w:val="center"/>
          </w:tcPr>
          <w:p w14:paraId="24A4CE0B" w14:textId="77777777" w:rsidR="00CC4083" w:rsidRPr="00411DBC" w:rsidRDefault="00CC4083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9" w:type="dxa"/>
            <w:vAlign w:val="center"/>
          </w:tcPr>
          <w:p w14:paraId="6181395C" w14:textId="77777777" w:rsidR="00CC4083" w:rsidRPr="00411DBC" w:rsidRDefault="00CC4083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23" w:type="dxa"/>
            <w:vAlign w:val="center"/>
          </w:tcPr>
          <w:p w14:paraId="3582758F" w14:textId="77777777" w:rsidR="00CC4083" w:rsidRPr="00411DBC" w:rsidRDefault="00CC4083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42" w:type="dxa"/>
            <w:vAlign w:val="center"/>
          </w:tcPr>
          <w:p w14:paraId="68E4C171" w14:textId="77777777" w:rsidR="00CC4083" w:rsidRPr="00411DBC" w:rsidRDefault="00CC4083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6663D2" w:rsidRPr="00411DBC" w14:paraId="05E624DF" w14:textId="77777777" w:rsidTr="006C0D25">
        <w:trPr>
          <w:trHeight w:val="401"/>
        </w:trPr>
        <w:tc>
          <w:tcPr>
            <w:tcW w:w="536" w:type="dxa"/>
          </w:tcPr>
          <w:p w14:paraId="7C363513" w14:textId="77777777" w:rsidR="006663D2" w:rsidRPr="00411DBC" w:rsidRDefault="006663D2" w:rsidP="006663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3758" w:type="dxa"/>
            <w:vAlign w:val="center"/>
          </w:tcPr>
          <w:p w14:paraId="2374CC31" w14:textId="751893ED" w:rsidR="006663D2" w:rsidRPr="00411DBC" w:rsidRDefault="006663D2" w:rsidP="006663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  <w:cs/>
              </w:rPr>
              <w:t>เงินสดและรายการเทียบเท่าเงินสด</w:t>
            </w:r>
          </w:p>
        </w:tc>
        <w:tc>
          <w:tcPr>
            <w:tcW w:w="1239" w:type="dxa"/>
            <w:vAlign w:val="bottom"/>
          </w:tcPr>
          <w:p w14:paraId="52CA43AC" w14:textId="5A36D489" w:rsidR="006663D2" w:rsidRPr="00411DBC" w:rsidRDefault="006663D2" w:rsidP="006663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23" w:type="dxa"/>
            <w:vAlign w:val="bottom"/>
          </w:tcPr>
          <w:p w14:paraId="34930F74" w14:textId="77777777" w:rsidR="006663D2" w:rsidRPr="00411DBC" w:rsidRDefault="006663D2" w:rsidP="006663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9" w:type="dxa"/>
            <w:vAlign w:val="bottom"/>
          </w:tcPr>
          <w:p w14:paraId="08C4932F" w14:textId="278A3B2D" w:rsidR="006663D2" w:rsidRPr="00411DBC" w:rsidRDefault="006663D2" w:rsidP="006663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23" w:type="dxa"/>
            <w:vAlign w:val="bottom"/>
          </w:tcPr>
          <w:p w14:paraId="784F34D5" w14:textId="77777777" w:rsidR="006663D2" w:rsidRPr="00411DBC" w:rsidRDefault="006663D2" w:rsidP="006663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9" w:type="dxa"/>
            <w:vAlign w:val="bottom"/>
          </w:tcPr>
          <w:p w14:paraId="11AAC984" w14:textId="4E59D03B" w:rsidR="006663D2" w:rsidRPr="00411DBC" w:rsidRDefault="006663D2" w:rsidP="006663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</w:rPr>
              <w:t>634,477</w:t>
            </w:r>
          </w:p>
        </w:tc>
        <w:tc>
          <w:tcPr>
            <w:tcW w:w="223" w:type="dxa"/>
            <w:vAlign w:val="bottom"/>
          </w:tcPr>
          <w:p w14:paraId="6001836D" w14:textId="77777777" w:rsidR="006663D2" w:rsidRPr="00411DBC" w:rsidRDefault="006663D2" w:rsidP="006663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42" w:type="dxa"/>
            <w:vAlign w:val="bottom"/>
          </w:tcPr>
          <w:p w14:paraId="351BC876" w14:textId="290F9FE0" w:rsidR="006663D2" w:rsidRPr="00411DBC" w:rsidRDefault="006663D2" w:rsidP="006663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</w:rPr>
              <w:t>634,477</w:t>
            </w:r>
          </w:p>
        </w:tc>
      </w:tr>
      <w:tr w:rsidR="006663D2" w:rsidRPr="00411DBC" w14:paraId="074E61F2" w14:textId="77777777" w:rsidTr="006C0D25">
        <w:trPr>
          <w:trHeight w:val="388"/>
        </w:trPr>
        <w:tc>
          <w:tcPr>
            <w:tcW w:w="536" w:type="dxa"/>
          </w:tcPr>
          <w:p w14:paraId="5F4C3FE7" w14:textId="77777777" w:rsidR="006663D2" w:rsidRPr="00411DBC" w:rsidRDefault="006663D2" w:rsidP="006663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3758" w:type="dxa"/>
            <w:vAlign w:val="center"/>
          </w:tcPr>
          <w:p w14:paraId="692135DB" w14:textId="38A94D2C" w:rsidR="006663D2" w:rsidRPr="00411DBC" w:rsidRDefault="006663D2" w:rsidP="006663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  <w:cs/>
              </w:rPr>
              <w:t>ลูกหนี้การค้าและลูกหนี้หมุนเวียนอื่น - สุทธิ</w:t>
            </w:r>
          </w:p>
        </w:tc>
        <w:tc>
          <w:tcPr>
            <w:tcW w:w="1239" w:type="dxa"/>
            <w:vAlign w:val="bottom"/>
          </w:tcPr>
          <w:p w14:paraId="3A1C1143" w14:textId="04848382" w:rsidR="006663D2" w:rsidRPr="00411DBC" w:rsidRDefault="006663D2" w:rsidP="006663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23" w:type="dxa"/>
            <w:vAlign w:val="bottom"/>
          </w:tcPr>
          <w:p w14:paraId="61CF1719" w14:textId="77777777" w:rsidR="006663D2" w:rsidRPr="00411DBC" w:rsidRDefault="006663D2" w:rsidP="006663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9" w:type="dxa"/>
            <w:vAlign w:val="bottom"/>
          </w:tcPr>
          <w:p w14:paraId="60B5F92A" w14:textId="7D0CF8B9" w:rsidR="006663D2" w:rsidRPr="00411DBC" w:rsidRDefault="006663D2" w:rsidP="006663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23" w:type="dxa"/>
            <w:vAlign w:val="bottom"/>
          </w:tcPr>
          <w:p w14:paraId="4024AD5B" w14:textId="77777777" w:rsidR="006663D2" w:rsidRPr="00411DBC" w:rsidRDefault="006663D2" w:rsidP="006663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9" w:type="dxa"/>
            <w:vAlign w:val="bottom"/>
          </w:tcPr>
          <w:p w14:paraId="5A1B4184" w14:textId="1AA51B95" w:rsidR="006663D2" w:rsidRPr="00411DBC" w:rsidRDefault="006663D2" w:rsidP="006663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</w:rPr>
              <w:t>444,970</w:t>
            </w:r>
          </w:p>
        </w:tc>
        <w:tc>
          <w:tcPr>
            <w:tcW w:w="223" w:type="dxa"/>
            <w:vAlign w:val="bottom"/>
          </w:tcPr>
          <w:p w14:paraId="62AD4D67" w14:textId="77777777" w:rsidR="006663D2" w:rsidRPr="00411DBC" w:rsidRDefault="006663D2" w:rsidP="006663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42" w:type="dxa"/>
            <w:vAlign w:val="bottom"/>
          </w:tcPr>
          <w:p w14:paraId="2D7F4A33" w14:textId="4116D838" w:rsidR="006663D2" w:rsidRPr="00411DBC" w:rsidRDefault="006663D2" w:rsidP="006663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</w:rPr>
              <w:t>444,970</w:t>
            </w:r>
          </w:p>
        </w:tc>
      </w:tr>
      <w:tr w:rsidR="006663D2" w:rsidRPr="00411DBC" w14:paraId="77D19468" w14:textId="77777777" w:rsidTr="006C0D25">
        <w:trPr>
          <w:trHeight w:val="388"/>
        </w:trPr>
        <w:tc>
          <w:tcPr>
            <w:tcW w:w="536" w:type="dxa"/>
          </w:tcPr>
          <w:p w14:paraId="1E2E2E80" w14:textId="77777777" w:rsidR="006663D2" w:rsidRPr="00411DBC" w:rsidRDefault="006663D2" w:rsidP="006663D2">
            <w:pPr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3758" w:type="dxa"/>
            <w:vAlign w:val="center"/>
          </w:tcPr>
          <w:p w14:paraId="6CBAB39F" w14:textId="3749702E" w:rsidR="006663D2" w:rsidRPr="00411DBC" w:rsidRDefault="006663D2" w:rsidP="006663D2">
            <w:pPr>
              <w:rPr>
                <w:rFonts w:ascii="Angsana New" w:hAnsi="Angsana New"/>
                <w:sz w:val="24"/>
                <w:szCs w:val="24"/>
                <w:cs/>
              </w:rPr>
            </w:pPr>
            <w:r w:rsidRPr="00411DBC">
              <w:rPr>
                <w:rFonts w:ascii="Angsana New" w:hAnsi="Angsana New" w:hint="cs"/>
                <w:sz w:val="24"/>
                <w:szCs w:val="24"/>
                <w:cs/>
              </w:rPr>
              <w:t>ลูกหนี้แฟคเตอริ่ง</w:t>
            </w:r>
          </w:p>
        </w:tc>
        <w:tc>
          <w:tcPr>
            <w:tcW w:w="1239" w:type="dxa"/>
            <w:vAlign w:val="bottom"/>
          </w:tcPr>
          <w:p w14:paraId="5189D3C5" w14:textId="5121FC99" w:rsidR="006663D2" w:rsidRPr="00411DBC" w:rsidRDefault="006663D2" w:rsidP="006663D2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23" w:type="dxa"/>
            <w:vAlign w:val="bottom"/>
          </w:tcPr>
          <w:p w14:paraId="2F8E13E5" w14:textId="77777777" w:rsidR="006663D2" w:rsidRPr="00411DBC" w:rsidRDefault="006663D2" w:rsidP="006663D2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9" w:type="dxa"/>
            <w:vAlign w:val="bottom"/>
          </w:tcPr>
          <w:p w14:paraId="789DFE2C" w14:textId="1FE4572B" w:rsidR="006663D2" w:rsidRPr="00411DBC" w:rsidRDefault="006663D2" w:rsidP="006663D2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23" w:type="dxa"/>
            <w:vAlign w:val="bottom"/>
          </w:tcPr>
          <w:p w14:paraId="602CD0D9" w14:textId="77777777" w:rsidR="006663D2" w:rsidRPr="00411DBC" w:rsidRDefault="006663D2" w:rsidP="006663D2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9" w:type="dxa"/>
            <w:vAlign w:val="bottom"/>
          </w:tcPr>
          <w:p w14:paraId="32550035" w14:textId="567E5DA8" w:rsidR="006663D2" w:rsidRPr="00411DBC" w:rsidRDefault="006663D2" w:rsidP="006663D2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</w:rPr>
              <w:t>253,709</w:t>
            </w:r>
          </w:p>
        </w:tc>
        <w:tc>
          <w:tcPr>
            <w:tcW w:w="223" w:type="dxa"/>
            <w:vAlign w:val="bottom"/>
          </w:tcPr>
          <w:p w14:paraId="01F5AFE6" w14:textId="77777777" w:rsidR="006663D2" w:rsidRPr="00411DBC" w:rsidRDefault="006663D2" w:rsidP="006663D2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42" w:type="dxa"/>
            <w:vAlign w:val="bottom"/>
          </w:tcPr>
          <w:p w14:paraId="4969B856" w14:textId="39589B65" w:rsidR="006663D2" w:rsidRPr="00411DBC" w:rsidRDefault="006663D2" w:rsidP="006663D2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</w:rPr>
              <w:t>253,709</w:t>
            </w:r>
          </w:p>
        </w:tc>
      </w:tr>
      <w:tr w:rsidR="006663D2" w:rsidRPr="00411DBC" w14:paraId="2FE427F0" w14:textId="77777777" w:rsidTr="006C0D25">
        <w:trPr>
          <w:trHeight w:val="388"/>
        </w:trPr>
        <w:tc>
          <w:tcPr>
            <w:tcW w:w="536" w:type="dxa"/>
          </w:tcPr>
          <w:p w14:paraId="3CA57E49" w14:textId="77777777" w:rsidR="006663D2" w:rsidRPr="00411DBC" w:rsidRDefault="006663D2" w:rsidP="006663D2">
            <w:pPr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3758" w:type="dxa"/>
            <w:vAlign w:val="center"/>
          </w:tcPr>
          <w:p w14:paraId="48A43327" w14:textId="77777777" w:rsidR="006663D2" w:rsidRPr="00411DBC" w:rsidRDefault="006663D2" w:rsidP="006663D2">
            <w:pPr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 w:hint="cs"/>
                <w:sz w:val="24"/>
                <w:szCs w:val="24"/>
                <w:cs/>
              </w:rPr>
              <w:t>เงินให้กู้ยืมระยะสั้นและดอกเบี้ยค้างรับแก่กิจการ</w:t>
            </w:r>
          </w:p>
          <w:p w14:paraId="33EA8798" w14:textId="0EF42E63" w:rsidR="006663D2" w:rsidRPr="00411DBC" w:rsidRDefault="006663D2" w:rsidP="006663D2">
            <w:pPr>
              <w:rPr>
                <w:rFonts w:ascii="Angsana New" w:hAnsi="Angsana New"/>
                <w:sz w:val="24"/>
                <w:szCs w:val="24"/>
                <w:cs/>
              </w:rPr>
            </w:pPr>
            <w:r w:rsidRPr="00411DBC">
              <w:rPr>
                <w:rFonts w:ascii="Angsana New" w:hAnsi="Angsana New" w:hint="cs"/>
                <w:sz w:val="24"/>
                <w:szCs w:val="24"/>
                <w:cs/>
              </w:rPr>
              <w:t>ที่เกี่ยวข้องกัน</w:t>
            </w:r>
          </w:p>
        </w:tc>
        <w:tc>
          <w:tcPr>
            <w:tcW w:w="1239" w:type="dxa"/>
            <w:vAlign w:val="bottom"/>
          </w:tcPr>
          <w:p w14:paraId="47609A3A" w14:textId="5E4B38EE" w:rsidR="006663D2" w:rsidRPr="00411DBC" w:rsidRDefault="006663D2" w:rsidP="006663D2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 w:hint="cs"/>
                <w:sz w:val="24"/>
                <w:szCs w:val="24"/>
                <w:cs/>
              </w:rPr>
              <w:t>-</w:t>
            </w:r>
          </w:p>
        </w:tc>
        <w:tc>
          <w:tcPr>
            <w:tcW w:w="223" w:type="dxa"/>
            <w:vAlign w:val="bottom"/>
          </w:tcPr>
          <w:p w14:paraId="60096BE6" w14:textId="77777777" w:rsidR="006663D2" w:rsidRPr="00411DBC" w:rsidRDefault="006663D2" w:rsidP="006663D2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9" w:type="dxa"/>
            <w:vAlign w:val="bottom"/>
          </w:tcPr>
          <w:p w14:paraId="647D45AC" w14:textId="77777777" w:rsidR="006663D2" w:rsidRPr="00411DBC" w:rsidRDefault="006663D2" w:rsidP="006663D2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23" w:type="dxa"/>
            <w:vAlign w:val="bottom"/>
          </w:tcPr>
          <w:p w14:paraId="34E6BFA3" w14:textId="77777777" w:rsidR="006663D2" w:rsidRPr="00411DBC" w:rsidRDefault="006663D2" w:rsidP="006663D2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9" w:type="dxa"/>
            <w:vAlign w:val="bottom"/>
          </w:tcPr>
          <w:p w14:paraId="13529620" w14:textId="56B70D29" w:rsidR="006663D2" w:rsidRPr="00411DBC" w:rsidRDefault="006663D2" w:rsidP="006663D2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</w:rPr>
              <w:t>55,362</w:t>
            </w:r>
          </w:p>
        </w:tc>
        <w:tc>
          <w:tcPr>
            <w:tcW w:w="223" w:type="dxa"/>
            <w:vAlign w:val="bottom"/>
          </w:tcPr>
          <w:p w14:paraId="62560F28" w14:textId="77777777" w:rsidR="006663D2" w:rsidRPr="00411DBC" w:rsidRDefault="006663D2" w:rsidP="006663D2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42" w:type="dxa"/>
            <w:vAlign w:val="bottom"/>
          </w:tcPr>
          <w:p w14:paraId="1A9060F4" w14:textId="2EF9F181" w:rsidR="006663D2" w:rsidRPr="00411DBC" w:rsidRDefault="006663D2" w:rsidP="006663D2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</w:rPr>
              <w:t>55,362</w:t>
            </w:r>
          </w:p>
        </w:tc>
      </w:tr>
      <w:tr w:rsidR="006663D2" w:rsidRPr="00411DBC" w14:paraId="770A391D" w14:textId="77777777" w:rsidTr="006C0D25">
        <w:trPr>
          <w:trHeight w:val="388"/>
        </w:trPr>
        <w:tc>
          <w:tcPr>
            <w:tcW w:w="536" w:type="dxa"/>
          </w:tcPr>
          <w:p w14:paraId="26480735" w14:textId="77777777" w:rsidR="006663D2" w:rsidRPr="00411DBC" w:rsidRDefault="006663D2" w:rsidP="006663D2">
            <w:pPr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3758" w:type="dxa"/>
            <w:vAlign w:val="center"/>
          </w:tcPr>
          <w:p w14:paraId="344948FB" w14:textId="50D31FF6" w:rsidR="006663D2" w:rsidRPr="00411DBC" w:rsidRDefault="006663D2" w:rsidP="006663D2">
            <w:pPr>
              <w:rPr>
                <w:rFonts w:ascii="Angsana New" w:hAnsi="Angsana New"/>
                <w:sz w:val="24"/>
                <w:szCs w:val="24"/>
                <w:cs/>
              </w:rPr>
            </w:pPr>
            <w:r w:rsidRPr="00411DBC">
              <w:rPr>
                <w:rFonts w:ascii="Angsana New" w:hAnsi="Angsana New"/>
                <w:sz w:val="24"/>
                <w:szCs w:val="24"/>
                <w:cs/>
              </w:rPr>
              <w:t>เงินให้กู้ยืมแก่กิจการอื่น</w:t>
            </w:r>
          </w:p>
        </w:tc>
        <w:tc>
          <w:tcPr>
            <w:tcW w:w="1239" w:type="dxa"/>
            <w:vAlign w:val="bottom"/>
          </w:tcPr>
          <w:p w14:paraId="7A819F05" w14:textId="1D5016B2" w:rsidR="006663D2" w:rsidRPr="00411DBC" w:rsidRDefault="006663D2" w:rsidP="006663D2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23" w:type="dxa"/>
            <w:vAlign w:val="bottom"/>
          </w:tcPr>
          <w:p w14:paraId="59BE7ADA" w14:textId="77777777" w:rsidR="006663D2" w:rsidRPr="00411DBC" w:rsidRDefault="006663D2" w:rsidP="006663D2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9" w:type="dxa"/>
            <w:vAlign w:val="bottom"/>
          </w:tcPr>
          <w:p w14:paraId="7B7BD6BB" w14:textId="67C67BDE" w:rsidR="006663D2" w:rsidRPr="00411DBC" w:rsidRDefault="006663D2" w:rsidP="006663D2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23" w:type="dxa"/>
            <w:vAlign w:val="bottom"/>
          </w:tcPr>
          <w:p w14:paraId="58E9C675" w14:textId="77777777" w:rsidR="006663D2" w:rsidRPr="00411DBC" w:rsidRDefault="006663D2" w:rsidP="006663D2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9" w:type="dxa"/>
            <w:vAlign w:val="bottom"/>
          </w:tcPr>
          <w:p w14:paraId="1B6F6088" w14:textId="2CACECC9" w:rsidR="006663D2" w:rsidRPr="00411DBC" w:rsidRDefault="006663D2" w:rsidP="006663D2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</w:rPr>
              <w:t>806,475</w:t>
            </w:r>
          </w:p>
        </w:tc>
        <w:tc>
          <w:tcPr>
            <w:tcW w:w="223" w:type="dxa"/>
            <w:vAlign w:val="bottom"/>
          </w:tcPr>
          <w:p w14:paraId="1AD6F5B5" w14:textId="77777777" w:rsidR="006663D2" w:rsidRPr="00411DBC" w:rsidRDefault="006663D2" w:rsidP="006663D2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42" w:type="dxa"/>
            <w:vAlign w:val="bottom"/>
          </w:tcPr>
          <w:p w14:paraId="439CF25A" w14:textId="755ED3FB" w:rsidR="006663D2" w:rsidRPr="00411DBC" w:rsidRDefault="006663D2" w:rsidP="006663D2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</w:rPr>
              <w:t>806,475</w:t>
            </w:r>
          </w:p>
        </w:tc>
      </w:tr>
      <w:tr w:rsidR="006663D2" w:rsidRPr="00411DBC" w14:paraId="6DF6D7EA" w14:textId="77777777" w:rsidTr="006C0D25">
        <w:trPr>
          <w:trHeight w:val="388"/>
        </w:trPr>
        <w:tc>
          <w:tcPr>
            <w:tcW w:w="536" w:type="dxa"/>
          </w:tcPr>
          <w:p w14:paraId="62A87644" w14:textId="77777777" w:rsidR="006663D2" w:rsidRPr="00411DBC" w:rsidRDefault="006663D2" w:rsidP="006663D2">
            <w:pPr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3758" w:type="dxa"/>
            <w:vAlign w:val="center"/>
          </w:tcPr>
          <w:p w14:paraId="73CDF234" w14:textId="0A94BBD2" w:rsidR="006663D2" w:rsidRPr="00411DBC" w:rsidRDefault="006663D2" w:rsidP="006663D2">
            <w:pPr>
              <w:rPr>
                <w:rFonts w:ascii="Angsana New" w:hAnsi="Angsana New"/>
                <w:sz w:val="24"/>
                <w:szCs w:val="24"/>
                <w:cs/>
              </w:rPr>
            </w:pPr>
            <w:r w:rsidRPr="00411DBC">
              <w:rPr>
                <w:rFonts w:ascii="Angsana New" w:hAnsi="Angsana New"/>
                <w:sz w:val="24"/>
                <w:szCs w:val="24"/>
                <w:cs/>
              </w:rPr>
              <w:t>เงินให้กู้ยืมระยะยาวและดอกเบี้ยค้างรับแก่บริษัทอื่น</w:t>
            </w:r>
          </w:p>
        </w:tc>
        <w:tc>
          <w:tcPr>
            <w:tcW w:w="1239" w:type="dxa"/>
            <w:vAlign w:val="bottom"/>
          </w:tcPr>
          <w:p w14:paraId="3ED1BD7C" w14:textId="77777777" w:rsidR="006663D2" w:rsidRPr="00411DBC" w:rsidRDefault="006663D2" w:rsidP="006663D2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23" w:type="dxa"/>
            <w:vAlign w:val="bottom"/>
          </w:tcPr>
          <w:p w14:paraId="0F5F1CFC" w14:textId="77777777" w:rsidR="006663D2" w:rsidRPr="00411DBC" w:rsidRDefault="006663D2" w:rsidP="006663D2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9" w:type="dxa"/>
            <w:vAlign w:val="bottom"/>
          </w:tcPr>
          <w:p w14:paraId="4EE7A858" w14:textId="77777777" w:rsidR="006663D2" w:rsidRPr="00411DBC" w:rsidRDefault="006663D2" w:rsidP="006663D2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23" w:type="dxa"/>
            <w:vAlign w:val="bottom"/>
          </w:tcPr>
          <w:p w14:paraId="283205AC" w14:textId="77777777" w:rsidR="006663D2" w:rsidRPr="00411DBC" w:rsidRDefault="006663D2" w:rsidP="006663D2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9" w:type="dxa"/>
            <w:vAlign w:val="bottom"/>
          </w:tcPr>
          <w:p w14:paraId="221058D3" w14:textId="371C2AEB" w:rsidR="006663D2" w:rsidRPr="00411DBC" w:rsidRDefault="006663D2" w:rsidP="006663D2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  <w:cs/>
              </w:rPr>
              <w:t>212</w:t>
            </w:r>
            <w:r w:rsidRPr="00411DBC">
              <w:rPr>
                <w:rFonts w:ascii="Angsana New" w:hAnsi="Angsana New"/>
                <w:sz w:val="24"/>
                <w:szCs w:val="24"/>
              </w:rPr>
              <w:t>,</w:t>
            </w:r>
            <w:r w:rsidRPr="00411DBC">
              <w:rPr>
                <w:rFonts w:ascii="Angsana New" w:hAnsi="Angsana New"/>
                <w:sz w:val="24"/>
                <w:szCs w:val="24"/>
                <w:cs/>
              </w:rPr>
              <w:t>685</w:t>
            </w:r>
          </w:p>
        </w:tc>
        <w:tc>
          <w:tcPr>
            <w:tcW w:w="223" w:type="dxa"/>
            <w:vAlign w:val="bottom"/>
          </w:tcPr>
          <w:p w14:paraId="682C591D" w14:textId="77777777" w:rsidR="006663D2" w:rsidRPr="00411DBC" w:rsidRDefault="006663D2" w:rsidP="006663D2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42" w:type="dxa"/>
            <w:vAlign w:val="bottom"/>
          </w:tcPr>
          <w:p w14:paraId="08638BCC" w14:textId="0BDDDA64" w:rsidR="006663D2" w:rsidRPr="00411DBC" w:rsidRDefault="006663D2" w:rsidP="006663D2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  <w:cs/>
              </w:rPr>
              <w:t>212</w:t>
            </w:r>
            <w:r w:rsidRPr="00411DBC">
              <w:rPr>
                <w:rFonts w:ascii="Angsana New" w:hAnsi="Angsana New"/>
                <w:sz w:val="24"/>
                <w:szCs w:val="24"/>
              </w:rPr>
              <w:t>,</w:t>
            </w:r>
            <w:r w:rsidRPr="00411DBC">
              <w:rPr>
                <w:rFonts w:ascii="Angsana New" w:hAnsi="Angsana New"/>
                <w:sz w:val="24"/>
                <w:szCs w:val="24"/>
                <w:cs/>
              </w:rPr>
              <w:t>685</w:t>
            </w:r>
          </w:p>
        </w:tc>
      </w:tr>
      <w:tr w:rsidR="00D82656" w:rsidRPr="00411DBC" w14:paraId="2F3AB6BF" w14:textId="77777777" w:rsidTr="006C0D25">
        <w:trPr>
          <w:trHeight w:val="388"/>
        </w:trPr>
        <w:tc>
          <w:tcPr>
            <w:tcW w:w="536" w:type="dxa"/>
          </w:tcPr>
          <w:p w14:paraId="767EA9B6" w14:textId="77777777" w:rsidR="00D82656" w:rsidRPr="00411DBC" w:rsidRDefault="00D82656" w:rsidP="00D82656">
            <w:pPr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3758" w:type="dxa"/>
          </w:tcPr>
          <w:p w14:paraId="7441A8EB" w14:textId="3C85A5D4" w:rsidR="00D82656" w:rsidRPr="00411DBC" w:rsidRDefault="00D82656" w:rsidP="00D82656">
            <w:pPr>
              <w:rPr>
                <w:rFonts w:ascii="Angsana New" w:hAnsi="Angsana New"/>
                <w:sz w:val="24"/>
                <w:szCs w:val="24"/>
                <w:cs/>
              </w:rPr>
            </w:pPr>
            <w:r w:rsidRPr="00411DBC">
              <w:rPr>
                <w:rFonts w:ascii="Angsana New" w:hAnsi="Angsana New"/>
                <w:sz w:val="24"/>
                <w:szCs w:val="24"/>
                <w:cs/>
              </w:rPr>
              <w:t>สินทรัพย์ทางการเงินไม่หมุนเวียนอื่น</w:t>
            </w:r>
          </w:p>
        </w:tc>
        <w:tc>
          <w:tcPr>
            <w:tcW w:w="1239" w:type="dxa"/>
            <w:vAlign w:val="bottom"/>
          </w:tcPr>
          <w:p w14:paraId="15FA3EAD" w14:textId="77777777" w:rsidR="00D82656" w:rsidRPr="00411DBC" w:rsidRDefault="00D82656" w:rsidP="00D82656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23" w:type="dxa"/>
            <w:vAlign w:val="bottom"/>
          </w:tcPr>
          <w:p w14:paraId="3C433DB4" w14:textId="77777777" w:rsidR="00D82656" w:rsidRPr="00411DBC" w:rsidRDefault="00D82656" w:rsidP="00D82656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9" w:type="dxa"/>
            <w:vAlign w:val="bottom"/>
          </w:tcPr>
          <w:p w14:paraId="7AA2E779" w14:textId="77777777" w:rsidR="00D82656" w:rsidRPr="00411DBC" w:rsidRDefault="00D82656" w:rsidP="00D82656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23" w:type="dxa"/>
            <w:vAlign w:val="bottom"/>
          </w:tcPr>
          <w:p w14:paraId="5696F8ED" w14:textId="77777777" w:rsidR="00D82656" w:rsidRPr="00411DBC" w:rsidRDefault="00D82656" w:rsidP="00D82656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9" w:type="dxa"/>
            <w:vAlign w:val="bottom"/>
          </w:tcPr>
          <w:p w14:paraId="78D8928E" w14:textId="77777777" w:rsidR="00D82656" w:rsidRPr="00411DBC" w:rsidRDefault="00D82656" w:rsidP="00D82656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23" w:type="dxa"/>
            <w:vAlign w:val="bottom"/>
          </w:tcPr>
          <w:p w14:paraId="277B5875" w14:textId="77777777" w:rsidR="00D82656" w:rsidRPr="00411DBC" w:rsidRDefault="00D82656" w:rsidP="00D82656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42" w:type="dxa"/>
            <w:vAlign w:val="bottom"/>
          </w:tcPr>
          <w:p w14:paraId="41FD588B" w14:textId="77777777" w:rsidR="00D82656" w:rsidRPr="00411DBC" w:rsidRDefault="00D82656" w:rsidP="00D82656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D82656" w:rsidRPr="00411DBC" w14:paraId="2401652C" w14:textId="77777777" w:rsidTr="006C0D25">
        <w:trPr>
          <w:trHeight w:val="388"/>
        </w:trPr>
        <w:tc>
          <w:tcPr>
            <w:tcW w:w="536" w:type="dxa"/>
          </w:tcPr>
          <w:p w14:paraId="31549F13" w14:textId="77777777" w:rsidR="00D82656" w:rsidRPr="00411DBC" w:rsidRDefault="00D82656" w:rsidP="00D826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3758" w:type="dxa"/>
            <w:vAlign w:val="center"/>
          </w:tcPr>
          <w:p w14:paraId="38A10FE6" w14:textId="082387B3" w:rsidR="00D82656" w:rsidRPr="00411DBC" w:rsidRDefault="00D82656" w:rsidP="00D826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11" w:hanging="284"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 w:hint="cs"/>
                <w:sz w:val="24"/>
                <w:szCs w:val="24"/>
                <w:cs/>
              </w:rPr>
              <w:t xml:space="preserve">   - </w:t>
            </w:r>
            <w:r w:rsidRPr="00411DBC">
              <w:rPr>
                <w:rFonts w:ascii="Angsana New" w:hAnsi="Angsana New"/>
                <w:sz w:val="24"/>
                <w:szCs w:val="24"/>
                <w:cs/>
              </w:rPr>
              <w:t>หน่วยลงทุนในหุ้น -ไม่จดทะเบียนในตลาด</w:t>
            </w:r>
            <w:r w:rsidRPr="00411DBC">
              <w:rPr>
                <w:rFonts w:ascii="Angsana New" w:hAnsi="Angsana New" w:hint="cs"/>
                <w:sz w:val="24"/>
                <w:szCs w:val="24"/>
                <w:cs/>
              </w:rPr>
              <w:t xml:space="preserve">       </w:t>
            </w:r>
            <w:r w:rsidRPr="00411DBC">
              <w:rPr>
                <w:rFonts w:ascii="Angsana New" w:hAnsi="Angsana New"/>
                <w:sz w:val="24"/>
                <w:szCs w:val="24"/>
                <w:cs/>
              </w:rPr>
              <w:t>หลักทรัพย์</w:t>
            </w:r>
          </w:p>
        </w:tc>
        <w:tc>
          <w:tcPr>
            <w:tcW w:w="1239" w:type="dxa"/>
            <w:vAlign w:val="bottom"/>
          </w:tcPr>
          <w:p w14:paraId="15EBAB72" w14:textId="49F6DE19" w:rsidR="00D82656" w:rsidRPr="00411DBC" w:rsidRDefault="00D82656" w:rsidP="00D826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23" w:type="dxa"/>
            <w:vAlign w:val="bottom"/>
          </w:tcPr>
          <w:p w14:paraId="0D1CF36F" w14:textId="77777777" w:rsidR="00D82656" w:rsidRPr="00411DBC" w:rsidRDefault="00D82656" w:rsidP="00D826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9" w:type="dxa"/>
            <w:vAlign w:val="bottom"/>
          </w:tcPr>
          <w:p w14:paraId="2AB39396" w14:textId="44D311F3" w:rsidR="00D82656" w:rsidRPr="00411DBC" w:rsidRDefault="00D82656" w:rsidP="00D826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</w:rPr>
              <w:t>50,000</w:t>
            </w:r>
          </w:p>
        </w:tc>
        <w:tc>
          <w:tcPr>
            <w:tcW w:w="223" w:type="dxa"/>
            <w:vAlign w:val="bottom"/>
          </w:tcPr>
          <w:p w14:paraId="4631A60D" w14:textId="77777777" w:rsidR="00D82656" w:rsidRPr="00411DBC" w:rsidRDefault="00D82656" w:rsidP="00D826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9" w:type="dxa"/>
            <w:vAlign w:val="bottom"/>
          </w:tcPr>
          <w:p w14:paraId="79BC2247" w14:textId="762919D2" w:rsidR="00D82656" w:rsidRPr="00411DBC" w:rsidRDefault="00D82656" w:rsidP="00D826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23" w:type="dxa"/>
            <w:vAlign w:val="bottom"/>
          </w:tcPr>
          <w:p w14:paraId="417BEAAA" w14:textId="77777777" w:rsidR="00D82656" w:rsidRPr="00411DBC" w:rsidRDefault="00D82656" w:rsidP="00D826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42" w:type="dxa"/>
            <w:vAlign w:val="bottom"/>
          </w:tcPr>
          <w:p w14:paraId="49E652C0" w14:textId="58CC82FE" w:rsidR="00D82656" w:rsidRPr="00411DBC" w:rsidRDefault="006663D2" w:rsidP="00D826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</w:rPr>
              <w:t>50,000</w:t>
            </w:r>
          </w:p>
        </w:tc>
      </w:tr>
      <w:tr w:rsidR="00D82656" w:rsidRPr="00411DBC" w14:paraId="7E9C85A1" w14:textId="77777777" w:rsidTr="006C0D25">
        <w:trPr>
          <w:trHeight w:val="388"/>
        </w:trPr>
        <w:tc>
          <w:tcPr>
            <w:tcW w:w="536" w:type="dxa"/>
          </w:tcPr>
          <w:p w14:paraId="1825C254" w14:textId="77777777" w:rsidR="00D82656" w:rsidRPr="00411DBC" w:rsidRDefault="00D82656" w:rsidP="00D826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3758" w:type="dxa"/>
            <w:vAlign w:val="center"/>
          </w:tcPr>
          <w:p w14:paraId="6492FF28" w14:textId="4C8E37AF" w:rsidR="00D82656" w:rsidRPr="00411DBC" w:rsidRDefault="00D82656" w:rsidP="00D826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4"/>
                <w:szCs w:val="24"/>
                <w:cs/>
              </w:rPr>
            </w:pPr>
            <w:r w:rsidRPr="00411DBC">
              <w:rPr>
                <w:rFonts w:ascii="Angsana New" w:hAnsi="Angsana New"/>
                <w:sz w:val="24"/>
                <w:szCs w:val="24"/>
                <w:cs/>
              </w:rPr>
              <w:t>เงินฝากธนาคารติดภาระค้ำประกัน</w:t>
            </w:r>
          </w:p>
        </w:tc>
        <w:tc>
          <w:tcPr>
            <w:tcW w:w="1239" w:type="dxa"/>
            <w:tcBorders>
              <w:bottom w:val="single" w:sz="4" w:space="0" w:color="auto"/>
            </w:tcBorders>
            <w:vAlign w:val="bottom"/>
          </w:tcPr>
          <w:p w14:paraId="765387E1" w14:textId="1EB3321C" w:rsidR="00D82656" w:rsidRPr="00411DBC" w:rsidRDefault="00D82656" w:rsidP="00D826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23" w:type="dxa"/>
            <w:vAlign w:val="bottom"/>
          </w:tcPr>
          <w:p w14:paraId="7D90C795" w14:textId="77777777" w:rsidR="00D82656" w:rsidRPr="00411DBC" w:rsidRDefault="00D82656" w:rsidP="00D826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  <w:vAlign w:val="bottom"/>
          </w:tcPr>
          <w:p w14:paraId="3645A148" w14:textId="4C446024" w:rsidR="00D82656" w:rsidRPr="00411DBC" w:rsidRDefault="00D82656" w:rsidP="00D826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23" w:type="dxa"/>
            <w:vAlign w:val="bottom"/>
          </w:tcPr>
          <w:p w14:paraId="28490E44" w14:textId="77777777" w:rsidR="00D82656" w:rsidRPr="00411DBC" w:rsidRDefault="00D82656" w:rsidP="00D826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  <w:vAlign w:val="bottom"/>
          </w:tcPr>
          <w:p w14:paraId="15B508A5" w14:textId="6E977847" w:rsidR="00D82656" w:rsidRPr="00411DBC" w:rsidRDefault="006663D2" w:rsidP="00D826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</w:rPr>
              <w:t>52,637</w:t>
            </w:r>
          </w:p>
        </w:tc>
        <w:tc>
          <w:tcPr>
            <w:tcW w:w="223" w:type="dxa"/>
            <w:vAlign w:val="bottom"/>
          </w:tcPr>
          <w:p w14:paraId="5D194F6C" w14:textId="77777777" w:rsidR="00D82656" w:rsidRPr="00411DBC" w:rsidRDefault="00D82656" w:rsidP="00D826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42" w:type="dxa"/>
            <w:tcBorders>
              <w:bottom w:val="single" w:sz="4" w:space="0" w:color="auto"/>
            </w:tcBorders>
            <w:vAlign w:val="bottom"/>
          </w:tcPr>
          <w:p w14:paraId="2F08C5E4" w14:textId="1874E121" w:rsidR="00D82656" w:rsidRPr="00411DBC" w:rsidRDefault="006663D2" w:rsidP="00D826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</w:rPr>
              <w:t>52,637</w:t>
            </w:r>
          </w:p>
        </w:tc>
      </w:tr>
      <w:tr w:rsidR="00D82656" w:rsidRPr="00411DBC" w14:paraId="414D036F" w14:textId="77777777" w:rsidTr="006C0D25">
        <w:trPr>
          <w:trHeight w:val="388"/>
        </w:trPr>
        <w:tc>
          <w:tcPr>
            <w:tcW w:w="4294" w:type="dxa"/>
            <w:gridSpan w:val="2"/>
          </w:tcPr>
          <w:p w14:paraId="55BF6E78" w14:textId="1C4917E0" w:rsidR="00D82656" w:rsidRPr="00411DBC" w:rsidRDefault="00D82656" w:rsidP="00D826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รวมสินทรัพย์ทางการเงิน</w:t>
            </w:r>
          </w:p>
        </w:tc>
        <w:tc>
          <w:tcPr>
            <w:tcW w:w="123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BFDCA89" w14:textId="3160438A" w:rsidR="00D82656" w:rsidRPr="00411DBC" w:rsidRDefault="00D82656" w:rsidP="00D826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  <w:cs/>
              </w:rPr>
              <w:t>-</w:t>
            </w:r>
          </w:p>
        </w:tc>
        <w:tc>
          <w:tcPr>
            <w:tcW w:w="223" w:type="dxa"/>
            <w:vAlign w:val="bottom"/>
          </w:tcPr>
          <w:p w14:paraId="424FB48C" w14:textId="2B1074DE" w:rsidR="00D82656" w:rsidRPr="00411DBC" w:rsidRDefault="00D82656" w:rsidP="00D826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6CE4358" w14:textId="6AD1106D" w:rsidR="00D82656" w:rsidRPr="00411DBC" w:rsidRDefault="00D82656" w:rsidP="00D826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</w:rPr>
              <w:t>50,000</w:t>
            </w:r>
          </w:p>
        </w:tc>
        <w:tc>
          <w:tcPr>
            <w:tcW w:w="223" w:type="dxa"/>
            <w:vAlign w:val="bottom"/>
          </w:tcPr>
          <w:p w14:paraId="31FA2A56" w14:textId="77777777" w:rsidR="00D82656" w:rsidRPr="00411DBC" w:rsidRDefault="00D82656" w:rsidP="00D826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536F4E4" w14:textId="644557A1" w:rsidR="00D82656" w:rsidRPr="00411DBC" w:rsidRDefault="006663D2" w:rsidP="00D826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</w:rPr>
              <w:t>2,460,315</w:t>
            </w:r>
          </w:p>
        </w:tc>
        <w:tc>
          <w:tcPr>
            <w:tcW w:w="223" w:type="dxa"/>
            <w:vAlign w:val="bottom"/>
          </w:tcPr>
          <w:p w14:paraId="085DABE5" w14:textId="77777777" w:rsidR="00D82656" w:rsidRPr="00411DBC" w:rsidRDefault="00D82656" w:rsidP="00D826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C98143C" w14:textId="3F7408C3" w:rsidR="00D82656" w:rsidRPr="00411DBC" w:rsidRDefault="006663D2" w:rsidP="00D826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</w:rPr>
              <w:t>2,510,315</w:t>
            </w:r>
          </w:p>
        </w:tc>
      </w:tr>
      <w:bookmarkEnd w:id="39"/>
    </w:tbl>
    <w:p w14:paraId="454913F2" w14:textId="1B31C7FE" w:rsidR="00CC4083" w:rsidRPr="00411DBC" w:rsidRDefault="00CC4083" w:rsidP="00850306">
      <w:pPr>
        <w:pStyle w:val="ListParagraph"/>
        <w:ind w:left="432"/>
        <w:jc w:val="thaiDistribute"/>
        <w:rPr>
          <w:rFonts w:ascii="Angsana New" w:hAnsi="Angsana New"/>
          <w:sz w:val="28"/>
          <w:szCs w:val="28"/>
        </w:rPr>
      </w:pPr>
    </w:p>
    <w:p w14:paraId="4E52810B" w14:textId="3008B219" w:rsidR="00CC4083" w:rsidRPr="00411DBC" w:rsidRDefault="00CC4083" w:rsidP="00850306">
      <w:pPr>
        <w:pStyle w:val="ListParagraph"/>
        <w:ind w:left="432"/>
        <w:jc w:val="thaiDistribute"/>
        <w:rPr>
          <w:rFonts w:ascii="Angsana New" w:hAnsi="Angsana New"/>
          <w:sz w:val="28"/>
          <w:szCs w:val="28"/>
        </w:rPr>
      </w:pPr>
    </w:p>
    <w:p w14:paraId="126647A6" w14:textId="77777777" w:rsidR="008E7668" w:rsidRPr="00411DBC" w:rsidRDefault="008E7668" w:rsidP="00850306">
      <w:pPr>
        <w:pStyle w:val="ListParagraph"/>
        <w:ind w:left="432"/>
        <w:jc w:val="thaiDistribute"/>
        <w:rPr>
          <w:rFonts w:ascii="Angsana New" w:hAnsi="Angsana New"/>
          <w:sz w:val="28"/>
          <w:szCs w:val="28"/>
        </w:rPr>
      </w:pPr>
    </w:p>
    <w:p w14:paraId="0DAE96F3" w14:textId="77777777" w:rsidR="008E7668" w:rsidRPr="00411DBC" w:rsidRDefault="008E7668" w:rsidP="00850306">
      <w:pPr>
        <w:pStyle w:val="ListParagraph"/>
        <w:ind w:left="432"/>
        <w:jc w:val="thaiDistribute"/>
        <w:rPr>
          <w:rFonts w:ascii="Angsana New" w:hAnsi="Angsana New"/>
          <w:sz w:val="28"/>
          <w:szCs w:val="28"/>
        </w:rPr>
      </w:pPr>
    </w:p>
    <w:p w14:paraId="525AB5B5" w14:textId="77777777" w:rsidR="008E7668" w:rsidRPr="00411DBC" w:rsidRDefault="008E7668" w:rsidP="00850306">
      <w:pPr>
        <w:pStyle w:val="ListParagraph"/>
        <w:ind w:left="432"/>
        <w:jc w:val="thaiDistribute"/>
        <w:rPr>
          <w:rFonts w:ascii="Angsana New" w:hAnsi="Angsana New"/>
          <w:sz w:val="28"/>
          <w:szCs w:val="28"/>
        </w:rPr>
      </w:pPr>
    </w:p>
    <w:p w14:paraId="15C85041" w14:textId="77777777" w:rsidR="008E7668" w:rsidRPr="00411DBC" w:rsidRDefault="008E7668" w:rsidP="00850306">
      <w:pPr>
        <w:pStyle w:val="ListParagraph"/>
        <w:ind w:left="432"/>
        <w:jc w:val="thaiDistribute"/>
        <w:rPr>
          <w:rFonts w:ascii="Angsana New" w:hAnsi="Angsana New"/>
          <w:sz w:val="28"/>
          <w:szCs w:val="28"/>
        </w:rPr>
      </w:pPr>
    </w:p>
    <w:p w14:paraId="73852A56" w14:textId="77777777" w:rsidR="008E7668" w:rsidRPr="00411DBC" w:rsidRDefault="008E7668" w:rsidP="00850306">
      <w:pPr>
        <w:pStyle w:val="ListParagraph"/>
        <w:ind w:left="432"/>
        <w:jc w:val="thaiDistribute"/>
        <w:rPr>
          <w:rFonts w:ascii="Angsana New" w:hAnsi="Angsana New"/>
          <w:sz w:val="28"/>
          <w:szCs w:val="28"/>
        </w:rPr>
      </w:pPr>
    </w:p>
    <w:p w14:paraId="232F2A87" w14:textId="77777777" w:rsidR="008E7668" w:rsidRPr="00411DBC" w:rsidRDefault="008E7668" w:rsidP="00850306">
      <w:pPr>
        <w:pStyle w:val="ListParagraph"/>
        <w:ind w:left="432"/>
        <w:jc w:val="thaiDistribute"/>
        <w:rPr>
          <w:rFonts w:ascii="Angsana New" w:hAnsi="Angsana New"/>
          <w:sz w:val="28"/>
          <w:szCs w:val="28"/>
        </w:rPr>
      </w:pPr>
    </w:p>
    <w:p w14:paraId="23E4F3ED" w14:textId="77777777" w:rsidR="008E7668" w:rsidRPr="00411DBC" w:rsidRDefault="008E7668" w:rsidP="00850306">
      <w:pPr>
        <w:pStyle w:val="ListParagraph"/>
        <w:ind w:left="432"/>
        <w:jc w:val="thaiDistribute"/>
        <w:rPr>
          <w:rFonts w:ascii="Angsana New" w:hAnsi="Angsana New"/>
          <w:sz w:val="28"/>
          <w:szCs w:val="28"/>
        </w:rPr>
      </w:pPr>
    </w:p>
    <w:p w14:paraId="2AE01233" w14:textId="77777777" w:rsidR="008E7668" w:rsidRPr="00411DBC" w:rsidRDefault="008E7668" w:rsidP="00850306">
      <w:pPr>
        <w:pStyle w:val="ListParagraph"/>
        <w:ind w:left="432"/>
        <w:jc w:val="thaiDistribute"/>
        <w:rPr>
          <w:rFonts w:ascii="Angsana New" w:hAnsi="Angsana New"/>
          <w:sz w:val="28"/>
          <w:szCs w:val="28"/>
        </w:rPr>
      </w:pPr>
    </w:p>
    <w:p w14:paraId="7FD242D4" w14:textId="77777777" w:rsidR="008E7668" w:rsidRPr="00411DBC" w:rsidRDefault="008E7668" w:rsidP="00850306">
      <w:pPr>
        <w:pStyle w:val="ListParagraph"/>
        <w:ind w:left="432"/>
        <w:jc w:val="thaiDistribute"/>
        <w:rPr>
          <w:rFonts w:ascii="Angsana New" w:hAnsi="Angsana New"/>
          <w:sz w:val="28"/>
          <w:szCs w:val="28"/>
        </w:rPr>
      </w:pPr>
    </w:p>
    <w:p w14:paraId="7324A792" w14:textId="77777777" w:rsidR="008E7668" w:rsidRPr="00411DBC" w:rsidRDefault="008E7668" w:rsidP="00850306">
      <w:pPr>
        <w:pStyle w:val="ListParagraph"/>
        <w:ind w:left="432"/>
        <w:jc w:val="thaiDistribute"/>
        <w:rPr>
          <w:rFonts w:ascii="Angsana New" w:hAnsi="Angsana New"/>
          <w:sz w:val="28"/>
          <w:szCs w:val="28"/>
        </w:rPr>
      </w:pPr>
    </w:p>
    <w:p w14:paraId="35620B07" w14:textId="77777777" w:rsidR="008E7668" w:rsidRPr="00411DBC" w:rsidRDefault="008E7668" w:rsidP="00850306">
      <w:pPr>
        <w:pStyle w:val="ListParagraph"/>
        <w:ind w:left="432"/>
        <w:jc w:val="thaiDistribute"/>
        <w:rPr>
          <w:rFonts w:ascii="Angsana New" w:hAnsi="Angsana New"/>
          <w:sz w:val="28"/>
          <w:szCs w:val="28"/>
        </w:rPr>
      </w:pPr>
    </w:p>
    <w:p w14:paraId="58A54817" w14:textId="57CB807B" w:rsidR="00CA0567" w:rsidRPr="00411DBC" w:rsidRDefault="00CA0567" w:rsidP="00850306">
      <w:pPr>
        <w:pStyle w:val="ListParagraph"/>
        <w:ind w:left="432"/>
        <w:jc w:val="thaiDistribute"/>
        <w:rPr>
          <w:rFonts w:ascii="Angsana New" w:hAnsi="Angsana New"/>
          <w:sz w:val="28"/>
          <w:szCs w:val="28"/>
        </w:rPr>
      </w:pPr>
    </w:p>
    <w:p w14:paraId="4986860A" w14:textId="77777777" w:rsidR="00B543A7" w:rsidRPr="00411DBC" w:rsidRDefault="00B543A7" w:rsidP="00850306">
      <w:pPr>
        <w:pStyle w:val="ListParagraph"/>
        <w:ind w:left="432"/>
        <w:jc w:val="thaiDistribute"/>
        <w:rPr>
          <w:rFonts w:ascii="Angsana New" w:hAnsi="Angsana New"/>
          <w:sz w:val="28"/>
          <w:szCs w:val="28"/>
        </w:rPr>
      </w:pPr>
    </w:p>
    <w:tbl>
      <w:tblPr>
        <w:tblStyle w:val="TableGrid"/>
        <w:tblW w:w="9922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6"/>
        <w:gridCol w:w="3758"/>
        <w:gridCol w:w="1239"/>
        <w:gridCol w:w="223"/>
        <w:gridCol w:w="1239"/>
        <w:gridCol w:w="223"/>
        <w:gridCol w:w="1239"/>
        <w:gridCol w:w="223"/>
        <w:gridCol w:w="1242"/>
      </w:tblGrid>
      <w:tr w:rsidR="008E7668" w:rsidRPr="00411DBC" w14:paraId="6A3BD610" w14:textId="77777777" w:rsidTr="0095416B">
        <w:trPr>
          <w:trHeight w:val="388"/>
        </w:trPr>
        <w:tc>
          <w:tcPr>
            <w:tcW w:w="536" w:type="dxa"/>
          </w:tcPr>
          <w:p w14:paraId="41B18F50" w14:textId="77777777" w:rsidR="008E7668" w:rsidRPr="00411DBC" w:rsidRDefault="008E7668" w:rsidP="009541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3758" w:type="dxa"/>
            <w:vAlign w:val="center"/>
          </w:tcPr>
          <w:p w14:paraId="53D3D4FD" w14:textId="77777777" w:rsidR="008E7668" w:rsidRPr="00411DBC" w:rsidRDefault="008E7668" w:rsidP="009541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5628" w:type="dxa"/>
            <w:gridSpan w:val="7"/>
            <w:tcBorders>
              <w:bottom w:val="single" w:sz="4" w:space="0" w:color="auto"/>
            </w:tcBorders>
            <w:vAlign w:val="center"/>
          </w:tcPr>
          <w:p w14:paraId="009EE174" w14:textId="77777777" w:rsidR="008E7668" w:rsidRPr="00411DBC" w:rsidRDefault="008E7668" w:rsidP="009541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</w:rPr>
              <w:t>(</w:t>
            </w:r>
            <w:r w:rsidRPr="00411DBC">
              <w:rPr>
                <w:rFonts w:ascii="Angsana New" w:hAnsi="Angsana New"/>
                <w:sz w:val="24"/>
                <w:szCs w:val="24"/>
                <w:cs/>
              </w:rPr>
              <w:t>หน่วย: พันบาท)</w:t>
            </w:r>
          </w:p>
        </w:tc>
      </w:tr>
      <w:tr w:rsidR="008E7668" w:rsidRPr="00411DBC" w14:paraId="78A4D002" w14:textId="77777777" w:rsidTr="0095416B">
        <w:trPr>
          <w:trHeight w:val="401"/>
        </w:trPr>
        <w:tc>
          <w:tcPr>
            <w:tcW w:w="536" w:type="dxa"/>
          </w:tcPr>
          <w:p w14:paraId="14900320" w14:textId="77777777" w:rsidR="008E7668" w:rsidRPr="00411DBC" w:rsidRDefault="008E7668" w:rsidP="009541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3758" w:type="dxa"/>
            <w:vAlign w:val="center"/>
          </w:tcPr>
          <w:p w14:paraId="73D4A35C" w14:textId="77777777" w:rsidR="008E7668" w:rsidRPr="00411DBC" w:rsidRDefault="008E7668" w:rsidP="009541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5628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8BFE3A" w14:textId="77777777" w:rsidR="008E7668" w:rsidRPr="00411DBC" w:rsidRDefault="008E7668" w:rsidP="009541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  <w:cs/>
              </w:rPr>
              <w:t>งบการเงินรวม</w:t>
            </w:r>
          </w:p>
        </w:tc>
      </w:tr>
      <w:tr w:rsidR="008E7668" w:rsidRPr="00411DBC" w14:paraId="3460251B" w14:textId="77777777" w:rsidTr="0095416B">
        <w:trPr>
          <w:trHeight w:val="388"/>
        </w:trPr>
        <w:tc>
          <w:tcPr>
            <w:tcW w:w="536" w:type="dxa"/>
          </w:tcPr>
          <w:p w14:paraId="65CCCDDE" w14:textId="77777777" w:rsidR="008E7668" w:rsidRPr="00411DBC" w:rsidRDefault="008E7668" w:rsidP="009541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3758" w:type="dxa"/>
            <w:vAlign w:val="center"/>
          </w:tcPr>
          <w:p w14:paraId="7D02A246" w14:textId="77777777" w:rsidR="008E7668" w:rsidRPr="00411DBC" w:rsidRDefault="008E7668" w:rsidP="009541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185575" w14:textId="77777777" w:rsidR="008E7668" w:rsidRPr="00411DBC" w:rsidRDefault="008E7668" w:rsidP="009541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  <w:cs/>
              </w:rPr>
              <w:t>มูลค่ายุติธรรมผ่านกำไรขาดทุน</w:t>
            </w:r>
          </w:p>
        </w:tc>
        <w:tc>
          <w:tcPr>
            <w:tcW w:w="223" w:type="dxa"/>
            <w:tcBorders>
              <w:top w:val="single" w:sz="4" w:space="0" w:color="auto"/>
            </w:tcBorders>
            <w:vAlign w:val="center"/>
          </w:tcPr>
          <w:p w14:paraId="6593576C" w14:textId="77777777" w:rsidR="008E7668" w:rsidRPr="00411DBC" w:rsidRDefault="008E7668" w:rsidP="009541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8DB5FB" w14:textId="77777777" w:rsidR="008E7668" w:rsidRPr="00411DBC" w:rsidRDefault="008E7668" w:rsidP="009541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  <w:cs/>
              </w:rPr>
              <w:t>มูลค่ายุติธรรมผ่านกำไรขาดทุนเบ็ดเสร็จ</w:t>
            </w:r>
          </w:p>
        </w:tc>
        <w:tc>
          <w:tcPr>
            <w:tcW w:w="223" w:type="dxa"/>
            <w:tcBorders>
              <w:top w:val="single" w:sz="4" w:space="0" w:color="auto"/>
            </w:tcBorders>
            <w:vAlign w:val="center"/>
          </w:tcPr>
          <w:p w14:paraId="378B3FAB" w14:textId="77777777" w:rsidR="008E7668" w:rsidRPr="00411DBC" w:rsidRDefault="008E7668" w:rsidP="009541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1642A8" w14:textId="77777777" w:rsidR="008E7668" w:rsidRPr="00411DBC" w:rsidRDefault="008E7668" w:rsidP="009541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  <w:cs/>
              </w:rPr>
              <w:t>ราคาตัดจำหน่าย</w:t>
            </w:r>
          </w:p>
        </w:tc>
        <w:tc>
          <w:tcPr>
            <w:tcW w:w="223" w:type="dxa"/>
            <w:tcBorders>
              <w:top w:val="single" w:sz="4" w:space="0" w:color="auto"/>
            </w:tcBorders>
            <w:vAlign w:val="center"/>
          </w:tcPr>
          <w:p w14:paraId="1508286F" w14:textId="77777777" w:rsidR="008E7668" w:rsidRPr="00411DBC" w:rsidRDefault="008E7668" w:rsidP="009541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03F879" w14:textId="77777777" w:rsidR="008E7668" w:rsidRPr="00411DBC" w:rsidRDefault="008E7668" w:rsidP="009541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  <w:cs/>
              </w:rPr>
              <w:t>รวม</w:t>
            </w:r>
          </w:p>
        </w:tc>
      </w:tr>
      <w:tr w:rsidR="008E7668" w:rsidRPr="00411DBC" w14:paraId="0F2CF2B0" w14:textId="77777777" w:rsidTr="008E7668">
        <w:trPr>
          <w:trHeight w:val="340"/>
        </w:trPr>
        <w:tc>
          <w:tcPr>
            <w:tcW w:w="4294" w:type="dxa"/>
            <w:gridSpan w:val="2"/>
            <w:vAlign w:val="bottom"/>
          </w:tcPr>
          <w:p w14:paraId="50354C4C" w14:textId="77777777" w:rsidR="008E7668" w:rsidRPr="00411DBC" w:rsidRDefault="008E7668" w:rsidP="009541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411DBC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 xml:space="preserve">หนี้สินทางการเงิน ณ วันที่ </w:t>
            </w:r>
            <w:r w:rsidRPr="00411DBC">
              <w:rPr>
                <w:rFonts w:ascii="Angsana New" w:hAnsi="Angsana New"/>
                <w:b/>
                <w:bCs/>
                <w:sz w:val="24"/>
                <w:szCs w:val="24"/>
              </w:rPr>
              <w:t xml:space="preserve">30 </w:t>
            </w:r>
            <w:r w:rsidRPr="00411DBC">
              <w:rPr>
                <w:rFonts w:ascii="Angsana New" w:hAnsi="Angsana New" w:hint="cs"/>
                <w:b/>
                <w:bCs/>
                <w:sz w:val="24"/>
                <w:szCs w:val="24"/>
                <w:cs/>
              </w:rPr>
              <w:t xml:space="preserve">มิถุนายน </w:t>
            </w:r>
            <w:r w:rsidRPr="00411DBC">
              <w:rPr>
                <w:rFonts w:ascii="Angsana New" w:hAnsi="Angsana New"/>
                <w:b/>
                <w:bCs/>
                <w:sz w:val="24"/>
                <w:szCs w:val="24"/>
              </w:rPr>
              <w:t>2566</w:t>
            </w:r>
          </w:p>
        </w:tc>
        <w:tc>
          <w:tcPr>
            <w:tcW w:w="1239" w:type="dxa"/>
            <w:vAlign w:val="bottom"/>
          </w:tcPr>
          <w:p w14:paraId="27BCD4BB" w14:textId="77777777" w:rsidR="008E7668" w:rsidRPr="00411DBC" w:rsidRDefault="008E7668" w:rsidP="009541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23" w:type="dxa"/>
            <w:vAlign w:val="bottom"/>
          </w:tcPr>
          <w:p w14:paraId="1239CA9A" w14:textId="77777777" w:rsidR="008E7668" w:rsidRPr="00411DBC" w:rsidRDefault="008E7668" w:rsidP="009541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9" w:type="dxa"/>
            <w:vAlign w:val="bottom"/>
          </w:tcPr>
          <w:p w14:paraId="4E1E200E" w14:textId="77777777" w:rsidR="008E7668" w:rsidRPr="00411DBC" w:rsidRDefault="008E7668" w:rsidP="009541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23" w:type="dxa"/>
            <w:vAlign w:val="bottom"/>
          </w:tcPr>
          <w:p w14:paraId="74C09612" w14:textId="77777777" w:rsidR="008E7668" w:rsidRPr="00411DBC" w:rsidRDefault="008E7668" w:rsidP="009541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9" w:type="dxa"/>
            <w:vAlign w:val="bottom"/>
          </w:tcPr>
          <w:p w14:paraId="1B4A1A57" w14:textId="77777777" w:rsidR="008E7668" w:rsidRPr="00411DBC" w:rsidRDefault="008E7668" w:rsidP="009541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23" w:type="dxa"/>
            <w:vAlign w:val="bottom"/>
          </w:tcPr>
          <w:p w14:paraId="04E1415E" w14:textId="77777777" w:rsidR="008E7668" w:rsidRPr="00411DBC" w:rsidRDefault="008E7668" w:rsidP="009541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42" w:type="dxa"/>
            <w:vAlign w:val="bottom"/>
          </w:tcPr>
          <w:p w14:paraId="50956ABF" w14:textId="77777777" w:rsidR="008E7668" w:rsidRPr="00411DBC" w:rsidRDefault="008E7668" w:rsidP="009541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6413A6" w:rsidRPr="00411DBC" w14:paraId="6A4D212D" w14:textId="77777777" w:rsidTr="0095416B">
        <w:trPr>
          <w:trHeight w:val="388"/>
        </w:trPr>
        <w:tc>
          <w:tcPr>
            <w:tcW w:w="536" w:type="dxa"/>
          </w:tcPr>
          <w:p w14:paraId="4A67007C" w14:textId="77777777" w:rsidR="006413A6" w:rsidRPr="00411DBC" w:rsidRDefault="006413A6" w:rsidP="006413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3758" w:type="dxa"/>
            <w:vAlign w:val="center"/>
          </w:tcPr>
          <w:p w14:paraId="6C8A77E0" w14:textId="77777777" w:rsidR="006413A6" w:rsidRPr="00411DBC" w:rsidRDefault="006413A6" w:rsidP="006413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eastAsia="Arial Unicode MS" w:hAnsi="Angsana New"/>
                <w:sz w:val="24"/>
                <w:szCs w:val="24"/>
                <w:cs/>
                <w:lang w:val="en-GB"/>
              </w:rPr>
              <w:t>เจ้าหนี้การค้าและเจ้าหนี้หมุนเวียนอื่น</w:t>
            </w:r>
          </w:p>
        </w:tc>
        <w:tc>
          <w:tcPr>
            <w:tcW w:w="1239" w:type="dxa"/>
            <w:vAlign w:val="center"/>
          </w:tcPr>
          <w:p w14:paraId="1725BC9F" w14:textId="77777777" w:rsidR="006413A6" w:rsidRPr="00411DBC" w:rsidRDefault="006413A6" w:rsidP="006413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23" w:type="dxa"/>
            <w:vAlign w:val="bottom"/>
          </w:tcPr>
          <w:p w14:paraId="1DC1D723" w14:textId="77777777" w:rsidR="006413A6" w:rsidRPr="00411DBC" w:rsidRDefault="006413A6" w:rsidP="006413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9" w:type="dxa"/>
            <w:vAlign w:val="center"/>
          </w:tcPr>
          <w:p w14:paraId="3067161C" w14:textId="77777777" w:rsidR="006413A6" w:rsidRPr="00411DBC" w:rsidRDefault="006413A6" w:rsidP="006413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23" w:type="dxa"/>
            <w:vAlign w:val="bottom"/>
          </w:tcPr>
          <w:p w14:paraId="7DC7F314" w14:textId="77777777" w:rsidR="006413A6" w:rsidRPr="00411DBC" w:rsidRDefault="006413A6" w:rsidP="006413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9" w:type="dxa"/>
            <w:vAlign w:val="center"/>
          </w:tcPr>
          <w:p w14:paraId="7AC54E55" w14:textId="77777777" w:rsidR="006413A6" w:rsidRPr="00411DBC" w:rsidRDefault="006413A6" w:rsidP="006413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</w:rPr>
              <w:t>651,821</w:t>
            </w:r>
          </w:p>
        </w:tc>
        <w:tc>
          <w:tcPr>
            <w:tcW w:w="223" w:type="dxa"/>
            <w:vAlign w:val="bottom"/>
          </w:tcPr>
          <w:p w14:paraId="7E5B0DAF" w14:textId="77777777" w:rsidR="006413A6" w:rsidRPr="00411DBC" w:rsidRDefault="006413A6" w:rsidP="006413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42" w:type="dxa"/>
            <w:vAlign w:val="center"/>
          </w:tcPr>
          <w:p w14:paraId="0628E7B1" w14:textId="7BC33B9E" w:rsidR="006413A6" w:rsidRPr="00411DBC" w:rsidRDefault="006413A6" w:rsidP="006413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</w:rPr>
              <w:t>651,821</w:t>
            </w:r>
          </w:p>
        </w:tc>
      </w:tr>
      <w:tr w:rsidR="006413A6" w:rsidRPr="00411DBC" w14:paraId="6DB79529" w14:textId="77777777" w:rsidTr="0095416B">
        <w:trPr>
          <w:trHeight w:val="388"/>
        </w:trPr>
        <w:tc>
          <w:tcPr>
            <w:tcW w:w="536" w:type="dxa"/>
          </w:tcPr>
          <w:p w14:paraId="2BFEBE2D" w14:textId="77777777" w:rsidR="006413A6" w:rsidRPr="00411DBC" w:rsidRDefault="006413A6" w:rsidP="006413A6">
            <w:pPr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3758" w:type="dxa"/>
            <w:vAlign w:val="center"/>
          </w:tcPr>
          <w:p w14:paraId="66D27D5E" w14:textId="77777777" w:rsidR="006413A6" w:rsidRPr="00411DBC" w:rsidRDefault="006413A6" w:rsidP="006413A6">
            <w:pPr>
              <w:rPr>
                <w:rFonts w:ascii="Angsana New" w:eastAsia="Arial Unicode MS" w:hAnsi="Angsana New"/>
                <w:sz w:val="24"/>
                <w:szCs w:val="24"/>
                <w:cs/>
                <w:lang w:val="en-GB"/>
              </w:rPr>
            </w:pPr>
            <w:r w:rsidRPr="00411DBC">
              <w:rPr>
                <w:rFonts w:ascii="Angsana New" w:hAnsi="Angsana New" w:hint="cs"/>
                <w:sz w:val="24"/>
                <w:szCs w:val="24"/>
                <w:cs/>
              </w:rPr>
              <w:t>หุ้นกู้</w:t>
            </w:r>
          </w:p>
        </w:tc>
        <w:tc>
          <w:tcPr>
            <w:tcW w:w="1239" w:type="dxa"/>
            <w:vAlign w:val="bottom"/>
          </w:tcPr>
          <w:p w14:paraId="342061C1" w14:textId="77777777" w:rsidR="006413A6" w:rsidRPr="00411DBC" w:rsidRDefault="006413A6" w:rsidP="006413A6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23" w:type="dxa"/>
            <w:vAlign w:val="bottom"/>
          </w:tcPr>
          <w:p w14:paraId="59530473" w14:textId="77777777" w:rsidR="006413A6" w:rsidRPr="00411DBC" w:rsidRDefault="006413A6" w:rsidP="006413A6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9" w:type="dxa"/>
            <w:vAlign w:val="bottom"/>
          </w:tcPr>
          <w:p w14:paraId="60DE99B9" w14:textId="77777777" w:rsidR="006413A6" w:rsidRPr="00411DBC" w:rsidRDefault="006413A6" w:rsidP="006413A6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23" w:type="dxa"/>
            <w:vAlign w:val="bottom"/>
          </w:tcPr>
          <w:p w14:paraId="56BC4844" w14:textId="77777777" w:rsidR="006413A6" w:rsidRPr="00411DBC" w:rsidRDefault="006413A6" w:rsidP="006413A6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9" w:type="dxa"/>
            <w:vAlign w:val="bottom"/>
          </w:tcPr>
          <w:p w14:paraId="102D2E6D" w14:textId="730832DE" w:rsidR="006413A6" w:rsidRPr="00411DBC" w:rsidRDefault="006413A6" w:rsidP="006413A6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</w:rPr>
              <w:t>49,739</w:t>
            </w:r>
          </w:p>
        </w:tc>
        <w:tc>
          <w:tcPr>
            <w:tcW w:w="223" w:type="dxa"/>
            <w:vAlign w:val="bottom"/>
          </w:tcPr>
          <w:p w14:paraId="305AB748" w14:textId="77777777" w:rsidR="006413A6" w:rsidRPr="00411DBC" w:rsidRDefault="006413A6" w:rsidP="006413A6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42" w:type="dxa"/>
            <w:vAlign w:val="bottom"/>
          </w:tcPr>
          <w:p w14:paraId="23361B07" w14:textId="3D8FAB2C" w:rsidR="006413A6" w:rsidRPr="00411DBC" w:rsidRDefault="006413A6" w:rsidP="006413A6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</w:rPr>
              <w:t>49,739</w:t>
            </w:r>
          </w:p>
        </w:tc>
      </w:tr>
      <w:tr w:rsidR="006413A6" w:rsidRPr="00411DBC" w14:paraId="26193565" w14:textId="77777777" w:rsidTr="0095416B">
        <w:trPr>
          <w:trHeight w:val="388"/>
        </w:trPr>
        <w:tc>
          <w:tcPr>
            <w:tcW w:w="536" w:type="dxa"/>
          </w:tcPr>
          <w:p w14:paraId="36E239E2" w14:textId="77777777" w:rsidR="006413A6" w:rsidRPr="00411DBC" w:rsidRDefault="006413A6" w:rsidP="006413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3758" w:type="dxa"/>
            <w:vAlign w:val="center"/>
          </w:tcPr>
          <w:p w14:paraId="1FD373D6" w14:textId="1DE074BD" w:rsidR="006413A6" w:rsidRPr="00411DBC" w:rsidRDefault="006413A6" w:rsidP="006413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4"/>
                <w:szCs w:val="24"/>
                <w:cs/>
              </w:rPr>
            </w:pPr>
            <w:r w:rsidRPr="00411DBC">
              <w:rPr>
                <w:rFonts w:ascii="Angsana New" w:hAnsi="Angsana New"/>
                <w:sz w:val="24"/>
                <w:szCs w:val="24"/>
                <w:cs/>
              </w:rPr>
              <w:t>ส่วนของหนี้สินตามสัญญาเช่าที่ถึงกำหนดชำระภายในหนึ่งปี</w:t>
            </w:r>
          </w:p>
        </w:tc>
        <w:tc>
          <w:tcPr>
            <w:tcW w:w="1239" w:type="dxa"/>
            <w:vAlign w:val="bottom"/>
          </w:tcPr>
          <w:p w14:paraId="0E0F9F54" w14:textId="77777777" w:rsidR="006413A6" w:rsidRPr="00411DBC" w:rsidRDefault="006413A6" w:rsidP="006413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23" w:type="dxa"/>
            <w:vAlign w:val="bottom"/>
          </w:tcPr>
          <w:p w14:paraId="0860110B" w14:textId="77777777" w:rsidR="006413A6" w:rsidRPr="00411DBC" w:rsidRDefault="006413A6" w:rsidP="006413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9" w:type="dxa"/>
            <w:vAlign w:val="bottom"/>
          </w:tcPr>
          <w:p w14:paraId="687A76F6" w14:textId="77777777" w:rsidR="006413A6" w:rsidRPr="00411DBC" w:rsidRDefault="006413A6" w:rsidP="006413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23" w:type="dxa"/>
            <w:vAlign w:val="bottom"/>
          </w:tcPr>
          <w:p w14:paraId="3D329C66" w14:textId="77777777" w:rsidR="006413A6" w:rsidRPr="00411DBC" w:rsidRDefault="006413A6" w:rsidP="006413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9" w:type="dxa"/>
            <w:vAlign w:val="bottom"/>
          </w:tcPr>
          <w:p w14:paraId="59A6D782" w14:textId="016573EB" w:rsidR="006413A6" w:rsidRPr="00411DBC" w:rsidRDefault="006413A6" w:rsidP="006413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</w:rPr>
              <w:t>18,450</w:t>
            </w:r>
          </w:p>
        </w:tc>
        <w:tc>
          <w:tcPr>
            <w:tcW w:w="223" w:type="dxa"/>
            <w:vAlign w:val="bottom"/>
          </w:tcPr>
          <w:p w14:paraId="70A689FD" w14:textId="77777777" w:rsidR="006413A6" w:rsidRPr="00411DBC" w:rsidRDefault="006413A6" w:rsidP="006413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42" w:type="dxa"/>
            <w:vAlign w:val="bottom"/>
          </w:tcPr>
          <w:p w14:paraId="4008A11A" w14:textId="4F53E8BB" w:rsidR="006413A6" w:rsidRPr="00411DBC" w:rsidRDefault="006413A6" w:rsidP="006413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</w:rPr>
              <w:t>18,450</w:t>
            </w:r>
          </w:p>
        </w:tc>
      </w:tr>
      <w:tr w:rsidR="006413A6" w:rsidRPr="00411DBC" w14:paraId="551A5336" w14:textId="77777777" w:rsidTr="0095416B">
        <w:trPr>
          <w:trHeight w:val="388"/>
        </w:trPr>
        <w:tc>
          <w:tcPr>
            <w:tcW w:w="536" w:type="dxa"/>
          </w:tcPr>
          <w:p w14:paraId="30221A17" w14:textId="77777777" w:rsidR="006413A6" w:rsidRPr="00411DBC" w:rsidRDefault="006413A6" w:rsidP="006413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3758" w:type="dxa"/>
            <w:vAlign w:val="center"/>
          </w:tcPr>
          <w:p w14:paraId="274FB940" w14:textId="2722A1B1" w:rsidR="006413A6" w:rsidRPr="00411DBC" w:rsidRDefault="006413A6" w:rsidP="006413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4"/>
                <w:szCs w:val="24"/>
                <w:cs/>
              </w:rPr>
            </w:pPr>
            <w:r w:rsidRPr="00411DBC">
              <w:rPr>
                <w:rFonts w:ascii="Angsana New" w:hAnsi="Angsana New"/>
                <w:sz w:val="24"/>
                <w:szCs w:val="24"/>
                <w:cs/>
              </w:rPr>
              <w:t>ส่วนของเงินกู้ยืมสถาบันการเงินกำหนดชำระภายในหนึ่งปี</w:t>
            </w:r>
          </w:p>
        </w:tc>
        <w:tc>
          <w:tcPr>
            <w:tcW w:w="1239" w:type="dxa"/>
            <w:vAlign w:val="center"/>
          </w:tcPr>
          <w:p w14:paraId="38829E5F" w14:textId="77777777" w:rsidR="006413A6" w:rsidRPr="00411DBC" w:rsidRDefault="006413A6" w:rsidP="006413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23" w:type="dxa"/>
            <w:vAlign w:val="bottom"/>
          </w:tcPr>
          <w:p w14:paraId="06027F5A" w14:textId="77777777" w:rsidR="006413A6" w:rsidRPr="00411DBC" w:rsidRDefault="006413A6" w:rsidP="006413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9" w:type="dxa"/>
            <w:vAlign w:val="center"/>
          </w:tcPr>
          <w:p w14:paraId="28DC5532" w14:textId="77777777" w:rsidR="006413A6" w:rsidRPr="00411DBC" w:rsidRDefault="006413A6" w:rsidP="006413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23" w:type="dxa"/>
            <w:vAlign w:val="bottom"/>
          </w:tcPr>
          <w:p w14:paraId="27BD2D2B" w14:textId="77777777" w:rsidR="006413A6" w:rsidRPr="00411DBC" w:rsidRDefault="006413A6" w:rsidP="006413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9" w:type="dxa"/>
            <w:vAlign w:val="center"/>
          </w:tcPr>
          <w:p w14:paraId="1F7A8179" w14:textId="5261C166" w:rsidR="006413A6" w:rsidRPr="00411DBC" w:rsidRDefault="006413A6" w:rsidP="006413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</w:rPr>
              <w:t>203,509</w:t>
            </w:r>
          </w:p>
        </w:tc>
        <w:tc>
          <w:tcPr>
            <w:tcW w:w="223" w:type="dxa"/>
            <w:vAlign w:val="bottom"/>
          </w:tcPr>
          <w:p w14:paraId="39C5B0EF" w14:textId="77777777" w:rsidR="006413A6" w:rsidRPr="00411DBC" w:rsidRDefault="006413A6" w:rsidP="006413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42" w:type="dxa"/>
            <w:vAlign w:val="center"/>
          </w:tcPr>
          <w:p w14:paraId="7021A094" w14:textId="5D1B8A8A" w:rsidR="006413A6" w:rsidRPr="00411DBC" w:rsidRDefault="006413A6" w:rsidP="006413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</w:rPr>
              <w:t>203,509</w:t>
            </w:r>
          </w:p>
        </w:tc>
      </w:tr>
      <w:tr w:rsidR="006413A6" w:rsidRPr="00411DBC" w14:paraId="1BAEE151" w14:textId="77777777" w:rsidTr="005C6B52">
        <w:trPr>
          <w:trHeight w:val="388"/>
        </w:trPr>
        <w:tc>
          <w:tcPr>
            <w:tcW w:w="536" w:type="dxa"/>
            <w:vAlign w:val="center"/>
          </w:tcPr>
          <w:p w14:paraId="75D15850" w14:textId="77777777" w:rsidR="006413A6" w:rsidRPr="00411DBC" w:rsidRDefault="006413A6" w:rsidP="006413A6">
            <w:pPr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3758" w:type="dxa"/>
            <w:vAlign w:val="center"/>
          </w:tcPr>
          <w:p w14:paraId="7B35EF44" w14:textId="7B065A51" w:rsidR="006413A6" w:rsidRPr="00411DBC" w:rsidRDefault="006413A6" w:rsidP="006413A6">
            <w:pPr>
              <w:rPr>
                <w:rFonts w:ascii="Angsana New" w:eastAsia="Arial Unicode MS" w:hAnsi="Angsana New"/>
                <w:sz w:val="24"/>
                <w:szCs w:val="24"/>
                <w:cs/>
                <w:lang w:val="en-GB"/>
              </w:rPr>
            </w:pPr>
            <w:r w:rsidRPr="00411DBC">
              <w:rPr>
                <w:rFonts w:ascii="Angsana New" w:eastAsia="Arial Unicode MS" w:hAnsi="Angsana New"/>
                <w:sz w:val="24"/>
                <w:szCs w:val="24"/>
                <w:cs/>
                <w:lang w:val="en-GB"/>
              </w:rPr>
              <w:t>เงินกู้ยืมระยะสั้น - กิจการที่เกี่ยวข้องกัน</w:t>
            </w:r>
          </w:p>
        </w:tc>
        <w:tc>
          <w:tcPr>
            <w:tcW w:w="1239" w:type="dxa"/>
          </w:tcPr>
          <w:p w14:paraId="5F290DCB" w14:textId="66E04120" w:rsidR="006413A6" w:rsidRPr="00411DBC" w:rsidRDefault="006413A6" w:rsidP="006413A6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23" w:type="dxa"/>
            <w:vAlign w:val="center"/>
          </w:tcPr>
          <w:p w14:paraId="45031BF5" w14:textId="77777777" w:rsidR="006413A6" w:rsidRPr="00411DBC" w:rsidRDefault="006413A6" w:rsidP="006413A6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9" w:type="dxa"/>
          </w:tcPr>
          <w:p w14:paraId="23545F78" w14:textId="4F2A3682" w:rsidR="006413A6" w:rsidRPr="00411DBC" w:rsidRDefault="006413A6" w:rsidP="006413A6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23" w:type="dxa"/>
            <w:vAlign w:val="center"/>
          </w:tcPr>
          <w:p w14:paraId="76DF53C9" w14:textId="77777777" w:rsidR="006413A6" w:rsidRPr="00411DBC" w:rsidRDefault="006413A6" w:rsidP="006413A6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9" w:type="dxa"/>
            <w:vAlign w:val="center"/>
          </w:tcPr>
          <w:p w14:paraId="709E3403" w14:textId="408D02A4" w:rsidR="006413A6" w:rsidRPr="00411DBC" w:rsidRDefault="006413A6" w:rsidP="006413A6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</w:rPr>
              <w:t xml:space="preserve">282,752 </w:t>
            </w:r>
          </w:p>
        </w:tc>
        <w:tc>
          <w:tcPr>
            <w:tcW w:w="223" w:type="dxa"/>
            <w:vAlign w:val="center"/>
          </w:tcPr>
          <w:p w14:paraId="003E49CF" w14:textId="77777777" w:rsidR="006413A6" w:rsidRPr="00411DBC" w:rsidRDefault="006413A6" w:rsidP="006413A6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42" w:type="dxa"/>
            <w:vAlign w:val="center"/>
          </w:tcPr>
          <w:p w14:paraId="70A24145" w14:textId="1AD043B7" w:rsidR="006413A6" w:rsidRPr="00411DBC" w:rsidRDefault="006413A6" w:rsidP="006413A6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</w:rPr>
              <w:t xml:space="preserve">282,752 </w:t>
            </w:r>
          </w:p>
        </w:tc>
      </w:tr>
      <w:tr w:rsidR="006413A6" w:rsidRPr="00411DBC" w14:paraId="4C5B1EAE" w14:textId="77777777" w:rsidTr="005C6B52">
        <w:trPr>
          <w:trHeight w:val="388"/>
        </w:trPr>
        <w:tc>
          <w:tcPr>
            <w:tcW w:w="536" w:type="dxa"/>
            <w:vAlign w:val="center"/>
          </w:tcPr>
          <w:p w14:paraId="1F069BD9" w14:textId="77777777" w:rsidR="006413A6" w:rsidRPr="00411DBC" w:rsidRDefault="006413A6" w:rsidP="006413A6">
            <w:pPr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3758" w:type="dxa"/>
            <w:vAlign w:val="center"/>
          </w:tcPr>
          <w:p w14:paraId="5B9588E1" w14:textId="077F90EA" w:rsidR="006413A6" w:rsidRPr="00411DBC" w:rsidRDefault="006413A6" w:rsidP="006413A6">
            <w:pPr>
              <w:rPr>
                <w:rFonts w:ascii="Angsana New" w:eastAsia="Arial Unicode MS" w:hAnsi="Angsana New"/>
                <w:sz w:val="24"/>
                <w:szCs w:val="24"/>
                <w:cs/>
                <w:lang w:val="en-GB"/>
              </w:rPr>
            </w:pPr>
            <w:r w:rsidRPr="00411DBC">
              <w:rPr>
                <w:rFonts w:ascii="Angsana New" w:eastAsia="Arial Unicode MS" w:hAnsi="Angsana New"/>
                <w:sz w:val="24"/>
                <w:szCs w:val="24"/>
                <w:cs/>
                <w:lang w:val="en-GB"/>
              </w:rPr>
              <w:t>เงินกู้ยืมระยะสั้น - กิจการอื่น</w:t>
            </w:r>
          </w:p>
        </w:tc>
        <w:tc>
          <w:tcPr>
            <w:tcW w:w="1239" w:type="dxa"/>
          </w:tcPr>
          <w:p w14:paraId="12B110A9" w14:textId="442F58F1" w:rsidR="006413A6" w:rsidRPr="00411DBC" w:rsidRDefault="006413A6" w:rsidP="006413A6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23" w:type="dxa"/>
            <w:vAlign w:val="center"/>
          </w:tcPr>
          <w:p w14:paraId="2DD8CC9B" w14:textId="77777777" w:rsidR="006413A6" w:rsidRPr="00411DBC" w:rsidRDefault="006413A6" w:rsidP="006413A6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9" w:type="dxa"/>
          </w:tcPr>
          <w:p w14:paraId="712E2C66" w14:textId="2179EA14" w:rsidR="006413A6" w:rsidRPr="00411DBC" w:rsidRDefault="006413A6" w:rsidP="006413A6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23" w:type="dxa"/>
            <w:vAlign w:val="center"/>
          </w:tcPr>
          <w:p w14:paraId="136A39F2" w14:textId="77777777" w:rsidR="006413A6" w:rsidRPr="00411DBC" w:rsidRDefault="006413A6" w:rsidP="006413A6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9" w:type="dxa"/>
            <w:vAlign w:val="center"/>
          </w:tcPr>
          <w:p w14:paraId="6D3DBA2D" w14:textId="25CCE57F" w:rsidR="006413A6" w:rsidRPr="00411DBC" w:rsidRDefault="006413A6" w:rsidP="006413A6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</w:rPr>
              <w:t>127,702</w:t>
            </w:r>
          </w:p>
        </w:tc>
        <w:tc>
          <w:tcPr>
            <w:tcW w:w="223" w:type="dxa"/>
            <w:vAlign w:val="center"/>
          </w:tcPr>
          <w:p w14:paraId="741C3233" w14:textId="77777777" w:rsidR="006413A6" w:rsidRPr="00411DBC" w:rsidRDefault="006413A6" w:rsidP="006413A6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42" w:type="dxa"/>
            <w:vAlign w:val="center"/>
          </w:tcPr>
          <w:p w14:paraId="78BED76B" w14:textId="3BF268CD" w:rsidR="006413A6" w:rsidRPr="00411DBC" w:rsidRDefault="006413A6" w:rsidP="006413A6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</w:rPr>
              <w:t>127,702</w:t>
            </w:r>
          </w:p>
        </w:tc>
      </w:tr>
      <w:tr w:rsidR="006413A6" w:rsidRPr="00411DBC" w14:paraId="558E8411" w14:textId="77777777" w:rsidTr="005C6B52">
        <w:trPr>
          <w:trHeight w:val="388"/>
        </w:trPr>
        <w:tc>
          <w:tcPr>
            <w:tcW w:w="536" w:type="dxa"/>
            <w:vAlign w:val="center"/>
          </w:tcPr>
          <w:p w14:paraId="5EB4C7F6" w14:textId="77777777" w:rsidR="006413A6" w:rsidRPr="00411DBC" w:rsidRDefault="006413A6" w:rsidP="006413A6">
            <w:pPr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3758" w:type="dxa"/>
            <w:vAlign w:val="center"/>
          </w:tcPr>
          <w:p w14:paraId="5867FE89" w14:textId="3BFE1B9C" w:rsidR="006413A6" w:rsidRPr="00411DBC" w:rsidRDefault="006413A6" w:rsidP="006413A6">
            <w:pPr>
              <w:rPr>
                <w:rFonts w:ascii="Angsana New" w:eastAsia="Arial Unicode MS" w:hAnsi="Angsana New"/>
                <w:sz w:val="24"/>
                <w:szCs w:val="24"/>
                <w:cs/>
                <w:lang w:val="en-GB"/>
              </w:rPr>
            </w:pPr>
            <w:r w:rsidRPr="00411DBC">
              <w:rPr>
                <w:rFonts w:ascii="Angsana New" w:eastAsia="Arial Unicode MS" w:hAnsi="Angsana New"/>
                <w:sz w:val="24"/>
                <w:szCs w:val="24"/>
                <w:cs/>
                <w:lang w:val="en-GB"/>
              </w:rPr>
              <w:t>เงินกู้ยืมระยะยาวสถาบันการเงิน</w:t>
            </w:r>
          </w:p>
        </w:tc>
        <w:tc>
          <w:tcPr>
            <w:tcW w:w="1239" w:type="dxa"/>
          </w:tcPr>
          <w:p w14:paraId="289CA344" w14:textId="6773FA1A" w:rsidR="006413A6" w:rsidRPr="00411DBC" w:rsidRDefault="006413A6" w:rsidP="006413A6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23" w:type="dxa"/>
            <w:vAlign w:val="center"/>
          </w:tcPr>
          <w:p w14:paraId="1C3024D9" w14:textId="77777777" w:rsidR="006413A6" w:rsidRPr="00411DBC" w:rsidRDefault="006413A6" w:rsidP="006413A6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9" w:type="dxa"/>
          </w:tcPr>
          <w:p w14:paraId="7E0254B2" w14:textId="5D15B45E" w:rsidR="006413A6" w:rsidRPr="00411DBC" w:rsidRDefault="006413A6" w:rsidP="006413A6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23" w:type="dxa"/>
            <w:vAlign w:val="center"/>
          </w:tcPr>
          <w:p w14:paraId="3A7835E3" w14:textId="77777777" w:rsidR="006413A6" w:rsidRPr="00411DBC" w:rsidRDefault="006413A6" w:rsidP="006413A6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9" w:type="dxa"/>
            <w:vAlign w:val="center"/>
          </w:tcPr>
          <w:p w14:paraId="30B81DCE" w14:textId="23494309" w:rsidR="006413A6" w:rsidRPr="00411DBC" w:rsidRDefault="006413A6" w:rsidP="006413A6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</w:rPr>
              <w:t>1,561,385</w:t>
            </w:r>
          </w:p>
        </w:tc>
        <w:tc>
          <w:tcPr>
            <w:tcW w:w="223" w:type="dxa"/>
            <w:vAlign w:val="center"/>
          </w:tcPr>
          <w:p w14:paraId="225C4799" w14:textId="77777777" w:rsidR="006413A6" w:rsidRPr="00411DBC" w:rsidRDefault="006413A6" w:rsidP="006413A6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42" w:type="dxa"/>
            <w:vAlign w:val="center"/>
          </w:tcPr>
          <w:p w14:paraId="4933714D" w14:textId="12B4553A" w:rsidR="006413A6" w:rsidRPr="00411DBC" w:rsidRDefault="006413A6" w:rsidP="006413A6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</w:rPr>
              <w:t>1,561,385</w:t>
            </w:r>
          </w:p>
        </w:tc>
      </w:tr>
      <w:tr w:rsidR="006413A6" w:rsidRPr="00411DBC" w14:paraId="35D23219" w14:textId="77777777" w:rsidTr="005C6B52">
        <w:trPr>
          <w:trHeight w:val="388"/>
        </w:trPr>
        <w:tc>
          <w:tcPr>
            <w:tcW w:w="536" w:type="dxa"/>
            <w:vAlign w:val="center"/>
          </w:tcPr>
          <w:p w14:paraId="576D6BFF" w14:textId="77777777" w:rsidR="006413A6" w:rsidRPr="00411DBC" w:rsidRDefault="006413A6" w:rsidP="006413A6">
            <w:pPr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3758" w:type="dxa"/>
            <w:vAlign w:val="center"/>
          </w:tcPr>
          <w:p w14:paraId="1BD4FE17" w14:textId="1B327425" w:rsidR="006413A6" w:rsidRPr="00411DBC" w:rsidRDefault="006413A6" w:rsidP="006413A6">
            <w:pPr>
              <w:rPr>
                <w:rFonts w:ascii="Angsana New" w:eastAsia="Arial Unicode MS" w:hAnsi="Angsana New"/>
                <w:sz w:val="24"/>
                <w:szCs w:val="24"/>
                <w:cs/>
                <w:lang w:val="en-GB"/>
              </w:rPr>
            </w:pPr>
            <w:r w:rsidRPr="00411DBC">
              <w:rPr>
                <w:rFonts w:ascii="Angsana New" w:eastAsia="Arial Unicode MS" w:hAnsi="Angsana New"/>
                <w:sz w:val="24"/>
                <w:szCs w:val="24"/>
                <w:cs/>
                <w:lang w:val="en-GB"/>
              </w:rPr>
              <w:t>เงินกู้ยืมระยะยาว</w:t>
            </w:r>
          </w:p>
        </w:tc>
        <w:tc>
          <w:tcPr>
            <w:tcW w:w="1239" w:type="dxa"/>
          </w:tcPr>
          <w:p w14:paraId="552473C6" w14:textId="674EAE81" w:rsidR="006413A6" w:rsidRPr="00411DBC" w:rsidRDefault="006413A6" w:rsidP="006413A6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23" w:type="dxa"/>
            <w:vAlign w:val="center"/>
          </w:tcPr>
          <w:p w14:paraId="727A4E57" w14:textId="77777777" w:rsidR="006413A6" w:rsidRPr="00411DBC" w:rsidRDefault="006413A6" w:rsidP="006413A6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9" w:type="dxa"/>
          </w:tcPr>
          <w:p w14:paraId="591C5085" w14:textId="24B54F58" w:rsidR="006413A6" w:rsidRPr="00411DBC" w:rsidRDefault="006413A6" w:rsidP="006413A6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23" w:type="dxa"/>
            <w:vAlign w:val="center"/>
          </w:tcPr>
          <w:p w14:paraId="2E49F454" w14:textId="77777777" w:rsidR="006413A6" w:rsidRPr="00411DBC" w:rsidRDefault="006413A6" w:rsidP="006413A6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9" w:type="dxa"/>
            <w:vAlign w:val="center"/>
          </w:tcPr>
          <w:p w14:paraId="662F1793" w14:textId="356CE127" w:rsidR="006413A6" w:rsidRPr="00411DBC" w:rsidRDefault="006413A6" w:rsidP="006413A6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</w:rPr>
              <w:t>78,837</w:t>
            </w:r>
          </w:p>
        </w:tc>
        <w:tc>
          <w:tcPr>
            <w:tcW w:w="223" w:type="dxa"/>
            <w:vAlign w:val="center"/>
          </w:tcPr>
          <w:p w14:paraId="37A8532C" w14:textId="77777777" w:rsidR="006413A6" w:rsidRPr="00411DBC" w:rsidRDefault="006413A6" w:rsidP="006413A6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42" w:type="dxa"/>
            <w:vAlign w:val="center"/>
          </w:tcPr>
          <w:p w14:paraId="4F8B809F" w14:textId="5E8C6135" w:rsidR="006413A6" w:rsidRPr="00411DBC" w:rsidRDefault="006413A6" w:rsidP="006413A6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</w:rPr>
              <w:t>78,837</w:t>
            </w:r>
          </w:p>
        </w:tc>
      </w:tr>
      <w:tr w:rsidR="006413A6" w:rsidRPr="00411DBC" w14:paraId="14ED5144" w14:textId="77777777" w:rsidTr="005C6B52">
        <w:trPr>
          <w:trHeight w:val="388"/>
        </w:trPr>
        <w:tc>
          <w:tcPr>
            <w:tcW w:w="536" w:type="dxa"/>
            <w:vAlign w:val="center"/>
          </w:tcPr>
          <w:p w14:paraId="753FB618" w14:textId="77777777" w:rsidR="006413A6" w:rsidRPr="00411DBC" w:rsidRDefault="006413A6" w:rsidP="006413A6">
            <w:pPr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3758" w:type="dxa"/>
            <w:vAlign w:val="center"/>
          </w:tcPr>
          <w:p w14:paraId="2839A65D" w14:textId="39FEA8E1" w:rsidR="006413A6" w:rsidRPr="00411DBC" w:rsidRDefault="006413A6" w:rsidP="006413A6">
            <w:pPr>
              <w:rPr>
                <w:rFonts w:ascii="Angsana New" w:eastAsia="Arial Unicode MS" w:hAnsi="Angsana New"/>
                <w:sz w:val="24"/>
                <w:szCs w:val="24"/>
                <w:cs/>
                <w:lang w:val="en-GB"/>
              </w:rPr>
            </w:pPr>
            <w:r w:rsidRPr="00411DBC">
              <w:rPr>
                <w:rFonts w:ascii="Angsana New" w:eastAsia="Arial Unicode MS" w:hAnsi="Angsana New"/>
                <w:sz w:val="24"/>
                <w:szCs w:val="24"/>
                <w:cs/>
                <w:lang w:val="en-GB"/>
              </w:rPr>
              <w:t>หุ้นกู้ระยะยาว</w:t>
            </w:r>
          </w:p>
        </w:tc>
        <w:tc>
          <w:tcPr>
            <w:tcW w:w="1239" w:type="dxa"/>
          </w:tcPr>
          <w:p w14:paraId="46B00A23" w14:textId="50897CC1" w:rsidR="006413A6" w:rsidRPr="00411DBC" w:rsidRDefault="006413A6" w:rsidP="006413A6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23" w:type="dxa"/>
            <w:vAlign w:val="center"/>
          </w:tcPr>
          <w:p w14:paraId="6A81BE13" w14:textId="77777777" w:rsidR="006413A6" w:rsidRPr="00411DBC" w:rsidRDefault="006413A6" w:rsidP="006413A6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9" w:type="dxa"/>
          </w:tcPr>
          <w:p w14:paraId="0E65C52F" w14:textId="5AB1AA99" w:rsidR="006413A6" w:rsidRPr="00411DBC" w:rsidRDefault="006413A6" w:rsidP="006413A6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23" w:type="dxa"/>
            <w:vAlign w:val="center"/>
          </w:tcPr>
          <w:p w14:paraId="714A4D39" w14:textId="77777777" w:rsidR="006413A6" w:rsidRPr="00411DBC" w:rsidRDefault="006413A6" w:rsidP="006413A6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9" w:type="dxa"/>
            <w:vAlign w:val="center"/>
          </w:tcPr>
          <w:p w14:paraId="4A8189E7" w14:textId="6DAEB42D" w:rsidR="006413A6" w:rsidRPr="00411DBC" w:rsidRDefault="006413A6" w:rsidP="006413A6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</w:rPr>
              <w:t>89,229</w:t>
            </w:r>
          </w:p>
        </w:tc>
        <w:tc>
          <w:tcPr>
            <w:tcW w:w="223" w:type="dxa"/>
            <w:vAlign w:val="center"/>
          </w:tcPr>
          <w:p w14:paraId="6694490B" w14:textId="77777777" w:rsidR="006413A6" w:rsidRPr="00411DBC" w:rsidRDefault="006413A6" w:rsidP="006413A6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42" w:type="dxa"/>
            <w:vAlign w:val="center"/>
          </w:tcPr>
          <w:p w14:paraId="61C31AF0" w14:textId="493E93BD" w:rsidR="006413A6" w:rsidRPr="00411DBC" w:rsidRDefault="006413A6" w:rsidP="006413A6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</w:rPr>
              <w:t>89,229</w:t>
            </w:r>
          </w:p>
        </w:tc>
      </w:tr>
      <w:tr w:rsidR="00776894" w:rsidRPr="00411DBC" w14:paraId="1B73F566" w14:textId="77777777" w:rsidTr="0095416B">
        <w:trPr>
          <w:trHeight w:val="388"/>
        </w:trPr>
        <w:tc>
          <w:tcPr>
            <w:tcW w:w="4294" w:type="dxa"/>
            <w:gridSpan w:val="2"/>
          </w:tcPr>
          <w:p w14:paraId="5BD8B6DB" w14:textId="77777777" w:rsidR="00776894" w:rsidRPr="00411DBC" w:rsidRDefault="00776894" w:rsidP="007768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411DBC">
              <w:rPr>
                <w:rFonts w:ascii="Angsana New" w:eastAsia="Arial Unicode MS" w:hAnsi="Angsana New"/>
                <w:b/>
                <w:bCs/>
                <w:sz w:val="24"/>
                <w:szCs w:val="24"/>
                <w:cs/>
                <w:lang w:val="en-GB"/>
              </w:rPr>
              <w:t>รวมหนี้สินทางการเงิน</w:t>
            </w:r>
          </w:p>
        </w:tc>
        <w:tc>
          <w:tcPr>
            <w:tcW w:w="123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3EBDE3B" w14:textId="77777777" w:rsidR="00776894" w:rsidRPr="00411DBC" w:rsidRDefault="00776894" w:rsidP="007768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23" w:type="dxa"/>
            <w:vAlign w:val="bottom"/>
          </w:tcPr>
          <w:p w14:paraId="2AB93BC7" w14:textId="77777777" w:rsidR="00776894" w:rsidRPr="00411DBC" w:rsidRDefault="00776894" w:rsidP="007768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F36F991" w14:textId="77777777" w:rsidR="00776894" w:rsidRPr="00411DBC" w:rsidRDefault="00776894" w:rsidP="007768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23" w:type="dxa"/>
            <w:vAlign w:val="bottom"/>
          </w:tcPr>
          <w:p w14:paraId="1B10F2F7" w14:textId="77777777" w:rsidR="00776894" w:rsidRPr="00411DBC" w:rsidRDefault="00776894" w:rsidP="007768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445A58D" w14:textId="2A8AFDC3" w:rsidR="00776894" w:rsidRPr="00312CD8" w:rsidRDefault="00776894" w:rsidP="007768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  <w:highlight w:val="yellow"/>
              </w:rPr>
            </w:pPr>
            <w:r w:rsidRPr="00F43560">
              <w:rPr>
                <w:rFonts w:ascii="Angsana New" w:hAnsi="Angsana New" w:hint="cs"/>
                <w:sz w:val="24"/>
                <w:szCs w:val="24"/>
                <w:highlight w:val="yellow"/>
                <w:cs/>
              </w:rPr>
              <w:t>3</w:t>
            </w:r>
            <w:r w:rsidRPr="00F43560">
              <w:rPr>
                <w:rFonts w:ascii="Angsana New" w:hAnsi="Angsana New"/>
                <w:sz w:val="24"/>
                <w:szCs w:val="24"/>
                <w:highlight w:val="yellow"/>
              </w:rPr>
              <w:t>,063,424</w:t>
            </w:r>
          </w:p>
        </w:tc>
        <w:tc>
          <w:tcPr>
            <w:tcW w:w="223" w:type="dxa"/>
            <w:vAlign w:val="bottom"/>
          </w:tcPr>
          <w:p w14:paraId="2EECF86D" w14:textId="77777777" w:rsidR="00776894" w:rsidRPr="00312CD8" w:rsidRDefault="00776894" w:rsidP="007768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  <w:highlight w:val="yellow"/>
              </w:rPr>
            </w:pPr>
          </w:p>
        </w:tc>
        <w:tc>
          <w:tcPr>
            <w:tcW w:w="124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4033E25" w14:textId="7CF442AE" w:rsidR="00776894" w:rsidRPr="00312CD8" w:rsidRDefault="00776894" w:rsidP="007768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  <w:highlight w:val="yellow"/>
              </w:rPr>
            </w:pPr>
            <w:r w:rsidRPr="00F43560">
              <w:rPr>
                <w:rFonts w:ascii="Angsana New" w:hAnsi="Angsana New" w:hint="cs"/>
                <w:sz w:val="24"/>
                <w:szCs w:val="24"/>
                <w:highlight w:val="yellow"/>
                <w:cs/>
              </w:rPr>
              <w:t>3</w:t>
            </w:r>
            <w:r w:rsidRPr="00F43560">
              <w:rPr>
                <w:rFonts w:ascii="Angsana New" w:hAnsi="Angsana New"/>
                <w:sz w:val="24"/>
                <w:szCs w:val="24"/>
                <w:highlight w:val="yellow"/>
              </w:rPr>
              <w:t>,063,424</w:t>
            </w:r>
          </w:p>
        </w:tc>
      </w:tr>
    </w:tbl>
    <w:p w14:paraId="5CFA99BB" w14:textId="1F44C8BF" w:rsidR="000622CF" w:rsidRPr="00411DBC" w:rsidRDefault="000622CF" w:rsidP="00D643ED">
      <w:pPr>
        <w:jc w:val="thaiDistribute"/>
        <w:rPr>
          <w:rFonts w:ascii="Angsana New" w:hAnsi="Angsana New"/>
          <w:sz w:val="28"/>
          <w:szCs w:val="28"/>
        </w:rPr>
      </w:pPr>
    </w:p>
    <w:p w14:paraId="37EB308A" w14:textId="77777777" w:rsidR="008E7668" w:rsidRPr="00411DBC" w:rsidRDefault="008E7668" w:rsidP="00D643ED">
      <w:pPr>
        <w:jc w:val="thaiDistribute"/>
        <w:rPr>
          <w:rFonts w:ascii="Angsana New" w:hAnsi="Angsana New"/>
          <w:sz w:val="28"/>
          <w:szCs w:val="28"/>
        </w:rPr>
      </w:pPr>
    </w:p>
    <w:p w14:paraId="47C57CAF" w14:textId="77777777" w:rsidR="008E7668" w:rsidRPr="00411DBC" w:rsidRDefault="008E7668" w:rsidP="00D643ED">
      <w:pPr>
        <w:jc w:val="thaiDistribute"/>
        <w:rPr>
          <w:rFonts w:ascii="Angsana New" w:hAnsi="Angsana New"/>
          <w:sz w:val="28"/>
          <w:szCs w:val="28"/>
        </w:rPr>
      </w:pPr>
    </w:p>
    <w:p w14:paraId="70E029FC" w14:textId="77777777" w:rsidR="008E7668" w:rsidRPr="00411DBC" w:rsidRDefault="008E7668" w:rsidP="00D643ED">
      <w:pPr>
        <w:jc w:val="thaiDistribute"/>
        <w:rPr>
          <w:rFonts w:ascii="Angsana New" w:hAnsi="Angsana New"/>
          <w:sz w:val="28"/>
          <w:szCs w:val="28"/>
        </w:rPr>
      </w:pPr>
    </w:p>
    <w:p w14:paraId="3AFF9D6E" w14:textId="77777777" w:rsidR="008E7668" w:rsidRPr="00411DBC" w:rsidRDefault="008E7668" w:rsidP="00D643ED">
      <w:pPr>
        <w:jc w:val="thaiDistribute"/>
        <w:rPr>
          <w:rFonts w:ascii="Angsana New" w:hAnsi="Angsana New"/>
          <w:sz w:val="28"/>
          <w:szCs w:val="28"/>
        </w:rPr>
      </w:pPr>
    </w:p>
    <w:p w14:paraId="78E4F47B" w14:textId="77777777" w:rsidR="008E7668" w:rsidRPr="00411DBC" w:rsidRDefault="008E7668" w:rsidP="00D643ED">
      <w:pPr>
        <w:jc w:val="thaiDistribute"/>
        <w:rPr>
          <w:rFonts w:ascii="Angsana New" w:hAnsi="Angsana New"/>
          <w:sz w:val="28"/>
          <w:szCs w:val="28"/>
        </w:rPr>
      </w:pPr>
    </w:p>
    <w:p w14:paraId="060BDD9C" w14:textId="77777777" w:rsidR="000622CF" w:rsidRPr="00411DBC" w:rsidRDefault="000622CF" w:rsidP="00D40CB7">
      <w:pPr>
        <w:jc w:val="thaiDistribute"/>
        <w:rPr>
          <w:rFonts w:ascii="Angsana New" w:hAnsi="Angsana New"/>
          <w:sz w:val="28"/>
          <w:szCs w:val="28"/>
        </w:rPr>
      </w:pPr>
    </w:p>
    <w:p w14:paraId="7C1771DA" w14:textId="77777777" w:rsidR="00983033" w:rsidRPr="00411DBC" w:rsidRDefault="00983033" w:rsidP="00D40CB7">
      <w:pPr>
        <w:jc w:val="thaiDistribute"/>
        <w:rPr>
          <w:rFonts w:ascii="Angsana New" w:hAnsi="Angsana New"/>
          <w:sz w:val="28"/>
          <w:szCs w:val="28"/>
        </w:rPr>
      </w:pPr>
    </w:p>
    <w:p w14:paraId="4A5ABBDF" w14:textId="77777777" w:rsidR="00983033" w:rsidRPr="00411DBC" w:rsidRDefault="00983033" w:rsidP="00D40CB7">
      <w:pPr>
        <w:jc w:val="thaiDistribute"/>
        <w:rPr>
          <w:rFonts w:ascii="Angsana New" w:hAnsi="Angsana New"/>
          <w:sz w:val="28"/>
          <w:szCs w:val="28"/>
        </w:rPr>
      </w:pPr>
    </w:p>
    <w:p w14:paraId="3DB30919" w14:textId="77777777" w:rsidR="00983033" w:rsidRPr="00411DBC" w:rsidRDefault="00983033" w:rsidP="00D40CB7">
      <w:pPr>
        <w:jc w:val="thaiDistribute"/>
        <w:rPr>
          <w:rFonts w:ascii="Angsana New" w:hAnsi="Angsana New"/>
          <w:sz w:val="28"/>
          <w:szCs w:val="28"/>
        </w:rPr>
      </w:pPr>
    </w:p>
    <w:p w14:paraId="3B9168D5" w14:textId="77777777" w:rsidR="00983033" w:rsidRPr="00411DBC" w:rsidRDefault="00983033" w:rsidP="00D40CB7">
      <w:pPr>
        <w:jc w:val="thaiDistribute"/>
        <w:rPr>
          <w:rFonts w:ascii="Angsana New" w:hAnsi="Angsana New"/>
          <w:sz w:val="28"/>
          <w:szCs w:val="28"/>
        </w:rPr>
      </w:pPr>
    </w:p>
    <w:p w14:paraId="546A2775" w14:textId="77777777" w:rsidR="00983033" w:rsidRPr="00411DBC" w:rsidRDefault="00983033" w:rsidP="00D40CB7">
      <w:pPr>
        <w:jc w:val="thaiDistribute"/>
        <w:rPr>
          <w:rFonts w:ascii="Angsana New" w:hAnsi="Angsana New"/>
          <w:sz w:val="28"/>
          <w:szCs w:val="28"/>
        </w:rPr>
      </w:pPr>
    </w:p>
    <w:p w14:paraId="2E33D9CA" w14:textId="77777777" w:rsidR="002E737C" w:rsidRPr="00411DBC" w:rsidRDefault="002E737C" w:rsidP="00D40CB7">
      <w:pPr>
        <w:jc w:val="thaiDistribute"/>
        <w:rPr>
          <w:rFonts w:ascii="Angsana New" w:hAnsi="Angsana New"/>
          <w:sz w:val="28"/>
          <w:szCs w:val="28"/>
        </w:rPr>
      </w:pPr>
    </w:p>
    <w:p w14:paraId="387F875F" w14:textId="77777777" w:rsidR="00983033" w:rsidRPr="00411DBC" w:rsidRDefault="00983033" w:rsidP="00D40CB7">
      <w:pPr>
        <w:jc w:val="thaiDistribute"/>
        <w:rPr>
          <w:rFonts w:ascii="Angsana New" w:hAnsi="Angsana New"/>
          <w:sz w:val="28"/>
          <w:szCs w:val="28"/>
        </w:rPr>
      </w:pPr>
    </w:p>
    <w:p w14:paraId="34E76C88" w14:textId="77777777" w:rsidR="00983033" w:rsidRPr="00411DBC" w:rsidRDefault="00983033" w:rsidP="00D40CB7">
      <w:pPr>
        <w:jc w:val="thaiDistribute"/>
        <w:rPr>
          <w:rFonts w:ascii="Angsana New" w:hAnsi="Angsana New"/>
          <w:sz w:val="28"/>
          <w:szCs w:val="28"/>
        </w:rPr>
      </w:pPr>
    </w:p>
    <w:p w14:paraId="5D186088" w14:textId="77777777" w:rsidR="00983033" w:rsidRPr="00411DBC" w:rsidRDefault="00983033" w:rsidP="00D40CB7">
      <w:pPr>
        <w:jc w:val="thaiDistribute"/>
        <w:rPr>
          <w:rFonts w:ascii="Angsana New" w:hAnsi="Angsana New"/>
          <w:sz w:val="28"/>
          <w:szCs w:val="28"/>
        </w:rPr>
      </w:pPr>
    </w:p>
    <w:p w14:paraId="1E91932B" w14:textId="77777777" w:rsidR="00983033" w:rsidRPr="00411DBC" w:rsidRDefault="00983033" w:rsidP="00D40CB7">
      <w:pPr>
        <w:jc w:val="thaiDistribute"/>
        <w:rPr>
          <w:rFonts w:ascii="Angsana New" w:hAnsi="Angsana New"/>
          <w:sz w:val="28"/>
          <w:szCs w:val="28"/>
        </w:rPr>
      </w:pPr>
    </w:p>
    <w:p w14:paraId="739D9B7A" w14:textId="77777777" w:rsidR="00983033" w:rsidRPr="00411DBC" w:rsidRDefault="00983033" w:rsidP="00D40CB7">
      <w:pPr>
        <w:jc w:val="thaiDistribute"/>
        <w:rPr>
          <w:rFonts w:ascii="Angsana New" w:hAnsi="Angsana New"/>
          <w:sz w:val="28"/>
          <w:szCs w:val="28"/>
        </w:rPr>
      </w:pPr>
    </w:p>
    <w:p w14:paraId="467B610C" w14:textId="77777777" w:rsidR="006663D2" w:rsidRPr="00411DBC" w:rsidRDefault="006663D2" w:rsidP="00D40CB7">
      <w:pPr>
        <w:jc w:val="thaiDistribute"/>
        <w:rPr>
          <w:rFonts w:ascii="Angsana New" w:hAnsi="Angsana New"/>
          <w:sz w:val="28"/>
          <w:szCs w:val="28"/>
        </w:rPr>
      </w:pPr>
    </w:p>
    <w:tbl>
      <w:tblPr>
        <w:tblStyle w:val="TableGrid"/>
        <w:tblW w:w="9922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6"/>
        <w:gridCol w:w="3758"/>
        <w:gridCol w:w="1239"/>
        <w:gridCol w:w="223"/>
        <w:gridCol w:w="1239"/>
        <w:gridCol w:w="223"/>
        <w:gridCol w:w="1239"/>
        <w:gridCol w:w="236"/>
        <w:gridCol w:w="1229"/>
      </w:tblGrid>
      <w:tr w:rsidR="006C0D25" w:rsidRPr="00411DBC" w14:paraId="39E20B62" w14:textId="77777777" w:rsidTr="002129E3">
        <w:trPr>
          <w:trHeight w:val="388"/>
        </w:trPr>
        <w:tc>
          <w:tcPr>
            <w:tcW w:w="536" w:type="dxa"/>
          </w:tcPr>
          <w:p w14:paraId="20A3B362" w14:textId="77777777" w:rsidR="006C0D25" w:rsidRPr="00411DBC" w:rsidRDefault="006C0D25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  <w:bookmarkStart w:id="40" w:name="_Hlk134723617"/>
          </w:p>
        </w:tc>
        <w:tc>
          <w:tcPr>
            <w:tcW w:w="3758" w:type="dxa"/>
            <w:vAlign w:val="center"/>
          </w:tcPr>
          <w:p w14:paraId="43257E15" w14:textId="77777777" w:rsidR="006C0D25" w:rsidRPr="00411DBC" w:rsidRDefault="006C0D25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5628" w:type="dxa"/>
            <w:gridSpan w:val="7"/>
            <w:tcBorders>
              <w:bottom w:val="single" w:sz="4" w:space="0" w:color="auto"/>
            </w:tcBorders>
            <w:vAlign w:val="center"/>
          </w:tcPr>
          <w:p w14:paraId="1062D069" w14:textId="77777777" w:rsidR="006C0D25" w:rsidRPr="00411DBC" w:rsidRDefault="006C0D25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</w:rPr>
              <w:t>(</w:t>
            </w:r>
            <w:r w:rsidRPr="00411DBC">
              <w:rPr>
                <w:rFonts w:ascii="Angsana New" w:hAnsi="Angsana New"/>
                <w:sz w:val="24"/>
                <w:szCs w:val="24"/>
                <w:cs/>
              </w:rPr>
              <w:t>หน่วย: พันบาท)</w:t>
            </w:r>
          </w:p>
        </w:tc>
      </w:tr>
      <w:tr w:rsidR="006C0D25" w:rsidRPr="00411DBC" w14:paraId="0BB30D71" w14:textId="77777777" w:rsidTr="002129E3">
        <w:trPr>
          <w:trHeight w:val="401"/>
        </w:trPr>
        <w:tc>
          <w:tcPr>
            <w:tcW w:w="536" w:type="dxa"/>
          </w:tcPr>
          <w:p w14:paraId="2FDB9421" w14:textId="77777777" w:rsidR="006C0D25" w:rsidRPr="00411DBC" w:rsidRDefault="006C0D25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3758" w:type="dxa"/>
            <w:vAlign w:val="center"/>
          </w:tcPr>
          <w:p w14:paraId="15CE948D" w14:textId="77777777" w:rsidR="006C0D25" w:rsidRPr="00411DBC" w:rsidRDefault="006C0D25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5628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25A18B" w14:textId="77D50ED2" w:rsidR="006C0D25" w:rsidRPr="00411DBC" w:rsidRDefault="006C0D25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411DBC">
              <w:rPr>
                <w:rFonts w:ascii="Angsana New" w:hAnsi="Angsana New"/>
                <w:sz w:val="24"/>
                <w:szCs w:val="24"/>
                <w:cs/>
              </w:rPr>
              <w:t>งบการเง</w:t>
            </w:r>
            <w:r w:rsidRPr="00411DBC">
              <w:rPr>
                <w:rFonts w:ascii="Angsana New" w:hAnsi="Angsana New" w:hint="cs"/>
                <w:sz w:val="24"/>
                <w:szCs w:val="24"/>
                <w:cs/>
              </w:rPr>
              <w:t>ินเฉพาะกิจการ</w:t>
            </w:r>
          </w:p>
        </w:tc>
      </w:tr>
      <w:tr w:rsidR="006C0D25" w:rsidRPr="00411DBC" w14:paraId="687F13A8" w14:textId="77777777" w:rsidTr="00914082">
        <w:trPr>
          <w:trHeight w:val="388"/>
        </w:trPr>
        <w:tc>
          <w:tcPr>
            <w:tcW w:w="536" w:type="dxa"/>
          </w:tcPr>
          <w:p w14:paraId="6F176783" w14:textId="77777777" w:rsidR="006C0D25" w:rsidRPr="00411DBC" w:rsidRDefault="006C0D25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3758" w:type="dxa"/>
            <w:vAlign w:val="center"/>
          </w:tcPr>
          <w:p w14:paraId="6FEB0705" w14:textId="77777777" w:rsidR="006C0D25" w:rsidRPr="00411DBC" w:rsidRDefault="006C0D25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794387" w14:textId="77777777" w:rsidR="006C0D25" w:rsidRPr="00411DBC" w:rsidRDefault="006C0D25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  <w:cs/>
              </w:rPr>
              <w:t>มูลค่ายุติธรรมผ่านกำไรขาดทุน</w:t>
            </w:r>
          </w:p>
        </w:tc>
        <w:tc>
          <w:tcPr>
            <w:tcW w:w="223" w:type="dxa"/>
            <w:tcBorders>
              <w:top w:val="single" w:sz="4" w:space="0" w:color="auto"/>
            </w:tcBorders>
            <w:vAlign w:val="center"/>
          </w:tcPr>
          <w:p w14:paraId="15205D80" w14:textId="77777777" w:rsidR="006C0D25" w:rsidRPr="00411DBC" w:rsidRDefault="006C0D25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AFA79B" w14:textId="77777777" w:rsidR="006C0D25" w:rsidRPr="00411DBC" w:rsidRDefault="006C0D25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  <w:cs/>
              </w:rPr>
              <w:t>มูลค่ายุติธรรมผ่านกำไรขาดทุนเบ็ดเสร็จ</w:t>
            </w:r>
          </w:p>
        </w:tc>
        <w:tc>
          <w:tcPr>
            <w:tcW w:w="223" w:type="dxa"/>
            <w:tcBorders>
              <w:top w:val="single" w:sz="4" w:space="0" w:color="auto"/>
            </w:tcBorders>
            <w:vAlign w:val="center"/>
          </w:tcPr>
          <w:p w14:paraId="0EBDB051" w14:textId="77777777" w:rsidR="006C0D25" w:rsidRPr="00411DBC" w:rsidRDefault="006C0D25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21C016" w14:textId="77777777" w:rsidR="006C0D25" w:rsidRPr="00411DBC" w:rsidRDefault="006C0D25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  <w:cs/>
              </w:rPr>
              <w:t>ราคาตัดจำหน่าย</w:t>
            </w:r>
          </w:p>
        </w:tc>
        <w:tc>
          <w:tcPr>
            <w:tcW w:w="236" w:type="dxa"/>
            <w:tcBorders>
              <w:top w:val="single" w:sz="4" w:space="0" w:color="auto"/>
            </w:tcBorders>
            <w:vAlign w:val="center"/>
          </w:tcPr>
          <w:p w14:paraId="0FD2C95D" w14:textId="77777777" w:rsidR="006C0D25" w:rsidRPr="00411DBC" w:rsidRDefault="006C0D25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839F32" w14:textId="77777777" w:rsidR="006C0D25" w:rsidRPr="00411DBC" w:rsidRDefault="006C0D25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  <w:cs/>
              </w:rPr>
              <w:t>รวม</w:t>
            </w:r>
          </w:p>
        </w:tc>
      </w:tr>
      <w:tr w:rsidR="006C0D25" w:rsidRPr="00411DBC" w14:paraId="4E639229" w14:textId="77777777" w:rsidTr="00914082">
        <w:trPr>
          <w:trHeight w:val="388"/>
        </w:trPr>
        <w:tc>
          <w:tcPr>
            <w:tcW w:w="4294" w:type="dxa"/>
            <w:gridSpan w:val="2"/>
          </w:tcPr>
          <w:p w14:paraId="6E2213B5" w14:textId="52D88765" w:rsidR="006C0D25" w:rsidRPr="00411DBC" w:rsidRDefault="00D643ED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411DBC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 xml:space="preserve">สินทรัพย์ทางการเงิน ณ วันที่ </w:t>
            </w:r>
            <w:r w:rsidRPr="00411DBC">
              <w:rPr>
                <w:rFonts w:ascii="Angsana New" w:hAnsi="Angsana New"/>
                <w:b/>
                <w:bCs/>
                <w:sz w:val="24"/>
                <w:szCs w:val="24"/>
              </w:rPr>
              <w:t xml:space="preserve">30 </w:t>
            </w:r>
            <w:r w:rsidRPr="00411DBC">
              <w:rPr>
                <w:rFonts w:ascii="Angsana New" w:hAnsi="Angsana New" w:hint="cs"/>
                <w:b/>
                <w:bCs/>
                <w:sz w:val="24"/>
                <w:szCs w:val="24"/>
                <w:cs/>
              </w:rPr>
              <w:t xml:space="preserve">มิถุนายน </w:t>
            </w:r>
            <w:r w:rsidRPr="00411DBC">
              <w:rPr>
                <w:rFonts w:ascii="Angsana New" w:hAnsi="Angsana New"/>
                <w:b/>
                <w:bCs/>
                <w:sz w:val="24"/>
                <w:szCs w:val="24"/>
              </w:rPr>
              <w:t>2566</w:t>
            </w:r>
          </w:p>
        </w:tc>
        <w:tc>
          <w:tcPr>
            <w:tcW w:w="1239" w:type="dxa"/>
            <w:tcBorders>
              <w:top w:val="single" w:sz="4" w:space="0" w:color="auto"/>
            </w:tcBorders>
            <w:vAlign w:val="center"/>
          </w:tcPr>
          <w:p w14:paraId="2C5AF460" w14:textId="77777777" w:rsidR="006C0D25" w:rsidRPr="00411DBC" w:rsidRDefault="006C0D25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23" w:type="dxa"/>
            <w:vAlign w:val="center"/>
          </w:tcPr>
          <w:p w14:paraId="385DD6D3" w14:textId="77777777" w:rsidR="006C0D25" w:rsidRPr="00411DBC" w:rsidRDefault="006C0D25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9" w:type="dxa"/>
            <w:vAlign w:val="center"/>
          </w:tcPr>
          <w:p w14:paraId="03072F3A" w14:textId="77777777" w:rsidR="006C0D25" w:rsidRPr="00411DBC" w:rsidRDefault="006C0D25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23" w:type="dxa"/>
            <w:vAlign w:val="center"/>
          </w:tcPr>
          <w:p w14:paraId="45AB7DFD" w14:textId="77777777" w:rsidR="006C0D25" w:rsidRPr="00411DBC" w:rsidRDefault="006C0D25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9" w:type="dxa"/>
            <w:vAlign w:val="center"/>
          </w:tcPr>
          <w:p w14:paraId="5F0D3C69" w14:textId="77777777" w:rsidR="006C0D25" w:rsidRPr="00411DBC" w:rsidRDefault="006C0D25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36" w:type="dxa"/>
            <w:vAlign w:val="center"/>
          </w:tcPr>
          <w:p w14:paraId="19D36F66" w14:textId="77777777" w:rsidR="006C0D25" w:rsidRPr="00411DBC" w:rsidRDefault="006C0D25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29" w:type="dxa"/>
            <w:vAlign w:val="center"/>
          </w:tcPr>
          <w:p w14:paraId="5F655B11" w14:textId="77777777" w:rsidR="006C0D25" w:rsidRPr="00411DBC" w:rsidRDefault="006C0D25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8E7668" w:rsidRPr="00411DBC" w14:paraId="52E754DE" w14:textId="77777777" w:rsidTr="00914082">
        <w:trPr>
          <w:trHeight w:val="401"/>
        </w:trPr>
        <w:tc>
          <w:tcPr>
            <w:tcW w:w="536" w:type="dxa"/>
          </w:tcPr>
          <w:p w14:paraId="5CEB19D1" w14:textId="77777777" w:rsidR="008E7668" w:rsidRPr="00411DBC" w:rsidRDefault="008E7668" w:rsidP="008E766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3758" w:type="dxa"/>
            <w:vAlign w:val="center"/>
          </w:tcPr>
          <w:p w14:paraId="424A487C" w14:textId="77777777" w:rsidR="008E7668" w:rsidRPr="00411DBC" w:rsidRDefault="008E7668" w:rsidP="008E766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  <w:cs/>
              </w:rPr>
              <w:t>เงินสดและรายการเทียบเท่าเงินสด</w:t>
            </w:r>
          </w:p>
        </w:tc>
        <w:tc>
          <w:tcPr>
            <w:tcW w:w="1239" w:type="dxa"/>
            <w:vAlign w:val="center"/>
          </w:tcPr>
          <w:p w14:paraId="36CB838E" w14:textId="77777777" w:rsidR="008E7668" w:rsidRPr="00411DBC" w:rsidRDefault="008E7668" w:rsidP="008E766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23" w:type="dxa"/>
            <w:vAlign w:val="center"/>
          </w:tcPr>
          <w:p w14:paraId="3882B581" w14:textId="77777777" w:rsidR="008E7668" w:rsidRPr="00411DBC" w:rsidRDefault="008E7668" w:rsidP="008E766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9" w:type="dxa"/>
            <w:vAlign w:val="center"/>
          </w:tcPr>
          <w:p w14:paraId="0979E451" w14:textId="77777777" w:rsidR="008E7668" w:rsidRPr="00411DBC" w:rsidRDefault="008E7668" w:rsidP="008E766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23" w:type="dxa"/>
            <w:vAlign w:val="center"/>
          </w:tcPr>
          <w:p w14:paraId="2438B1B9" w14:textId="77777777" w:rsidR="008E7668" w:rsidRPr="00411DBC" w:rsidRDefault="008E7668" w:rsidP="008E766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9" w:type="dxa"/>
            <w:vAlign w:val="center"/>
          </w:tcPr>
          <w:p w14:paraId="2E06C5D3" w14:textId="7DBAF9E0" w:rsidR="008E7668" w:rsidRPr="00411DBC" w:rsidRDefault="008E7668" w:rsidP="008E766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</w:rPr>
              <w:t>623,476</w:t>
            </w:r>
          </w:p>
        </w:tc>
        <w:tc>
          <w:tcPr>
            <w:tcW w:w="236" w:type="dxa"/>
            <w:vAlign w:val="center"/>
          </w:tcPr>
          <w:p w14:paraId="54DFEB4B" w14:textId="77777777" w:rsidR="008E7668" w:rsidRPr="00411DBC" w:rsidRDefault="008E7668" w:rsidP="008E766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29" w:type="dxa"/>
            <w:vAlign w:val="center"/>
          </w:tcPr>
          <w:p w14:paraId="2D528C91" w14:textId="42006E56" w:rsidR="008E7668" w:rsidRPr="00411DBC" w:rsidRDefault="008E7668" w:rsidP="008E766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</w:rPr>
              <w:t>623,476</w:t>
            </w:r>
          </w:p>
        </w:tc>
      </w:tr>
      <w:tr w:rsidR="008E7668" w:rsidRPr="00411DBC" w14:paraId="4786F786" w14:textId="77777777" w:rsidTr="00914082">
        <w:trPr>
          <w:trHeight w:val="388"/>
        </w:trPr>
        <w:tc>
          <w:tcPr>
            <w:tcW w:w="536" w:type="dxa"/>
          </w:tcPr>
          <w:p w14:paraId="0FAF9959" w14:textId="77777777" w:rsidR="008E7668" w:rsidRPr="00411DBC" w:rsidRDefault="008E7668" w:rsidP="008E766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3758" w:type="dxa"/>
            <w:vAlign w:val="center"/>
          </w:tcPr>
          <w:p w14:paraId="5E9AB6DC" w14:textId="77777777" w:rsidR="008E7668" w:rsidRPr="00411DBC" w:rsidRDefault="008E7668" w:rsidP="008E766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  <w:cs/>
              </w:rPr>
              <w:t>ลูกหนี้การค้าและลูกหนี้หมุนเวียนอื่น - สุทธิ</w:t>
            </w:r>
          </w:p>
        </w:tc>
        <w:tc>
          <w:tcPr>
            <w:tcW w:w="1239" w:type="dxa"/>
            <w:vAlign w:val="center"/>
          </w:tcPr>
          <w:p w14:paraId="7065F35B" w14:textId="77777777" w:rsidR="008E7668" w:rsidRPr="00411DBC" w:rsidRDefault="008E7668" w:rsidP="008E766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23" w:type="dxa"/>
            <w:vAlign w:val="center"/>
          </w:tcPr>
          <w:p w14:paraId="1235D74F" w14:textId="77777777" w:rsidR="008E7668" w:rsidRPr="00411DBC" w:rsidRDefault="008E7668" w:rsidP="008E766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9" w:type="dxa"/>
            <w:vAlign w:val="center"/>
          </w:tcPr>
          <w:p w14:paraId="36919EE2" w14:textId="77777777" w:rsidR="008E7668" w:rsidRPr="00411DBC" w:rsidRDefault="008E7668" w:rsidP="008E766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23" w:type="dxa"/>
            <w:vAlign w:val="center"/>
          </w:tcPr>
          <w:p w14:paraId="0B890BE3" w14:textId="77777777" w:rsidR="008E7668" w:rsidRPr="00411DBC" w:rsidRDefault="008E7668" w:rsidP="008E766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9" w:type="dxa"/>
            <w:vAlign w:val="center"/>
          </w:tcPr>
          <w:p w14:paraId="2399B764" w14:textId="796D69F4" w:rsidR="008E7668" w:rsidRPr="00411DBC" w:rsidRDefault="008E7668" w:rsidP="008E766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</w:rPr>
              <w:t>337,155</w:t>
            </w:r>
          </w:p>
        </w:tc>
        <w:tc>
          <w:tcPr>
            <w:tcW w:w="236" w:type="dxa"/>
            <w:vAlign w:val="center"/>
          </w:tcPr>
          <w:p w14:paraId="5B1D4C72" w14:textId="77777777" w:rsidR="008E7668" w:rsidRPr="00411DBC" w:rsidRDefault="008E7668" w:rsidP="008E766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29" w:type="dxa"/>
            <w:vAlign w:val="center"/>
          </w:tcPr>
          <w:p w14:paraId="0E0A9872" w14:textId="78C0C852" w:rsidR="008E7668" w:rsidRPr="00411DBC" w:rsidRDefault="008E7668" w:rsidP="008E766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</w:rPr>
              <w:t>337,155</w:t>
            </w:r>
          </w:p>
        </w:tc>
      </w:tr>
      <w:tr w:rsidR="008E7668" w:rsidRPr="00411DBC" w14:paraId="311F3B75" w14:textId="77777777" w:rsidTr="00914082">
        <w:trPr>
          <w:trHeight w:val="388"/>
        </w:trPr>
        <w:tc>
          <w:tcPr>
            <w:tcW w:w="536" w:type="dxa"/>
          </w:tcPr>
          <w:p w14:paraId="764C7532" w14:textId="77777777" w:rsidR="008E7668" w:rsidRPr="00411DBC" w:rsidRDefault="008E7668" w:rsidP="008E7668">
            <w:pPr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3758" w:type="dxa"/>
            <w:vAlign w:val="center"/>
          </w:tcPr>
          <w:p w14:paraId="6E390402" w14:textId="0CCD9A62" w:rsidR="008E7668" w:rsidRPr="00411DBC" w:rsidRDefault="008E7668" w:rsidP="008E7668">
            <w:pPr>
              <w:rPr>
                <w:rFonts w:ascii="Angsana New" w:hAnsi="Angsana New"/>
                <w:sz w:val="24"/>
                <w:szCs w:val="24"/>
                <w:cs/>
              </w:rPr>
            </w:pPr>
            <w:r w:rsidRPr="00411DBC">
              <w:rPr>
                <w:rFonts w:ascii="Angsana New" w:hAnsi="Angsana New"/>
                <w:sz w:val="24"/>
                <w:szCs w:val="24"/>
                <w:cs/>
              </w:rPr>
              <w:t>ลูกหนี้แฟคเตอริ่ง</w:t>
            </w:r>
          </w:p>
        </w:tc>
        <w:tc>
          <w:tcPr>
            <w:tcW w:w="1239" w:type="dxa"/>
            <w:vAlign w:val="bottom"/>
          </w:tcPr>
          <w:p w14:paraId="1C5BC2E1" w14:textId="3B7E59D5" w:rsidR="008E7668" w:rsidRPr="00411DBC" w:rsidRDefault="008E7668" w:rsidP="008E7668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23" w:type="dxa"/>
            <w:vAlign w:val="bottom"/>
          </w:tcPr>
          <w:p w14:paraId="074FF8D9" w14:textId="77777777" w:rsidR="008E7668" w:rsidRPr="00411DBC" w:rsidRDefault="008E7668" w:rsidP="008E7668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9" w:type="dxa"/>
            <w:vAlign w:val="bottom"/>
          </w:tcPr>
          <w:p w14:paraId="220A5EC5" w14:textId="79490E73" w:rsidR="008E7668" w:rsidRPr="00411DBC" w:rsidRDefault="008E7668" w:rsidP="008E7668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23" w:type="dxa"/>
            <w:vAlign w:val="bottom"/>
          </w:tcPr>
          <w:p w14:paraId="02E27F6A" w14:textId="77777777" w:rsidR="008E7668" w:rsidRPr="00411DBC" w:rsidRDefault="008E7668" w:rsidP="008E7668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9" w:type="dxa"/>
            <w:vAlign w:val="bottom"/>
          </w:tcPr>
          <w:p w14:paraId="463EC2CD" w14:textId="177A752D" w:rsidR="008E7668" w:rsidRPr="00411DBC" w:rsidRDefault="00914082" w:rsidP="008E7668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  <w:cs/>
              </w:rPr>
              <w:t>253</w:t>
            </w:r>
            <w:r w:rsidRPr="00411DBC">
              <w:rPr>
                <w:rFonts w:ascii="Angsana New" w:hAnsi="Angsana New"/>
                <w:sz w:val="24"/>
                <w:szCs w:val="24"/>
              </w:rPr>
              <w:t>,</w:t>
            </w:r>
            <w:r w:rsidRPr="00411DBC">
              <w:rPr>
                <w:rFonts w:ascii="Angsana New" w:hAnsi="Angsana New"/>
                <w:sz w:val="24"/>
                <w:szCs w:val="24"/>
                <w:cs/>
              </w:rPr>
              <w:t>709</w:t>
            </w:r>
          </w:p>
        </w:tc>
        <w:tc>
          <w:tcPr>
            <w:tcW w:w="236" w:type="dxa"/>
            <w:vAlign w:val="bottom"/>
          </w:tcPr>
          <w:p w14:paraId="70C3FC47" w14:textId="77777777" w:rsidR="008E7668" w:rsidRPr="00411DBC" w:rsidRDefault="008E7668" w:rsidP="008E7668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29" w:type="dxa"/>
            <w:vAlign w:val="bottom"/>
          </w:tcPr>
          <w:p w14:paraId="29B21D6A" w14:textId="0C9CCD49" w:rsidR="008E7668" w:rsidRPr="00411DBC" w:rsidRDefault="008E7668" w:rsidP="008E7668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  <w:cs/>
              </w:rPr>
              <w:t>325</w:t>
            </w:r>
            <w:r w:rsidRPr="00411DBC">
              <w:rPr>
                <w:rFonts w:ascii="Angsana New" w:hAnsi="Angsana New"/>
                <w:sz w:val="24"/>
                <w:szCs w:val="24"/>
              </w:rPr>
              <w:t>,</w:t>
            </w:r>
            <w:r w:rsidRPr="00411DBC">
              <w:rPr>
                <w:rFonts w:ascii="Angsana New" w:hAnsi="Angsana New"/>
                <w:sz w:val="24"/>
                <w:szCs w:val="24"/>
                <w:cs/>
              </w:rPr>
              <w:t>465</w:t>
            </w:r>
          </w:p>
        </w:tc>
      </w:tr>
      <w:tr w:rsidR="008E7668" w:rsidRPr="00411DBC" w14:paraId="333D5EBD" w14:textId="77777777" w:rsidTr="00914082">
        <w:trPr>
          <w:trHeight w:val="388"/>
        </w:trPr>
        <w:tc>
          <w:tcPr>
            <w:tcW w:w="536" w:type="dxa"/>
          </w:tcPr>
          <w:p w14:paraId="1FD2ACAB" w14:textId="77777777" w:rsidR="008E7668" w:rsidRPr="00411DBC" w:rsidRDefault="008E7668" w:rsidP="008E766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3758" w:type="dxa"/>
            <w:vAlign w:val="center"/>
          </w:tcPr>
          <w:p w14:paraId="7036DF8E" w14:textId="438D3D34" w:rsidR="008E7668" w:rsidRPr="00411DBC" w:rsidRDefault="008E7668" w:rsidP="008E766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  <w:cs/>
              </w:rPr>
              <w:t>เงินให้กู้ยืมระยะสั้นและดอกเบี้ยค้างรับ</w:t>
            </w:r>
            <w:r w:rsidRPr="00411DBC">
              <w:rPr>
                <w:rFonts w:ascii="Angsana New" w:hAnsi="Angsana New"/>
                <w:sz w:val="24"/>
                <w:szCs w:val="24"/>
                <w:cs/>
              </w:rPr>
              <w:br/>
            </w:r>
            <w:r w:rsidRPr="00411DBC">
              <w:rPr>
                <w:rFonts w:ascii="Angsana New" w:hAnsi="Angsana New" w:hint="cs"/>
                <w:sz w:val="24"/>
                <w:szCs w:val="24"/>
                <w:cs/>
              </w:rPr>
              <w:t xml:space="preserve"> แก่บริษัทย่อย</w:t>
            </w:r>
          </w:p>
        </w:tc>
        <w:tc>
          <w:tcPr>
            <w:tcW w:w="1239" w:type="dxa"/>
            <w:vAlign w:val="bottom"/>
          </w:tcPr>
          <w:p w14:paraId="042B36B6" w14:textId="77777777" w:rsidR="008E7668" w:rsidRPr="00411DBC" w:rsidRDefault="008E7668" w:rsidP="008E766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23" w:type="dxa"/>
            <w:vAlign w:val="bottom"/>
          </w:tcPr>
          <w:p w14:paraId="08DE9BCB" w14:textId="77777777" w:rsidR="008E7668" w:rsidRPr="00411DBC" w:rsidRDefault="008E7668" w:rsidP="008E766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9" w:type="dxa"/>
            <w:vAlign w:val="bottom"/>
          </w:tcPr>
          <w:p w14:paraId="5F0B6CA6" w14:textId="77777777" w:rsidR="008E7668" w:rsidRPr="00411DBC" w:rsidRDefault="008E7668" w:rsidP="008E766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23" w:type="dxa"/>
            <w:vAlign w:val="bottom"/>
          </w:tcPr>
          <w:p w14:paraId="5453F518" w14:textId="77777777" w:rsidR="008E7668" w:rsidRPr="00411DBC" w:rsidRDefault="008E7668" w:rsidP="008E766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9" w:type="dxa"/>
            <w:vAlign w:val="bottom"/>
          </w:tcPr>
          <w:p w14:paraId="33EE7CED" w14:textId="0DA59A0E" w:rsidR="008E7668" w:rsidRPr="00411DBC" w:rsidRDefault="00914082" w:rsidP="008E766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</w:rPr>
              <w:t>50,362</w:t>
            </w:r>
          </w:p>
        </w:tc>
        <w:tc>
          <w:tcPr>
            <w:tcW w:w="236" w:type="dxa"/>
            <w:vAlign w:val="bottom"/>
          </w:tcPr>
          <w:p w14:paraId="5F3B5674" w14:textId="77777777" w:rsidR="008E7668" w:rsidRPr="00411DBC" w:rsidRDefault="008E7668" w:rsidP="008E766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29" w:type="dxa"/>
            <w:vAlign w:val="bottom"/>
          </w:tcPr>
          <w:p w14:paraId="02708F7D" w14:textId="14348002" w:rsidR="008E7668" w:rsidRPr="00411DBC" w:rsidRDefault="008E7668" w:rsidP="008E766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</w:rPr>
              <w:t>50,362</w:t>
            </w:r>
          </w:p>
        </w:tc>
      </w:tr>
      <w:tr w:rsidR="008E7668" w:rsidRPr="00411DBC" w14:paraId="21B5D7CE" w14:textId="77777777" w:rsidTr="00914082">
        <w:trPr>
          <w:trHeight w:val="388"/>
        </w:trPr>
        <w:tc>
          <w:tcPr>
            <w:tcW w:w="536" w:type="dxa"/>
          </w:tcPr>
          <w:p w14:paraId="794BEFE0" w14:textId="77777777" w:rsidR="008E7668" w:rsidRPr="00411DBC" w:rsidRDefault="008E7668" w:rsidP="008E7668">
            <w:pPr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3758" w:type="dxa"/>
            <w:vAlign w:val="center"/>
          </w:tcPr>
          <w:p w14:paraId="713E60FA" w14:textId="57C5DCEA" w:rsidR="008E7668" w:rsidRPr="00411DBC" w:rsidRDefault="008E7668" w:rsidP="008E7668">
            <w:pPr>
              <w:rPr>
                <w:rFonts w:ascii="Angsana New" w:hAnsi="Angsana New"/>
                <w:sz w:val="24"/>
                <w:szCs w:val="24"/>
                <w:cs/>
              </w:rPr>
            </w:pPr>
            <w:r w:rsidRPr="00411DBC">
              <w:rPr>
                <w:rFonts w:ascii="Angsana New" w:hAnsi="Angsana New"/>
                <w:sz w:val="24"/>
                <w:szCs w:val="24"/>
                <w:cs/>
              </w:rPr>
              <w:t>เงินให้กู้ยืมแก่กิจการอื่น</w:t>
            </w:r>
          </w:p>
        </w:tc>
        <w:tc>
          <w:tcPr>
            <w:tcW w:w="1239" w:type="dxa"/>
            <w:vAlign w:val="bottom"/>
          </w:tcPr>
          <w:p w14:paraId="011B59B9" w14:textId="1BA1F282" w:rsidR="008E7668" w:rsidRPr="00411DBC" w:rsidRDefault="008E7668" w:rsidP="008E7668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23" w:type="dxa"/>
            <w:vAlign w:val="bottom"/>
          </w:tcPr>
          <w:p w14:paraId="114DCE46" w14:textId="77777777" w:rsidR="008E7668" w:rsidRPr="00411DBC" w:rsidRDefault="008E7668" w:rsidP="008E7668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9" w:type="dxa"/>
            <w:vAlign w:val="bottom"/>
          </w:tcPr>
          <w:p w14:paraId="70EF1285" w14:textId="10FB4F56" w:rsidR="008E7668" w:rsidRPr="00411DBC" w:rsidRDefault="008E7668" w:rsidP="008E7668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23" w:type="dxa"/>
            <w:vAlign w:val="bottom"/>
          </w:tcPr>
          <w:p w14:paraId="1EA65B69" w14:textId="77777777" w:rsidR="008E7668" w:rsidRPr="00411DBC" w:rsidRDefault="008E7668" w:rsidP="008E7668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9" w:type="dxa"/>
            <w:vAlign w:val="bottom"/>
          </w:tcPr>
          <w:p w14:paraId="6F0D9A57" w14:textId="50E005E5" w:rsidR="008E7668" w:rsidRPr="00411DBC" w:rsidRDefault="008E7668" w:rsidP="008E7668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  <w:cs/>
              </w:rPr>
              <w:t>384</w:t>
            </w:r>
            <w:r w:rsidRPr="00411DBC">
              <w:rPr>
                <w:rFonts w:ascii="Angsana New" w:hAnsi="Angsana New"/>
                <w:sz w:val="24"/>
                <w:szCs w:val="24"/>
              </w:rPr>
              <w:t>,</w:t>
            </w:r>
            <w:r w:rsidRPr="00411DBC">
              <w:rPr>
                <w:rFonts w:ascii="Angsana New" w:hAnsi="Angsana New"/>
                <w:sz w:val="24"/>
                <w:szCs w:val="24"/>
                <w:cs/>
              </w:rPr>
              <w:t>028</w:t>
            </w:r>
          </w:p>
        </w:tc>
        <w:tc>
          <w:tcPr>
            <w:tcW w:w="236" w:type="dxa"/>
            <w:vAlign w:val="bottom"/>
          </w:tcPr>
          <w:p w14:paraId="77E6FB94" w14:textId="77777777" w:rsidR="008E7668" w:rsidRPr="00411DBC" w:rsidRDefault="008E7668" w:rsidP="008E7668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29" w:type="dxa"/>
            <w:vAlign w:val="bottom"/>
          </w:tcPr>
          <w:p w14:paraId="734E6642" w14:textId="7D3E1448" w:rsidR="008E7668" w:rsidRPr="00411DBC" w:rsidRDefault="008E7668" w:rsidP="008E7668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  <w:cs/>
              </w:rPr>
              <w:t>384</w:t>
            </w:r>
            <w:r w:rsidRPr="00411DBC">
              <w:rPr>
                <w:rFonts w:ascii="Angsana New" w:hAnsi="Angsana New"/>
                <w:sz w:val="24"/>
                <w:szCs w:val="24"/>
              </w:rPr>
              <w:t>,</w:t>
            </w:r>
            <w:r w:rsidRPr="00411DBC">
              <w:rPr>
                <w:rFonts w:ascii="Angsana New" w:hAnsi="Angsana New"/>
                <w:sz w:val="24"/>
                <w:szCs w:val="24"/>
                <w:cs/>
              </w:rPr>
              <w:t>028</w:t>
            </w:r>
          </w:p>
        </w:tc>
      </w:tr>
      <w:tr w:rsidR="008E7668" w:rsidRPr="00411DBC" w14:paraId="17BDE108" w14:textId="77777777" w:rsidTr="00914082">
        <w:trPr>
          <w:trHeight w:val="388"/>
        </w:trPr>
        <w:tc>
          <w:tcPr>
            <w:tcW w:w="536" w:type="dxa"/>
          </w:tcPr>
          <w:p w14:paraId="68DE28DB" w14:textId="77777777" w:rsidR="008E7668" w:rsidRPr="00411DBC" w:rsidRDefault="008E7668" w:rsidP="008E7668">
            <w:pPr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3758" w:type="dxa"/>
            <w:vAlign w:val="center"/>
          </w:tcPr>
          <w:p w14:paraId="2DD23FC3" w14:textId="7D2B568A" w:rsidR="008E7668" w:rsidRPr="00411DBC" w:rsidRDefault="008E7668" w:rsidP="008E7668">
            <w:pPr>
              <w:rPr>
                <w:rFonts w:ascii="Angsana New" w:hAnsi="Angsana New"/>
                <w:sz w:val="24"/>
                <w:szCs w:val="24"/>
                <w:cs/>
              </w:rPr>
            </w:pPr>
            <w:r w:rsidRPr="00411DBC">
              <w:rPr>
                <w:rFonts w:ascii="Angsana New" w:hAnsi="Angsana New"/>
                <w:sz w:val="24"/>
                <w:szCs w:val="24"/>
                <w:cs/>
              </w:rPr>
              <w:t>เงินให้กู้ยืมระยะยาวและดอกเบี้ยค้างรับแก่บริษัทอื่น</w:t>
            </w:r>
          </w:p>
        </w:tc>
        <w:tc>
          <w:tcPr>
            <w:tcW w:w="1239" w:type="dxa"/>
            <w:vAlign w:val="bottom"/>
          </w:tcPr>
          <w:p w14:paraId="75E4EC63" w14:textId="2EE136AD" w:rsidR="008E7668" w:rsidRPr="00411DBC" w:rsidRDefault="008E7668" w:rsidP="008E7668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23" w:type="dxa"/>
            <w:vAlign w:val="bottom"/>
          </w:tcPr>
          <w:p w14:paraId="6A4D75EB" w14:textId="77777777" w:rsidR="008E7668" w:rsidRPr="00411DBC" w:rsidRDefault="008E7668" w:rsidP="008E7668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9" w:type="dxa"/>
            <w:vAlign w:val="bottom"/>
          </w:tcPr>
          <w:p w14:paraId="38B19E33" w14:textId="141F4A78" w:rsidR="008E7668" w:rsidRPr="00411DBC" w:rsidRDefault="008E7668" w:rsidP="008E7668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23" w:type="dxa"/>
            <w:vAlign w:val="bottom"/>
          </w:tcPr>
          <w:p w14:paraId="110EDE9A" w14:textId="77777777" w:rsidR="008E7668" w:rsidRPr="00411DBC" w:rsidRDefault="008E7668" w:rsidP="008E7668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9" w:type="dxa"/>
            <w:vAlign w:val="bottom"/>
          </w:tcPr>
          <w:p w14:paraId="027E65C8" w14:textId="1D4A418F" w:rsidR="008E7668" w:rsidRPr="00411DBC" w:rsidRDefault="008E7668" w:rsidP="008E7668">
            <w:pPr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  <w:r w:rsidRPr="00411DBC">
              <w:rPr>
                <w:rFonts w:ascii="Angsana New" w:hAnsi="Angsana New"/>
                <w:sz w:val="24"/>
                <w:szCs w:val="24"/>
                <w:cs/>
              </w:rPr>
              <w:t>212</w:t>
            </w:r>
            <w:r w:rsidRPr="00411DBC">
              <w:rPr>
                <w:rFonts w:ascii="Angsana New" w:hAnsi="Angsana New"/>
                <w:sz w:val="24"/>
                <w:szCs w:val="24"/>
              </w:rPr>
              <w:t>,</w:t>
            </w:r>
            <w:r w:rsidRPr="00411DBC">
              <w:rPr>
                <w:rFonts w:ascii="Angsana New" w:hAnsi="Angsana New"/>
                <w:sz w:val="24"/>
                <w:szCs w:val="24"/>
                <w:cs/>
              </w:rPr>
              <w:t>685</w:t>
            </w:r>
          </w:p>
        </w:tc>
        <w:tc>
          <w:tcPr>
            <w:tcW w:w="236" w:type="dxa"/>
            <w:vAlign w:val="bottom"/>
          </w:tcPr>
          <w:p w14:paraId="46136719" w14:textId="77777777" w:rsidR="008E7668" w:rsidRPr="00411DBC" w:rsidRDefault="008E7668" w:rsidP="008E7668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29" w:type="dxa"/>
            <w:vAlign w:val="bottom"/>
          </w:tcPr>
          <w:p w14:paraId="716701D3" w14:textId="11E369AC" w:rsidR="008E7668" w:rsidRPr="00411DBC" w:rsidRDefault="008E7668" w:rsidP="008E7668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  <w:cs/>
              </w:rPr>
              <w:t>212</w:t>
            </w:r>
            <w:r w:rsidRPr="00411DBC">
              <w:rPr>
                <w:rFonts w:ascii="Angsana New" w:hAnsi="Angsana New"/>
                <w:sz w:val="24"/>
                <w:szCs w:val="24"/>
              </w:rPr>
              <w:t>,</w:t>
            </w:r>
            <w:r w:rsidRPr="00411DBC">
              <w:rPr>
                <w:rFonts w:ascii="Angsana New" w:hAnsi="Angsana New"/>
                <w:sz w:val="24"/>
                <w:szCs w:val="24"/>
                <w:cs/>
              </w:rPr>
              <w:t>685</w:t>
            </w:r>
          </w:p>
        </w:tc>
      </w:tr>
      <w:tr w:rsidR="00FE0F1D" w:rsidRPr="00411DBC" w14:paraId="4C1AF659" w14:textId="77777777" w:rsidTr="00914082">
        <w:trPr>
          <w:trHeight w:val="388"/>
        </w:trPr>
        <w:tc>
          <w:tcPr>
            <w:tcW w:w="536" w:type="dxa"/>
          </w:tcPr>
          <w:p w14:paraId="283FCDE9" w14:textId="77777777" w:rsidR="00FE0F1D" w:rsidRPr="00411DBC" w:rsidRDefault="00FE0F1D" w:rsidP="00FE0F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3758" w:type="dxa"/>
          </w:tcPr>
          <w:p w14:paraId="32CB23EF" w14:textId="77777777" w:rsidR="00FE0F1D" w:rsidRPr="00411DBC" w:rsidRDefault="00FE0F1D" w:rsidP="00FE0F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  <w:cs/>
              </w:rPr>
              <w:t>สินทรัพย์ทางการเงินไม่หมุนเวียนอื่น</w:t>
            </w:r>
          </w:p>
        </w:tc>
        <w:tc>
          <w:tcPr>
            <w:tcW w:w="1239" w:type="dxa"/>
            <w:vAlign w:val="bottom"/>
          </w:tcPr>
          <w:p w14:paraId="362E5BD2" w14:textId="77777777" w:rsidR="00FE0F1D" w:rsidRPr="00411DBC" w:rsidRDefault="00FE0F1D" w:rsidP="00FE0F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23" w:type="dxa"/>
            <w:vAlign w:val="bottom"/>
          </w:tcPr>
          <w:p w14:paraId="2B855285" w14:textId="77777777" w:rsidR="00FE0F1D" w:rsidRPr="00411DBC" w:rsidRDefault="00FE0F1D" w:rsidP="00FE0F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9" w:type="dxa"/>
            <w:vAlign w:val="bottom"/>
          </w:tcPr>
          <w:p w14:paraId="34BB79E1" w14:textId="77777777" w:rsidR="00FE0F1D" w:rsidRPr="00411DBC" w:rsidRDefault="00FE0F1D" w:rsidP="00FE0F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23" w:type="dxa"/>
            <w:vAlign w:val="bottom"/>
          </w:tcPr>
          <w:p w14:paraId="173F841C" w14:textId="77777777" w:rsidR="00FE0F1D" w:rsidRPr="00411DBC" w:rsidRDefault="00FE0F1D" w:rsidP="00FE0F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9" w:type="dxa"/>
            <w:vAlign w:val="bottom"/>
          </w:tcPr>
          <w:p w14:paraId="7ABBD1B4" w14:textId="4EAA5A33" w:rsidR="00FE0F1D" w:rsidRPr="00411DBC" w:rsidRDefault="00FE0F1D" w:rsidP="00FE0F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36" w:type="dxa"/>
            <w:vAlign w:val="bottom"/>
          </w:tcPr>
          <w:p w14:paraId="1268D4B0" w14:textId="77777777" w:rsidR="00FE0F1D" w:rsidRPr="00411DBC" w:rsidRDefault="00FE0F1D" w:rsidP="00FE0F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29" w:type="dxa"/>
            <w:vAlign w:val="bottom"/>
          </w:tcPr>
          <w:p w14:paraId="5AB425CC" w14:textId="77777777" w:rsidR="00FE0F1D" w:rsidRPr="00411DBC" w:rsidRDefault="00FE0F1D" w:rsidP="00FE0F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8E7668" w:rsidRPr="00411DBC" w14:paraId="5B4477A1" w14:textId="77777777" w:rsidTr="00914082">
        <w:trPr>
          <w:trHeight w:val="388"/>
        </w:trPr>
        <w:tc>
          <w:tcPr>
            <w:tcW w:w="536" w:type="dxa"/>
          </w:tcPr>
          <w:p w14:paraId="3C53E9E6" w14:textId="77777777" w:rsidR="008E7668" w:rsidRPr="00411DBC" w:rsidRDefault="008E7668" w:rsidP="008E766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3758" w:type="dxa"/>
            <w:vAlign w:val="center"/>
          </w:tcPr>
          <w:p w14:paraId="7A40E29C" w14:textId="4AA11209" w:rsidR="008E7668" w:rsidRPr="00411DBC" w:rsidRDefault="008E7668" w:rsidP="008E766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11" w:hanging="284"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 w:hint="cs"/>
                <w:sz w:val="24"/>
                <w:szCs w:val="24"/>
                <w:cs/>
              </w:rPr>
              <w:t xml:space="preserve">  - </w:t>
            </w:r>
            <w:r w:rsidRPr="00411DBC">
              <w:rPr>
                <w:rFonts w:ascii="Angsana New" w:hAnsi="Angsana New"/>
                <w:sz w:val="24"/>
                <w:szCs w:val="24"/>
                <w:cs/>
              </w:rPr>
              <w:t>หน่วยลงทุนในหุ้น -ไม่จดทะเบียนในตลาดหลักทรัพย์</w:t>
            </w:r>
          </w:p>
        </w:tc>
        <w:tc>
          <w:tcPr>
            <w:tcW w:w="1239" w:type="dxa"/>
            <w:vAlign w:val="bottom"/>
          </w:tcPr>
          <w:p w14:paraId="26427482" w14:textId="77777777" w:rsidR="008E7668" w:rsidRPr="00411DBC" w:rsidRDefault="008E7668" w:rsidP="008E766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23" w:type="dxa"/>
            <w:vAlign w:val="bottom"/>
          </w:tcPr>
          <w:p w14:paraId="5E7C6030" w14:textId="77777777" w:rsidR="008E7668" w:rsidRPr="00411DBC" w:rsidRDefault="008E7668" w:rsidP="008E766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9" w:type="dxa"/>
            <w:vAlign w:val="bottom"/>
          </w:tcPr>
          <w:p w14:paraId="6482FDC8" w14:textId="77777777" w:rsidR="008E7668" w:rsidRPr="00411DBC" w:rsidRDefault="008E7668" w:rsidP="008E766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</w:rPr>
              <w:t>50,000</w:t>
            </w:r>
          </w:p>
        </w:tc>
        <w:tc>
          <w:tcPr>
            <w:tcW w:w="223" w:type="dxa"/>
            <w:vAlign w:val="bottom"/>
          </w:tcPr>
          <w:p w14:paraId="104ED486" w14:textId="77777777" w:rsidR="008E7668" w:rsidRPr="00411DBC" w:rsidRDefault="008E7668" w:rsidP="008E766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9" w:type="dxa"/>
            <w:vAlign w:val="bottom"/>
          </w:tcPr>
          <w:p w14:paraId="3B3BDD9D" w14:textId="48B7FE31" w:rsidR="008E7668" w:rsidRPr="00411DBC" w:rsidRDefault="008E7668" w:rsidP="008E766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36" w:type="dxa"/>
            <w:vAlign w:val="bottom"/>
          </w:tcPr>
          <w:p w14:paraId="02B1AE13" w14:textId="77777777" w:rsidR="008E7668" w:rsidRPr="00411DBC" w:rsidRDefault="008E7668" w:rsidP="008E766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29" w:type="dxa"/>
            <w:vAlign w:val="bottom"/>
          </w:tcPr>
          <w:p w14:paraId="756FC0CD" w14:textId="3EC9B599" w:rsidR="008E7668" w:rsidRPr="00411DBC" w:rsidRDefault="008E7668" w:rsidP="008E766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</w:rPr>
              <w:t>50,000</w:t>
            </w:r>
          </w:p>
        </w:tc>
      </w:tr>
      <w:tr w:rsidR="008E7668" w:rsidRPr="00411DBC" w14:paraId="1986719A" w14:textId="77777777" w:rsidTr="00914082">
        <w:trPr>
          <w:trHeight w:val="388"/>
        </w:trPr>
        <w:tc>
          <w:tcPr>
            <w:tcW w:w="536" w:type="dxa"/>
          </w:tcPr>
          <w:p w14:paraId="6CAE2F55" w14:textId="77777777" w:rsidR="008E7668" w:rsidRPr="00411DBC" w:rsidRDefault="008E7668" w:rsidP="008E766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3758" w:type="dxa"/>
            <w:vAlign w:val="center"/>
          </w:tcPr>
          <w:p w14:paraId="715AB388" w14:textId="77777777" w:rsidR="008E7668" w:rsidRPr="00411DBC" w:rsidRDefault="008E7668" w:rsidP="008E766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4"/>
                <w:szCs w:val="24"/>
                <w:cs/>
              </w:rPr>
            </w:pPr>
            <w:r w:rsidRPr="00411DBC">
              <w:rPr>
                <w:rFonts w:ascii="Angsana New" w:hAnsi="Angsana New"/>
                <w:sz w:val="24"/>
                <w:szCs w:val="24"/>
                <w:cs/>
              </w:rPr>
              <w:t>เงินฝากธนาคารติดภาระค้ำประกัน</w:t>
            </w:r>
          </w:p>
        </w:tc>
        <w:tc>
          <w:tcPr>
            <w:tcW w:w="1239" w:type="dxa"/>
            <w:tcBorders>
              <w:bottom w:val="single" w:sz="4" w:space="0" w:color="auto"/>
            </w:tcBorders>
            <w:vAlign w:val="bottom"/>
          </w:tcPr>
          <w:p w14:paraId="3FA658B9" w14:textId="77777777" w:rsidR="008E7668" w:rsidRPr="00411DBC" w:rsidRDefault="008E7668" w:rsidP="008E766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23" w:type="dxa"/>
            <w:vAlign w:val="bottom"/>
          </w:tcPr>
          <w:p w14:paraId="6BA695D5" w14:textId="77777777" w:rsidR="008E7668" w:rsidRPr="00411DBC" w:rsidRDefault="008E7668" w:rsidP="008E766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  <w:vAlign w:val="bottom"/>
          </w:tcPr>
          <w:p w14:paraId="70CF0A68" w14:textId="77777777" w:rsidR="008E7668" w:rsidRPr="00411DBC" w:rsidRDefault="008E7668" w:rsidP="008E766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23" w:type="dxa"/>
            <w:vAlign w:val="bottom"/>
          </w:tcPr>
          <w:p w14:paraId="51CF25B3" w14:textId="77777777" w:rsidR="008E7668" w:rsidRPr="00411DBC" w:rsidRDefault="008E7668" w:rsidP="008E766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  <w:vAlign w:val="bottom"/>
          </w:tcPr>
          <w:p w14:paraId="12E62FDA" w14:textId="6F70FAE9" w:rsidR="008E7668" w:rsidRPr="00411DBC" w:rsidRDefault="008E7668" w:rsidP="008E766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36" w:type="dxa"/>
            <w:vAlign w:val="bottom"/>
          </w:tcPr>
          <w:p w14:paraId="23C68049" w14:textId="77777777" w:rsidR="008E7668" w:rsidRPr="00411DBC" w:rsidRDefault="008E7668" w:rsidP="008E766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29" w:type="dxa"/>
            <w:tcBorders>
              <w:bottom w:val="single" w:sz="4" w:space="0" w:color="auto"/>
            </w:tcBorders>
            <w:vAlign w:val="bottom"/>
          </w:tcPr>
          <w:p w14:paraId="11342BF1" w14:textId="078415F9" w:rsidR="008E7668" w:rsidRPr="00411DBC" w:rsidRDefault="008E7668" w:rsidP="008E766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</w:rPr>
              <w:t>-</w:t>
            </w:r>
          </w:p>
        </w:tc>
      </w:tr>
      <w:tr w:rsidR="00FE0F1D" w:rsidRPr="00411DBC" w14:paraId="4CDBF614" w14:textId="77777777" w:rsidTr="00914082">
        <w:trPr>
          <w:trHeight w:val="388"/>
        </w:trPr>
        <w:tc>
          <w:tcPr>
            <w:tcW w:w="4294" w:type="dxa"/>
            <w:gridSpan w:val="2"/>
          </w:tcPr>
          <w:p w14:paraId="55C0EB7F" w14:textId="77777777" w:rsidR="00FE0F1D" w:rsidRPr="00411DBC" w:rsidRDefault="00FE0F1D" w:rsidP="00FE0F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รวมสินทรัพย์ทางการเงิน</w:t>
            </w:r>
          </w:p>
        </w:tc>
        <w:tc>
          <w:tcPr>
            <w:tcW w:w="123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5175D12" w14:textId="77777777" w:rsidR="00FE0F1D" w:rsidRPr="00411DBC" w:rsidRDefault="00FE0F1D" w:rsidP="00FE0F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  <w:cs/>
              </w:rPr>
              <w:t>-</w:t>
            </w:r>
          </w:p>
        </w:tc>
        <w:tc>
          <w:tcPr>
            <w:tcW w:w="223" w:type="dxa"/>
            <w:vAlign w:val="bottom"/>
          </w:tcPr>
          <w:p w14:paraId="4C5A77FF" w14:textId="77777777" w:rsidR="00FE0F1D" w:rsidRPr="00411DBC" w:rsidRDefault="00FE0F1D" w:rsidP="00FE0F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5BA4029" w14:textId="77777777" w:rsidR="00FE0F1D" w:rsidRPr="00411DBC" w:rsidRDefault="00FE0F1D" w:rsidP="00FE0F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</w:rPr>
              <w:t>50,000</w:t>
            </w:r>
          </w:p>
        </w:tc>
        <w:tc>
          <w:tcPr>
            <w:tcW w:w="223" w:type="dxa"/>
            <w:vAlign w:val="bottom"/>
          </w:tcPr>
          <w:p w14:paraId="153C4C86" w14:textId="77777777" w:rsidR="00FE0F1D" w:rsidRPr="00411DBC" w:rsidRDefault="00FE0F1D" w:rsidP="00FE0F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5506C2C" w14:textId="7C26B8BB" w:rsidR="00FE0F1D" w:rsidRPr="00411DBC" w:rsidRDefault="00914082" w:rsidP="00FE0F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</w:rPr>
              <w:t>1,861,415</w:t>
            </w:r>
          </w:p>
        </w:tc>
        <w:tc>
          <w:tcPr>
            <w:tcW w:w="236" w:type="dxa"/>
            <w:vAlign w:val="bottom"/>
          </w:tcPr>
          <w:p w14:paraId="3952B65E" w14:textId="77777777" w:rsidR="00FE0F1D" w:rsidRPr="00411DBC" w:rsidRDefault="00FE0F1D" w:rsidP="00FE0F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52AFA95" w14:textId="46B742B7" w:rsidR="00FE0F1D" w:rsidRPr="00411DBC" w:rsidRDefault="00914082" w:rsidP="00FE0F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</w:rPr>
              <w:t>1,911,415</w:t>
            </w:r>
          </w:p>
        </w:tc>
      </w:tr>
      <w:tr w:rsidR="00FE0F1D" w:rsidRPr="00411DBC" w14:paraId="09D82205" w14:textId="77777777" w:rsidTr="00914082">
        <w:trPr>
          <w:trHeight w:val="567"/>
        </w:trPr>
        <w:tc>
          <w:tcPr>
            <w:tcW w:w="4294" w:type="dxa"/>
            <w:gridSpan w:val="2"/>
            <w:vAlign w:val="bottom"/>
          </w:tcPr>
          <w:p w14:paraId="2D7C2FD7" w14:textId="51C0F0A1" w:rsidR="00FE0F1D" w:rsidRPr="00411DBC" w:rsidRDefault="00FE0F1D" w:rsidP="00FE0F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411DBC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 xml:space="preserve">หนี้สินทางการเงิน ณ วันที่ </w:t>
            </w:r>
            <w:r w:rsidRPr="00411DBC">
              <w:rPr>
                <w:rFonts w:ascii="Angsana New" w:hAnsi="Angsana New"/>
                <w:b/>
                <w:bCs/>
                <w:sz w:val="24"/>
                <w:szCs w:val="24"/>
              </w:rPr>
              <w:t xml:space="preserve">30 </w:t>
            </w:r>
            <w:r w:rsidRPr="00411DBC">
              <w:rPr>
                <w:rFonts w:ascii="Angsana New" w:hAnsi="Angsana New" w:hint="cs"/>
                <w:b/>
                <w:bCs/>
                <w:sz w:val="24"/>
                <w:szCs w:val="24"/>
                <w:cs/>
              </w:rPr>
              <w:t xml:space="preserve">มิถุนายน </w:t>
            </w:r>
            <w:r w:rsidRPr="00411DBC">
              <w:rPr>
                <w:rFonts w:ascii="Angsana New" w:hAnsi="Angsana New"/>
                <w:b/>
                <w:bCs/>
                <w:sz w:val="24"/>
                <w:szCs w:val="24"/>
              </w:rPr>
              <w:t>2566</w:t>
            </w:r>
          </w:p>
        </w:tc>
        <w:tc>
          <w:tcPr>
            <w:tcW w:w="1239" w:type="dxa"/>
            <w:vAlign w:val="bottom"/>
          </w:tcPr>
          <w:p w14:paraId="10440507" w14:textId="77777777" w:rsidR="00FE0F1D" w:rsidRPr="00411DBC" w:rsidRDefault="00FE0F1D" w:rsidP="00FE0F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23" w:type="dxa"/>
            <w:vAlign w:val="bottom"/>
          </w:tcPr>
          <w:p w14:paraId="1C81A0AE" w14:textId="77777777" w:rsidR="00FE0F1D" w:rsidRPr="00411DBC" w:rsidRDefault="00FE0F1D" w:rsidP="00FE0F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9" w:type="dxa"/>
            <w:vAlign w:val="bottom"/>
          </w:tcPr>
          <w:p w14:paraId="33FE0376" w14:textId="77777777" w:rsidR="00FE0F1D" w:rsidRPr="00411DBC" w:rsidRDefault="00FE0F1D" w:rsidP="00FE0F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23" w:type="dxa"/>
            <w:vAlign w:val="bottom"/>
          </w:tcPr>
          <w:p w14:paraId="32D78DF3" w14:textId="77777777" w:rsidR="00FE0F1D" w:rsidRPr="00411DBC" w:rsidRDefault="00FE0F1D" w:rsidP="00FE0F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9" w:type="dxa"/>
            <w:vAlign w:val="bottom"/>
          </w:tcPr>
          <w:p w14:paraId="126D7314" w14:textId="77777777" w:rsidR="00FE0F1D" w:rsidRPr="00411DBC" w:rsidRDefault="00FE0F1D" w:rsidP="00FE0F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36" w:type="dxa"/>
            <w:vAlign w:val="bottom"/>
          </w:tcPr>
          <w:p w14:paraId="0BE48AE7" w14:textId="77777777" w:rsidR="00FE0F1D" w:rsidRPr="00411DBC" w:rsidRDefault="00FE0F1D" w:rsidP="00FE0F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29" w:type="dxa"/>
            <w:vAlign w:val="bottom"/>
          </w:tcPr>
          <w:p w14:paraId="59B18214" w14:textId="77777777" w:rsidR="00FE0F1D" w:rsidRPr="00411DBC" w:rsidRDefault="00FE0F1D" w:rsidP="00FE0F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914082" w:rsidRPr="00411DBC" w14:paraId="1E57F223" w14:textId="77777777" w:rsidTr="00914082">
        <w:trPr>
          <w:trHeight w:val="388"/>
        </w:trPr>
        <w:tc>
          <w:tcPr>
            <w:tcW w:w="536" w:type="dxa"/>
          </w:tcPr>
          <w:p w14:paraId="439DCABF" w14:textId="77777777" w:rsidR="00914082" w:rsidRPr="00411DBC" w:rsidRDefault="00914082" w:rsidP="009140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3758" w:type="dxa"/>
            <w:vAlign w:val="center"/>
          </w:tcPr>
          <w:p w14:paraId="1777CC51" w14:textId="77777777" w:rsidR="00914082" w:rsidRPr="00411DBC" w:rsidRDefault="00914082" w:rsidP="009140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eastAsia="Arial Unicode MS" w:hAnsi="Angsana New"/>
                <w:sz w:val="24"/>
                <w:szCs w:val="24"/>
                <w:cs/>
                <w:lang w:val="en-GB"/>
              </w:rPr>
              <w:t>เจ้าหนี้การค้าและเจ้าหนี้หมุนเวียนอื่น</w:t>
            </w:r>
          </w:p>
        </w:tc>
        <w:tc>
          <w:tcPr>
            <w:tcW w:w="1239" w:type="dxa"/>
            <w:vAlign w:val="center"/>
          </w:tcPr>
          <w:p w14:paraId="69E60B7A" w14:textId="77777777" w:rsidR="00914082" w:rsidRPr="00411DBC" w:rsidRDefault="00914082" w:rsidP="009140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23" w:type="dxa"/>
            <w:vAlign w:val="bottom"/>
          </w:tcPr>
          <w:p w14:paraId="39532F2C" w14:textId="77777777" w:rsidR="00914082" w:rsidRPr="00411DBC" w:rsidRDefault="00914082" w:rsidP="009140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9" w:type="dxa"/>
            <w:vAlign w:val="center"/>
          </w:tcPr>
          <w:p w14:paraId="47457B62" w14:textId="77777777" w:rsidR="00914082" w:rsidRPr="00411DBC" w:rsidRDefault="00914082" w:rsidP="009140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23" w:type="dxa"/>
            <w:vAlign w:val="bottom"/>
          </w:tcPr>
          <w:p w14:paraId="4F9B349E" w14:textId="77777777" w:rsidR="00914082" w:rsidRPr="00411DBC" w:rsidRDefault="00914082" w:rsidP="009140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9" w:type="dxa"/>
            <w:vAlign w:val="center"/>
          </w:tcPr>
          <w:p w14:paraId="103E7F52" w14:textId="6B071949" w:rsidR="00914082" w:rsidRPr="00411DBC" w:rsidRDefault="00914082" w:rsidP="009140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  <w:r w:rsidRPr="00411DBC">
              <w:rPr>
                <w:rFonts w:ascii="Angsana New" w:hAnsi="Angsana New"/>
                <w:sz w:val="24"/>
                <w:szCs w:val="24"/>
              </w:rPr>
              <w:t>529,311</w:t>
            </w:r>
          </w:p>
        </w:tc>
        <w:tc>
          <w:tcPr>
            <w:tcW w:w="236" w:type="dxa"/>
            <w:vAlign w:val="bottom"/>
          </w:tcPr>
          <w:p w14:paraId="48A7322C" w14:textId="77777777" w:rsidR="00914082" w:rsidRPr="00411DBC" w:rsidRDefault="00914082" w:rsidP="009140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29" w:type="dxa"/>
            <w:vAlign w:val="center"/>
          </w:tcPr>
          <w:p w14:paraId="513CA377" w14:textId="76288F4F" w:rsidR="00914082" w:rsidRPr="00411DBC" w:rsidRDefault="00914082" w:rsidP="009140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</w:rPr>
              <w:t>529,311</w:t>
            </w:r>
          </w:p>
        </w:tc>
      </w:tr>
      <w:tr w:rsidR="00914082" w:rsidRPr="00411DBC" w14:paraId="39D528A0" w14:textId="77777777" w:rsidTr="00914082">
        <w:trPr>
          <w:trHeight w:val="388"/>
        </w:trPr>
        <w:tc>
          <w:tcPr>
            <w:tcW w:w="536" w:type="dxa"/>
          </w:tcPr>
          <w:p w14:paraId="5D3B89FA" w14:textId="77777777" w:rsidR="00914082" w:rsidRPr="00411DBC" w:rsidRDefault="00914082" w:rsidP="00914082">
            <w:pPr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3758" w:type="dxa"/>
            <w:vAlign w:val="center"/>
          </w:tcPr>
          <w:p w14:paraId="5029265E" w14:textId="0CA5D093" w:rsidR="00914082" w:rsidRPr="00411DBC" w:rsidRDefault="00914082" w:rsidP="00914082">
            <w:pPr>
              <w:rPr>
                <w:rFonts w:ascii="Angsana New" w:hAnsi="Angsana New"/>
                <w:sz w:val="24"/>
                <w:szCs w:val="24"/>
                <w:cs/>
              </w:rPr>
            </w:pPr>
            <w:r w:rsidRPr="00411DBC">
              <w:rPr>
                <w:rFonts w:ascii="Angsana New" w:hAnsi="Angsana New"/>
                <w:sz w:val="24"/>
                <w:szCs w:val="24"/>
                <w:cs/>
              </w:rPr>
              <w:t>ส่วนของหนี้สินตามสัญญาเช่าที่ถึงกำหนดชำระภายในหนึ่งปี</w:t>
            </w:r>
          </w:p>
        </w:tc>
        <w:tc>
          <w:tcPr>
            <w:tcW w:w="1239" w:type="dxa"/>
            <w:vAlign w:val="bottom"/>
          </w:tcPr>
          <w:p w14:paraId="55B1C93A" w14:textId="77777777" w:rsidR="00914082" w:rsidRPr="00411DBC" w:rsidRDefault="00914082" w:rsidP="00914082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23" w:type="dxa"/>
            <w:vAlign w:val="bottom"/>
          </w:tcPr>
          <w:p w14:paraId="2081912F" w14:textId="77777777" w:rsidR="00914082" w:rsidRPr="00411DBC" w:rsidRDefault="00914082" w:rsidP="00914082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9" w:type="dxa"/>
            <w:vAlign w:val="bottom"/>
          </w:tcPr>
          <w:p w14:paraId="25AB8D1F" w14:textId="77777777" w:rsidR="00914082" w:rsidRPr="00411DBC" w:rsidRDefault="00914082" w:rsidP="00914082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23" w:type="dxa"/>
            <w:vAlign w:val="bottom"/>
          </w:tcPr>
          <w:p w14:paraId="415197F5" w14:textId="77777777" w:rsidR="00914082" w:rsidRPr="00411DBC" w:rsidRDefault="00914082" w:rsidP="00914082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9" w:type="dxa"/>
            <w:vAlign w:val="bottom"/>
          </w:tcPr>
          <w:p w14:paraId="723F6698" w14:textId="237B7DC0" w:rsidR="00914082" w:rsidRPr="00411DBC" w:rsidRDefault="00914082" w:rsidP="00914082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  <w:cs/>
              </w:rPr>
              <w:t>16</w:t>
            </w:r>
            <w:r w:rsidRPr="00411DBC">
              <w:rPr>
                <w:rFonts w:ascii="Angsana New" w:hAnsi="Angsana New"/>
                <w:sz w:val="24"/>
                <w:szCs w:val="24"/>
              </w:rPr>
              <w:t>,</w:t>
            </w:r>
            <w:r w:rsidRPr="00411DBC">
              <w:rPr>
                <w:rFonts w:ascii="Angsana New" w:hAnsi="Angsana New"/>
                <w:sz w:val="24"/>
                <w:szCs w:val="24"/>
                <w:cs/>
              </w:rPr>
              <w:t>625</w:t>
            </w:r>
          </w:p>
        </w:tc>
        <w:tc>
          <w:tcPr>
            <w:tcW w:w="236" w:type="dxa"/>
            <w:vAlign w:val="bottom"/>
          </w:tcPr>
          <w:p w14:paraId="054FD833" w14:textId="77777777" w:rsidR="00914082" w:rsidRPr="00411DBC" w:rsidRDefault="00914082" w:rsidP="00914082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29" w:type="dxa"/>
            <w:vAlign w:val="bottom"/>
          </w:tcPr>
          <w:p w14:paraId="6325BD1F" w14:textId="0D0ED1ED" w:rsidR="00914082" w:rsidRPr="00411DBC" w:rsidRDefault="00914082" w:rsidP="00914082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  <w:cs/>
              </w:rPr>
              <w:t>16</w:t>
            </w:r>
            <w:r w:rsidRPr="00411DBC">
              <w:rPr>
                <w:rFonts w:ascii="Angsana New" w:hAnsi="Angsana New"/>
                <w:sz w:val="24"/>
                <w:szCs w:val="24"/>
              </w:rPr>
              <w:t>,</w:t>
            </w:r>
            <w:r w:rsidRPr="00411DBC">
              <w:rPr>
                <w:rFonts w:ascii="Angsana New" w:hAnsi="Angsana New"/>
                <w:sz w:val="24"/>
                <w:szCs w:val="24"/>
                <w:cs/>
              </w:rPr>
              <w:t>625</w:t>
            </w:r>
          </w:p>
        </w:tc>
      </w:tr>
      <w:tr w:rsidR="00914082" w:rsidRPr="00411DBC" w14:paraId="1E6EA63E" w14:textId="77777777" w:rsidTr="00914082">
        <w:trPr>
          <w:trHeight w:val="388"/>
        </w:trPr>
        <w:tc>
          <w:tcPr>
            <w:tcW w:w="536" w:type="dxa"/>
          </w:tcPr>
          <w:p w14:paraId="09A1E35E" w14:textId="77777777" w:rsidR="00914082" w:rsidRPr="00411DBC" w:rsidRDefault="00914082" w:rsidP="00914082">
            <w:pPr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3758" w:type="dxa"/>
            <w:vAlign w:val="center"/>
          </w:tcPr>
          <w:p w14:paraId="229C55AE" w14:textId="7143C820" w:rsidR="00914082" w:rsidRPr="00411DBC" w:rsidRDefault="00914082" w:rsidP="00914082">
            <w:pPr>
              <w:rPr>
                <w:rFonts w:ascii="Angsana New" w:eastAsia="Arial Unicode MS" w:hAnsi="Angsana New"/>
                <w:sz w:val="24"/>
                <w:szCs w:val="24"/>
                <w:cs/>
                <w:lang w:val="en-GB"/>
              </w:rPr>
            </w:pPr>
            <w:r w:rsidRPr="00411DBC">
              <w:rPr>
                <w:rFonts w:ascii="Angsana New" w:hAnsi="Angsana New" w:hint="cs"/>
                <w:sz w:val="24"/>
                <w:szCs w:val="24"/>
                <w:cs/>
              </w:rPr>
              <w:t>หุ้นกู้</w:t>
            </w:r>
          </w:p>
        </w:tc>
        <w:tc>
          <w:tcPr>
            <w:tcW w:w="1239" w:type="dxa"/>
            <w:vAlign w:val="bottom"/>
          </w:tcPr>
          <w:p w14:paraId="628FC774" w14:textId="6B2E4A1C" w:rsidR="00914082" w:rsidRPr="00411DBC" w:rsidRDefault="00914082" w:rsidP="00914082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23" w:type="dxa"/>
            <w:vAlign w:val="bottom"/>
          </w:tcPr>
          <w:p w14:paraId="40E3A5C7" w14:textId="77777777" w:rsidR="00914082" w:rsidRPr="00411DBC" w:rsidRDefault="00914082" w:rsidP="00914082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9" w:type="dxa"/>
            <w:vAlign w:val="bottom"/>
          </w:tcPr>
          <w:p w14:paraId="785B87B3" w14:textId="69DDFF2B" w:rsidR="00914082" w:rsidRPr="00411DBC" w:rsidRDefault="00914082" w:rsidP="00914082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23" w:type="dxa"/>
            <w:vAlign w:val="bottom"/>
          </w:tcPr>
          <w:p w14:paraId="6A71D802" w14:textId="77777777" w:rsidR="00914082" w:rsidRPr="00411DBC" w:rsidRDefault="00914082" w:rsidP="00914082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9" w:type="dxa"/>
            <w:vAlign w:val="bottom"/>
          </w:tcPr>
          <w:p w14:paraId="2C78B9D7" w14:textId="58096161" w:rsidR="00914082" w:rsidRPr="00411DBC" w:rsidRDefault="00914082" w:rsidP="00914082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</w:rPr>
              <w:t>49,739</w:t>
            </w:r>
          </w:p>
        </w:tc>
        <w:tc>
          <w:tcPr>
            <w:tcW w:w="236" w:type="dxa"/>
            <w:vAlign w:val="bottom"/>
          </w:tcPr>
          <w:p w14:paraId="2E7E4346" w14:textId="77777777" w:rsidR="00914082" w:rsidRPr="00411DBC" w:rsidRDefault="00914082" w:rsidP="00914082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29" w:type="dxa"/>
            <w:vAlign w:val="bottom"/>
          </w:tcPr>
          <w:p w14:paraId="3CE7A9EC" w14:textId="42BD38B7" w:rsidR="00914082" w:rsidRPr="00411DBC" w:rsidRDefault="00914082" w:rsidP="00914082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</w:rPr>
              <w:t>49,739</w:t>
            </w:r>
          </w:p>
        </w:tc>
      </w:tr>
      <w:tr w:rsidR="00914082" w:rsidRPr="00411DBC" w14:paraId="7DB9B230" w14:textId="77777777" w:rsidTr="00914082">
        <w:trPr>
          <w:trHeight w:val="388"/>
        </w:trPr>
        <w:tc>
          <w:tcPr>
            <w:tcW w:w="536" w:type="dxa"/>
          </w:tcPr>
          <w:p w14:paraId="02FF5CC6" w14:textId="77777777" w:rsidR="00914082" w:rsidRPr="00411DBC" w:rsidRDefault="00914082" w:rsidP="009140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3758" w:type="dxa"/>
            <w:vAlign w:val="center"/>
          </w:tcPr>
          <w:p w14:paraId="1996D453" w14:textId="77777777" w:rsidR="00914082" w:rsidRPr="00411DBC" w:rsidRDefault="00914082" w:rsidP="009140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4"/>
                <w:szCs w:val="24"/>
                <w:cs/>
              </w:rPr>
            </w:pPr>
            <w:r w:rsidRPr="00411DBC">
              <w:rPr>
                <w:rFonts w:ascii="Angsana New" w:eastAsia="Arial Unicode MS" w:hAnsi="Angsana New"/>
                <w:sz w:val="24"/>
                <w:szCs w:val="24"/>
                <w:cs/>
                <w:lang w:val="en-GB"/>
              </w:rPr>
              <w:t>หนี้สินตามสัญญาเช่า - สุทธิ</w:t>
            </w:r>
          </w:p>
        </w:tc>
        <w:tc>
          <w:tcPr>
            <w:tcW w:w="1239" w:type="dxa"/>
            <w:vAlign w:val="center"/>
          </w:tcPr>
          <w:p w14:paraId="4A5C3711" w14:textId="77777777" w:rsidR="00914082" w:rsidRPr="00411DBC" w:rsidRDefault="00914082" w:rsidP="009140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23" w:type="dxa"/>
            <w:vAlign w:val="bottom"/>
          </w:tcPr>
          <w:p w14:paraId="4EB95985" w14:textId="77777777" w:rsidR="00914082" w:rsidRPr="00411DBC" w:rsidRDefault="00914082" w:rsidP="009140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9" w:type="dxa"/>
            <w:vAlign w:val="center"/>
          </w:tcPr>
          <w:p w14:paraId="37AC350F" w14:textId="77777777" w:rsidR="00914082" w:rsidRPr="00411DBC" w:rsidRDefault="00914082" w:rsidP="009140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23" w:type="dxa"/>
            <w:vAlign w:val="bottom"/>
          </w:tcPr>
          <w:p w14:paraId="647C4FF2" w14:textId="77777777" w:rsidR="00914082" w:rsidRPr="00411DBC" w:rsidRDefault="00914082" w:rsidP="009140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9" w:type="dxa"/>
            <w:vAlign w:val="center"/>
          </w:tcPr>
          <w:p w14:paraId="1013EC68" w14:textId="293A14D2" w:rsidR="00914082" w:rsidRPr="00411DBC" w:rsidRDefault="00914082" w:rsidP="009140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  <w:cs/>
              </w:rPr>
              <w:t>29</w:t>
            </w:r>
            <w:r w:rsidRPr="00411DBC">
              <w:rPr>
                <w:rFonts w:ascii="Angsana New" w:hAnsi="Angsana New"/>
                <w:sz w:val="24"/>
                <w:szCs w:val="24"/>
              </w:rPr>
              <w:t>,</w:t>
            </w:r>
            <w:r w:rsidRPr="00411DBC">
              <w:rPr>
                <w:rFonts w:ascii="Angsana New" w:hAnsi="Angsana New"/>
                <w:sz w:val="24"/>
                <w:szCs w:val="24"/>
                <w:cs/>
              </w:rPr>
              <w:t>485</w:t>
            </w:r>
          </w:p>
        </w:tc>
        <w:tc>
          <w:tcPr>
            <w:tcW w:w="236" w:type="dxa"/>
            <w:vAlign w:val="bottom"/>
          </w:tcPr>
          <w:p w14:paraId="6760FE10" w14:textId="77777777" w:rsidR="00914082" w:rsidRPr="00411DBC" w:rsidRDefault="00914082" w:rsidP="009140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29" w:type="dxa"/>
            <w:vAlign w:val="center"/>
          </w:tcPr>
          <w:p w14:paraId="0EFF9311" w14:textId="520D9839" w:rsidR="00914082" w:rsidRPr="00411DBC" w:rsidRDefault="00914082" w:rsidP="009140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  <w:cs/>
              </w:rPr>
              <w:t>29</w:t>
            </w:r>
            <w:r w:rsidRPr="00411DBC">
              <w:rPr>
                <w:rFonts w:ascii="Angsana New" w:hAnsi="Angsana New"/>
                <w:sz w:val="24"/>
                <w:szCs w:val="24"/>
              </w:rPr>
              <w:t>,</w:t>
            </w:r>
            <w:r w:rsidRPr="00411DBC">
              <w:rPr>
                <w:rFonts w:ascii="Angsana New" w:hAnsi="Angsana New"/>
                <w:sz w:val="24"/>
                <w:szCs w:val="24"/>
                <w:cs/>
              </w:rPr>
              <w:t>485</w:t>
            </w:r>
          </w:p>
        </w:tc>
      </w:tr>
      <w:tr w:rsidR="00914082" w:rsidRPr="00411DBC" w14:paraId="746BD69F" w14:textId="77777777" w:rsidTr="00914082">
        <w:trPr>
          <w:trHeight w:val="388"/>
        </w:trPr>
        <w:tc>
          <w:tcPr>
            <w:tcW w:w="536" w:type="dxa"/>
          </w:tcPr>
          <w:p w14:paraId="57F5D26C" w14:textId="77777777" w:rsidR="00914082" w:rsidRPr="00411DBC" w:rsidRDefault="00914082" w:rsidP="009140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3758" w:type="dxa"/>
            <w:vAlign w:val="bottom"/>
          </w:tcPr>
          <w:p w14:paraId="0C966429" w14:textId="77777777" w:rsidR="00914082" w:rsidRPr="00411DBC" w:rsidRDefault="00914082" w:rsidP="009140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eastAsia="Arial Unicode MS" w:hAnsi="Angsana New"/>
                <w:sz w:val="24"/>
                <w:szCs w:val="24"/>
                <w:cs/>
                <w:lang w:val="en-GB"/>
              </w:rPr>
              <w:t>ประมาณการหนี้สินไม่หมุนเวียนสำหรับผลประโยชน์พนักงาน</w:t>
            </w:r>
          </w:p>
        </w:tc>
        <w:tc>
          <w:tcPr>
            <w:tcW w:w="1239" w:type="dxa"/>
            <w:vAlign w:val="bottom"/>
          </w:tcPr>
          <w:p w14:paraId="008D3418" w14:textId="77777777" w:rsidR="00914082" w:rsidRPr="00411DBC" w:rsidRDefault="00914082" w:rsidP="009140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23" w:type="dxa"/>
            <w:vAlign w:val="bottom"/>
          </w:tcPr>
          <w:p w14:paraId="44141CDD" w14:textId="77777777" w:rsidR="00914082" w:rsidRPr="00411DBC" w:rsidRDefault="00914082" w:rsidP="009140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9" w:type="dxa"/>
            <w:vAlign w:val="bottom"/>
          </w:tcPr>
          <w:p w14:paraId="52A42134" w14:textId="77777777" w:rsidR="00914082" w:rsidRPr="00411DBC" w:rsidRDefault="00914082" w:rsidP="009140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23" w:type="dxa"/>
            <w:vAlign w:val="bottom"/>
          </w:tcPr>
          <w:p w14:paraId="7D9AA1CD" w14:textId="77777777" w:rsidR="00914082" w:rsidRPr="00411DBC" w:rsidRDefault="00914082" w:rsidP="009140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9" w:type="dxa"/>
            <w:vAlign w:val="bottom"/>
          </w:tcPr>
          <w:p w14:paraId="303E347A" w14:textId="75DABC67" w:rsidR="00914082" w:rsidRPr="00411DBC" w:rsidRDefault="00914082" w:rsidP="009140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</w:rPr>
              <w:t>758</w:t>
            </w:r>
          </w:p>
        </w:tc>
        <w:tc>
          <w:tcPr>
            <w:tcW w:w="236" w:type="dxa"/>
            <w:vAlign w:val="bottom"/>
          </w:tcPr>
          <w:p w14:paraId="5D7001AA" w14:textId="77777777" w:rsidR="00914082" w:rsidRPr="00411DBC" w:rsidRDefault="00914082" w:rsidP="009140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29" w:type="dxa"/>
            <w:vAlign w:val="bottom"/>
          </w:tcPr>
          <w:p w14:paraId="2CFCAC54" w14:textId="7C0DFF41" w:rsidR="00914082" w:rsidRPr="00411DBC" w:rsidRDefault="00914082" w:rsidP="009140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</w:rPr>
              <w:t>758</w:t>
            </w:r>
          </w:p>
        </w:tc>
      </w:tr>
      <w:tr w:rsidR="00914082" w:rsidRPr="00411DBC" w14:paraId="737D1FCF" w14:textId="77777777" w:rsidTr="00914082">
        <w:trPr>
          <w:trHeight w:val="388"/>
        </w:trPr>
        <w:tc>
          <w:tcPr>
            <w:tcW w:w="536" w:type="dxa"/>
          </w:tcPr>
          <w:p w14:paraId="66780EF9" w14:textId="77777777" w:rsidR="00914082" w:rsidRPr="00411DBC" w:rsidRDefault="00914082" w:rsidP="00914082">
            <w:pPr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3758" w:type="dxa"/>
            <w:vAlign w:val="bottom"/>
          </w:tcPr>
          <w:p w14:paraId="26E35581" w14:textId="4371E428" w:rsidR="00914082" w:rsidRPr="00411DBC" w:rsidRDefault="00914082" w:rsidP="00914082">
            <w:pPr>
              <w:rPr>
                <w:rFonts w:ascii="Angsana New" w:eastAsia="Arial Unicode MS" w:hAnsi="Angsana New"/>
                <w:sz w:val="24"/>
                <w:szCs w:val="24"/>
                <w:cs/>
                <w:lang w:val="en-GB"/>
              </w:rPr>
            </w:pPr>
            <w:r w:rsidRPr="00411DBC">
              <w:rPr>
                <w:rFonts w:ascii="Angsana New" w:eastAsia="Arial Unicode MS" w:hAnsi="Angsana New"/>
                <w:sz w:val="24"/>
                <w:szCs w:val="24"/>
                <w:cs/>
                <w:lang w:val="en-GB"/>
              </w:rPr>
              <w:t>หุ้นกู้ระยะยาว</w:t>
            </w:r>
          </w:p>
        </w:tc>
        <w:tc>
          <w:tcPr>
            <w:tcW w:w="1239" w:type="dxa"/>
            <w:tcBorders>
              <w:bottom w:val="single" w:sz="4" w:space="0" w:color="auto"/>
            </w:tcBorders>
            <w:vAlign w:val="bottom"/>
          </w:tcPr>
          <w:p w14:paraId="7A53F0AE" w14:textId="65204053" w:rsidR="00914082" w:rsidRPr="00411DBC" w:rsidRDefault="00914082" w:rsidP="00914082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23" w:type="dxa"/>
            <w:vAlign w:val="bottom"/>
          </w:tcPr>
          <w:p w14:paraId="0145339C" w14:textId="77777777" w:rsidR="00914082" w:rsidRPr="00411DBC" w:rsidRDefault="00914082" w:rsidP="00914082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  <w:vAlign w:val="bottom"/>
          </w:tcPr>
          <w:p w14:paraId="56D98677" w14:textId="46A28DA1" w:rsidR="00914082" w:rsidRPr="00411DBC" w:rsidRDefault="00914082" w:rsidP="00914082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23" w:type="dxa"/>
            <w:vAlign w:val="bottom"/>
          </w:tcPr>
          <w:p w14:paraId="7208762B" w14:textId="77777777" w:rsidR="00914082" w:rsidRPr="00411DBC" w:rsidRDefault="00914082" w:rsidP="00914082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  <w:vAlign w:val="bottom"/>
          </w:tcPr>
          <w:p w14:paraId="49AA4D5A" w14:textId="00B7FB0D" w:rsidR="00914082" w:rsidRPr="00411DBC" w:rsidRDefault="00914082" w:rsidP="00914082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</w:rPr>
              <w:t>89,229</w:t>
            </w:r>
          </w:p>
        </w:tc>
        <w:tc>
          <w:tcPr>
            <w:tcW w:w="236" w:type="dxa"/>
            <w:vAlign w:val="bottom"/>
          </w:tcPr>
          <w:p w14:paraId="256647BE" w14:textId="77777777" w:rsidR="00914082" w:rsidRPr="00411DBC" w:rsidRDefault="00914082" w:rsidP="00914082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29" w:type="dxa"/>
            <w:tcBorders>
              <w:bottom w:val="single" w:sz="4" w:space="0" w:color="auto"/>
            </w:tcBorders>
            <w:vAlign w:val="bottom"/>
          </w:tcPr>
          <w:p w14:paraId="5FDB19E4" w14:textId="400650A2" w:rsidR="00914082" w:rsidRPr="00411DBC" w:rsidRDefault="00914082" w:rsidP="00914082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</w:rPr>
              <w:t>89,229</w:t>
            </w:r>
          </w:p>
        </w:tc>
      </w:tr>
      <w:tr w:rsidR="00776894" w:rsidRPr="00411DBC" w14:paraId="2B522351" w14:textId="77777777" w:rsidTr="00914082">
        <w:trPr>
          <w:trHeight w:val="397"/>
        </w:trPr>
        <w:tc>
          <w:tcPr>
            <w:tcW w:w="4294" w:type="dxa"/>
            <w:gridSpan w:val="2"/>
          </w:tcPr>
          <w:p w14:paraId="6815963C" w14:textId="77777777" w:rsidR="00776894" w:rsidRPr="00411DBC" w:rsidRDefault="00776894" w:rsidP="007768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411DBC">
              <w:rPr>
                <w:rFonts w:ascii="Angsana New" w:eastAsia="Arial Unicode MS" w:hAnsi="Angsana New"/>
                <w:b/>
                <w:bCs/>
                <w:sz w:val="24"/>
                <w:szCs w:val="24"/>
                <w:cs/>
                <w:lang w:val="en-GB"/>
              </w:rPr>
              <w:t>รวมหนี้สินทางการเงิน</w:t>
            </w:r>
          </w:p>
        </w:tc>
        <w:tc>
          <w:tcPr>
            <w:tcW w:w="123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F315B08" w14:textId="77777777" w:rsidR="00776894" w:rsidRPr="00411DBC" w:rsidRDefault="00776894" w:rsidP="007768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23" w:type="dxa"/>
            <w:vAlign w:val="bottom"/>
          </w:tcPr>
          <w:p w14:paraId="437E1693" w14:textId="77777777" w:rsidR="00776894" w:rsidRPr="00411DBC" w:rsidRDefault="00776894" w:rsidP="007768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734E8FB" w14:textId="77777777" w:rsidR="00776894" w:rsidRPr="00411DBC" w:rsidRDefault="00776894" w:rsidP="007768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23" w:type="dxa"/>
            <w:vAlign w:val="bottom"/>
          </w:tcPr>
          <w:p w14:paraId="23DACE63" w14:textId="77777777" w:rsidR="00776894" w:rsidRPr="00411DBC" w:rsidRDefault="00776894" w:rsidP="007768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C2C6058" w14:textId="77AFE2B7" w:rsidR="00776894" w:rsidRPr="00312CD8" w:rsidRDefault="00776894" w:rsidP="007768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  <w:highlight w:val="yellow"/>
                <w:cs/>
              </w:rPr>
            </w:pPr>
            <w:r w:rsidRPr="00F43560">
              <w:rPr>
                <w:rFonts w:ascii="Angsana New" w:hAnsi="Angsana New"/>
                <w:sz w:val="24"/>
                <w:szCs w:val="24"/>
                <w:highlight w:val="yellow"/>
              </w:rPr>
              <w:t>715,147</w:t>
            </w:r>
          </w:p>
        </w:tc>
        <w:tc>
          <w:tcPr>
            <w:tcW w:w="236" w:type="dxa"/>
            <w:vAlign w:val="bottom"/>
          </w:tcPr>
          <w:p w14:paraId="6D78C22B" w14:textId="77777777" w:rsidR="00776894" w:rsidRPr="00312CD8" w:rsidRDefault="00776894" w:rsidP="007768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  <w:highlight w:val="yellow"/>
              </w:rPr>
            </w:pPr>
          </w:p>
        </w:tc>
        <w:tc>
          <w:tcPr>
            <w:tcW w:w="122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CBDE049" w14:textId="6794B2FB" w:rsidR="00776894" w:rsidRPr="00312CD8" w:rsidRDefault="00776894" w:rsidP="007768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  <w:highlight w:val="yellow"/>
              </w:rPr>
            </w:pPr>
            <w:r w:rsidRPr="00F43560">
              <w:rPr>
                <w:rFonts w:ascii="Angsana New" w:hAnsi="Angsana New"/>
                <w:sz w:val="24"/>
                <w:szCs w:val="24"/>
                <w:highlight w:val="yellow"/>
              </w:rPr>
              <w:t>715,147</w:t>
            </w:r>
          </w:p>
        </w:tc>
      </w:tr>
      <w:bookmarkEnd w:id="40"/>
    </w:tbl>
    <w:p w14:paraId="4096A9A7" w14:textId="6EF736F8" w:rsidR="00CC4083" w:rsidRPr="00411DBC" w:rsidRDefault="00CC4083" w:rsidP="00850306">
      <w:pPr>
        <w:pStyle w:val="ListParagraph"/>
        <w:ind w:left="432"/>
        <w:jc w:val="thaiDistribute"/>
        <w:rPr>
          <w:rFonts w:ascii="Angsana New" w:hAnsi="Angsana New"/>
          <w:sz w:val="28"/>
          <w:szCs w:val="28"/>
        </w:rPr>
      </w:pPr>
    </w:p>
    <w:p w14:paraId="16FB5A98" w14:textId="2050BC2F" w:rsidR="00C11D37" w:rsidRPr="00411DBC" w:rsidRDefault="00C11D37" w:rsidP="00AC356F">
      <w:pPr>
        <w:jc w:val="thaiDistribute"/>
        <w:rPr>
          <w:rFonts w:ascii="Angsana New" w:hAnsi="Angsana New"/>
          <w:sz w:val="28"/>
          <w:szCs w:val="28"/>
        </w:rPr>
      </w:pPr>
    </w:p>
    <w:p w14:paraId="5450109E" w14:textId="49C58833" w:rsidR="00AE3129" w:rsidRPr="00411DBC" w:rsidRDefault="00AE3129" w:rsidP="00AC356F">
      <w:pPr>
        <w:jc w:val="thaiDistribute"/>
        <w:rPr>
          <w:rFonts w:ascii="Angsana New" w:hAnsi="Angsana New"/>
          <w:sz w:val="28"/>
          <w:szCs w:val="28"/>
        </w:rPr>
      </w:pPr>
    </w:p>
    <w:p w14:paraId="2EA6C578" w14:textId="10415ECD" w:rsidR="00AC356F" w:rsidRPr="00411DBC" w:rsidRDefault="00AC356F" w:rsidP="00AC356F">
      <w:pPr>
        <w:jc w:val="thaiDistribute"/>
        <w:rPr>
          <w:rFonts w:ascii="Angsana New" w:hAnsi="Angsana New"/>
          <w:sz w:val="28"/>
          <w:szCs w:val="28"/>
        </w:rPr>
      </w:pPr>
    </w:p>
    <w:p w14:paraId="36DE89A2" w14:textId="1252D74F" w:rsidR="000622CF" w:rsidRPr="00411DBC" w:rsidRDefault="000622CF" w:rsidP="00AC356F">
      <w:pPr>
        <w:jc w:val="thaiDistribute"/>
        <w:rPr>
          <w:rFonts w:ascii="Angsana New" w:hAnsi="Angsana New"/>
          <w:sz w:val="28"/>
          <w:szCs w:val="28"/>
        </w:rPr>
      </w:pPr>
    </w:p>
    <w:p w14:paraId="0F1AA1CE" w14:textId="0BBE26D8" w:rsidR="000622CF" w:rsidRPr="00411DBC" w:rsidRDefault="000622CF" w:rsidP="00AC356F">
      <w:pPr>
        <w:jc w:val="thaiDistribute"/>
        <w:rPr>
          <w:rFonts w:ascii="Angsana New" w:hAnsi="Angsana New"/>
          <w:sz w:val="28"/>
          <w:szCs w:val="28"/>
        </w:rPr>
      </w:pPr>
    </w:p>
    <w:p w14:paraId="18E4D921" w14:textId="28A01CF6" w:rsidR="000622CF" w:rsidRPr="00411DBC" w:rsidRDefault="000622CF" w:rsidP="00AC356F">
      <w:pPr>
        <w:jc w:val="thaiDistribute"/>
        <w:rPr>
          <w:rFonts w:ascii="Angsana New" w:hAnsi="Angsana New"/>
          <w:sz w:val="28"/>
          <w:szCs w:val="28"/>
        </w:rPr>
      </w:pPr>
    </w:p>
    <w:p w14:paraId="2183DE6A" w14:textId="5AF84234" w:rsidR="00FA2D33" w:rsidRPr="00411DBC" w:rsidRDefault="00FA2D33" w:rsidP="00AC356F">
      <w:pPr>
        <w:jc w:val="thaiDistribute"/>
        <w:rPr>
          <w:rFonts w:ascii="Angsana New" w:hAnsi="Angsana New"/>
          <w:sz w:val="28"/>
          <w:szCs w:val="28"/>
        </w:rPr>
      </w:pPr>
    </w:p>
    <w:p w14:paraId="0110997D" w14:textId="77777777" w:rsidR="00FA2D33" w:rsidRPr="00411DBC" w:rsidRDefault="00FA2D33" w:rsidP="00AC356F">
      <w:pPr>
        <w:jc w:val="thaiDistribute"/>
        <w:rPr>
          <w:rFonts w:ascii="Angsana New" w:hAnsi="Angsana New"/>
          <w:sz w:val="28"/>
          <w:szCs w:val="28"/>
        </w:rPr>
      </w:pPr>
    </w:p>
    <w:p w14:paraId="559450D0" w14:textId="609C958D" w:rsidR="00557F70" w:rsidRPr="00411DBC" w:rsidRDefault="00557F70" w:rsidP="002E737C">
      <w:pPr>
        <w:pStyle w:val="ListParagraph"/>
        <w:numPr>
          <w:ilvl w:val="0"/>
          <w:numId w:val="18"/>
        </w:numPr>
        <w:spacing w:before="240"/>
        <w:rPr>
          <w:rFonts w:ascii="Angsana New" w:hAnsi="Angsana New"/>
          <w:b/>
          <w:bCs/>
          <w:sz w:val="28"/>
          <w:szCs w:val="28"/>
        </w:rPr>
      </w:pPr>
      <w:r w:rsidRPr="00411DBC">
        <w:rPr>
          <w:rFonts w:ascii="Angsana New" w:hAnsi="Angsana New" w:hint="cs"/>
          <w:b/>
          <w:bCs/>
          <w:sz w:val="28"/>
          <w:szCs w:val="28"/>
          <w:cs/>
        </w:rPr>
        <w:t>ทุนเรือนหุ้น และส่วนเกิน</w:t>
      </w:r>
      <w:r w:rsidRPr="00411DBC">
        <w:rPr>
          <w:rFonts w:ascii="Angsana New" w:hAnsi="Angsana New"/>
          <w:b/>
          <w:bCs/>
          <w:sz w:val="28"/>
          <w:szCs w:val="28"/>
        </w:rPr>
        <w:t xml:space="preserve"> </w:t>
      </w:r>
      <w:r w:rsidRPr="00411DBC">
        <w:rPr>
          <w:rFonts w:ascii="Angsana New" w:hAnsi="Angsana New" w:hint="cs"/>
          <w:b/>
          <w:bCs/>
          <w:sz w:val="28"/>
          <w:szCs w:val="28"/>
          <w:cs/>
        </w:rPr>
        <w:t>(ส่วนต่ำ)</w:t>
      </w:r>
      <w:r w:rsidRPr="00411DBC">
        <w:rPr>
          <w:rFonts w:ascii="Angsana New" w:hAnsi="Angsana New"/>
          <w:b/>
          <w:bCs/>
          <w:sz w:val="28"/>
          <w:szCs w:val="28"/>
        </w:rPr>
        <w:t xml:space="preserve"> </w:t>
      </w:r>
      <w:r w:rsidRPr="00411DBC">
        <w:rPr>
          <w:rFonts w:ascii="Angsana New" w:hAnsi="Angsana New" w:hint="cs"/>
          <w:b/>
          <w:bCs/>
          <w:sz w:val="28"/>
          <w:szCs w:val="28"/>
          <w:cs/>
        </w:rPr>
        <w:t>มูลค่าหุ้น</w:t>
      </w:r>
      <w:r w:rsidR="00820C0E" w:rsidRPr="00411DBC">
        <w:rPr>
          <w:rFonts w:ascii="Angsana New" w:hAnsi="Angsana New"/>
          <w:b/>
          <w:bCs/>
          <w:sz w:val="28"/>
          <w:szCs w:val="28"/>
        </w:rPr>
        <w:br/>
      </w:r>
    </w:p>
    <w:tbl>
      <w:tblPr>
        <w:tblStyle w:val="TableGrid"/>
        <w:tblW w:w="9796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35"/>
        <w:gridCol w:w="1093"/>
        <w:gridCol w:w="226"/>
        <w:gridCol w:w="1262"/>
        <w:gridCol w:w="236"/>
        <w:gridCol w:w="1255"/>
        <w:gridCol w:w="10"/>
        <w:gridCol w:w="216"/>
        <w:gridCol w:w="10"/>
        <w:gridCol w:w="1262"/>
        <w:gridCol w:w="226"/>
        <w:gridCol w:w="1255"/>
        <w:gridCol w:w="10"/>
      </w:tblGrid>
      <w:tr w:rsidR="00EE79BF" w:rsidRPr="00411DBC" w14:paraId="0C695ABD" w14:textId="77777777" w:rsidTr="00220EA4">
        <w:trPr>
          <w:gridAfter w:val="1"/>
          <w:wAfter w:w="10" w:type="dxa"/>
          <w:trHeight w:val="403"/>
        </w:trPr>
        <w:tc>
          <w:tcPr>
            <w:tcW w:w="2735" w:type="dxa"/>
            <w:vAlign w:val="center"/>
          </w:tcPr>
          <w:p w14:paraId="3CCCD2ED" w14:textId="77777777" w:rsidR="00EE79BF" w:rsidRPr="00411DBC" w:rsidRDefault="00EE79BF" w:rsidP="00220EA4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93" w:type="dxa"/>
          </w:tcPr>
          <w:p w14:paraId="18C498F4" w14:textId="77777777" w:rsidR="00EE79BF" w:rsidRPr="00411DBC" w:rsidRDefault="00EE79BF" w:rsidP="00220EA4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26" w:type="dxa"/>
          </w:tcPr>
          <w:p w14:paraId="492C8DB9" w14:textId="77777777" w:rsidR="00EE79BF" w:rsidRPr="00411DBC" w:rsidRDefault="00EE79BF" w:rsidP="00220EA4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5732" w:type="dxa"/>
            <w:gridSpan w:val="9"/>
            <w:tcBorders>
              <w:bottom w:val="single" w:sz="4" w:space="0" w:color="auto"/>
            </w:tcBorders>
            <w:vAlign w:val="center"/>
          </w:tcPr>
          <w:p w14:paraId="4D45DE2E" w14:textId="77777777" w:rsidR="00EE79BF" w:rsidRPr="00411DBC" w:rsidRDefault="00EE79BF" w:rsidP="00220EA4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งบการเงินรวม/งบการเงินเฉพาะกิจการ</w:t>
            </w:r>
          </w:p>
        </w:tc>
      </w:tr>
      <w:tr w:rsidR="00EE79BF" w:rsidRPr="00411DBC" w14:paraId="5717730B" w14:textId="77777777" w:rsidTr="00220EA4">
        <w:trPr>
          <w:gridAfter w:val="1"/>
          <w:wAfter w:w="10" w:type="dxa"/>
          <w:trHeight w:val="403"/>
        </w:trPr>
        <w:tc>
          <w:tcPr>
            <w:tcW w:w="2735" w:type="dxa"/>
            <w:vAlign w:val="center"/>
          </w:tcPr>
          <w:p w14:paraId="40CAB7D6" w14:textId="77777777" w:rsidR="00EE79BF" w:rsidRPr="00411DBC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bookmarkStart w:id="41" w:name="_Hlk104719853"/>
          </w:p>
        </w:tc>
        <w:tc>
          <w:tcPr>
            <w:tcW w:w="1093" w:type="dxa"/>
          </w:tcPr>
          <w:p w14:paraId="3BFB68E8" w14:textId="77777777" w:rsidR="00EE79BF" w:rsidRPr="00411DBC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26" w:type="dxa"/>
          </w:tcPr>
          <w:p w14:paraId="36F44FCB" w14:textId="77777777" w:rsidR="00EE79BF" w:rsidRPr="00411DBC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753" w:type="dxa"/>
            <w:gridSpan w:val="3"/>
            <w:tcBorders>
              <w:bottom w:val="single" w:sz="4" w:space="0" w:color="auto"/>
            </w:tcBorders>
            <w:vAlign w:val="center"/>
          </w:tcPr>
          <w:p w14:paraId="55A5EB79" w14:textId="77777777" w:rsidR="00EE79BF" w:rsidRPr="00411DBC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 xml:space="preserve">ณ วันที่ </w:t>
            </w:r>
            <w:r w:rsidRPr="00411DBC">
              <w:rPr>
                <w:rFonts w:ascii="Angsana New" w:hAnsi="Angsana New"/>
                <w:sz w:val="28"/>
                <w:szCs w:val="28"/>
              </w:rPr>
              <w:t xml:space="preserve">30 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 xml:space="preserve">มิถุนายน </w:t>
            </w:r>
            <w:r w:rsidRPr="00411DBC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226" w:type="dxa"/>
            <w:gridSpan w:val="2"/>
            <w:vAlign w:val="center"/>
          </w:tcPr>
          <w:p w14:paraId="59475ACB" w14:textId="77777777" w:rsidR="00EE79BF" w:rsidRPr="00411DBC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53" w:type="dxa"/>
            <w:gridSpan w:val="4"/>
            <w:tcBorders>
              <w:bottom w:val="single" w:sz="4" w:space="0" w:color="auto"/>
            </w:tcBorders>
            <w:vAlign w:val="center"/>
          </w:tcPr>
          <w:p w14:paraId="217315C9" w14:textId="77777777" w:rsidR="00EE79BF" w:rsidRPr="00411DBC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 xml:space="preserve">ณ วันที่ </w:t>
            </w:r>
            <w:r w:rsidRPr="00411DBC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 xml:space="preserve">ธันวาคม </w:t>
            </w:r>
            <w:r w:rsidRPr="00411DBC">
              <w:rPr>
                <w:rFonts w:ascii="Angsana New" w:hAnsi="Angsana New"/>
                <w:sz w:val="28"/>
                <w:szCs w:val="28"/>
              </w:rPr>
              <w:t>2565</w:t>
            </w:r>
          </w:p>
        </w:tc>
      </w:tr>
      <w:tr w:rsidR="00EE79BF" w:rsidRPr="00411DBC" w14:paraId="6EFA0D9B" w14:textId="77777777" w:rsidTr="00220EA4">
        <w:trPr>
          <w:trHeight w:val="390"/>
        </w:trPr>
        <w:tc>
          <w:tcPr>
            <w:tcW w:w="2735" w:type="dxa"/>
            <w:vAlign w:val="center"/>
          </w:tcPr>
          <w:p w14:paraId="39A56196" w14:textId="77777777" w:rsidR="00EE79BF" w:rsidRPr="00411DBC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93" w:type="dxa"/>
            <w:tcBorders>
              <w:bottom w:val="single" w:sz="4" w:space="0" w:color="auto"/>
            </w:tcBorders>
          </w:tcPr>
          <w:p w14:paraId="189D833F" w14:textId="77777777" w:rsidR="00EE79BF" w:rsidRPr="00411DBC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มูลค่าหุ้นต่อหน่วย</w:t>
            </w:r>
          </w:p>
        </w:tc>
        <w:tc>
          <w:tcPr>
            <w:tcW w:w="226" w:type="dxa"/>
          </w:tcPr>
          <w:p w14:paraId="6DC0D3DD" w14:textId="77777777" w:rsidR="00EE79BF" w:rsidRPr="00411DBC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8CA62C" w14:textId="77777777" w:rsidR="00EE79BF" w:rsidRPr="00411DBC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จำนวน</w:t>
            </w:r>
            <w:r w:rsidRPr="00411DBC">
              <w:rPr>
                <w:rFonts w:ascii="Angsana New" w:hAnsi="Angsana New"/>
                <w:sz w:val="28"/>
                <w:szCs w:val="28"/>
                <w:cs/>
              </w:rPr>
              <w:br/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พันหุ้น</w:t>
            </w:r>
          </w:p>
        </w:tc>
        <w:tc>
          <w:tcPr>
            <w:tcW w:w="236" w:type="dxa"/>
            <w:tcBorders>
              <w:top w:val="single" w:sz="4" w:space="0" w:color="auto"/>
            </w:tcBorders>
            <w:vAlign w:val="center"/>
          </w:tcPr>
          <w:p w14:paraId="43CF9437" w14:textId="77777777" w:rsidR="00EE79BF" w:rsidRPr="00411DBC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75DE98" w14:textId="77777777" w:rsidR="00EE79BF" w:rsidRPr="00411DBC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จำนวน</w:t>
            </w:r>
            <w:r w:rsidRPr="00411DBC">
              <w:rPr>
                <w:rFonts w:ascii="Angsana New" w:hAnsi="Angsana New"/>
                <w:sz w:val="28"/>
                <w:szCs w:val="28"/>
                <w:cs/>
              </w:rPr>
              <w:br/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พันบาท</w:t>
            </w:r>
          </w:p>
        </w:tc>
        <w:tc>
          <w:tcPr>
            <w:tcW w:w="226" w:type="dxa"/>
            <w:gridSpan w:val="2"/>
            <w:vAlign w:val="center"/>
          </w:tcPr>
          <w:p w14:paraId="7DE9342C" w14:textId="77777777" w:rsidR="00EE79BF" w:rsidRPr="00411DBC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837CB5" w14:textId="77777777" w:rsidR="00EE79BF" w:rsidRPr="00411DBC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จำนวน</w:t>
            </w:r>
            <w:r w:rsidRPr="00411DBC">
              <w:rPr>
                <w:rFonts w:ascii="Angsana New" w:hAnsi="Angsana New"/>
                <w:sz w:val="28"/>
                <w:szCs w:val="28"/>
                <w:cs/>
              </w:rPr>
              <w:br/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พันหุ้น</w:t>
            </w:r>
          </w:p>
        </w:tc>
        <w:tc>
          <w:tcPr>
            <w:tcW w:w="226" w:type="dxa"/>
            <w:tcBorders>
              <w:top w:val="single" w:sz="4" w:space="0" w:color="auto"/>
            </w:tcBorders>
            <w:vAlign w:val="center"/>
          </w:tcPr>
          <w:p w14:paraId="2D542E5B" w14:textId="77777777" w:rsidR="00EE79BF" w:rsidRPr="00411DBC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83239E" w14:textId="77777777" w:rsidR="00EE79BF" w:rsidRPr="00411DBC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จำนวน</w:t>
            </w:r>
            <w:r w:rsidRPr="00411DBC">
              <w:rPr>
                <w:rFonts w:ascii="Angsana New" w:hAnsi="Angsana New"/>
                <w:sz w:val="28"/>
                <w:szCs w:val="28"/>
                <w:cs/>
              </w:rPr>
              <w:br/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พันบาท</w:t>
            </w:r>
          </w:p>
        </w:tc>
      </w:tr>
      <w:tr w:rsidR="00EE79BF" w:rsidRPr="00411DBC" w14:paraId="42F0EEBC" w14:textId="77777777" w:rsidTr="00220EA4">
        <w:trPr>
          <w:trHeight w:val="403"/>
        </w:trPr>
        <w:tc>
          <w:tcPr>
            <w:tcW w:w="2735" w:type="dxa"/>
            <w:vAlign w:val="center"/>
          </w:tcPr>
          <w:p w14:paraId="09E8EFC5" w14:textId="77777777" w:rsidR="00EE79BF" w:rsidRPr="00411DBC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ทุนจดทะเบียน</w:t>
            </w:r>
          </w:p>
        </w:tc>
        <w:tc>
          <w:tcPr>
            <w:tcW w:w="1093" w:type="dxa"/>
          </w:tcPr>
          <w:p w14:paraId="484300CD" w14:textId="77777777" w:rsidR="00EE79BF" w:rsidRPr="00411DBC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26" w:type="dxa"/>
          </w:tcPr>
          <w:p w14:paraId="4D82A711" w14:textId="77777777" w:rsidR="00EE79BF" w:rsidRPr="00411DBC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2" w:type="dxa"/>
            <w:vAlign w:val="center"/>
          </w:tcPr>
          <w:p w14:paraId="285014EA" w14:textId="77777777" w:rsidR="00EE79BF" w:rsidRPr="00411DBC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vAlign w:val="center"/>
          </w:tcPr>
          <w:p w14:paraId="233F1167" w14:textId="77777777" w:rsidR="00EE79BF" w:rsidRPr="00411DBC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5" w:type="dxa"/>
            <w:gridSpan w:val="2"/>
            <w:vAlign w:val="center"/>
          </w:tcPr>
          <w:p w14:paraId="458B5F54" w14:textId="77777777" w:rsidR="00EE79BF" w:rsidRPr="00411DBC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26" w:type="dxa"/>
            <w:gridSpan w:val="2"/>
            <w:vAlign w:val="center"/>
          </w:tcPr>
          <w:p w14:paraId="0ED4FB3A" w14:textId="77777777" w:rsidR="00EE79BF" w:rsidRPr="00411DBC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2" w:type="dxa"/>
            <w:vAlign w:val="center"/>
          </w:tcPr>
          <w:p w14:paraId="1BB68E27" w14:textId="77777777" w:rsidR="00EE79BF" w:rsidRPr="00411DBC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26" w:type="dxa"/>
            <w:vAlign w:val="center"/>
          </w:tcPr>
          <w:p w14:paraId="45783CD8" w14:textId="77777777" w:rsidR="00EE79BF" w:rsidRPr="00411DBC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5" w:type="dxa"/>
            <w:gridSpan w:val="2"/>
            <w:vAlign w:val="center"/>
          </w:tcPr>
          <w:p w14:paraId="30C2F9AB" w14:textId="77777777" w:rsidR="00EE79BF" w:rsidRPr="00411DBC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EE79BF" w:rsidRPr="00411DBC" w14:paraId="138D8AF5" w14:textId="77777777" w:rsidTr="00220EA4">
        <w:trPr>
          <w:trHeight w:val="390"/>
        </w:trPr>
        <w:tc>
          <w:tcPr>
            <w:tcW w:w="2735" w:type="dxa"/>
          </w:tcPr>
          <w:p w14:paraId="3003856E" w14:textId="77777777" w:rsidR="00EE79BF" w:rsidRPr="00411DBC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หุ้นสามัญ</w:t>
            </w:r>
          </w:p>
        </w:tc>
        <w:tc>
          <w:tcPr>
            <w:tcW w:w="1093" w:type="dxa"/>
          </w:tcPr>
          <w:p w14:paraId="12228C5A" w14:textId="77777777" w:rsidR="00EE79BF" w:rsidRPr="00411DBC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0.68</w:t>
            </w:r>
          </w:p>
        </w:tc>
        <w:tc>
          <w:tcPr>
            <w:tcW w:w="226" w:type="dxa"/>
          </w:tcPr>
          <w:p w14:paraId="526F25CC" w14:textId="77777777" w:rsidR="00EE79BF" w:rsidRPr="00411DBC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2" w:type="dxa"/>
          </w:tcPr>
          <w:p w14:paraId="0D09D96E" w14:textId="77777777" w:rsidR="00EE79BF" w:rsidRPr="00411DBC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2,169,906</w:t>
            </w:r>
          </w:p>
        </w:tc>
        <w:tc>
          <w:tcPr>
            <w:tcW w:w="236" w:type="dxa"/>
            <w:vAlign w:val="center"/>
          </w:tcPr>
          <w:p w14:paraId="4DE70E07" w14:textId="77777777" w:rsidR="00EE79BF" w:rsidRPr="00411DBC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5" w:type="dxa"/>
            <w:gridSpan w:val="2"/>
          </w:tcPr>
          <w:p w14:paraId="3411FDCF" w14:textId="77777777" w:rsidR="00EE79BF" w:rsidRPr="00411DBC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1,475,536</w:t>
            </w:r>
          </w:p>
        </w:tc>
        <w:tc>
          <w:tcPr>
            <w:tcW w:w="226" w:type="dxa"/>
            <w:gridSpan w:val="2"/>
            <w:vAlign w:val="center"/>
          </w:tcPr>
          <w:p w14:paraId="3142AAD1" w14:textId="77777777" w:rsidR="00EE79BF" w:rsidRPr="00411DBC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2" w:type="dxa"/>
          </w:tcPr>
          <w:p w14:paraId="659FEBBD" w14:textId="77777777" w:rsidR="00EE79BF" w:rsidRPr="00411DBC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2,169,906</w:t>
            </w:r>
          </w:p>
        </w:tc>
        <w:tc>
          <w:tcPr>
            <w:tcW w:w="226" w:type="dxa"/>
            <w:vAlign w:val="center"/>
          </w:tcPr>
          <w:p w14:paraId="4323AD5E" w14:textId="77777777" w:rsidR="00EE79BF" w:rsidRPr="00411DBC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5" w:type="dxa"/>
            <w:gridSpan w:val="2"/>
          </w:tcPr>
          <w:p w14:paraId="4ABEC4B7" w14:textId="77777777" w:rsidR="00EE79BF" w:rsidRPr="00411DBC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1,475,536</w:t>
            </w:r>
          </w:p>
        </w:tc>
      </w:tr>
      <w:tr w:rsidR="00EE79BF" w:rsidRPr="00411DBC" w14:paraId="2ACAE587" w14:textId="77777777" w:rsidTr="00220EA4">
        <w:trPr>
          <w:trHeight w:val="390"/>
        </w:trPr>
        <w:tc>
          <w:tcPr>
            <w:tcW w:w="2735" w:type="dxa"/>
          </w:tcPr>
          <w:p w14:paraId="381890C0" w14:textId="77777777" w:rsidR="00EE79BF" w:rsidRPr="00411DBC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ออกหุ้นใหม่</w:t>
            </w:r>
          </w:p>
        </w:tc>
        <w:tc>
          <w:tcPr>
            <w:tcW w:w="1093" w:type="dxa"/>
          </w:tcPr>
          <w:p w14:paraId="2175F4FC" w14:textId="77777777" w:rsidR="00EE79BF" w:rsidRPr="00411DBC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26" w:type="dxa"/>
          </w:tcPr>
          <w:p w14:paraId="45443C37" w14:textId="77777777" w:rsidR="00EE79BF" w:rsidRPr="00411DBC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2" w:type="dxa"/>
          </w:tcPr>
          <w:p w14:paraId="65C6ED8F" w14:textId="77777777" w:rsidR="00EE79BF" w:rsidRPr="00411DBC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26,299,929</w:t>
            </w:r>
          </w:p>
        </w:tc>
        <w:tc>
          <w:tcPr>
            <w:tcW w:w="236" w:type="dxa"/>
            <w:vAlign w:val="center"/>
          </w:tcPr>
          <w:p w14:paraId="1B947027" w14:textId="77777777" w:rsidR="00EE79BF" w:rsidRPr="00411DBC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5" w:type="dxa"/>
            <w:gridSpan w:val="2"/>
          </w:tcPr>
          <w:p w14:paraId="289F3C8B" w14:textId="77777777" w:rsidR="00EE79BF" w:rsidRPr="00411DBC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17,883,952</w:t>
            </w:r>
          </w:p>
        </w:tc>
        <w:tc>
          <w:tcPr>
            <w:tcW w:w="226" w:type="dxa"/>
            <w:gridSpan w:val="2"/>
            <w:vAlign w:val="center"/>
          </w:tcPr>
          <w:p w14:paraId="7FE2790F" w14:textId="77777777" w:rsidR="00EE79BF" w:rsidRPr="00411DBC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2" w:type="dxa"/>
          </w:tcPr>
          <w:p w14:paraId="2E4B291D" w14:textId="77777777" w:rsidR="00EE79BF" w:rsidRPr="00411DBC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2,956,785</w:t>
            </w:r>
          </w:p>
        </w:tc>
        <w:tc>
          <w:tcPr>
            <w:tcW w:w="226" w:type="dxa"/>
            <w:vAlign w:val="center"/>
          </w:tcPr>
          <w:p w14:paraId="14751055" w14:textId="77777777" w:rsidR="00EE79BF" w:rsidRPr="00411DBC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5" w:type="dxa"/>
            <w:gridSpan w:val="2"/>
          </w:tcPr>
          <w:p w14:paraId="6A005BB4" w14:textId="77777777" w:rsidR="00EE79BF" w:rsidRPr="00411DBC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2,010,614</w:t>
            </w:r>
          </w:p>
        </w:tc>
      </w:tr>
      <w:tr w:rsidR="00EE79BF" w:rsidRPr="00411DBC" w14:paraId="4FA3F0FE" w14:textId="77777777" w:rsidTr="00220EA4">
        <w:trPr>
          <w:trHeight w:val="390"/>
        </w:trPr>
        <w:tc>
          <w:tcPr>
            <w:tcW w:w="2735" w:type="dxa"/>
          </w:tcPr>
          <w:p w14:paraId="44D43D6A" w14:textId="77777777" w:rsidR="00EE79BF" w:rsidRPr="00411DBC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(ลดหุ้นสามัญ)</w:t>
            </w:r>
          </w:p>
        </w:tc>
        <w:tc>
          <w:tcPr>
            <w:tcW w:w="1093" w:type="dxa"/>
          </w:tcPr>
          <w:p w14:paraId="1D44EF64" w14:textId="77777777" w:rsidR="00EE79BF" w:rsidRPr="00411DBC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26" w:type="dxa"/>
          </w:tcPr>
          <w:p w14:paraId="78A087AC" w14:textId="77777777" w:rsidR="00EE79BF" w:rsidRPr="00411DBC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2" w:type="dxa"/>
            <w:tcBorders>
              <w:bottom w:val="single" w:sz="4" w:space="0" w:color="auto"/>
            </w:tcBorders>
          </w:tcPr>
          <w:p w14:paraId="4181C21A" w14:textId="77777777" w:rsidR="00EE79BF" w:rsidRPr="00411DBC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 xml:space="preserve"> (641,350)   </w:t>
            </w:r>
          </w:p>
        </w:tc>
        <w:tc>
          <w:tcPr>
            <w:tcW w:w="236" w:type="dxa"/>
            <w:vAlign w:val="center"/>
          </w:tcPr>
          <w:p w14:paraId="2A003996" w14:textId="77777777" w:rsidR="00EE79BF" w:rsidRPr="00411DBC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5" w:type="dxa"/>
            <w:gridSpan w:val="2"/>
            <w:tcBorders>
              <w:bottom w:val="single" w:sz="4" w:space="0" w:color="auto"/>
            </w:tcBorders>
          </w:tcPr>
          <w:p w14:paraId="65ADF6AC" w14:textId="77777777" w:rsidR="00EE79BF" w:rsidRPr="00411DBC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 xml:space="preserve"> (436,118)   </w:t>
            </w:r>
          </w:p>
        </w:tc>
        <w:tc>
          <w:tcPr>
            <w:tcW w:w="226" w:type="dxa"/>
            <w:gridSpan w:val="2"/>
            <w:vAlign w:val="center"/>
          </w:tcPr>
          <w:p w14:paraId="5DDD13C0" w14:textId="77777777" w:rsidR="00EE79BF" w:rsidRPr="00411DBC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2" w:type="dxa"/>
            <w:tcBorders>
              <w:bottom w:val="single" w:sz="4" w:space="0" w:color="auto"/>
            </w:tcBorders>
          </w:tcPr>
          <w:p w14:paraId="054BA2D7" w14:textId="77777777" w:rsidR="00EE79BF" w:rsidRPr="00411DBC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 xml:space="preserve"> (577,512)   </w:t>
            </w:r>
          </w:p>
        </w:tc>
        <w:tc>
          <w:tcPr>
            <w:tcW w:w="226" w:type="dxa"/>
            <w:vAlign w:val="center"/>
          </w:tcPr>
          <w:p w14:paraId="41B2CFC6" w14:textId="77777777" w:rsidR="00EE79BF" w:rsidRPr="00411DBC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5" w:type="dxa"/>
            <w:gridSpan w:val="2"/>
            <w:tcBorders>
              <w:bottom w:val="single" w:sz="4" w:space="0" w:color="auto"/>
            </w:tcBorders>
          </w:tcPr>
          <w:p w14:paraId="03D9A537" w14:textId="77777777" w:rsidR="00EE79BF" w:rsidRPr="00411DBC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 xml:space="preserve"> (392,708)   </w:t>
            </w:r>
          </w:p>
        </w:tc>
      </w:tr>
      <w:tr w:rsidR="00EE79BF" w:rsidRPr="00411DBC" w14:paraId="67B4E42E" w14:textId="77777777" w:rsidTr="00220EA4">
        <w:trPr>
          <w:trHeight w:val="390"/>
        </w:trPr>
        <w:tc>
          <w:tcPr>
            <w:tcW w:w="2735" w:type="dxa"/>
          </w:tcPr>
          <w:p w14:paraId="5F611B16" w14:textId="77777777" w:rsidR="00EE79BF" w:rsidRPr="00411DBC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รวม</w:t>
            </w:r>
          </w:p>
        </w:tc>
        <w:tc>
          <w:tcPr>
            <w:tcW w:w="1093" w:type="dxa"/>
          </w:tcPr>
          <w:p w14:paraId="2B58FA87" w14:textId="77777777" w:rsidR="00EE79BF" w:rsidRPr="00411DBC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26" w:type="dxa"/>
          </w:tcPr>
          <w:p w14:paraId="0F8FD73A" w14:textId="77777777" w:rsidR="00EE79BF" w:rsidRPr="00411DBC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2" w:type="dxa"/>
            <w:tcBorders>
              <w:top w:val="single" w:sz="4" w:space="0" w:color="auto"/>
              <w:bottom w:val="double" w:sz="4" w:space="0" w:color="auto"/>
            </w:tcBorders>
          </w:tcPr>
          <w:p w14:paraId="1C4078CE" w14:textId="77777777" w:rsidR="00EE79BF" w:rsidRPr="00411DBC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27,828,485</w:t>
            </w:r>
          </w:p>
        </w:tc>
        <w:tc>
          <w:tcPr>
            <w:tcW w:w="236" w:type="dxa"/>
            <w:vAlign w:val="center"/>
          </w:tcPr>
          <w:p w14:paraId="70673B2B" w14:textId="77777777" w:rsidR="00EE79BF" w:rsidRPr="00411DBC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5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4355D3A3" w14:textId="77777777" w:rsidR="00EE79BF" w:rsidRPr="00411DBC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18,923,370</w:t>
            </w:r>
          </w:p>
        </w:tc>
        <w:tc>
          <w:tcPr>
            <w:tcW w:w="226" w:type="dxa"/>
            <w:gridSpan w:val="2"/>
            <w:vAlign w:val="center"/>
          </w:tcPr>
          <w:p w14:paraId="4EA4E729" w14:textId="77777777" w:rsidR="00EE79BF" w:rsidRPr="00411DBC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2" w:type="dxa"/>
            <w:tcBorders>
              <w:top w:val="single" w:sz="4" w:space="0" w:color="auto"/>
              <w:bottom w:val="double" w:sz="4" w:space="0" w:color="auto"/>
            </w:tcBorders>
          </w:tcPr>
          <w:p w14:paraId="2744ECA8" w14:textId="77777777" w:rsidR="00EE79BF" w:rsidRPr="00411DBC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4,549,179</w:t>
            </w:r>
          </w:p>
        </w:tc>
        <w:tc>
          <w:tcPr>
            <w:tcW w:w="226" w:type="dxa"/>
            <w:vAlign w:val="center"/>
          </w:tcPr>
          <w:p w14:paraId="1A37BDED" w14:textId="77777777" w:rsidR="00EE79BF" w:rsidRPr="00411DBC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5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677DFF38" w14:textId="77777777" w:rsidR="00EE79BF" w:rsidRPr="00411DBC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3,093,442</w:t>
            </w:r>
          </w:p>
        </w:tc>
      </w:tr>
      <w:tr w:rsidR="00EE79BF" w:rsidRPr="00411DBC" w14:paraId="486EF921" w14:textId="77777777" w:rsidTr="00220EA4">
        <w:trPr>
          <w:trHeight w:val="574"/>
        </w:trPr>
        <w:tc>
          <w:tcPr>
            <w:tcW w:w="2735" w:type="dxa"/>
            <w:vAlign w:val="bottom"/>
          </w:tcPr>
          <w:p w14:paraId="21A29493" w14:textId="77777777" w:rsidR="00EE79BF" w:rsidRPr="00411DBC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ทุนที่ออกและชำระแล้ว</w:t>
            </w:r>
          </w:p>
        </w:tc>
        <w:tc>
          <w:tcPr>
            <w:tcW w:w="1093" w:type="dxa"/>
          </w:tcPr>
          <w:p w14:paraId="752A9966" w14:textId="77777777" w:rsidR="00EE79BF" w:rsidRPr="00411DBC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26" w:type="dxa"/>
            <w:vAlign w:val="bottom"/>
          </w:tcPr>
          <w:p w14:paraId="7E4BE1A0" w14:textId="77777777" w:rsidR="00EE79BF" w:rsidRPr="00411DBC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2" w:type="dxa"/>
            <w:tcBorders>
              <w:top w:val="double" w:sz="4" w:space="0" w:color="auto"/>
            </w:tcBorders>
          </w:tcPr>
          <w:p w14:paraId="401BB5D4" w14:textId="77777777" w:rsidR="00EE79BF" w:rsidRPr="00411DBC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vAlign w:val="bottom"/>
          </w:tcPr>
          <w:p w14:paraId="021B65DA" w14:textId="77777777" w:rsidR="00EE79BF" w:rsidRPr="00411DBC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5" w:type="dxa"/>
            <w:gridSpan w:val="2"/>
            <w:tcBorders>
              <w:top w:val="double" w:sz="4" w:space="0" w:color="auto"/>
            </w:tcBorders>
          </w:tcPr>
          <w:p w14:paraId="701F1BE2" w14:textId="77777777" w:rsidR="00EE79BF" w:rsidRPr="00411DBC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26" w:type="dxa"/>
            <w:gridSpan w:val="2"/>
            <w:vAlign w:val="bottom"/>
          </w:tcPr>
          <w:p w14:paraId="747D9613" w14:textId="77777777" w:rsidR="00EE79BF" w:rsidRPr="00411DBC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2" w:type="dxa"/>
            <w:tcBorders>
              <w:top w:val="double" w:sz="4" w:space="0" w:color="auto"/>
            </w:tcBorders>
          </w:tcPr>
          <w:p w14:paraId="10F35A1B" w14:textId="77777777" w:rsidR="00EE79BF" w:rsidRPr="00411DBC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26" w:type="dxa"/>
            <w:vAlign w:val="bottom"/>
          </w:tcPr>
          <w:p w14:paraId="62D47361" w14:textId="77777777" w:rsidR="00EE79BF" w:rsidRPr="00411DBC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5" w:type="dxa"/>
            <w:gridSpan w:val="2"/>
            <w:tcBorders>
              <w:top w:val="double" w:sz="4" w:space="0" w:color="auto"/>
            </w:tcBorders>
          </w:tcPr>
          <w:p w14:paraId="0B5B4B93" w14:textId="77777777" w:rsidR="00EE79BF" w:rsidRPr="00411DBC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EE79BF" w:rsidRPr="00411DBC" w14:paraId="083CE6B4" w14:textId="77777777" w:rsidTr="00220EA4">
        <w:trPr>
          <w:trHeight w:val="390"/>
        </w:trPr>
        <w:tc>
          <w:tcPr>
            <w:tcW w:w="2735" w:type="dxa"/>
          </w:tcPr>
          <w:p w14:paraId="64583FB4" w14:textId="77777777" w:rsidR="00EE79BF" w:rsidRPr="00411DBC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หุ้นสามัญ</w:t>
            </w:r>
          </w:p>
        </w:tc>
        <w:tc>
          <w:tcPr>
            <w:tcW w:w="1093" w:type="dxa"/>
          </w:tcPr>
          <w:p w14:paraId="2890B8A1" w14:textId="77777777" w:rsidR="00EE79BF" w:rsidRPr="00411DBC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0.68</w:t>
            </w:r>
          </w:p>
        </w:tc>
        <w:tc>
          <w:tcPr>
            <w:tcW w:w="226" w:type="dxa"/>
          </w:tcPr>
          <w:p w14:paraId="5307C2F7" w14:textId="77777777" w:rsidR="00EE79BF" w:rsidRPr="00411DBC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2" w:type="dxa"/>
          </w:tcPr>
          <w:p w14:paraId="6BCF6CB2" w14:textId="77777777" w:rsidR="00EE79BF" w:rsidRPr="00411DBC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1,329,440</w:t>
            </w:r>
          </w:p>
        </w:tc>
        <w:tc>
          <w:tcPr>
            <w:tcW w:w="236" w:type="dxa"/>
            <w:vAlign w:val="center"/>
          </w:tcPr>
          <w:p w14:paraId="0F89E93F" w14:textId="77777777" w:rsidR="00EE79BF" w:rsidRPr="00411DBC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5" w:type="dxa"/>
            <w:gridSpan w:val="2"/>
          </w:tcPr>
          <w:p w14:paraId="38C5BDAD" w14:textId="77777777" w:rsidR="00EE79BF" w:rsidRPr="00411DBC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904,019</w:t>
            </w:r>
          </w:p>
        </w:tc>
        <w:tc>
          <w:tcPr>
            <w:tcW w:w="226" w:type="dxa"/>
            <w:gridSpan w:val="2"/>
            <w:vAlign w:val="center"/>
          </w:tcPr>
          <w:p w14:paraId="150A5AA3" w14:textId="77777777" w:rsidR="00EE79BF" w:rsidRPr="00411DBC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2" w:type="dxa"/>
          </w:tcPr>
          <w:p w14:paraId="4943C8F3" w14:textId="77777777" w:rsidR="00EE79BF" w:rsidRPr="00411DBC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1,329,440</w:t>
            </w:r>
          </w:p>
        </w:tc>
        <w:tc>
          <w:tcPr>
            <w:tcW w:w="226" w:type="dxa"/>
            <w:vAlign w:val="center"/>
          </w:tcPr>
          <w:p w14:paraId="4880F2C9" w14:textId="77777777" w:rsidR="00EE79BF" w:rsidRPr="00411DBC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5" w:type="dxa"/>
            <w:gridSpan w:val="2"/>
          </w:tcPr>
          <w:p w14:paraId="15EEE110" w14:textId="77777777" w:rsidR="00EE79BF" w:rsidRPr="00411DBC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904,019</w:t>
            </w:r>
          </w:p>
        </w:tc>
      </w:tr>
      <w:tr w:rsidR="00EE79BF" w:rsidRPr="00411DBC" w14:paraId="4D3DCB1D" w14:textId="77777777" w:rsidTr="00220EA4">
        <w:trPr>
          <w:trHeight w:val="390"/>
        </w:trPr>
        <w:tc>
          <w:tcPr>
            <w:tcW w:w="2735" w:type="dxa"/>
          </w:tcPr>
          <w:p w14:paraId="236B2A3C" w14:textId="77777777" w:rsidR="00EE79BF" w:rsidRPr="00411DBC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ออกหุ้นใหม่</w:t>
            </w:r>
          </w:p>
        </w:tc>
        <w:tc>
          <w:tcPr>
            <w:tcW w:w="1093" w:type="dxa"/>
          </w:tcPr>
          <w:p w14:paraId="61400507" w14:textId="77777777" w:rsidR="00EE79BF" w:rsidRPr="00411DBC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26" w:type="dxa"/>
          </w:tcPr>
          <w:p w14:paraId="700DD773" w14:textId="77777777" w:rsidR="00EE79BF" w:rsidRPr="00411DBC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2" w:type="dxa"/>
            <w:tcBorders>
              <w:bottom w:val="single" w:sz="4" w:space="0" w:color="auto"/>
            </w:tcBorders>
          </w:tcPr>
          <w:p w14:paraId="5E0F44EC" w14:textId="77777777" w:rsidR="00EE79BF" w:rsidRPr="00411DBC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22</w:t>
            </w:r>
            <w:r w:rsidRPr="00411DBC">
              <w:rPr>
                <w:rFonts w:ascii="Angsana New" w:hAnsi="Angsana New"/>
                <w:sz w:val="28"/>
                <w:szCs w:val="28"/>
              </w:rPr>
              <w:t>,</w:t>
            </w:r>
            <w:r w:rsidRPr="00411DBC">
              <w:rPr>
                <w:rFonts w:ascii="Angsana New" w:hAnsi="Angsana New"/>
                <w:sz w:val="28"/>
                <w:szCs w:val="28"/>
                <w:cs/>
              </w:rPr>
              <w:t>892</w:t>
            </w:r>
            <w:r w:rsidRPr="00411DBC">
              <w:rPr>
                <w:rFonts w:ascii="Angsana New" w:hAnsi="Angsana New"/>
                <w:sz w:val="28"/>
                <w:szCs w:val="28"/>
              </w:rPr>
              <w:t>,</w:t>
            </w:r>
            <w:r w:rsidRPr="00411DBC">
              <w:rPr>
                <w:rFonts w:ascii="Angsana New" w:hAnsi="Angsana New"/>
                <w:sz w:val="28"/>
                <w:szCs w:val="28"/>
                <w:cs/>
              </w:rPr>
              <w:t>374</w:t>
            </w:r>
          </w:p>
        </w:tc>
        <w:tc>
          <w:tcPr>
            <w:tcW w:w="236" w:type="dxa"/>
            <w:vAlign w:val="center"/>
          </w:tcPr>
          <w:p w14:paraId="0AD3EC2D" w14:textId="77777777" w:rsidR="00EE79BF" w:rsidRPr="00411DBC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5" w:type="dxa"/>
            <w:gridSpan w:val="2"/>
            <w:tcBorders>
              <w:bottom w:val="single" w:sz="4" w:space="0" w:color="auto"/>
            </w:tcBorders>
          </w:tcPr>
          <w:p w14:paraId="7F183709" w14:textId="77777777" w:rsidR="00EE79BF" w:rsidRPr="00411DBC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15,566,815</w:t>
            </w:r>
          </w:p>
        </w:tc>
        <w:tc>
          <w:tcPr>
            <w:tcW w:w="226" w:type="dxa"/>
            <w:gridSpan w:val="2"/>
            <w:vAlign w:val="center"/>
          </w:tcPr>
          <w:p w14:paraId="5F04596A" w14:textId="77777777" w:rsidR="00EE79BF" w:rsidRPr="00411DBC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2" w:type="dxa"/>
            <w:tcBorders>
              <w:bottom w:val="single" w:sz="4" w:space="0" w:color="auto"/>
            </w:tcBorders>
          </w:tcPr>
          <w:p w14:paraId="44E72F2B" w14:textId="77777777" w:rsidR="00EE79BF" w:rsidRPr="00411DBC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2</w:t>
            </w:r>
            <w:r w:rsidRPr="00411DBC">
              <w:rPr>
                <w:rFonts w:ascii="Angsana New" w:hAnsi="Angsana New"/>
                <w:sz w:val="28"/>
                <w:szCs w:val="28"/>
              </w:rPr>
              <w:t>,</w:t>
            </w:r>
            <w:r w:rsidRPr="00411DBC">
              <w:rPr>
                <w:rFonts w:ascii="Angsana New" w:hAnsi="Angsana New"/>
                <w:sz w:val="28"/>
                <w:szCs w:val="28"/>
                <w:cs/>
              </w:rPr>
              <w:t>130</w:t>
            </w:r>
            <w:r w:rsidRPr="00411DBC">
              <w:rPr>
                <w:rFonts w:ascii="Angsana New" w:hAnsi="Angsana New"/>
                <w:sz w:val="28"/>
                <w:szCs w:val="28"/>
              </w:rPr>
              <w:t>,</w:t>
            </w:r>
            <w:r w:rsidRPr="00411DBC">
              <w:rPr>
                <w:rFonts w:ascii="Angsana New" w:hAnsi="Angsana New"/>
                <w:sz w:val="28"/>
                <w:szCs w:val="28"/>
                <w:cs/>
              </w:rPr>
              <w:t>819</w:t>
            </w:r>
          </w:p>
        </w:tc>
        <w:tc>
          <w:tcPr>
            <w:tcW w:w="226" w:type="dxa"/>
            <w:vAlign w:val="center"/>
          </w:tcPr>
          <w:p w14:paraId="74096188" w14:textId="77777777" w:rsidR="00EE79BF" w:rsidRPr="00411DBC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5" w:type="dxa"/>
            <w:gridSpan w:val="2"/>
            <w:tcBorders>
              <w:bottom w:val="single" w:sz="4" w:space="0" w:color="auto"/>
            </w:tcBorders>
          </w:tcPr>
          <w:p w14:paraId="26EF813D" w14:textId="77777777" w:rsidR="00EE79BF" w:rsidRPr="00411DBC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1,448,957</w:t>
            </w:r>
          </w:p>
        </w:tc>
      </w:tr>
      <w:tr w:rsidR="00EE79BF" w:rsidRPr="00411DBC" w14:paraId="04FB2628" w14:textId="77777777" w:rsidTr="00220EA4">
        <w:trPr>
          <w:trHeight w:val="390"/>
        </w:trPr>
        <w:tc>
          <w:tcPr>
            <w:tcW w:w="2735" w:type="dxa"/>
          </w:tcPr>
          <w:p w14:paraId="56A5FC16" w14:textId="77777777" w:rsidR="00EE79BF" w:rsidRPr="00411DBC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รวม</w:t>
            </w:r>
          </w:p>
        </w:tc>
        <w:tc>
          <w:tcPr>
            <w:tcW w:w="1093" w:type="dxa"/>
          </w:tcPr>
          <w:p w14:paraId="38C4CF0E" w14:textId="77777777" w:rsidR="00EE79BF" w:rsidRPr="00411DBC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26" w:type="dxa"/>
          </w:tcPr>
          <w:p w14:paraId="7148179C" w14:textId="77777777" w:rsidR="00EE79BF" w:rsidRPr="00411DBC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2" w:type="dxa"/>
            <w:tcBorders>
              <w:top w:val="single" w:sz="4" w:space="0" w:color="auto"/>
              <w:bottom w:val="double" w:sz="4" w:space="0" w:color="auto"/>
            </w:tcBorders>
          </w:tcPr>
          <w:p w14:paraId="75BEBF78" w14:textId="77777777" w:rsidR="00EE79BF" w:rsidRPr="00411DBC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24,221,814</w:t>
            </w:r>
          </w:p>
        </w:tc>
        <w:tc>
          <w:tcPr>
            <w:tcW w:w="236" w:type="dxa"/>
            <w:vAlign w:val="center"/>
          </w:tcPr>
          <w:p w14:paraId="31C44BEA" w14:textId="77777777" w:rsidR="00EE79BF" w:rsidRPr="00411DBC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5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52A12A72" w14:textId="77777777" w:rsidR="00EE79BF" w:rsidRPr="00411DBC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16,470,834</w:t>
            </w:r>
          </w:p>
        </w:tc>
        <w:tc>
          <w:tcPr>
            <w:tcW w:w="226" w:type="dxa"/>
            <w:gridSpan w:val="2"/>
            <w:vAlign w:val="center"/>
          </w:tcPr>
          <w:p w14:paraId="0BE63A79" w14:textId="77777777" w:rsidR="00EE79BF" w:rsidRPr="00411DBC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2" w:type="dxa"/>
            <w:tcBorders>
              <w:top w:val="single" w:sz="4" w:space="0" w:color="auto"/>
              <w:bottom w:val="double" w:sz="4" w:space="0" w:color="auto"/>
            </w:tcBorders>
          </w:tcPr>
          <w:p w14:paraId="1A5DEC61" w14:textId="77777777" w:rsidR="00EE79BF" w:rsidRPr="00411DBC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3,460,259</w:t>
            </w:r>
          </w:p>
        </w:tc>
        <w:tc>
          <w:tcPr>
            <w:tcW w:w="226" w:type="dxa"/>
            <w:vAlign w:val="center"/>
          </w:tcPr>
          <w:p w14:paraId="20421676" w14:textId="77777777" w:rsidR="00EE79BF" w:rsidRPr="00411DBC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5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226482D0" w14:textId="77777777" w:rsidR="00EE79BF" w:rsidRPr="00411DBC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2,352,976</w:t>
            </w:r>
          </w:p>
        </w:tc>
      </w:tr>
      <w:tr w:rsidR="00EE79BF" w:rsidRPr="00411DBC" w14:paraId="0CE6155E" w14:textId="77777777" w:rsidTr="00220EA4">
        <w:trPr>
          <w:trHeight w:val="574"/>
        </w:trPr>
        <w:tc>
          <w:tcPr>
            <w:tcW w:w="2735" w:type="dxa"/>
            <w:vAlign w:val="bottom"/>
          </w:tcPr>
          <w:p w14:paraId="31F36FAC" w14:textId="77777777" w:rsidR="00EE79BF" w:rsidRPr="00411DBC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ทุนที่ออกและชำระแล้ว</w:t>
            </w:r>
          </w:p>
        </w:tc>
        <w:tc>
          <w:tcPr>
            <w:tcW w:w="1093" w:type="dxa"/>
          </w:tcPr>
          <w:p w14:paraId="630FFA97" w14:textId="77777777" w:rsidR="00EE79BF" w:rsidRPr="00411DBC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26" w:type="dxa"/>
            <w:vAlign w:val="bottom"/>
          </w:tcPr>
          <w:p w14:paraId="770D5C47" w14:textId="77777777" w:rsidR="00EE79BF" w:rsidRPr="00411DBC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2" w:type="dxa"/>
            <w:tcBorders>
              <w:top w:val="double" w:sz="4" w:space="0" w:color="auto"/>
            </w:tcBorders>
          </w:tcPr>
          <w:p w14:paraId="5699FF6F" w14:textId="77777777" w:rsidR="00EE79BF" w:rsidRPr="00411DBC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vAlign w:val="bottom"/>
          </w:tcPr>
          <w:p w14:paraId="6CE93809" w14:textId="77777777" w:rsidR="00EE79BF" w:rsidRPr="00411DBC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5" w:type="dxa"/>
            <w:gridSpan w:val="2"/>
            <w:tcBorders>
              <w:top w:val="double" w:sz="4" w:space="0" w:color="auto"/>
            </w:tcBorders>
          </w:tcPr>
          <w:p w14:paraId="4A17B4FE" w14:textId="77777777" w:rsidR="00EE79BF" w:rsidRPr="00411DBC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26" w:type="dxa"/>
            <w:gridSpan w:val="2"/>
            <w:vAlign w:val="bottom"/>
          </w:tcPr>
          <w:p w14:paraId="0A875AB4" w14:textId="77777777" w:rsidR="00EE79BF" w:rsidRPr="00411DBC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2" w:type="dxa"/>
            <w:tcBorders>
              <w:top w:val="double" w:sz="4" w:space="0" w:color="auto"/>
            </w:tcBorders>
          </w:tcPr>
          <w:p w14:paraId="05AF6A7C" w14:textId="77777777" w:rsidR="00EE79BF" w:rsidRPr="00411DBC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26" w:type="dxa"/>
            <w:vAlign w:val="bottom"/>
          </w:tcPr>
          <w:p w14:paraId="3594C847" w14:textId="77777777" w:rsidR="00EE79BF" w:rsidRPr="00411DBC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5" w:type="dxa"/>
            <w:gridSpan w:val="2"/>
            <w:tcBorders>
              <w:top w:val="double" w:sz="4" w:space="0" w:color="auto"/>
            </w:tcBorders>
          </w:tcPr>
          <w:p w14:paraId="27D40C3C" w14:textId="77777777" w:rsidR="00EE79BF" w:rsidRPr="00411DBC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EE79BF" w:rsidRPr="00411DBC" w14:paraId="64F77E9F" w14:textId="77777777" w:rsidTr="00220EA4">
        <w:trPr>
          <w:trHeight w:val="390"/>
        </w:trPr>
        <w:tc>
          <w:tcPr>
            <w:tcW w:w="2735" w:type="dxa"/>
          </w:tcPr>
          <w:p w14:paraId="71CE7A22" w14:textId="77777777" w:rsidR="00EE79BF" w:rsidRPr="00411DBC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หุ้นสามัญ</w:t>
            </w:r>
          </w:p>
        </w:tc>
        <w:tc>
          <w:tcPr>
            <w:tcW w:w="1093" w:type="dxa"/>
          </w:tcPr>
          <w:p w14:paraId="19305307" w14:textId="77777777" w:rsidR="00EE79BF" w:rsidRPr="00411DBC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0.68</w:t>
            </w:r>
          </w:p>
        </w:tc>
        <w:tc>
          <w:tcPr>
            <w:tcW w:w="226" w:type="dxa"/>
          </w:tcPr>
          <w:p w14:paraId="6DEE03F0" w14:textId="77777777" w:rsidR="00EE79BF" w:rsidRPr="00411DBC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2" w:type="dxa"/>
            <w:tcBorders>
              <w:bottom w:val="double" w:sz="4" w:space="0" w:color="auto"/>
            </w:tcBorders>
          </w:tcPr>
          <w:p w14:paraId="5F1A0A91" w14:textId="77777777" w:rsidR="00EE79BF" w:rsidRPr="00411DBC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24</w:t>
            </w:r>
            <w:r w:rsidRPr="00411DBC">
              <w:rPr>
                <w:rFonts w:ascii="Angsana New" w:hAnsi="Angsana New"/>
                <w:sz w:val="28"/>
                <w:szCs w:val="28"/>
              </w:rPr>
              <w:t>,</w:t>
            </w:r>
            <w:r w:rsidRPr="00411DBC">
              <w:rPr>
                <w:rFonts w:ascii="Angsana New" w:hAnsi="Angsana New"/>
                <w:sz w:val="28"/>
                <w:szCs w:val="28"/>
                <w:cs/>
              </w:rPr>
              <w:t>221</w:t>
            </w:r>
            <w:r w:rsidRPr="00411DBC">
              <w:rPr>
                <w:rFonts w:ascii="Angsana New" w:hAnsi="Angsana New"/>
                <w:sz w:val="28"/>
                <w:szCs w:val="28"/>
              </w:rPr>
              <w:t>,</w:t>
            </w:r>
            <w:r w:rsidRPr="00411DBC">
              <w:rPr>
                <w:rFonts w:ascii="Angsana New" w:hAnsi="Angsana New"/>
                <w:sz w:val="28"/>
                <w:szCs w:val="28"/>
                <w:cs/>
              </w:rPr>
              <w:t>814</w:t>
            </w:r>
          </w:p>
        </w:tc>
        <w:tc>
          <w:tcPr>
            <w:tcW w:w="236" w:type="dxa"/>
            <w:vAlign w:val="center"/>
          </w:tcPr>
          <w:p w14:paraId="05144A99" w14:textId="77777777" w:rsidR="00EE79BF" w:rsidRPr="00411DBC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5" w:type="dxa"/>
            <w:gridSpan w:val="2"/>
            <w:tcBorders>
              <w:bottom w:val="double" w:sz="4" w:space="0" w:color="auto"/>
            </w:tcBorders>
          </w:tcPr>
          <w:p w14:paraId="767E94F6" w14:textId="77777777" w:rsidR="00EE79BF" w:rsidRPr="00411DBC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16,470,834</w:t>
            </w:r>
          </w:p>
        </w:tc>
        <w:tc>
          <w:tcPr>
            <w:tcW w:w="226" w:type="dxa"/>
            <w:gridSpan w:val="2"/>
            <w:vAlign w:val="center"/>
          </w:tcPr>
          <w:p w14:paraId="7125A936" w14:textId="77777777" w:rsidR="00EE79BF" w:rsidRPr="00411DBC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2" w:type="dxa"/>
            <w:tcBorders>
              <w:bottom w:val="double" w:sz="4" w:space="0" w:color="auto"/>
            </w:tcBorders>
          </w:tcPr>
          <w:p w14:paraId="4CD96298" w14:textId="77777777" w:rsidR="00EE79BF" w:rsidRPr="00411DBC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3</w:t>
            </w:r>
            <w:r w:rsidRPr="00411DBC">
              <w:rPr>
                <w:rFonts w:ascii="Angsana New" w:hAnsi="Angsana New"/>
                <w:sz w:val="28"/>
                <w:szCs w:val="28"/>
              </w:rPr>
              <w:t>,</w:t>
            </w:r>
            <w:r w:rsidRPr="00411DBC">
              <w:rPr>
                <w:rFonts w:ascii="Angsana New" w:hAnsi="Angsana New"/>
                <w:sz w:val="28"/>
                <w:szCs w:val="28"/>
                <w:cs/>
              </w:rPr>
              <w:t>460</w:t>
            </w:r>
            <w:r w:rsidRPr="00411DBC">
              <w:rPr>
                <w:rFonts w:ascii="Angsana New" w:hAnsi="Angsana New"/>
                <w:sz w:val="28"/>
                <w:szCs w:val="28"/>
              </w:rPr>
              <w:t>,</w:t>
            </w:r>
            <w:r w:rsidRPr="00411DBC">
              <w:rPr>
                <w:rFonts w:ascii="Angsana New" w:hAnsi="Angsana New"/>
                <w:sz w:val="28"/>
                <w:szCs w:val="28"/>
                <w:cs/>
              </w:rPr>
              <w:t>259</w:t>
            </w:r>
          </w:p>
        </w:tc>
        <w:tc>
          <w:tcPr>
            <w:tcW w:w="226" w:type="dxa"/>
            <w:vAlign w:val="center"/>
          </w:tcPr>
          <w:p w14:paraId="4AA8434D" w14:textId="77777777" w:rsidR="00EE79BF" w:rsidRPr="00411DBC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5" w:type="dxa"/>
            <w:gridSpan w:val="2"/>
            <w:tcBorders>
              <w:bottom w:val="double" w:sz="4" w:space="0" w:color="auto"/>
            </w:tcBorders>
          </w:tcPr>
          <w:p w14:paraId="342AB1E5" w14:textId="77777777" w:rsidR="00EE79BF" w:rsidRPr="00411DBC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2,352,976</w:t>
            </w:r>
          </w:p>
        </w:tc>
      </w:tr>
      <w:tr w:rsidR="00EE79BF" w:rsidRPr="00411DBC" w14:paraId="0F61386E" w14:textId="77777777" w:rsidTr="00220EA4">
        <w:trPr>
          <w:trHeight w:val="574"/>
        </w:trPr>
        <w:tc>
          <w:tcPr>
            <w:tcW w:w="2735" w:type="dxa"/>
            <w:vAlign w:val="bottom"/>
          </w:tcPr>
          <w:p w14:paraId="05C19134" w14:textId="77777777" w:rsidR="00EE79BF" w:rsidRPr="00411DBC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ส่วนเกิน (ส่วนต่ำ) มูลค่าหุ้น</w:t>
            </w:r>
          </w:p>
        </w:tc>
        <w:tc>
          <w:tcPr>
            <w:tcW w:w="1093" w:type="dxa"/>
          </w:tcPr>
          <w:p w14:paraId="6DEC1988" w14:textId="77777777" w:rsidR="00EE79BF" w:rsidRPr="00411DBC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26" w:type="dxa"/>
            <w:vAlign w:val="bottom"/>
          </w:tcPr>
          <w:p w14:paraId="159C659A" w14:textId="77777777" w:rsidR="00EE79BF" w:rsidRPr="00411DBC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2" w:type="dxa"/>
            <w:tcBorders>
              <w:top w:val="double" w:sz="4" w:space="0" w:color="auto"/>
            </w:tcBorders>
          </w:tcPr>
          <w:p w14:paraId="2BF28DB4" w14:textId="77777777" w:rsidR="00EE79BF" w:rsidRPr="00411DBC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vAlign w:val="bottom"/>
          </w:tcPr>
          <w:p w14:paraId="1332F42E" w14:textId="77777777" w:rsidR="00EE79BF" w:rsidRPr="00411DBC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5" w:type="dxa"/>
            <w:gridSpan w:val="2"/>
            <w:tcBorders>
              <w:top w:val="double" w:sz="4" w:space="0" w:color="auto"/>
            </w:tcBorders>
          </w:tcPr>
          <w:p w14:paraId="24CE4E9F" w14:textId="77777777" w:rsidR="00EE79BF" w:rsidRPr="00411DBC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26" w:type="dxa"/>
            <w:gridSpan w:val="2"/>
            <w:vAlign w:val="bottom"/>
          </w:tcPr>
          <w:p w14:paraId="19AAEF4C" w14:textId="77777777" w:rsidR="00EE79BF" w:rsidRPr="00411DBC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2" w:type="dxa"/>
            <w:tcBorders>
              <w:top w:val="double" w:sz="4" w:space="0" w:color="auto"/>
            </w:tcBorders>
          </w:tcPr>
          <w:p w14:paraId="4DAAFFAA" w14:textId="77777777" w:rsidR="00EE79BF" w:rsidRPr="00411DBC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26" w:type="dxa"/>
            <w:vAlign w:val="bottom"/>
          </w:tcPr>
          <w:p w14:paraId="341EFA6B" w14:textId="77777777" w:rsidR="00EE79BF" w:rsidRPr="00411DBC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5" w:type="dxa"/>
            <w:gridSpan w:val="2"/>
            <w:tcBorders>
              <w:top w:val="double" w:sz="4" w:space="0" w:color="auto"/>
            </w:tcBorders>
          </w:tcPr>
          <w:p w14:paraId="2379B6A9" w14:textId="77777777" w:rsidR="00EE79BF" w:rsidRPr="00411DBC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EE79BF" w:rsidRPr="00411DBC" w14:paraId="589770AE" w14:textId="77777777" w:rsidTr="00220EA4">
        <w:trPr>
          <w:trHeight w:val="390"/>
        </w:trPr>
        <w:tc>
          <w:tcPr>
            <w:tcW w:w="2735" w:type="dxa"/>
          </w:tcPr>
          <w:p w14:paraId="1FBE8EEF" w14:textId="77777777" w:rsidR="00EE79BF" w:rsidRPr="00411DBC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Theme="majorBidi" w:hAnsiTheme="majorBidi" w:cstheme="majorBidi"/>
                <w:sz w:val="28"/>
                <w:szCs w:val="28"/>
                <w:cs/>
              </w:rPr>
              <w:t>ส่วนเกินมูลค่าหุ้นสามัญ</w:t>
            </w:r>
          </w:p>
        </w:tc>
        <w:tc>
          <w:tcPr>
            <w:tcW w:w="1093" w:type="dxa"/>
          </w:tcPr>
          <w:p w14:paraId="6C7E186D" w14:textId="77777777" w:rsidR="00EE79BF" w:rsidRPr="00411DBC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Theme="majorBidi" w:hAnsiTheme="majorBidi" w:cstheme="majorBidi"/>
                <w:sz w:val="28"/>
                <w:szCs w:val="28"/>
              </w:rPr>
              <w:t>0.22</w:t>
            </w:r>
          </w:p>
        </w:tc>
        <w:tc>
          <w:tcPr>
            <w:tcW w:w="226" w:type="dxa"/>
          </w:tcPr>
          <w:p w14:paraId="3C7BF0E1" w14:textId="77777777" w:rsidR="00EE79BF" w:rsidRPr="00411DBC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2" w:type="dxa"/>
          </w:tcPr>
          <w:p w14:paraId="79D4B523" w14:textId="77777777" w:rsidR="00EE79BF" w:rsidRPr="00411DBC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287,120</w:t>
            </w:r>
          </w:p>
        </w:tc>
        <w:tc>
          <w:tcPr>
            <w:tcW w:w="236" w:type="dxa"/>
            <w:vAlign w:val="center"/>
          </w:tcPr>
          <w:p w14:paraId="7035F1E7" w14:textId="77777777" w:rsidR="00EE79BF" w:rsidRPr="00411DBC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5" w:type="dxa"/>
            <w:gridSpan w:val="2"/>
          </w:tcPr>
          <w:p w14:paraId="608E243A" w14:textId="77777777" w:rsidR="00EE79BF" w:rsidRPr="00411DBC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63,166</w:t>
            </w:r>
          </w:p>
        </w:tc>
        <w:tc>
          <w:tcPr>
            <w:tcW w:w="226" w:type="dxa"/>
            <w:gridSpan w:val="2"/>
            <w:vAlign w:val="center"/>
          </w:tcPr>
          <w:p w14:paraId="4810A1E8" w14:textId="77777777" w:rsidR="00EE79BF" w:rsidRPr="00411DBC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2" w:type="dxa"/>
          </w:tcPr>
          <w:p w14:paraId="41201D25" w14:textId="77777777" w:rsidR="00EE79BF" w:rsidRPr="00411DBC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287,120</w:t>
            </w:r>
          </w:p>
        </w:tc>
        <w:tc>
          <w:tcPr>
            <w:tcW w:w="226" w:type="dxa"/>
            <w:vAlign w:val="center"/>
          </w:tcPr>
          <w:p w14:paraId="080AE272" w14:textId="77777777" w:rsidR="00EE79BF" w:rsidRPr="00411DBC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5" w:type="dxa"/>
            <w:gridSpan w:val="2"/>
          </w:tcPr>
          <w:p w14:paraId="249DE643" w14:textId="77777777" w:rsidR="00EE79BF" w:rsidRPr="00411DBC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63,166</w:t>
            </w:r>
          </w:p>
        </w:tc>
      </w:tr>
      <w:tr w:rsidR="00EE79BF" w:rsidRPr="00411DBC" w14:paraId="78A7ED8B" w14:textId="77777777" w:rsidTr="00220EA4">
        <w:trPr>
          <w:trHeight w:val="390"/>
        </w:trPr>
        <w:tc>
          <w:tcPr>
            <w:tcW w:w="2735" w:type="dxa"/>
          </w:tcPr>
          <w:p w14:paraId="44CAA2F8" w14:textId="77777777" w:rsidR="00EE79BF" w:rsidRPr="00411DBC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Theme="majorBidi" w:hAnsiTheme="majorBidi" w:cstheme="majorBidi"/>
                <w:sz w:val="28"/>
                <w:szCs w:val="28"/>
                <w:cs/>
              </w:rPr>
              <w:t>ส่วนเกินมูลค่าหุ้นสามัญ</w:t>
            </w:r>
          </w:p>
        </w:tc>
        <w:tc>
          <w:tcPr>
            <w:tcW w:w="1093" w:type="dxa"/>
          </w:tcPr>
          <w:p w14:paraId="2CDAE32E" w14:textId="77777777" w:rsidR="00EE79BF" w:rsidRPr="00411DBC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Theme="majorBidi" w:hAnsiTheme="majorBidi" w:cstheme="majorBidi"/>
                <w:sz w:val="28"/>
                <w:szCs w:val="28"/>
              </w:rPr>
              <w:t>0.24</w:t>
            </w:r>
          </w:p>
        </w:tc>
        <w:tc>
          <w:tcPr>
            <w:tcW w:w="226" w:type="dxa"/>
          </w:tcPr>
          <w:p w14:paraId="644A2271" w14:textId="77777777" w:rsidR="00EE79BF" w:rsidRPr="00411DBC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2" w:type="dxa"/>
          </w:tcPr>
          <w:p w14:paraId="0B1834E0" w14:textId="77777777" w:rsidR="00EE79BF" w:rsidRPr="00411DBC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430</w:t>
            </w:r>
          </w:p>
        </w:tc>
        <w:tc>
          <w:tcPr>
            <w:tcW w:w="236" w:type="dxa"/>
            <w:vAlign w:val="center"/>
          </w:tcPr>
          <w:p w14:paraId="3AB13776" w14:textId="77777777" w:rsidR="00EE79BF" w:rsidRPr="00411DBC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5" w:type="dxa"/>
            <w:gridSpan w:val="2"/>
          </w:tcPr>
          <w:p w14:paraId="3BA98BA6" w14:textId="77777777" w:rsidR="00EE79BF" w:rsidRPr="00411DBC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103</w:t>
            </w:r>
          </w:p>
        </w:tc>
        <w:tc>
          <w:tcPr>
            <w:tcW w:w="226" w:type="dxa"/>
            <w:gridSpan w:val="2"/>
            <w:vAlign w:val="center"/>
          </w:tcPr>
          <w:p w14:paraId="725F3AB7" w14:textId="77777777" w:rsidR="00EE79BF" w:rsidRPr="00411DBC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2" w:type="dxa"/>
          </w:tcPr>
          <w:p w14:paraId="4A5C6F66" w14:textId="77777777" w:rsidR="00EE79BF" w:rsidRPr="00411DBC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430</w:t>
            </w:r>
          </w:p>
        </w:tc>
        <w:tc>
          <w:tcPr>
            <w:tcW w:w="226" w:type="dxa"/>
            <w:vAlign w:val="center"/>
          </w:tcPr>
          <w:p w14:paraId="572A6BB4" w14:textId="77777777" w:rsidR="00EE79BF" w:rsidRPr="00411DBC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5" w:type="dxa"/>
            <w:gridSpan w:val="2"/>
          </w:tcPr>
          <w:p w14:paraId="1172B574" w14:textId="77777777" w:rsidR="00EE79BF" w:rsidRPr="00411DBC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103</w:t>
            </w:r>
          </w:p>
        </w:tc>
      </w:tr>
      <w:tr w:rsidR="00EE79BF" w:rsidRPr="00411DBC" w14:paraId="547C728E" w14:textId="77777777" w:rsidTr="00220EA4">
        <w:trPr>
          <w:trHeight w:val="390"/>
        </w:trPr>
        <w:tc>
          <w:tcPr>
            <w:tcW w:w="2735" w:type="dxa"/>
          </w:tcPr>
          <w:p w14:paraId="5D50D57F" w14:textId="77777777" w:rsidR="00EE79BF" w:rsidRPr="00411DBC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Pr="00411DBC">
              <w:rPr>
                <w:rFonts w:asciiTheme="majorBidi" w:hAnsiTheme="majorBidi" w:cstheme="majorBidi"/>
                <w:sz w:val="28"/>
                <w:szCs w:val="28"/>
                <w:cs/>
              </w:rPr>
              <w:t>ส่วนต่ำ) มูลค่าหุ้นสามัญ</w:t>
            </w:r>
          </w:p>
        </w:tc>
        <w:tc>
          <w:tcPr>
            <w:tcW w:w="1093" w:type="dxa"/>
          </w:tcPr>
          <w:p w14:paraId="011B477A" w14:textId="77777777" w:rsidR="00EE79BF" w:rsidRPr="00411DBC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Theme="majorBidi" w:hAnsiTheme="majorBidi" w:cstheme="majorBidi"/>
                <w:sz w:val="28"/>
                <w:szCs w:val="28"/>
              </w:rPr>
              <w:t>0.35</w:t>
            </w:r>
          </w:p>
        </w:tc>
        <w:tc>
          <w:tcPr>
            <w:tcW w:w="226" w:type="dxa"/>
          </w:tcPr>
          <w:p w14:paraId="0E91BABC" w14:textId="77777777" w:rsidR="00EE79BF" w:rsidRPr="00411DBC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2" w:type="dxa"/>
          </w:tcPr>
          <w:p w14:paraId="07B5869C" w14:textId="77777777" w:rsidR="00EE79BF" w:rsidRPr="00411DBC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(457,681)</w:t>
            </w:r>
          </w:p>
        </w:tc>
        <w:tc>
          <w:tcPr>
            <w:tcW w:w="236" w:type="dxa"/>
            <w:vAlign w:val="center"/>
          </w:tcPr>
          <w:p w14:paraId="59F9B226" w14:textId="77777777" w:rsidR="00EE79BF" w:rsidRPr="00411DBC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5" w:type="dxa"/>
            <w:gridSpan w:val="2"/>
          </w:tcPr>
          <w:p w14:paraId="5B344916" w14:textId="77777777" w:rsidR="00EE79BF" w:rsidRPr="00411DBC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(160,188)</w:t>
            </w:r>
          </w:p>
        </w:tc>
        <w:tc>
          <w:tcPr>
            <w:tcW w:w="226" w:type="dxa"/>
            <w:gridSpan w:val="2"/>
            <w:vAlign w:val="center"/>
          </w:tcPr>
          <w:p w14:paraId="7FE4BB16" w14:textId="77777777" w:rsidR="00EE79BF" w:rsidRPr="00411DBC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2" w:type="dxa"/>
          </w:tcPr>
          <w:p w14:paraId="04EA42FE" w14:textId="77777777" w:rsidR="00EE79BF" w:rsidRPr="00411DBC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(457,681)</w:t>
            </w:r>
          </w:p>
        </w:tc>
        <w:tc>
          <w:tcPr>
            <w:tcW w:w="226" w:type="dxa"/>
            <w:vAlign w:val="center"/>
          </w:tcPr>
          <w:p w14:paraId="2A18B176" w14:textId="77777777" w:rsidR="00EE79BF" w:rsidRPr="00411DBC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5" w:type="dxa"/>
            <w:gridSpan w:val="2"/>
          </w:tcPr>
          <w:p w14:paraId="105CD5A2" w14:textId="77777777" w:rsidR="00EE79BF" w:rsidRPr="00411DBC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(160,188)</w:t>
            </w:r>
          </w:p>
        </w:tc>
      </w:tr>
      <w:tr w:rsidR="00EE79BF" w:rsidRPr="00411DBC" w14:paraId="1DDCD237" w14:textId="77777777" w:rsidTr="00220EA4">
        <w:trPr>
          <w:trHeight w:val="390"/>
        </w:trPr>
        <w:tc>
          <w:tcPr>
            <w:tcW w:w="2735" w:type="dxa"/>
          </w:tcPr>
          <w:p w14:paraId="45438F19" w14:textId="77777777" w:rsidR="00EE79BF" w:rsidRPr="00411DBC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Pr="00411DBC">
              <w:rPr>
                <w:rFonts w:asciiTheme="majorBidi" w:hAnsiTheme="majorBidi" w:cstheme="majorBidi"/>
                <w:sz w:val="28"/>
                <w:szCs w:val="28"/>
                <w:cs/>
              </w:rPr>
              <w:t>ส่วนต่ำ) มูลค่าหุ้นสามัญ</w:t>
            </w:r>
          </w:p>
        </w:tc>
        <w:tc>
          <w:tcPr>
            <w:tcW w:w="1093" w:type="dxa"/>
          </w:tcPr>
          <w:p w14:paraId="4BD57FEF" w14:textId="77777777" w:rsidR="00EE79BF" w:rsidRPr="00411DBC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Theme="majorBidi" w:hAnsiTheme="majorBidi" w:cstheme="majorBidi"/>
                <w:sz w:val="28"/>
                <w:szCs w:val="28"/>
              </w:rPr>
              <w:t>0.33</w:t>
            </w:r>
          </w:p>
        </w:tc>
        <w:tc>
          <w:tcPr>
            <w:tcW w:w="226" w:type="dxa"/>
          </w:tcPr>
          <w:p w14:paraId="5899C319" w14:textId="77777777" w:rsidR="00EE79BF" w:rsidRPr="00411DBC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2" w:type="dxa"/>
          </w:tcPr>
          <w:p w14:paraId="1DDE76AB" w14:textId="77777777" w:rsidR="00EE79BF" w:rsidRPr="00411DBC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(262,523)</w:t>
            </w:r>
          </w:p>
        </w:tc>
        <w:tc>
          <w:tcPr>
            <w:tcW w:w="236" w:type="dxa"/>
            <w:vAlign w:val="center"/>
          </w:tcPr>
          <w:p w14:paraId="7A7B36C3" w14:textId="77777777" w:rsidR="00EE79BF" w:rsidRPr="00411DBC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5" w:type="dxa"/>
            <w:gridSpan w:val="2"/>
          </w:tcPr>
          <w:p w14:paraId="63F0E354" w14:textId="77777777" w:rsidR="00EE79BF" w:rsidRPr="00411DBC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(86,632)</w:t>
            </w:r>
          </w:p>
        </w:tc>
        <w:tc>
          <w:tcPr>
            <w:tcW w:w="226" w:type="dxa"/>
            <w:gridSpan w:val="2"/>
            <w:vAlign w:val="center"/>
          </w:tcPr>
          <w:p w14:paraId="2B4DFD89" w14:textId="77777777" w:rsidR="00EE79BF" w:rsidRPr="00411DBC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2" w:type="dxa"/>
          </w:tcPr>
          <w:p w14:paraId="6A043973" w14:textId="77777777" w:rsidR="00EE79BF" w:rsidRPr="00411DBC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(262,523)</w:t>
            </w:r>
          </w:p>
        </w:tc>
        <w:tc>
          <w:tcPr>
            <w:tcW w:w="226" w:type="dxa"/>
            <w:vAlign w:val="center"/>
          </w:tcPr>
          <w:p w14:paraId="3F1CD1F6" w14:textId="77777777" w:rsidR="00EE79BF" w:rsidRPr="00411DBC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5" w:type="dxa"/>
            <w:gridSpan w:val="2"/>
          </w:tcPr>
          <w:p w14:paraId="4FAF9465" w14:textId="77777777" w:rsidR="00EE79BF" w:rsidRPr="00411DBC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(86,632)</w:t>
            </w:r>
          </w:p>
        </w:tc>
      </w:tr>
      <w:tr w:rsidR="00EE79BF" w:rsidRPr="00411DBC" w14:paraId="0C8AF60A" w14:textId="77777777" w:rsidTr="00220EA4">
        <w:trPr>
          <w:trHeight w:val="390"/>
        </w:trPr>
        <w:tc>
          <w:tcPr>
            <w:tcW w:w="2735" w:type="dxa"/>
          </w:tcPr>
          <w:p w14:paraId="3B79548F" w14:textId="77777777" w:rsidR="00EE79BF" w:rsidRPr="00411DBC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Pr="00411DBC">
              <w:rPr>
                <w:rFonts w:asciiTheme="majorBidi" w:hAnsiTheme="majorBidi" w:cstheme="majorBidi"/>
                <w:sz w:val="28"/>
                <w:szCs w:val="28"/>
                <w:cs/>
              </w:rPr>
              <w:t>ส่วนต่ำ) มูลค่าหุ้นสามัญ</w:t>
            </w:r>
          </w:p>
        </w:tc>
        <w:tc>
          <w:tcPr>
            <w:tcW w:w="1093" w:type="dxa"/>
          </w:tcPr>
          <w:p w14:paraId="38ADBDDA" w14:textId="77777777" w:rsidR="00EE79BF" w:rsidRPr="00411DBC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Theme="majorBidi" w:hAnsiTheme="majorBidi" w:cstheme="majorBidi"/>
                <w:sz w:val="28"/>
                <w:szCs w:val="28"/>
              </w:rPr>
              <w:t>0.23</w:t>
            </w:r>
          </w:p>
        </w:tc>
        <w:tc>
          <w:tcPr>
            <w:tcW w:w="226" w:type="dxa"/>
          </w:tcPr>
          <w:p w14:paraId="7C592E1B" w14:textId="77777777" w:rsidR="00EE79BF" w:rsidRPr="00411DBC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2" w:type="dxa"/>
          </w:tcPr>
          <w:p w14:paraId="044AC0D1" w14:textId="77777777" w:rsidR="00EE79BF" w:rsidRPr="00411DBC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(200,000)</w:t>
            </w:r>
          </w:p>
        </w:tc>
        <w:tc>
          <w:tcPr>
            <w:tcW w:w="236" w:type="dxa"/>
            <w:vAlign w:val="center"/>
          </w:tcPr>
          <w:p w14:paraId="42D3C0E8" w14:textId="77777777" w:rsidR="00EE79BF" w:rsidRPr="00411DBC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5" w:type="dxa"/>
            <w:gridSpan w:val="2"/>
          </w:tcPr>
          <w:p w14:paraId="509C59D9" w14:textId="77777777" w:rsidR="00EE79BF" w:rsidRPr="00411DBC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(46,000)</w:t>
            </w:r>
          </w:p>
        </w:tc>
        <w:tc>
          <w:tcPr>
            <w:tcW w:w="226" w:type="dxa"/>
            <w:gridSpan w:val="2"/>
            <w:vAlign w:val="center"/>
          </w:tcPr>
          <w:p w14:paraId="192FC44F" w14:textId="77777777" w:rsidR="00EE79BF" w:rsidRPr="00411DBC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2" w:type="dxa"/>
          </w:tcPr>
          <w:p w14:paraId="588AC272" w14:textId="77777777" w:rsidR="00EE79BF" w:rsidRPr="00411DBC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(200,000)</w:t>
            </w:r>
          </w:p>
        </w:tc>
        <w:tc>
          <w:tcPr>
            <w:tcW w:w="226" w:type="dxa"/>
            <w:vAlign w:val="center"/>
          </w:tcPr>
          <w:p w14:paraId="5E526EA5" w14:textId="77777777" w:rsidR="00EE79BF" w:rsidRPr="00411DBC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5" w:type="dxa"/>
            <w:gridSpan w:val="2"/>
          </w:tcPr>
          <w:p w14:paraId="1B6BAAFA" w14:textId="77777777" w:rsidR="00EE79BF" w:rsidRPr="00411DBC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(46,000)</w:t>
            </w:r>
          </w:p>
        </w:tc>
      </w:tr>
      <w:tr w:rsidR="00EE79BF" w:rsidRPr="00411DBC" w14:paraId="2DAFA995" w14:textId="77777777" w:rsidTr="00220EA4">
        <w:trPr>
          <w:trHeight w:val="390"/>
        </w:trPr>
        <w:tc>
          <w:tcPr>
            <w:tcW w:w="2735" w:type="dxa"/>
          </w:tcPr>
          <w:p w14:paraId="4A0DA078" w14:textId="77777777" w:rsidR="00EE79BF" w:rsidRPr="00411DBC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Theme="majorBidi" w:hAnsiTheme="majorBidi"/>
                <w:sz w:val="28"/>
                <w:szCs w:val="28"/>
                <w:cs/>
              </w:rPr>
              <w:t>(ส่วนต่ำ) มูลค่าหุ้นสามัญ</w:t>
            </w:r>
          </w:p>
        </w:tc>
        <w:tc>
          <w:tcPr>
            <w:tcW w:w="1093" w:type="dxa"/>
          </w:tcPr>
          <w:p w14:paraId="07D1F656" w14:textId="77777777" w:rsidR="00EE79BF" w:rsidRPr="00411DBC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Theme="majorBidi" w:hAnsiTheme="majorBidi" w:cstheme="majorBidi"/>
                <w:sz w:val="28"/>
                <w:szCs w:val="28"/>
              </w:rPr>
              <w:t>0.15</w:t>
            </w:r>
          </w:p>
        </w:tc>
        <w:tc>
          <w:tcPr>
            <w:tcW w:w="226" w:type="dxa"/>
          </w:tcPr>
          <w:p w14:paraId="1CE3F372" w14:textId="77777777" w:rsidR="00EE79BF" w:rsidRPr="00411DBC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2" w:type="dxa"/>
          </w:tcPr>
          <w:p w14:paraId="6FFF2AB6" w14:textId="77777777" w:rsidR="00EE79BF" w:rsidRPr="00411DBC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(130,000)</w:t>
            </w:r>
          </w:p>
        </w:tc>
        <w:tc>
          <w:tcPr>
            <w:tcW w:w="236" w:type="dxa"/>
            <w:vAlign w:val="center"/>
          </w:tcPr>
          <w:p w14:paraId="2B168134" w14:textId="77777777" w:rsidR="00EE79BF" w:rsidRPr="00411DBC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5" w:type="dxa"/>
            <w:gridSpan w:val="2"/>
          </w:tcPr>
          <w:p w14:paraId="19676FC0" w14:textId="77777777" w:rsidR="00EE79BF" w:rsidRPr="00411DBC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(19,500)</w:t>
            </w:r>
          </w:p>
        </w:tc>
        <w:tc>
          <w:tcPr>
            <w:tcW w:w="226" w:type="dxa"/>
            <w:gridSpan w:val="2"/>
            <w:vAlign w:val="center"/>
          </w:tcPr>
          <w:p w14:paraId="3036D3A5" w14:textId="77777777" w:rsidR="00EE79BF" w:rsidRPr="00411DBC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2" w:type="dxa"/>
          </w:tcPr>
          <w:p w14:paraId="426231F0" w14:textId="77777777" w:rsidR="00EE79BF" w:rsidRPr="00411DBC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(130,000)</w:t>
            </w:r>
          </w:p>
        </w:tc>
        <w:tc>
          <w:tcPr>
            <w:tcW w:w="226" w:type="dxa"/>
            <w:vAlign w:val="center"/>
          </w:tcPr>
          <w:p w14:paraId="4C22AB97" w14:textId="77777777" w:rsidR="00EE79BF" w:rsidRPr="00411DBC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5" w:type="dxa"/>
            <w:gridSpan w:val="2"/>
          </w:tcPr>
          <w:p w14:paraId="691D8CCE" w14:textId="77777777" w:rsidR="00EE79BF" w:rsidRPr="00411DBC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(19,500)</w:t>
            </w:r>
          </w:p>
        </w:tc>
      </w:tr>
      <w:tr w:rsidR="00EE79BF" w:rsidRPr="00411DBC" w14:paraId="7B66B104" w14:textId="77777777" w:rsidTr="00220EA4">
        <w:trPr>
          <w:trHeight w:val="390"/>
        </w:trPr>
        <w:tc>
          <w:tcPr>
            <w:tcW w:w="2735" w:type="dxa"/>
          </w:tcPr>
          <w:p w14:paraId="47097E70" w14:textId="77777777" w:rsidR="00EE79BF" w:rsidRPr="00411DBC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Theme="majorBidi" w:hAnsiTheme="majorBidi"/>
                <w:sz w:val="28"/>
                <w:szCs w:val="28"/>
                <w:cs/>
              </w:rPr>
              <w:t>(ส่วนต่ำ) มูลค่าหุ้นสามัญ</w:t>
            </w:r>
          </w:p>
        </w:tc>
        <w:tc>
          <w:tcPr>
            <w:tcW w:w="1093" w:type="dxa"/>
          </w:tcPr>
          <w:p w14:paraId="52446933" w14:textId="77777777" w:rsidR="00EE79BF" w:rsidRPr="00411DBC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Theme="majorBidi" w:hAnsiTheme="majorBidi" w:cstheme="majorBidi"/>
                <w:sz w:val="28"/>
                <w:szCs w:val="28"/>
              </w:rPr>
              <w:t>0.08</w:t>
            </w:r>
          </w:p>
        </w:tc>
        <w:tc>
          <w:tcPr>
            <w:tcW w:w="226" w:type="dxa"/>
          </w:tcPr>
          <w:p w14:paraId="2584B38E" w14:textId="77777777" w:rsidR="00EE79BF" w:rsidRPr="00411DBC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2" w:type="dxa"/>
          </w:tcPr>
          <w:p w14:paraId="6EE902E2" w14:textId="77777777" w:rsidR="00EE79BF" w:rsidRPr="00411DBC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(192,000)</w:t>
            </w:r>
          </w:p>
        </w:tc>
        <w:tc>
          <w:tcPr>
            <w:tcW w:w="236" w:type="dxa"/>
            <w:vAlign w:val="center"/>
          </w:tcPr>
          <w:p w14:paraId="7C20900F" w14:textId="77777777" w:rsidR="00EE79BF" w:rsidRPr="00411DBC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5" w:type="dxa"/>
            <w:gridSpan w:val="2"/>
          </w:tcPr>
          <w:p w14:paraId="08438850" w14:textId="77777777" w:rsidR="00EE79BF" w:rsidRPr="00411DBC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(15,360)</w:t>
            </w:r>
          </w:p>
        </w:tc>
        <w:tc>
          <w:tcPr>
            <w:tcW w:w="226" w:type="dxa"/>
            <w:gridSpan w:val="2"/>
            <w:vAlign w:val="center"/>
          </w:tcPr>
          <w:p w14:paraId="21D11817" w14:textId="77777777" w:rsidR="00EE79BF" w:rsidRPr="00411DBC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2" w:type="dxa"/>
          </w:tcPr>
          <w:p w14:paraId="6D95F894" w14:textId="77777777" w:rsidR="00EE79BF" w:rsidRPr="00411DBC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(192,000)</w:t>
            </w:r>
          </w:p>
        </w:tc>
        <w:tc>
          <w:tcPr>
            <w:tcW w:w="226" w:type="dxa"/>
            <w:vAlign w:val="center"/>
          </w:tcPr>
          <w:p w14:paraId="2D6E37E2" w14:textId="77777777" w:rsidR="00EE79BF" w:rsidRPr="00411DBC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5" w:type="dxa"/>
            <w:gridSpan w:val="2"/>
          </w:tcPr>
          <w:p w14:paraId="7862A527" w14:textId="77777777" w:rsidR="00EE79BF" w:rsidRPr="00411DBC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(15,360)</w:t>
            </w:r>
          </w:p>
        </w:tc>
      </w:tr>
      <w:tr w:rsidR="00EE79BF" w:rsidRPr="00411DBC" w14:paraId="74B90D74" w14:textId="77777777" w:rsidTr="00220EA4">
        <w:trPr>
          <w:trHeight w:val="390"/>
        </w:trPr>
        <w:tc>
          <w:tcPr>
            <w:tcW w:w="2735" w:type="dxa"/>
          </w:tcPr>
          <w:p w14:paraId="2DA1DD5E" w14:textId="77777777" w:rsidR="00EE79BF" w:rsidRPr="00411DBC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Theme="majorBidi" w:hAnsiTheme="majorBidi"/>
                <w:sz w:val="28"/>
                <w:szCs w:val="28"/>
                <w:cs/>
              </w:rPr>
              <w:t>(ส่วนต่ำ) มูลค่าหุ้นสามัญ</w:t>
            </w:r>
          </w:p>
        </w:tc>
        <w:tc>
          <w:tcPr>
            <w:tcW w:w="1093" w:type="dxa"/>
          </w:tcPr>
          <w:p w14:paraId="35B61CD1" w14:textId="77777777" w:rsidR="00EE79BF" w:rsidRPr="00411DBC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Theme="majorBidi" w:hAnsiTheme="majorBidi" w:cstheme="majorBidi"/>
                <w:sz w:val="28"/>
                <w:szCs w:val="28"/>
              </w:rPr>
              <w:t>0.02</w:t>
            </w:r>
          </w:p>
        </w:tc>
        <w:tc>
          <w:tcPr>
            <w:tcW w:w="226" w:type="dxa"/>
          </w:tcPr>
          <w:p w14:paraId="267C4436" w14:textId="77777777" w:rsidR="00EE79BF" w:rsidRPr="00411DBC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2" w:type="dxa"/>
          </w:tcPr>
          <w:p w14:paraId="08518DA2" w14:textId="77777777" w:rsidR="00EE79BF" w:rsidRPr="00411DBC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(64)</w:t>
            </w:r>
          </w:p>
        </w:tc>
        <w:tc>
          <w:tcPr>
            <w:tcW w:w="236" w:type="dxa"/>
            <w:vAlign w:val="center"/>
          </w:tcPr>
          <w:p w14:paraId="3BB3344D" w14:textId="77777777" w:rsidR="00EE79BF" w:rsidRPr="00411DBC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5" w:type="dxa"/>
            <w:gridSpan w:val="2"/>
          </w:tcPr>
          <w:p w14:paraId="64EA4D81" w14:textId="77777777" w:rsidR="00EE79BF" w:rsidRPr="00411DBC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(1)</w:t>
            </w:r>
          </w:p>
        </w:tc>
        <w:tc>
          <w:tcPr>
            <w:tcW w:w="226" w:type="dxa"/>
            <w:gridSpan w:val="2"/>
            <w:vAlign w:val="center"/>
          </w:tcPr>
          <w:p w14:paraId="0BAC3E69" w14:textId="77777777" w:rsidR="00EE79BF" w:rsidRPr="00411DBC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2" w:type="dxa"/>
          </w:tcPr>
          <w:p w14:paraId="69E2EEE0" w14:textId="77777777" w:rsidR="00EE79BF" w:rsidRPr="00411DBC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(64)</w:t>
            </w:r>
          </w:p>
        </w:tc>
        <w:tc>
          <w:tcPr>
            <w:tcW w:w="226" w:type="dxa"/>
            <w:vAlign w:val="center"/>
          </w:tcPr>
          <w:p w14:paraId="41F2F213" w14:textId="77777777" w:rsidR="00EE79BF" w:rsidRPr="00411DBC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5" w:type="dxa"/>
            <w:gridSpan w:val="2"/>
          </w:tcPr>
          <w:p w14:paraId="203D8F8E" w14:textId="77777777" w:rsidR="00EE79BF" w:rsidRPr="00411DBC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(1)</w:t>
            </w:r>
          </w:p>
        </w:tc>
      </w:tr>
      <w:tr w:rsidR="00EE79BF" w:rsidRPr="00411DBC" w14:paraId="712162F2" w14:textId="77777777" w:rsidTr="00220EA4">
        <w:trPr>
          <w:trHeight w:val="390"/>
        </w:trPr>
        <w:tc>
          <w:tcPr>
            <w:tcW w:w="2735" w:type="dxa"/>
          </w:tcPr>
          <w:p w14:paraId="7A46174B" w14:textId="77777777" w:rsidR="00EE79BF" w:rsidRPr="00411DBC" w:rsidRDefault="00EE79BF" w:rsidP="00220EA4">
            <w:pPr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411DBC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Pr="00411DBC">
              <w:rPr>
                <w:rFonts w:asciiTheme="majorBidi" w:hAnsiTheme="majorBidi"/>
                <w:sz w:val="28"/>
                <w:szCs w:val="28"/>
                <w:cs/>
              </w:rPr>
              <w:t>ส่วนต่ำ) มูลค่าหุ้นสามัญ</w:t>
            </w:r>
          </w:p>
        </w:tc>
        <w:tc>
          <w:tcPr>
            <w:tcW w:w="1093" w:type="dxa"/>
          </w:tcPr>
          <w:p w14:paraId="6DF897B2" w14:textId="77777777" w:rsidR="00EE79BF" w:rsidRPr="00411DBC" w:rsidRDefault="00EE79BF" w:rsidP="00220EA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0.62</w:t>
            </w:r>
          </w:p>
        </w:tc>
        <w:tc>
          <w:tcPr>
            <w:tcW w:w="226" w:type="dxa"/>
          </w:tcPr>
          <w:p w14:paraId="74E086D1" w14:textId="77777777" w:rsidR="00EE79BF" w:rsidRPr="00411DBC" w:rsidRDefault="00EE79BF" w:rsidP="00220EA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2" w:type="dxa"/>
          </w:tcPr>
          <w:p w14:paraId="64A0E334" w14:textId="77777777" w:rsidR="00EE79BF" w:rsidRPr="00411DBC" w:rsidRDefault="00EE79BF" w:rsidP="00220EA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(20,761,555)</w:t>
            </w:r>
          </w:p>
        </w:tc>
        <w:tc>
          <w:tcPr>
            <w:tcW w:w="236" w:type="dxa"/>
            <w:vAlign w:val="center"/>
          </w:tcPr>
          <w:p w14:paraId="0B3935A9" w14:textId="77777777" w:rsidR="00EE79BF" w:rsidRPr="00411DBC" w:rsidRDefault="00EE79BF" w:rsidP="00220EA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5" w:type="dxa"/>
            <w:gridSpan w:val="2"/>
            <w:tcBorders>
              <w:bottom w:val="single" w:sz="4" w:space="0" w:color="auto"/>
            </w:tcBorders>
            <w:vAlign w:val="bottom"/>
          </w:tcPr>
          <w:p w14:paraId="2CCC39DC" w14:textId="77777777" w:rsidR="00EE79BF" w:rsidRPr="00411DBC" w:rsidRDefault="00EE79BF" w:rsidP="00220EA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(12,872,164)</w:t>
            </w:r>
          </w:p>
        </w:tc>
        <w:tc>
          <w:tcPr>
            <w:tcW w:w="226" w:type="dxa"/>
            <w:gridSpan w:val="2"/>
            <w:vAlign w:val="center"/>
          </w:tcPr>
          <w:p w14:paraId="31D47FDE" w14:textId="77777777" w:rsidR="00EE79BF" w:rsidRPr="00411DBC" w:rsidRDefault="00EE79BF" w:rsidP="00220EA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2" w:type="dxa"/>
          </w:tcPr>
          <w:p w14:paraId="403A4469" w14:textId="77777777" w:rsidR="00EE79BF" w:rsidRPr="00411DBC" w:rsidRDefault="00EE79BF" w:rsidP="00220EA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26" w:type="dxa"/>
            <w:vAlign w:val="center"/>
          </w:tcPr>
          <w:p w14:paraId="165F450B" w14:textId="77777777" w:rsidR="00EE79BF" w:rsidRPr="00411DBC" w:rsidRDefault="00EE79BF" w:rsidP="00220EA4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5" w:type="dxa"/>
            <w:gridSpan w:val="2"/>
            <w:tcBorders>
              <w:bottom w:val="single" w:sz="4" w:space="0" w:color="auto"/>
            </w:tcBorders>
            <w:vAlign w:val="bottom"/>
          </w:tcPr>
          <w:p w14:paraId="5FE862C1" w14:textId="77777777" w:rsidR="00EE79BF" w:rsidRPr="00411DBC" w:rsidRDefault="00EE79BF" w:rsidP="00220EA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EE79BF" w:rsidRPr="00411DBC" w14:paraId="776BDB41" w14:textId="77777777" w:rsidTr="00220EA4">
        <w:trPr>
          <w:trHeight w:val="390"/>
        </w:trPr>
        <w:tc>
          <w:tcPr>
            <w:tcW w:w="2735" w:type="dxa"/>
          </w:tcPr>
          <w:p w14:paraId="28DDE024" w14:textId="77777777" w:rsidR="00EE79BF" w:rsidRPr="00411DBC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/>
                <w:sz w:val="28"/>
                <w:szCs w:val="28"/>
                <w:cs/>
              </w:rPr>
            </w:pPr>
            <w:r w:rsidRPr="00411DBC">
              <w:rPr>
                <w:rFonts w:asciiTheme="majorBidi" w:hAnsiTheme="majorBidi" w:cstheme="majorBidi"/>
                <w:sz w:val="28"/>
                <w:szCs w:val="28"/>
                <w:cs/>
              </w:rPr>
              <w:t>ค่าใช้จ่ายในการออกหุ้น</w:t>
            </w:r>
          </w:p>
        </w:tc>
        <w:tc>
          <w:tcPr>
            <w:tcW w:w="1093" w:type="dxa"/>
          </w:tcPr>
          <w:p w14:paraId="62EC933A" w14:textId="77777777" w:rsidR="00EE79BF" w:rsidRPr="00411DBC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26" w:type="dxa"/>
          </w:tcPr>
          <w:p w14:paraId="28D90338" w14:textId="77777777" w:rsidR="00EE79BF" w:rsidRPr="00411DBC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2" w:type="dxa"/>
          </w:tcPr>
          <w:p w14:paraId="285D4B72" w14:textId="77777777" w:rsidR="00EE79BF" w:rsidRPr="00411DBC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 xml:space="preserve"> -  </w:t>
            </w:r>
          </w:p>
        </w:tc>
        <w:tc>
          <w:tcPr>
            <w:tcW w:w="236" w:type="dxa"/>
            <w:vAlign w:val="center"/>
          </w:tcPr>
          <w:p w14:paraId="1E240E90" w14:textId="77777777" w:rsidR="00EE79BF" w:rsidRPr="00411DBC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5" w:type="dxa"/>
            <w:gridSpan w:val="2"/>
            <w:tcBorders>
              <w:bottom w:val="single" w:sz="4" w:space="0" w:color="auto"/>
            </w:tcBorders>
            <w:vAlign w:val="bottom"/>
          </w:tcPr>
          <w:p w14:paraId="684F5BFD" w14:textId="77777777" w:rsidR="00EE79BF" w:rsidRPr="00411DBC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(45,389)</w:t>
            </w:r>
          </w:p>
        </w:tc>
        <w:tc>
          <w:tcPr>
            <w:tcW w:w="226" w:type="dxa"/>
            <w:gridSpan w:val="2"/>
            <w:vAlign w:val="center"/>
          </w:tcPr>
          <w:p w14:paraId="4788E329" w14:textId="77777777" w:rsidR="00EE79BF" w:rsidRPr="00411DBC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2" w:type="dxa"/>
          </w:tcPr>
          <w:p w14:paraId="697F6519" w14:textId="77777777" w:rsidR="00EE79BF" w:rsidRPr="00411DBC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 xml:space="preserve"> -  </w:t>
            </w:r>
          </w:p>
        </w:tc>
        <w:tc>
          <w:tcPr>
            <w:tcW w:w="226" w:type="dxa"/>
            <w:vAlign w:val="center"/>
          </w:tcPr>
          <w:p w14:paraId="57565BAE" w14:textId="77777777" w:rsidR="00EE79BF" w:rsidRPr="00411DBC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5" w:type="dxa"/>
            <w:gridSpan w:val="2"/>
            <w:tcBorders>
              <w:bottom w:val="single" w:sz="4" w:space="0" w:color="auto"/>
            </w:tcBorders>
            <w:vAlign w:val="bottom"/>
          </w:tcPr>
          <w:p w14:paraId="2707F5C2" w14:textId="77777777" w:rsidR="00EE79BF" w:rsidRPr="00411DBC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(7,882)</w:t>
            </w:r>
          </w:p>
        </w:tc>
      </w:tr>
      <w:tr w:rsidR="00EE79BF" w:rsidRPr="00411DBC" w14:paraId="1DD0F7DF" w14:textId="77777777" w:rsidTr="00220EA4">
        <w:trPr>
          <w:trHeight w:val="390"/>
        </w:trPr>
        <w:tc>
          <w:tcPr>
            <w:tcW w:w="2735" w:type="dxa"/>
          </w:tcPr>
          <w:p w14:paraId="7FC74D43" w14:textId="77777777" w:rsidR="00EE79BF" w:rsidRPr="00411DBC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รวม</w:t>
            </w:r>
          </w:p>
        </w:tc>
        <w:tc>
          <w:tcPr>
            <w:tcW w:w="1093" w:type="dxa"/>
          </w:tcPr>
          <w:p w14:paraId="1BEBFEE6" w14:textId="77777777" w:rsidR="00EE79BF" w:rsidRPr="00411DBC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26" w:type="dxa"/>
          </w:tcPr>
          <w:p w14:paraId="479E8543" w14:textId="77777777" w:rsidR="00EE79BF" w:rsidRPr="00411DBC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2" w:type="dxa"/>
            <w:vAlign w:val="center"/>
          </w:tcPr>
          <w:p w14:paraId="276B2EA9" w14:textId="77777777" w:rsidR="00EE79BF" w:rsidRPr="00411DBC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vAlign w:val="center"/>
          </w:tcPr>
          <w:p w14:paraId="55E9E2A2" w14:textId="77777777" w:rsidR="00EE79BF" w:rsidRPr="00411DBC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5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8A84782" w14:textId="77777777" w:rsidR="00EE79BF" w:rsidRPr="00411DBC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(13,181,966)</w:t>
            </w:r>
          </w:p>
        </w:tc>
        <w:tc>
          <w:tcPr>
            <w:tcW w:w="226" w:type="dxa"/>
            <w:gridSpan w:val="2"/>
            <w:vAlign w:val="center"/>
          </w:tcPr>
          <w:p w14:paraId="3ACBF3DC" w14:textId="77777777" w:rsidR="00EE79BF" w:rsidRPr="00411DBC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2" w:type="dxa"/>
            <w:vAlign w:val="bottom"/>
          </w:tcPr>
          <w:p w14:paraId="3D570A26" w14:textId="77777777" w:rsidR="00EE79BF" w:rsidRPr="00411DBC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26" w:type="dxa"/>
            <w:vAlign w:val="center"/>
          </w:tcPr>
          <w:p w14:paraId="4F2D3BBB" w14:textId="77777777" w:rsidR="00EE79BF" w:rsidRPr="00411DBC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5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5594C4E" w14:textId="77777777" w:rsidR="00EE79BF" w:rsidRPr="00411DBC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(272,294)</w:t>
            </w:r>
          </w:p>
        </w:tc>
      </w:tr>
      <w:bookmarkEnd w:id="41"/>
    </w:tbl>
    <w:p w14:paraId="5C91A689" w14:textId="2A11742C" w:rsidR="002014DF" w:rsidRPr="00411DBC" w:rsidRDefault="002014DF" w:rsidP="002014DF">
      <w:pPr>
        <w:spacing w:before="240"/>
        <w:rPr>
          <w:rFonts w:ascii="Angsana New" w:hAnsi="Angsana New"/>
          <w:b/>
          <w:bCs/>
          <w:sz w:val="28"/>
          <w:szCs w:val="28"/>
        </w:rPr>
      </w:pPr>
    </w:p>
    <w:p w14:paraId="7AA27B85" w14:textId="46699EB8" w:rsidR="002014DF" w:rsidRPr="00411DBC" w:rsidRDefault="002014DF" w:rsidP="002014DF">
      <w:pPr>
        <w:spacing w:before="240"/>
        <w:rPr>
          <w:rFonts w:ascii="Angsana New" w:hAnsi="Angsana New"/>
          <w:b/>
          <w:bCs/>
          <w:sz w:val="28"/>
          <w:szCs w:val="28"/>
        </w:rPr>
      </w:pPr>
    </w:p>
    <w:p w14:paraId="560D0AE2" w14:textId="4D675B4A" w:rsidR="005D3EBA" w:rsidRPr="00411DBC" w:rsidRDefault="005D3EBA" w:rsidP="002014DF">
      <w:pPr>
        <w:spacing w:before="240"/>
        <w:rPr>
          <w:rFonts w:ascii="Angsana New" w:hAnsi="Angsana New"/>
          <w:b/>
          <w:bCs/>
          <w:sz w:val="28"/>
          <w:szCs w:val="28"/>
        </w:rPr>
      </w:pPr>
      <w:r w:rsidRPr="00411DBC">
        <w:rPr>
          <w:rFonts w:ascii="Angsana New" w:hAnsi="Angsana New"/>
          <w:b/>
          <w:bCs/>
          <w:sz w:val="28"/>
          <w:szCs w:val="28"/>
        </w:rPr>
        <w:br/>
      </w:r>
    </w:p>
    <w:p w14:paraId="5AF40F3C" w14:textId="77777777" w:rsidR="002E737C" w:rsidRPr="00411DBC" w:rsidRDefault="002E737C" w:rsidP="002E737C">
      <w:pPr>
        <w:pStyle w:val="ListParagraph"/>
        <w:numPr>
          <w:ilvl w:val="0"/>
          <w:numId w:val="30"/>
        </w:numPr>
        <w:spacing w:before="120"/>
        <w:jc w:val="thaiDistribute"/>
        <w:rPr>
          <w:rFonts w:ascii="Angsana New" w:hAnsi="Angsana New"/>
          <w:vanish/>
          <w:sz w:val="28"/>
          <w:szCs w:val="28"/>
          <w:cs/>
        </w:rPr>
      </w:pPr>
    </w:p>
    <w:p w14:paraId="7974C399" w14:textId="77777777" w:rsidR="002E737C" w:rsidRPr="00411DBC" w:rsidRDefault="002E737C" w:rsidP="002E737C">
      <w:pPr>
        <w:pStyle w:val="ListParagraph"/>
        <w:numPr>
          <w:ilvl w:val="0"/>
          <w:numId w:val="30"/>
        </w:numPr>
        <w:spacing w:before="120"/>
        <w:jc w:val="thaiDistribute"/>
        <w:rPr>
          <w:rFonts w:ascii="Angsana New" w:hAnsi="Angsana New"/>
          <w:vanish/>
          <w:sz w:val="28"/>
          <w:szCs w:val="28"/>
          <w:cs/>
        </w:rPr>
      </w:pPr>
    </w:p>
    <w:p w14:paraId="5B717486" w14:textId="77777777" w:rsidR="002E737C" w:rsidRPr="00411DBC" w:rsidRDefault="002E737C" w:rsidP="002E737C">
      <w:pPr>
        <w:pStyle w:val="ListParagraph"/>
        <w:numPr>
          <w:ilvl w:val="0"/>
          <w:numId w:val="30"/>
        </w:numPr>
        <w:spacing w:before="120"/>
        <w:jc w:val="thaiDistribute"/>
        <w:rPr>
          <w:rFonts w:ascii="Angsana New" w:hAnsi="Angsana New"/>
          <w:vanish/>
          <w:sz w:val="28"/>
          <w:szCs w:val="28"/>
          <w:cs/>
        </w:rPr>
      </w:pPr>
    </w:p>
    <w:p w14:paraId="775C44DE" w14:textId="77777777" w:rsidR="002E737C" w:rsidRPr="00411DBC" w:rsidRDefault="002E737C" w:rsidP="002E737C">
      <w:pPr>
        <w:pStyle w:val="ListParagraph"/>
        <w:numPr>
          <w:ilvl w:val="0"/>
          <w:numId w:val="30"/>
        </w:numPr>
        <w:spacing w:before="120"/>
        <w:jc w:val="thaiDistribute"/>
        <w:rPr>
          <w:rFonts w:ascii="Angsana New" w:hAnsi="Angsana New"/>
          <w:vanish/>
          <w:sz w:val="28"/>
          <w:szCs w:val="28"/>
          <w:cs/>
        </w:rPr>
      </w:pPr>
    </w:p>
    <w:p w14:paraId="6BA26A64" w14:textId="77777777" w:rsidR="002E737C" w:rsidRPr="00411DBC" w:rsidRDefault="002E737C" w:rsidP="002E737C">
      <w:pPr>
        <w:pStyle w:val="ListParagraph"/>
        <w:numPr>
          <w:ilvl w:val="0"/>
          <w:numId w:val="30"/>
        </w:numPr>
        <w:spacing w:before="120"/>
        <w:jc w:val="thaiDistribute"/>
        <w:rPr>
          <w:rFonts w:ascii="Angsana New" w:hAnsi="Angsana New"/>
          <w:vanish/>
          <w:sz w:val="28"/>
          <w:szCs w:val="28"/>
          <w:cs/>
        </w:rPr>
      </w:pPr>
    </w:p>
    <w:p w14:paraId="1861C86F" w14:textId="77777777" w:rsidR="002E737C" w:rsidRPr="00411DBC" w:rsidRDefault="002E737C" w:rsidP="002E737C">
      <w:pPr>
        <w:pStyle w:val="ListParagraph"/>
        <w:numPr>
          <w:ilvl w:val="0"/>
          <w:numId w:val="30"/>
        </w:numPr>
        <w:spacing w:before="120"/>
        <w:jc w:val="thaiDistribute"/>
        <w:rPr>
          <w:rFonts w:ascii="Angsana New" w:hAnsi="Angsana New"/>
          <w:vanish/>
          <w:sz w:val="28"/>
          <w:szCs w:val="28"/>
          <w:cs/>
        </w:rPr>
      </w:pPr>
    </w:p>
    <w:p w14:paraId="60186E07" w14:textId="77777777" w:rsidR="002E737C" w:rsidRPr="00411DBC" w:rsidRDefault="002E737C" w:rsidP="002E737C">
      <w:pPr>
        <w:pStyle w:val="ListParagraph"/>
        <w:numPr>
          <w:ilvl w:val="0"/>
          <w:numId w:val="30"/>
        </w:numPr>
        <w:spacing w:before="120"/>
        <w:jc w:val="thaiDistribute"/>
        <w:rPr>
          <w:rFonts w:ascii="Angsana New" w:hAnsi="Angsana New"/>
          <w:vanish/>
          <w:sz w:val="28"/>
          <w:szCs w:val="28"/>
          <w:cs/>
        </w:rPr>
      </w:pPr>
    </w:p>
    <w:p w14:paraId="31468702" w14:textId="7A53134D" w:rsidR="00EE79BF" w:rsidRPr="00411DBC" w:rsidRDefault="00EE79BF" w:rsidP="002E737C">
      <w:pPr>
        <w:pStyle w:val="ListParagraph"/>
        <w:numPr>
          <w:ilvl w:val="1"/>
          <w:numId w:val="30"/>
        </w:numPr>
        <w:spacing w:before="120"/>
        <w:ind w:left="927"/>
        <w:jc w:val="thaiDistribute"/>
        <w:rPr>
          <w:rFonts w:ascii="Angsana New" w:hAnsi="Angsana New"/>
          <w:sz w:val="28"/>
          <w:szCs w:val="28"/>
        </w:rPr>
      </w:pPr>
      <w:r w:rsidRPr="00411DBC">
        <w:rPr>
          <w:rFonts w:ascii="Angsana New" w:hAnsi="Angsana New" w:hint="cs"/>
          <w:sz w:val="28"/>
          <w:szCs w:val="28"/>
          <w:cs/>
        </w:rPr>
        <w:t xml:space="preserve">     ที่ประชุมวิสามัญผู้ถือหุ้นครั้งที่ </w:t>
      </w:r>
      <w:r w:rsidRPr="00411DBC">
        <w:rPr>
          <w:rFonts w:ascii="Angsana New" w:hAnsi="Angsana New"/>
          <w:sz w:val="28"/>
          <w:szCs w:val="28"/>
        </w:rPr>
        <w:t xml:space="preserve">1/2563 </w:t>
      </w:r>
      <w:r w:rsidRPr="00411DBC">
        <w:rPr>
          <w:rFonts w:ascii="Angsana New" w:hAnsi="Angsana New" w:hint="cs"/>
          <w:sz w:val="28"/>
          <w:szCs w:val="28"/>
          <w:cs/>
        </w:rPr>
        <w:t xml:space="preserve">เมื่อวันที่ </w:t>
      </w:r>
      <w:r w:rsidRPr="00411DBC">
        <w:rPr>
          <w:rFonts w:ascii="Angsana New" w:hAnsi="Angsana New"/>
          <w:sz w:val="28"/>
          <w:szCs w:val="28"/>
        </w:rPr>
        <w:t xml:space="preserve">8 </w:t>
      </w:r>
      <w:r w:rsidRPr="00411DBC">
        <w:rPr>
          <w:rFonts w:ascii="Angsana New" w:hAnsi="Angsana New" w:hint="cs"/>
          <w:sz w:val="28"/>
          <w:szCs w:val="28"/>
          <w:cs/>
        </w:rPr>
        <w:t xml:space="preserve">ธันวาคม </w:t>
      </w:r>
      <w:r w:rsidRPr="00411DBC">
        <w:rPr>
          <w:rFonts w:ascii="Angsana New" w:hAnsi="Angsana New"/>
          <w:sz w:val="28"/>
          <w:szCs w:val="28"/>
        </w:rPr>
        <w:t xml:space="preserve">2563 </w:t>
      </w:r>
      <w:r w:rsidRPr="00411DBC">
        <w:rPr>
          <w:rFonts w:ascii="Angsana New" w:hAnsi="Angsana New" w:hint="cs"/>
          <w:sz w:val="28"/>
          <w:szCs w:val="28"/>
          <w:cs/>
        </w:rPr>
        <w:t xml:space="preserve">มีมติอนุมัติเรื่องสำคัญดังต่อไปนี้ </w:t>
      </w:r>
    </w:p>
    <w:p w14:paraId="79B61C48" w14:textId="77777777" w:rsidR="00EE79BF" w:rsidRPr="00411DBC" w:rsidRDefault="00EE79BF" w:rsidP="00EE79BF">
      <w:pPr>
        <w:pStyle w:val="ListParagraph"/>
        <w:numPr>
          <w:ilvl w:val="0"/>
          <w:numId w:val="19"/>
        </w:numPr>
        <w:spacing w:before="120"/>
        <w:ind w:left="1701" w:hanging="425"/>
        <w:jc w:val="thaiDistribute"/>
        <w:rPr>
          <w:rFonts w:ascii="Angsana New" w:hAnsi="Angsana New"/>
          <w:sz w:val="28"/>
          <w:szCs w:val="28"/>
        </w:rPr>
      </w:pPr>
      <w:r w:rsidRPr="00411DBC">
        <w:rPr>
          <w:rFonts w:ascii="Angsana New" w:hAnsi="Angsana New"/>
          <w:sz w:val="28"/>
          <w:szCs w:val="28"/>
          <w:cs/>
        </w:rPr>
        <w:t>อนุมัติเพิ่มทุนจดทะเบียนของบริษัท</w:t>
      </w:r>
      <w:r w:rsidRPr="00411DBC">
        <w:rPr>
          <w:rFonts w:ascii="Angsana New" w:hAnsi="Angsana New" w:hint="cs"/>
          <w:sz w:val="28"/>
          <w:szCs w:val="28"/>
          <w:cs/>
        </w:rPr>
        <w:t>จำ</w:t>
      </w:r>
      <w:r w:rsidRPr="00411DBC">
        <w:rPr>
          <w:rFonts w:ascii="Angsana New" w:hAnsi="Angsana New"/>
          <w:sz w:val="28"/>
          <w:szCs w:val="28"/>
          <w:cs/>
        </w:rPr>
        <w:t xml:space="preserve">นวน </w:t>
      </w:r>
      <w:r w:rsidRPr="00411DBC">
        <w:rPr>
          <w:rFonts w:ascii="Angsana New" w:hAnsi="Angsana New"/>
          <w:sz w:val="28"/>
          <w:szCs w:val="28"/>
        </w:rPr>
        <w:t xml:space="preserve">224,400,000 </w:t>
      </w:r>
      <w:r w:rsidRPr="00411DBC">
        <w:rPr>
          <w:rFonts w:ascii="Angsana New" w:hAnsi="Angsana New"/>
          <w:sz w:val="28"/>
          <w:szCs w:val="28"/>
          <w:cs/>
        </w:rPr>
        <w:t>บาท</w:t>
      </w:r>
      <w:r w:rsidRPr="00411DBC">
        <w:rPr>
          <w:rFonts w:ascii="Angsana New" w:hAnsi="Angsana New" w:hint="cs"/>
          <w:sz w:val="28"/>
          <w:szCs w:val="28"/>
          <w:cs/>
        </w:rPr>
        <w:t xml:space="preserve"> </w:t>
      </w:r>
      <w:r w:rsidRPr="00411DBC">
        <w:rPr>
          <w:rFonts w:ascii="Angsana New" w:hAnsi="Angsana New"/>
          <w:sz w:val="28"/>
          <w:szCs w:val="28"/>
          <w:cs/>
        </w:rPr>
        <w:t>จากทุนจดทะเบียนเดิม จ</w:t>
      </w:r>
      <w:r w:rsidRPr="00411DBC">
        <w:rPr>
          <w:rFonts w:ascii="Angsana New" w:hAnsi="Angsana New" w:hint="cs"/>
          <w:sz w:val="28"/>
          <w:szCs w:val="28"/>
          <w:cs/>
        </w:rPr>
        <w:t>ำ</w:t>
      </w:r>
      <w:r w:rsidRPr="00411DBC">
        <w:rPr>
          <w:rFonts w:ascii="Angsana New" w:hAnsi="Angsana New"/>
          <w:sz w:val="28"/>
          <w:szCs w:val="28"/>
          <w:cs/>
        </w:rPr>
        <w:t xml:space="preserve">นวน </w:t>
      </w:r>
      <w:r w:rsidRPr="00411DBC">
        <w:rPr>
          <w:rFonts w:ascii="Angsana New" w:hAnsi="Angsana New"/>
          <w:sz w:val="28"/>
          <w:szCs w:val="28"/>
        </w:rPr>
        <w:t>1,475,536,337.04</w:t>
      </w:r>
      <w:r w:rsidRPr="00411DBC">
        <w:rPr>
          <w:rFonts w:ascii="Angsana New" w:hAnsi="Angsana New"/>
          <w:sz w:val="28"/>
          <w:szCs w:val="28"/>
          <w:cs/>
        </w:rPr>
        <w:t xml:space="preserve"> บาท</w:t>
      </w:r>
      <w:r w:rsidRPr="00411DBC">
        <w:rPr>
          <w:rFonts w:ascii="Angsana New" w:hAnsi="Angsana New" w:hint="cs"/>
          <w:sz w:val="28"/>
          <w:szCs w:val="28"/>
          <w:cs/>
        </w:rPr>
        <w:t xml:space="preserve"> </w:t>
      </w:r>
      <w:r w:rsidRPr="00411DBC">
        <w:rPr>
          <w:rFonts w:ascii="Angsana New" w:hAnsi="Angsana New"/>
          <w:sz w:val="28"/>
          <w:szCs w:val="28"/>
          <w:cs/>
        </w:rPr>
        <w:t>เป็นทุนจดทะเบียนใหม่ จ</w:t>
      </w:r>
      <w:r w:rsidRPr="00411DBC">
        <w:rPr>
          <w:rFonts w:ascii="Angsana New" w:hAnsi="Angsana New" w:hint="cs"/>
          <w:sz w:val="28"/>
          <w:szCs w:val="28"/>
          <w:cs/>
        </w:rPr>
        <w:t>ำ</w:t>
      </w:r>
      <w:r w:rsidRPr="00411DBC">
        <w:rPr>
          <w:rFonts w:ascii="Angsana New" w:hAnsi="Angsana New"/>
          <w:sz w:val="28"/>
          <w:szCs w:val="28"/>
          <w:cs/>
        </w:rPr>
        <w:t xml:space="preserve">นวน </w:t>
      </w:r>
      <w:r w:rsidRPr="00411DBC">
        <w:rPr>
          <w:rFonts w:ascii="Angsana New" w:hAnsi="Angsana New"/>
          <w:sz w:val="28"/>
          <w:szCs w:val="28"/>
        </w:rPr>
        <w:t>1,699,936,337.04</w:t>
      </w:r>
      <w:r w:rsidRPr="00411DBC">
        <w:rPr>
          <w:rFonts w:ascii="Angsana New" w:hAnsi="Angsana New"/>
          <w:sz w:val="28"/>
          <w:szCs w:val="28"/>
          <w:cs/>
        </w:rPr>
        <w:t xml:space="preserve"> บาท</w:t>
      </w:r>
      <w:r w:rsidRPr="00411DBC">
        <w:rPr>
          <w:rFonts w:ascii="Angsana New" w:hAnsi="Angsana New"/>
          <w:sz w:val="28"/>
          <w:szCs w:val="28"/>
        </w:rPr>
        <w:t xml:space="preserve"> </w:t>
      </w:r>
      <w:r w:rsidRPr="00411DBC">
        <w:rPr>
          <w:rFonts w:ascii="Angsana New" w:hAnsi="Angsana New"/>
          <w:sz w:val="28"/>
          <w:szCs w:val="28"/>
          <w:cs/>
        </w:rPr>
        <w:t>โดยการออกหุ้นสามัญเพิ่มทุนใหม่ จ</w:t>
      </w:r>
      <w:r w:rsidRPr="00411DBC">
        <w:rPr>
          <w:rFonts w:ascii="Angsana New" w:hAnsi="Angsana New" w:hint="cs"/>
          <w:sz w:val="28"/>
          <w:szCs w:val="28"/>
          <w:cs/>
        </w:rPr>
        <w:t>ำ</w:t>
      </w:r>
      <w:r w:rsidRPr="00411DBC">
        <w:rPr>
          <w:rFonts w:ascii="Angsana New" w:hAnsi="Angsana New"/>
          <w:sz w:val="28"/>
          <w:szCs w:val="28"/>
          <w:cs/>
        </w:rPr>
        <w:t xml:space="preserve">นวนไม่เกิน </w:t>
      </w:r>
      <w:r w:rsidRPr="00411DBC">
        <w:rPr>
          <w:rFonts w:ascii="Angsana New" w:hAnsi="Angsana New"/>
          <w:sz w:val="28"/>
          <w:szCs w:val="28"/>
        </w:rPr>
        <w:t xml:space="preserve">330,000,000 </w:t>
      </w:r>
      <w:r w:rsidRPr="00411DBC">
        <w:rPr>
          <w:rFonts w:ascii="Angsana New" w:hAnsi="Angsana New"/>
          <w:sz w:val="28"/>
          <w:szCs w:val="28"/>
          <w:cs/>
        </w:rPr>
        <w:t>หุ้น</w:t>
      </w:r>
      <w:r w:rsidRPr="00411DBC">
        <w:rPr>
          <w:rFonts w:ascii="Angsana New" w:hAnsi="Angsana New" w:hint="cs"/>
          <w:sz w:val="28"/>
          <w:szCs w:val="28"/>
          <w:cs/>
        </w:rPr>
        <w:t xml:space="preserve"> </w:t>
      </w:r>
      <w:r w:rsidRPr="00411DBC">
        <w:rPr>
          <w:rFonts w:ascii="Angsana New" w:hAnsi="Angsana New"/>
          <w:sz w:val="28"/>
          <w:szCs w:val="28"/>
          <w:cs/>
        </w:rPr>
        <w:t xml:space="preserve">มูลค่าที่ตราไว้หุ้นละ </w:t>
      </w:r>
      <w:r w:rsidRPr="00411DBC">
        <w:rPr>
          <w:rFonts w:ascii="Angsana New" w:hAnsi="Angsana New"/>
          <w:sz w:val="28"/>
          <w:szCs w:val="28"/>
        </w:rPr>
        <w:t>0.68</w:t>
      </w:r>
      <w:r w:rsidRPr="00411DBC">
        <w:rPr>
          <w:rFonts w:ascii="Angsana New" w:hAnsi="Angsana New"/>
          <w:sz w:val="28"/>
          <w:szCs w:val="28"/>
          <w:cs/>
        </w:rPr>
        <w:t xml:space="preserve"> บาท</w:t>
      </w:r>
      <w:r w:rsidRPr="00411DBC">
        <w:rPr>
          <w:rFonts w:ascii="Angsana New" w:hAnsi="Angsana New" w:hint="cs"/>
          <w:sz w:val="28"/>
          <w:szCs w:val="28"/>
          <w:cs/>
        </w:rPr>
        <w:t xml:space="preserve"> และแก้ไขเพิ่มเติมหนังสือบริคณห์สนธิของบริษัทข้อ </w:t>
      </w:r>
      <w:r w:rsidRPr="00411DBC">
        <w:rPr>
          <w:rFonts w:ascii="Angsana New" w:hAnsi="Angsana New"/>
          <w:sz w:val="28"/>
          <w:szCs w:val="28"/>
        </w:rPr>
        <w:t>4</w:t>
      </w:r>
    </w:p>
    <w:p w14:paraId="5A67FE13" w14:textId="77777777" w:rsidR="00EE79BF" w:rsidRPr="00411DBC" w:rsidRDefault="00EE79BF" w:rsidP="00EE79BF">
      <w:pPr>
        <w:pStyle w:val="ListParagraph"/>
        <w:spacing w:before="120"/>
        <w:ind w:left="1701"/>
        <w:jc w:val="thaiDistribute"/>
        <w:rPr>
          <w:rFonts w:ascii="Angsana New" w:hAnsi="Angsana New"/>
          <w:spacing w:val="-4"/>
          <w:sz w:val="28"/>
          <w:szCs w:val="28"/>
        </w:rPr>
      </w:pPr>
      <w:r w:rsidRPr="00411DBC">
        <w:rPr>
          <w:rFonts w:ascii="Angsana New" w:hAnsi="Angsana New"/>
          <w:spacing w:val="-4"/>
          <w:sz w:val="28"/>
          <w:szCs w:val="28"/>
          <w:cs/>
        </w:rPr>
        <w:t xml:space="preserve">บริษัทได้จดทะเบียนการเปลี่ยนแปลงทุนจดทะเบียนของบริษัทกับกระทรวงพาณิชย์ เมื่อวันที่ </w:t>
      </w:r>
      <w:r w:rsidRPr="00411DBC">
        <w:rPr>
          <w:rFonts w:ascii="Angsana New" w:hAnsi="Angsana New"/>
          <w:spacing w:val="-4"/>
          <w:sz w:val="28"/>
          <w:szCs w:val="28"/>
        </w:rPr>
        <w:t xml:space="preserve">7 </w:t>
      </w:r>
      <w:r w:rsidRPr="00411DBC">
        <w:rPr>
          <w:rFonts w:ascii="Angsana New" w:hAnsi="Angsana New" w:hint="cs"/>
          <w:spacing w:val="-4"/>
          <w:sz w:val="28"/>
          <w:szCs w:val="28"/>
          <w:cs/>
        </w:rPr>
        <w:t xml:space="preserve">มกราคม </w:t>
      </w:r>
      <w:r w:rsidRPr="00411DBC">
        <w:rPr>
          <w:rFonts w:ascii="Angsana New" w:hAnsi="Angsana New"/>
          <w:spacing w:val="-4"/>
          <w:sz w:val="28"/>
          <w:szCs w:val="28"/>
        </w:rPr>
        <w:t>2564</w:t>
      </w:r>
    </w:p>
    <w:p w14:paraId="628B0BEC" w14:textId="77777777" w:rsidR="00EE79BF" w:rsidRPr="00411DBC" w:rsidRDefault="00EE79BF" w:rsidP="00EE79BF">
      <w:pPr>
        <w:pStyle w:val="ListParagraph"/>
        <w:numPr>
          <w:ilvl w:val="0"/>
          <w:numId w:val="19"/>
        </w:numPr>
        <w:spacing w:before="120"/>
        <w:ind w:left="1701" w:hanging="425"/>
        <w:jc w:val="thaiDistribute"/>
        <w:rPr>
          <w:rFonts w:ascii="Angsana New" w:hAnsi="Angsana New"/>
          <w:spacing w:val="4"/>
          <w:sz w:val="28"/>
          <w:szCs w:val="28"/>
        </w:rPr>
      </w:pPr>
      <w:r w:rsidRPr="00411DBC">
        <w:rPr>
          <w:rFonts w:ascii="Angsana New" w:hAnsi="Angsana New" w:hint="cs"/>
          <w:spacing w:val="4"/>
          <w:sz w:val="28"/>
          <w:szCs w:val="28"/>
          <w:cs/>
        </w:rPr>
        <w:t>อนุมัติ</w:t>
      </w:r>
      <w:r w:rsidRPr="00411DBC">
        <w:rPr>
          <w:rFonts w:ascii="Angsana New" w:hAnsi="Angsana New"/>
          <w:spacing w:val="4"/>
          <w:sz w:val="28"/>
          <w:szCs w:val="28"/>
          <w:cs/>
        </w:rPr>
        <w:t>จัดสรรหุ้นสามัญเพิ่มทุนใหม่ จ</w:t>
      </w:r>
      <w:r w:rsidRPr="00411DBC">
        <w:rPr>
          <w:rFonts w:ascii="Angsana New" w:hAnsi="Angsana New" w:hint="cs"/>
          <w:spacing w:val="4"/>
          <w:sz w:val="28"/>
          <w:szCs w:val="28"/>
          <w:cs/>
        </w:rPr>
        <w:t>ำ</w:t>
      </w:r>
      <w:r w:rsidRPr="00411DBC">
        <w:rPr>
          <w:rFonts w:ascii="Angsana New" w:hAnsi="Angsana New"/>
          <w:spacing w:val="4"/>
          <w:sz w:val="28"/>
          <w:szCs w:val="28"/>
          <w:cs/>
        </w:rPr>
        <w:t xml:space="preserve">นวนไม่เกิน </w:t>
      </w:r>
      <w:r w:rsidRPr="00411DBC">
        <w:rPr>
          <w:rFonts w:ascii="Angsana New" w:hAnsi="Angsana New"/>
          <w:spacing w:val="4"/>
          <w:sz w:val="28"/>
          <w:szCs w:val="28"/>
        </w:rPr>
        <w:t xml:space="preserve">330,000,000 </w:t>
      </w:r>
      <w:r w:rsidRPr="00411DBC">
        <w:rPr>
          <w:rFonts w:ascii="Angsana New" w:hAnsi="Angsana New"/>
          <w:spacing w:val="4"/>
          <w:sz w:val="28"/>
          <w:szCs w:val="28"/>
          <w:cs/>
        </w:rPr>
        <w:t>หุ้น</w:t>
      </w:r>
      <w:r w:rsidRPr="00411DBC">
        <w:rPr>
          <w:rFonts w:ascii="Angsana New" w:hAnsi="Angsana New"/>
          <w:spacing w:val="4"/>
          <w:sz w:val="28"/>
          <w:szCs w:val="28"/>
        </w:rPr>
        <w:t xml:space="preserve"> </w:t>
      </w:r>
      <w:r w:rsidRPr="00411DBC">
        <w:rPr>
          <w:rFonts w:ascii="Angsana New" w:hAnsi="Angsana New"/>
          <w:spacing w:val="4"/>
          <w:sz w:val="28"/>
          <w:szCs w:val="28"/>
          <w:cs/>
        </w:rPr>
        <w:t xml:space="preserve">มูลค่าที่ตราไว้หุ้นละ </w:t>
      </w:r>
      <w:r w:rsidRPr="00411DBC">
        <w:rPr>
          <w:rFonts w:ascii="Angsana New" w:hAnsi="Angsana New"/>
          <w:spacing w:val="4"/>
          <w:sz w:val="28"/>
          <w:szCs w:val="28"/>
        </w:rPr>
        <w:t xml:space="preserve">0.68 </w:t>
      </w:r>
      <w:r w:rsidRPr="00411DBC">
        <w:rPr>
          <w:rFonts w:ascii="Angsana New" w:hAnsi="Angsana New"/>
          <w:spacing w:val="4"/>
          <w:sz w:val="28"/>
          <w:szCs w:val="28"/>
          <w:cs/>
        </w:rPr>
        <w:t>บาท</w:t>
      </w:r>
      <w:r w:rsidRPr="00411DBC">
        <w:rPr>
          <w:rFonts w:ascii="Angsana New" w:hAnsi="Angsana New"/>
          <w:spacing w:val="4"/>
          <w:sz w:val="28"/>
          <w:szCs w:val="28"/>
        </w:rPr>
        <w:t xml:space="preserve"> </w:t>
      </w:r>
      <w:r w:rsidRPr="00411DBC">
        <w:rPr>
          <w:rFonts w:ascii="Angsana New" w:hAnsi="Angsana New"/>
          <w:spacing w:val="4"/>
          <w:sz w:val="28"/>
          <w:szCs w:val="28"/>
          <w:cs/>
        </w:rPr>
        <w:t>ให้แก่บุคคลในวงจ</w:t>
      </w:r>
      <w:r w:rsidRPr="00411DBC">
        <w:rPr>
          <w:rFonts w:ascii="Angsana New" w:hAnsi="Angsana New" w:hint="cs"/>
          <w:spacing w:val="4"/>
          <w:sz w:val="28"/>
          <w:szCs w:val="28"/>
          <w:cs/>
        </w:rPr>
        <w:t>ำ</w:t>
      </w:r>
      <w:r w:rsidRPr="00411DBC">
        <w:rPr>
          <w:rFonts w:ascii="Angsana New" w:hAnsi="Angsana New"/>
          <w:spacing w:val="4"/>
          <w:sz w:val="28"/>
          <w:szCs w:val="28"/>
          <w:cs/>
        </w:rPr>
        <w:t>กัด</w:t>
      </w:r>
    </w:p>
    <w:p w14:paraId="0B554197" w14:textId="77777777" w:rsidR="00EE79BF" w:rsidRPr="00411DBC" w:rsidRDefault="00EE79BF" w:rsidP="00EE79BF">
      <w:pPr>
        <w:pStyle w:val="ListParagraph"/>
        <w:spacing w:before="120"/>
        <w:ind w:left="1701"/>
        <w:jc w:val="both"/>
        <w:rPr>
          <w:rFonts w:ascii="Angsana New" w:hAnsi="Angsana New"/>
          <w:spacing w:val="-2"/>
          <w:sz w:val="28"/>
          <w:szCs w:val="28"/>
        </w:rPr>
      </w:pPr>
      <w:r w:rsidRPr="00411DBC">
        <w:rPr>
          <w:rFonts w:ascii="Angsana New" w:hAnsi="Angsana New" w:hint="cs"/>
          <w:spacing w:val="-2"/>
          <w:sz w:val="28"/>
          <w:szCs w:val="28"/>
          <w:cs/>
        </w:rPr>
        <w:t>มติที่</w:t>
      </w:r>
      <w:r w:rsidRPr="00411DBC">
        <w:rPr>
          <w:rFonts w:ascii="Angsana New" w:hAnsi="Angsana New"/>
          <w:spacing w:val="-2"/>
          <w:sz w:val="28"/>
          <w:szCs w:val="28"/>
          <w:cs/>
        </w:rPr>
        <w:t xml:space="preserve">ประชุมคณะกรรมการบริษัท ครั้งที่ </w:t>
      </w:r>
      <w:r w:rsidRPr="00411DBC">
        <w:rPr>
          <w:rFonts w:ascii="Angsana New" w:hAnsi="Angsana New"/>
          <w:spacing w:val="-2"/>
          <w:sz w:val="28"/>
          <w:szCs w:val="28"/>
        </w:rPr>
        <w:t>2/2564</w:t>
      </w:r>
      <w:r w:rsidRPr="00411DBC">
        <w:rPr>
          <w:rFonts w:ascii="Angsana New" w:hAnsi="Angsana New"/>
          <w:spacing w:val="-2"/>
          <w:sz w:val="28"/>
          <w:szCs w:val="28"/>
          <w:cs/>
        </w:rPr>
        <w:t xml:space="preserve"> วันที่ </w:t>
      </w:r>
      <w:r w:rsidRPr="00411DBC">
        <w:rPr>
          <w:rFonts w:ascii="Angsana New" w:hAnsi="Angsana New"/>
          <w:spacing w:val="-2"/>
          <w:sz w:val="28"/>
          <w:szCs w:val="28"/>
        </w:rPr>
        <w:t>29</w:t>
      </w:r>
      <w:r w:rsidRPr="00411DBC">
        <w:rPr>
          <w:rFonts w:ascii="Angsana New" w:hAnsi="Angsana New"/>
          <w:spacing w:val="-2"/>
          <w:sz w:val="28"/>
          <w:szCs w:val="28"/>
          <w:cs/>
        </w:rPr>
        <w:t xml:space="preserve"> มกราคม </w:t>
      </w:r>
      <w:r w:rsidRPr="00411DBC">
        <w:rPr>
          <w:rFonts w:ascii="Angsana New" w:hAnsi="Angsana New"/>
          <w:spacing w:val="-2"/>
          <w:sz w:val="28"/>
          <w:szCs w:val="28"/>
        </w:rPr>
        <w:t>2564</w:t>
      </w:r>
      <w:r w:rsidRPr="00411DBC">
        <w:rPr>
          <w:rFonts w:ascii="Angsana New" w:hAnsi="Angsana New"/>
          <w:spacing w:val="-2"/>
          <w:sz w:val="28"/>
          <w:szCs w:val="28"/>
          <w:cs/>
        </w:rPr>
        <w:t xml:space="preserve"> คณะกรรมการได้มีมติให้จัดสรรหุ้นสามัญเพิ่มทุนเพื่อเสนอขายให้แก่บุคคลในวงจำกัด (</w:t>
      </w:r>
      <w:r w:rsidRPr="00411DBC">
        <w:rPr>
          <w:rFonts w:ascii="Angsana New" w:hAnsi="Angsana New"/>
          <w:spacing w:val="-2"/>
          <w:sz w:val="28"/>
          <w:szCs w:val="28"/>
        </w:rPr>
        <w:t xml:space="preserve">Private Placement : PP)  </w:t>
      </w:r>
      <w:r w:rsidRPr="00411DBC">
        <w:rPr>
          <w:rFonts w:ascii="Angsana New" w:hAnsi="Angsana New"/>
          <w:spacing w:val="-2"/>
          <w:sz w:val="28"/>
          <w:szCs w:val="28"/>
          <w:cs/>
        </w:rPr>
        <w:t xml:space="preserve">จำนวน </w:t>
      </w:r>
      <w:r w:rsidRPr="00411DBC">
        <w:rPr>
          <w:rFonts w:ascii="Angsana New" w:hAnsi="Angsana New"/>
          <w:spacing w:val="-2"/>
          <w:sz w:val="28"/>
          <w:szCs w:val="28"/>
        </w:rPr>
        <w:t>200,000,000</w:t>
      </w:r>
      <w:r w:rsidRPr="00411DBC">
        <w:rPr>
          <w:rFonts w:ascii="Angsana New" w:hAnsi="Angsana New"/>
          <w:spacing w:val="-2"/>
          <w:sz w:val="28"/>
          <w:szCs w:val="28"/>
          <w:cs/>
        </w:rPr>
        <w:t xml:space="preserve"> หุ้น มูลค่าที่ตราไว้หุ้นละ </w:t>
      </w:r>
      <w:r w:rsidRPr="00411DBC">
        <w:rPr>
          <w:rFonts w:ascii="Angsana New" w:hAnsi="Angsana New"/>
          <w:spacing w:val="-2"/>
          <w:sz w:val="28"/>
          <w:szCs w:val="28"/>
        </w:rPr>
        <w:t>0.68</w:t>
      </w:r>
      <w:r w:rsidRPr="00411DBC">
        <w:rPr>
          <w:rFonts w:ascii="Angsana New" w:hAnsi="Angsana New"/>
          <w:spacing w:val="-2"/>
          <w:sz w:val="28"/>
          <w:szCs w:val="28"/>
          <w:cs/>
        </w:rPr>
        <w:t xml:space="preserve"> บาท ในราคาหุ้นละ </w:t>
      </w:r>
      <w:r w:rsidRPr="00411DBC">
        <w:rPr>
          <w:rFonts w:ascii="Angsana New" w:hAnsi="Angsana New"/>
          <w:spacing w:val="-2"/>
          <w:sz w:val="28"/>
          <w:szCs w:val="28"/>
        </w:rPr>
        <w:t>0.45</w:t>
      </w:r>
      <w:r w:rsidRPr="00411DBC">
        <w:rPr>
          <w:rFonts w:ascii="Angsana New" w:hAnsi="Angsana New"/>
          <w:spacing w:val="-2"/>
          <w:sz w:val="28"/>
          <w:szCs w:val="28"/>
          <w:cs/>
        </w:rPr>
        <w:t xml:space="preserve"> บาท (สี่สิบห้าสตางค์</w:t>
      </w:r>
      <w:r w:rsidRPr="00411DBC">
        <w:rPr>
          <w:rFonts w:ascii="Angsana New" w:hAnsi="Angsana New"/>
          <w:spacing w:val="-2"/>
          <w:sz w:val="28"/>
          <w:szCs w:val="28"/>
        </w:rPr>
        <w:t>)</w:t>
      </w:r>
    </w:p>
    <w:p w14:paraId="60C20410" w14:textId="77777777" w:rsidR="00EE79BF" w:rsidRPr="00411DBC" w:rsidRDefault="00EE79BF" w:rsidP="00EE79BF">
      <w:pPr>
        <w:pStyle w:val="ListParagraph"/>
        <w:spacing w:before="120" w:after="240"/>
        <w:ind w:left="1701"/>
        <w:jc w:val="thaiDistribute"/>
        <w:rPr>
          <w:rFonts w:ascii="Angsana New" w:hAnsi="Angsana New"/>
          <w:spacing w:val="4"/>
          <w:sz w:val="28"/>
          <w:szCs w:val="28"/>
        </w:rPr>
      </w:pPr>
      <w:r w:rsidRPr="00411DBC">
        <w:rPr>
          <w:rFonts w:ascii="Angsana New" w:hAnsi="Angsana New"/>
          <w:spacing w:val="4"/>
          <w:sz w:val="28"/>
          <w:szCs w:val="28"/>
          <w:cs/>
        </w:rPr>
        <w:t xml:space="preserve">ทั้งนี้ </w:t>
      </w:r>
      <w:r w:rsidRPr="00411DBC">
        <w:rPr>
          <w:rFonts w:ascii="Angsana New" w:hAnsi="Angsana New" w:hint="cs"/>
          <w:spacing w:val="4"/>
          <w:sz w:val="28"/>
          <w:szCs w:val="28"/>
          <w:cs/>
        </w:rPr>
        <w:t xml:space="preserve"> ในการออกหุ้นเพิ่มทุน มีค่าใช้จ่ายในการออกหุ้น จำนวน </w:t>
      </w:r>
      <w:r w:rsidRPr="00411DBC">
        <w:rPr>
          <w:rFonts w:ascii="Angsana New" w:hAnsi="Angsana New"/>
          <w:spacing w:val="4"/>
          <w:sz w:val="28"/>
          <w:szCs w:val="28"/>
        </w:rPr>
        <w:t>1.32</w:t>
      </w:r>
      <w:r w:rsidRPr="00411DBC">
        <w:rPr>
          <w:rFonts w:ascii="Angsana New" w:hAnsi="Angsana New" w:hint="cs"/>
          <w:spacing w:val="4"/>
          <w:sz w:val="28"/>
          <w:szCs w:val="28"/>
          <w:cs/>
        </w:rPr>
        <w:t xml:space="preserve"> ล้านบาท และ</w:t>
      </w:r>
      <w:r w:rsidRPr="00411DBC">
        <w:rPr>
          <w:rFonts w:ascii="Angsana New" w:hAnsi="Angsana New"/>
          <w:spacing w:val="4"/>
          <w:sz w:val="28"/>
          <w:szCs w:val="28"/>
          <w:cs/>
        </w:rPr>
        <w:t>บริษัทได้</w:t>
      </w:r>
      <w:r w:rsidRPr="00411DBC">
        <w:rPr>
          <w:rFonts w:ascii="Angsana New" w:hAnsi="Angsana New" w:hint="cs"/>
          <w:spacing w:val="4"/>
          <w:sz w:val="28"/>
          <w:szCs w:val="28"/>
          <w:cs/>
        </w:rPr>
        <w:t>รับ</w:t>
      </w:r>
      <w:r w:rsidRPr="00411DBC">
        <w:rPr>
          <w:rFonts w:ascii="Angsana New" w:hAnsi="Angsana New"/>
          <w:spacing w:val="4"/>
          <w:sz w:val="28"/>
          <w:szCs w:val="28"/>
          <w:cs/>
        </w:rPr>
        <w:t>ชำระเงินเพิ่มทุนจากบุคคลในวงจำกัดครบถ้วนแล้ว โดยมีรายละเอียด ดังนี้</w:t>
      </w:r>
    </w:p>
    <w:tbl>
      <w:tblPr>
        <w:tblStyle w:val="TableGrid"/>
        <w:tblW w:w="0" w:type="auto"/>
        <w:tblInd w:w="19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75"/>
        <w:gridCol w:w="2252"/>
        <w:gridCol w:w="2684"/>
      </w:tblGrid>
      <w:tr w:rsidR="00EE79BF" w:rsidRPr="00411DBC" w14:paraId="6CF5DA57" w14:textId="77777777" w:rsidTr="00220EA4">
        <w:trPr>
          <w:trHeight w:hRule="exact" w:val="462"/>
        </w:trPr>
        <w:tc>
          <w:tcPr>
            <w:tcW w:w="1975" w:type="dxa"/>
          </w:tcPr>
          <w:p w14:paraId="0E22BB39" w14:textId="77777777" w:rsidR="00EE79BF" w:rsidRPr="00411DBC" w:rsidRDefault="00EE79BF" w:rsidP="00220EA4">
            <w:pPr>
              <w:pStyle w:val="ListParagraph"/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6"/>
              <w:jc w:val="distribute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จำนวนงวดที่ชำระ</w:t>
            </w:r>
          </w:p>
        </w:tc>
        <w:tc>
          <w:tcPr>
            <w:tcW w:w="2252" w:type="dxa"/>
          </w:tcPr>
          <w:p w14:paraId="65753247" w14:textId="77777777" w:rsidR="00EE79BF" w:rsidRPr="00411DBC" w:rsidRDefault="00EE79BF" w:rsidP="00220EA4">
            <w:pPr>
              <w:pStyle w:val="ListParagraph"/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0"/>
              <w:jc w:val="distribute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จำนวนเงิน</w:t>
            </w:r>
          </w:p>
        </w:tc>
        <w:tc>
          <w:tcPr>
            <w:tcW w:w="2684" w:type="dxa"/>
          </w:tcPr>
          <w:p w14:paraId="5C16ACF3" w14:textId="77777777" w:rsidR="00EE79BF" w:rsidRPr="00411DBC" w:rsidRDefault="00EE79BF" w:rsidP="00220EA4">
            <w:pPr>
              <w:pStyle w:val="ListParagraph"/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0"/>
              <w:jc w:val="distribute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วันที่ชำระเพิ่มทุน</w:t>
            </w:r>
          </w:p>
        </w:tc>
      </w:tr>
      <w:tr w:rsidR="00EE79BF" w:rsidRPr="00411DBC" w14:paraId="67E8AC57" w14:textId="77777777" w:rsidTr="00220EA4">
        <w:trPr>
          <w:trHeight w:hRule="exact" w:val="340"/>
        </w:trPr>
        <w:tc>
          <w:tcPr>
            <w:tcW w:w="1975" w:type="dxa"/>
          </w:tcPr>
          <w:p w14:paraId="2EC6234F" w14:textId="77777777" w:rsidR="00EE79BF" w:rsidRPr="00411DBC" w:rsidRDefault="00EE79BF" w:rsidP="00220EA4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0"/>
              <w:jc w:val="distribute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411DBC">
              <w:rPr>
                <w:rFonts w:ascii="Angsana New" w:hAnsi="Angsana New"/>
                <w:spacing w:val="-2"/>
                <w:sz w:val="28"/>
                <w:szCs w:val="28"/>
              </w:rPr>
              <w:t>1</w:t>
            </w:r>
          </w:p>
        </w:tc>
        <w:tc>
          <w:tcPr>
            <w:tcW w:w="2252" w:type="dxa"/>
          </w:tcPr>
          <w:p w14:paraId="0245502A" w14:textId="77777777" w:rsidR="00EE79BF" w:rsidRPr="00411DBC" w:rsidRDefault="00EE79BF" w:rsidP="00220EA4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411DBC">
              <w:rPr>
                <w:rFonts w:ascii="Angsana New" w:hAnsi="Angsana New"/>
                <w:spacing w:val="-2"/>
                <w:sz w:val="28"/>
                <w:szCs w:val="28"/>
              </w:rPr>
              <w:t xml:space="preserve">31.50 </w:t>
            </w:r>
            <w:r w:rsidRPr="00411DBC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ล้านบาท</w:t>
            </w:r>
          </w:p>
        </w:tc>
        <w:tc>
          <w:tcPr>
            <w:tcW w:w="2684" w:type="dxa"/>
          </w:tcPr>
          <w:p w14:paraId="38211328" w14:textId="77777777" w:rsidR="00EE79BF" w:rsidRPr="00411DBC" w:rsidRDefault="00EE79BF" w:rsidP="00220EA4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411DBC">
              <w:rPr>
                <w:rFonts w:ascii="Angsana New" w:hAnsi="Angsana New"/>
                <w:spacing w:val="-2"/>
                <w:sz w:val="28"/>
                <w:szCs w:val="28"/>
              </w:rPr>
              <w:t xml:space="preserve">3 </w:t>
            </w:r>
            <w:r w:rsidRPr="00411DBC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กุมภาพันธ์ </w:t>
            </w:r>
            <w:r w:rsidRPr="00411DBC">
              <w:rPr>
                <w:rFonts w:ascii="Angsana New" w:hAnsi="Angsana New"/>
                <w:spacing w:val="-2"/>
                <w:sz w:val="28"/>
                <w:szCs w:val="28"/>
              </w:rPr>
              <w:t>2564</w:t>
            </w:r>
          </w:p>
        </w:tc>
      </w:tr>
      <w:tr w:rsidR="00EE79BF" w:rsidRPr="00411DBC" w14:paraId="7EA642DA" w14:textId="77777777" w:rsidTr="00220EA4">
        <w:trPr>
          <w:trHeight w:hRule="exact" w:val="340"/>
        </w:trPr>
        <w:tc>
          <w:tcPr>
            <w:tcW w:w="1975" w:type="dxa"/>
          </w:tcPr>
          <w:p w14:paraId="64286909" w14:textId="77777777" w:rsidR="00EE79BF" w:rsidRPr="00411DBC" w:rsidRDefault="00EE79BF" w:rsidP="00220EA4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0"/>
              <w:jc w:val="distribute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411DBC">
              <w:rPr>
                <w:rFonts w:ascii="Angsana New" w:hAnsi="Angsana New"/>
                <w:spacing w:val="-2"/>
                <w:sz w:val="28"/>
                <w:szCs w:val="28"/>
              </w:rPr>
              <w:t>2</w:t>
            </w:r>
          </w:p>
        </w:tc>
        <w:tc>
          <w:tcPr>
            <w:tcW w:w="2252" w:type="dxa"/>
          </w:tcPr>
          <w:p w14:paraId="7D525987" w14:textId="77777777" w:rsidR="00EE79BF" w:rsidRPr="00411DBC" w:rsidRDefault="00EE79BF" w:rsidP="00220EA4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411DBC">
              <w:rPr>
                <w:rFonts w:ascii="Angsana New" w:hAnsi="Angsana New"/>
                <w:spacing w:val="-2"/>
                <w:sz w:val="28"/>
                <w:szCs w:val="28"/>
              </w:rPr>
              <w:t xml:space="preserve">36.00 </w:t>
            </w:r>
            <w:r w:rsidRPr="00411DBC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ล้านบาท</w:t>
            </w:r>
          </w:p>
        </w:tc>
        <w:tc>
          <w:tcPr>
            <w:tcW w:w="2684" w:type="dxa"/>
          </w:tcPr>
          <w:p w14:paraId="5B419963" w14:textId="77777777" w:rsidR="00EE79BF" w:rsidRPr="00411DBC" w:rsidRDefault="00EE79BF" w:rsidP="00220EA4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411DBC">
              <w:rPr>
                <w:rFonts w:ascii="Angsana New" w:hAnsi="Angsana New"/>
                <w:spacing w:val="-2"/>
                <w:sz w:val="28"/>
                <w:szCs w:val="28"/>
              </w:rPr>
              <w:t xml:space="preserve">5 </w:t>
            </w:r>
            <w:r w:rsidRPr="00411DBC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กุมภาพันธ์ </w:t>
            </w:r>
            <w:r w:rsidRPr="00411DBC">
              <w:rPr>
                <w:rFonts w:ascii="Angsana New" w:hAnsi="Angsana New"/>
                <w:spacing w:val="-2"/>
                <w:sz w:val="28"/>
                <w:szCs w:val="28"/>
              </w:rPr>
              <w:t>2564</w:t>
            </w:r>
          </w:p>
        </w:tc>
      </w:tr>
      <w:tr w:rsidR="00EE79BF" w:rsidRPr="00411DBC" w14:paraId="102B7D49" w14:textId="77777777" w:rsidTr="00220EA4">
        <w:trPr>
          <w:trHeight w:hRule="exact" w:val="340"/>
        </w:trPr>
        <w:tc>
          <w:tcPr>
            <w:tcW w:w="1975" w:type="dxa"/>
          </w:tcPr>
          <w:p w14:paraId="4B5FA7DF" w14:textId="77777777" w:rsidR="00EE79BF" w:rsidRPr="00411DBC" w:rsidRDefault="00EE79BF" w:rsidP="00220EA4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0"/>
              <w:jc w:val="distribute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411DBC">
              <w:rPr>
                <w:rFonts w:ascii="Angsana New" w:hAnsi="Angsana New"/>
                <w:spacing w:val="-2"/>
                <w:sz w:val="28"/>
                <w:szCs w:val="28"/>
              </w:rPr>
              <w:t>3</w:t>
            </w:r>
          </w:p>
        </w:tc>
        <w:tc>
          <w:tcPr>
            <w:tcW w:w="2252" w:type="dxa"/>
          </w:tcPr>
          <w:p w14:paraId="2FB7E776" w14:textId="77777777" w:rsidR="00EE79BF" w:rsidRPr="00411DBC" w:rsidRDefault="00EE79BF" w:rsidP="00220EA4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411DBC">
              <w:rPr>
                <w:rFonts w:ascii="Angsana New" w:hAnsi="Angsana New"/>
                <w:spacing w:val="-2"/>
                <w:sz w:val="28"/>
                <w:szCs w:val="28"/>
              </w:rPr>
              <w:t xml:space="preserve">22.50 </w:t>
            </w:r>
            <w:r w:rsidRPr="00411DBC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ล้านบาท</w:t>
            </w:r>
          </w:p>
        </w:tc>
        <w:tc>
          <w:tcPr>
            <w:tcW w:w="2684" w:type="dxa"/>
          </w:tcPr>
          <w:p w14:paraId="3D375E5A" w14:textId="77777777" w:rsidR="00EE79BF" w:rsidRPr="00411DBC" w:rsidRDefault="00EE79BF" w:rsidP="00220EA4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411DBC">
              <w:rPr>
                <w:rFonts w:ascii="Angsana New" w:hAnsi="Angsana New"/>
                <w:spacing w:val="-2"/>
                <w:sz w:val="28"/>
                <w:szCs w:val="28"/>
              </w:rPr>
              <w:t xml:space="preserve">8 </w:t>
            </w:r>
            <w:r w:rsidRPr="00411DBC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กุมภาพันธ์ </w:t>
            </w:r>
            <w:r w:rsidRPr="00411DBC">
              <w:rPr>
                <w:rFonts w:ascii="Angsana New" w:hAnsi="Angsana New"/>
                <w:spacing w:val="-2"/>
                <w:sz w:val="28"/>
                <w:szCs w:val="28"/>
              </w:rPr>
              <w:t>2564</w:t>
            </w:r>
          </w:p>
        </w:tc>
      </w:tr>
    </w:tbl>
    <w:p w14:paraId="6F722425" w14:textId="77777777" w:rsidR="00EE79BF" w:rsidRPr="00411DBC" w:rsidRDefault="00EE79BF" w:rsidP="00EE79BF">
      <w:pPr>
        <w:pStyle w:val="ListParagraph"/>
        <w:numPr>
          <w:ilvl w:val="0"/>
          <w:numId w:val="19"/>
        </w:numPr>
        <w:spacing w:before="240" w:after="120"/>
        <w:ind w:left="1701" w:hanging="425"/>
        <w:jc w:val="thaiDistribute"/>
        <w:rPr>
          <w:rFonts w:ascii="Angsana New" w:hAnsi="Angsana New"/>
          <w:spacing w:val="4"/>
          <w:sz w:val="28"/>
          <w:szCs w:val="28"/>
        </w:rPr>
      </w:pPr>
      <w:r w:rsidRPr="00411DBC">
        <w:rPr>
          <w:rFonts w:ascii="Angsana New" w:hAnsi="Angsana New" w:hint="cs"/>
          <w:sz w:val="28"/>
          <w:szCs w:val="28"/>
          <w:cs/>
        </w:rPr>
        <w:t>มติที่</w:t>
      </w:r>
      <w:r w:rsidRPr="00411DBC">
        <w:rPr>
          <w:rFonts w:ascii="Angsana New" w:hAnsi="Angsana New"/>
          <w:sz w:val="28"/>
          <w:szCs w:val="28"/>
          <w:cs/>
        </w:rPr>
        <w:t xml:space="preserve">ประชุมคณะกรรมการบริษัท ครั้งที่ </w:t>
      </w:r>
      <w:r w:rsidRPr="00411DBC">
        <w:rPr>
          <w:rFonts w:ascii="Angsana New" w:hAnsi="Angsana New"/>
          <w:sz w:val="28"/>
          <w:szCs w:val="28"/>
        </w:rPr>
        <w:t>7/2564</w:t>
      </w:r>
      <w:r w:rsidRPr="00411DBC">
        <w:rPr>
          <w:rFonts w:ascii="Angsana New" w:hAnsi="Angsana New"/>
          <w:sz w:val="28"/>
          <w:szCs w:val="28"/>
          <w:cs/>
        </w:rPr>
        <w:t xml:space="preserve"> วันที่ </w:t>
      </w:r>
      <w:r w:rsidRPr="00411DBC">
        <w:rPr>
          <w:rFonts w:ascii="Angsana New" w:hAnsi="Angsana New"/>
          <w:sz w:val="28"/>
          <w:szCs w:val="28"/>
        </w:rPr>
        <w:t>11</w:t>
      </w:r>
      <w:r w:rsidRPr="00411DBC">
        <w:rPr>
          <w:rFonts w:ascii="Angsana New" w:hAnsi="Angsana New"/>
          <w:sz w:val="28"/>
          <w:szCs w:val="28"/>
          <w:cs/>
        </w:rPr>
        <w:t xml:space="preserve"> พฤษภาคม </w:t>
      </w:r>
      <w:r w:rsidRPr="00411DBC">
        <w:rPr>
          <w:rFonts w:ascii="Angsana New" w:hAnsi="Angsana New"/>
          <w:sz w:val="28"/>
          <w:szCs w:val="28"/>
        </w:rPr>
        <w:t>2564</w:t>
      </w:r>
      <w:r w:rsidRPr="00411DBC">
        <w:rPr>
          <w:rFonts w:ascii="Angsana New" w:hAnsi="Angsana New"/>
          <w:sz w:val="28"/>
          <w:szCs w:val="28"/>
          <w:cs/>
        </w:rPr>
        <w:t xml:space="preserve"> ได้มีมติให้จัดสรรหุ้นสามัญเพิ่มทุนเพื่อเสนอขายให้แก่บุคคลในวงจำกัด (</w:t>
      </w:r>
      <w:r w:rsidRPr="00411DBC">
        <w:rPr>
          <w:rFonts w:ascii="Angsana New" w:hAnsi="Angsana New"/>
          <w:sz w:val="28"/>
          <w:szCs w:val="28"/>
        </w:rPr>
        <w:t xml:space="preserve">Private Placement : PP) </w:t>
      </w:r>
      <w:r w:rsidRPr="00411DBC">
        <w:rPr>
          <w:rFonts w:ascii="Angsana New" w:hAnsi="Angsana New"/>
          <w:sz w:val="28"/>
          <w:szCs w:val="28"/>
          <w:cs/>
        </w:rPr>
        <w:t xml:space="preserve">อีกจำนวน </w:t>
      </w:r>
      <w:r w:rsidRPr="00411DBC">
        <w:rPr>
          <w:rFonts w:ascii="Angsana New" w:hAnsi="Angsana New"/>
          <w:sz w:val="28"/>
          <w:szCs w:val="28"/>
        </w:rPr>
        <w:t>130,000,000</w:t>
      </w:r>
      <w:r w:rsidRPr="00411DBC">
        <w:rPr>
          <w:rFonts w:ascii="Angsana New" w:hAnsi="Angsana New"/>
          <w:sz w:val="28"/>
          <w:szCs w:val="28"/>
          <w:cs/>
        </w:rPr>
        <w:t xml:space="preserve"> หุ้น </w:t>
      </w:r>
      <w:r w:rsidRPr="00411DBC">
        <w:rPr>
          <w:rFonts w:ascii="Angsana New" w:hAnsi="Angsana New"/>
          <w:sz w:val="28"/>
          <w:szCs w:val="28"/>
          <w:cs/>
        </w:rPr>
        <w:br/>
        <w:t xml:space="preserve">มูลค่าที่ตราไว้หุ้นละ </w:t>
      </w:r>
      <w:r w:rsidRPr="00411DBC">
        <w:rPr>
          <w:rFonts w:ascii="Angsana New" w:hAnsi="Angsana New"/>
          <w:sz w:val="28"/>
          <w:szCs w:val="28"/>
        </w:rPr>
        <w:t>0.68</w:t>
      </w:r>
      <w:r w:rsidRPr="00411DBC">
        <w:rPr>
          <w:rFonts w:ascii="Angsana New" w:hAnsi="Angsana New"/>
          <w:sz w:val="28"/>
          <w:szCs w:val="28"/>
          <w:cs/>
        </w:rPr>
        <w:t xml:space="preserve"> บาท ในราคาหุ้นละ </w:t>
      </w:r>
      <w:r w:rsidRPr="00411DBC">
        <w:rPr>
          <w:rFonts w:ascii="Angsana New" w:hAnsi="Angsana New"/>
          <w:sz w:val="28"/>
          <w:szCs w:val="28"/>
        </w:rPr>
        <w:t>0.53</w:t>
      </w:r>
      <w:r w:rsidRPr="00411DBC">
        <w:rPr>
          <w:rFonts w:ascii="Angsana New" w:hAnsi="Angsana New"/>
          <w:sz w:val="28"/>
          <w:szCs w:val="28"/>
          <w:cs/>
        </w:rPr>
        <w:t xml:space="preserve"> บาท (ห้าสิบสามสตางค์)</w:t>
      </w:r>
      <w:r w:rsidRPr="00411DBC">
        <w:rPr>
          <w:rFonts w:ascii="Angsana New" w:hAnsi="Angsana New"/>
          <w:sz w:val="28"/>
          <w:szCs w:val="28"/>
        </w:rPr>
        <w:t xml:space="preserve"> </w:t>
      </w:r>
      <w:r w:rsidRPr="00411DBC">
        <w:rPr>
          <w:rFonts w:ascii="Angsana New" w:hAnsi="Angsana New"/>
          <w:spacing w:val="4"/>
          <w:sz w:val="28"/>
          <w:szCs w:val="28"/>
          <w:cs/>
        </w:rPr>
        <w:t>ทั้งนี้ บริษัทได้</w:t>
      </w:r>
      <w:r w:rsidRPr="00411DBC">
        <w:rPr>
          <w:rFonts w:ascii="Angsana New" w:hAnsi="Angsana New" w:hint="cs"/>
          <w:spacing w:val="4"/>
          <w:sz w:val="28"/>
          <w:szCs w:val="28"/>
          <w:cs/>
        </w:rPr>
        <w:t>รับ</w:t>
      </w:r>
      <w:r w:rsidRPr="00411DBC">
        <w:rPr>
          <w:rFonts w:ascii="Angsana New" w:hAnsi="Angsana New"/>
          <w:spacing w:val="4"/>
          <w:sz w:val="28"/>
          <w:szCs w:val="28"/>
          <w:cs/>
        </w:rPr>
        <w:t>ชำระเงินเพิ่มทุนจากบุคคลในวงจำกัดครบถ้วนแล้ว โดยมีรายละเอียด ดังนี้</w:t>
      </w:r>
    </w:p>
    <w:tbl>
      <w:tblPr>
        <w:tblStyle w:val="TableGrid"/>
        <w:tblW w:w="0" w:type="auto"/>
        <w:tblInd w:w="19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4"/>
        <w:gridCol w:w="2268"/>
        <w:gridCol w:w="2694"/>
      </w:tblGrid>
      <w:tr w:rsidR="00EE79BF" w:rsidRPr="00411DBC" w14:paraId="7575E2CA" w14:textId="77777777" w:rsidTr="00220EA4">
        <w:trPr>
          <w:trHeight w:hRule="exact" w:val="495"/>
        </w:trPr>
        <w:tc>
          <w:tcPr>
            <w:tcW w:w="1984" w:type="dxa"/>
          </w:tcPr>
          <w:p w14:paraId="08E19C5A" w14:textId="77777777" w:rsidR="00EE79BF" w:rsidRPr="00411DBC" w:rsidRDefault="00EE79BF" w:rsidP="00220EA4">
            <w:pPr>
              <w:pStyle w:val="ListParagraph"/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6"/>
              <w:jc w:val="distribute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จำนวนงวดที่ชำระ</w:t>
            </w:r>
          </w:p>
        </w:tc>
        <w:tc>
          <w:tcPr>
            <w:tcW w:w="2268" w:type="dxa"/>
          </w:tcPr>
          <w:p w14:paraId="5237D461" w14:textId="77777777" w:rsidR="00EE79BF" w:rsidRPr="00411DBC" w:rsidRDefault="00EE79BF" w:rsidP="00220EA4">
            <w:pPr>
              <w:pStyle w:val="ListParagraph"/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0"/>
              <w:jc w:val="distribute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จำนวนเงิน</w:t>
            </w:r>
          </w:p>
        </w:tc>
        <w:tc>
          <w:tcPr>
            <w:tcW w:w="2694" w:type="dxa"/>
          </w:tcPr>
          <w:p w14:paraId="42DB631B" w14:textId="77777777" w:rsidR="00EE79BF" w:rsidRPr="00411DBC" w:rsidRDefault="00EE79BF" w:rsidP="00220EA4">
            <w:pPr>
              <w:pStyle w:val="ListParagraph"/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0"/>
              <w:jc w:val="distribute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วันที่ชำระเพิ่มทุน</w:t>
            </w:r>
          </w:p>
        </w:tc>
      </w:tr>
      <w:tr w:rsidR="00EE79BF" w:rsidRPr="00411DBC" w14:paraId="0899387C" w14:textId="77777777" w:rsidTr="00220EA4">
        <w:trPr>
          <w:trHeight w:hRule="exact" w:val="340"/>
        </w:trPr>
        <w:tc>
          <w:tcPr>
            <w:tcW w:w="1984" w:type="dxa"/>
          </w:tcPr>
          <w:p w14:paraId="468A535F" w14:textId="77777777" w:rsidR="00EE79BF" w:rsidRPr="00411DBC" w:rsidRDefault="00EE79BF" w:rsidP="00220EA4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0"/>
              <w:jc w:val="distribute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411DBC">
              <w:rPr>
                <w:rFonts w:ascii="Angsana New" w:hAnsi="Angsana New"/>
                <w:spacing w:val="-2"/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14:paraId="43AD443F" w14:textId="77777777" w:rsidR="00EE79BF" w:rsidRPr="00411DBC" w:rsidRDefault="00EE79BF" w:rsidP="00220EA4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spacing w:val="-2"/>
                <w:sz w:val="28"/>
                <w:szCs w:val="28"/>
              </w:rPr>
              <w:t xml:space="preserve">25.01 </w:t>
            </w:r>
            <w:r w:rsidRPr="00411DBC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ล้านบาท</w:t>
            </w:r>
          </w:p>
        </w:tc>
        <w:tc>
          <w:tcPr>
            <w:tcW w:w="2694" w:type="dxa"/>
          </w:tcPr>
          <w:p w14:paraId="691FEB78" w14:textId="77777777" w:rsidR="00EE79BF" w:rsidRPr="00411DBC" w:rsidRDefault="00EE79BF" w:rsidP="00220EA4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411DBC">
              <w:rPr>
                <w:rFonts w:ascii="Angsana New" w:hAnsi="Angsana New"/>
                <w:spacing w:val="-2"/>
                <w:sz w:val="28"/>
                <w:szCs w:val="28"/>
              </w:rPr>
              <w:t xml:space="preserve">13 </w:t>
            </w:r>
            <w:r w:rsidRPr="00411DBC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พฤษภาคม </w:t>
            </w:r>
            <w:r w:rsidRPr="00411DBC">
              <w:rPr>
                <w:rFonts w:ascii="Angsana New" w:hAnsi="Angsana New"/>
                <w:spacing w:val="-2"/>
                <w:sz w:val="28"/>
                <w:szCs w:val="28"/>
              </w:rPr>
              <w:t>2564</w:t>
            </w:r>
          </w:p>
        </w:tc>
      </w:tr>
      <w:tr w:rsidR="00EE79BF" w:rsidRPr="00411DBC" w14:paraId="5CD1141D" w14:textId="77777777" w:rsidTr="00220EA4">
        <w:trPr>
          <w:trHeight w:hRule="exact" w:val="340"/>
        </w:trPr>
        <w:tc>
          <w:tcPr>
            <w:tcW w:w="1984" w:type="dxa"/>
          </w:tcPr>
          <w:p w14:paraId="79189102" w14:textId="77777777" w:rsidR="00EE79BF" w:rsidRPr="00411DBC" w:rsidRDefault="00EE79BF" w:rsidP="00220EA4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0"/>
              <w:jc w:val="distribute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411DBC">
              <w:rPr>
                <w:rFonts w:ascii="Angsana New" w:hAnsi="Angsana New"/>
                <w:spacing w:val="-2"/>
                <w:sz w:val="28"/>
                <w:szCs w:val="28"/>
              </w:rPr>
              <w:t>2</w:t>
            </w:r>
          </w:p>
        </w:tc>
        <w:tc>
          <w:tcPr>
            <w:tcW w:w="2268" w:type="dxa"/>
          </w:tcPr>
          <w:p w14:paraId="3E80011F" w14:textId="77777777" w:rsidR="00EE79BF" w:rsidRPr="00411DBC" w:rsidRDefault="00EE79BF" w:rsidP="00220EA4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411DBC">
              <w:rPr>
                <w:rFonts w:ascii="Angsana New" w:hAnsi="Angsana New"/>
                <w:spacing w:val="-2"/>
                <w:sz w:val="28"/>
                <w:szCs w:val="28"/>
              </w:rPr>
              <w:t xml:space="preserve">31.80 </w:t>
            </w:r>
            <w:r w:rsidRPr="00411DBC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ล้านบาท</w:t>
            </w:r>
          </w:p>
        </w:tc>
        <w:tc>
          <w:tcPr>
            <w:tcW w:w="2694" w:type="dxa"/>
          </w:tcPr>
          <w:p w14:paraId="4FB7E4CB" w14:textId="77777777" w:rsidR="00EE79BF" w:rsidRPr="00411DBC" w:rsidRDefault="00EE79BF" w:rsidP="00220EA4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411DBC">
              <w:rPr>
                <w:rFonts w:ascii="Angsana New" w:hAnsi="Angsana New"/>
                <w:spacing w:val="-2"/>
                <w:sz w:val="28"/>
                <w:szCs w:val="28"/>
              </w:rPr>
              <w:t xml:space="preserve">14 </w:t>
            </w:r>
            <w:r w:rsidRPr="00411DBC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พฤษภาคม </w:t>
            </w:r>
            <w:r w:rsidRPr="00411DBC">
              <w:rPr>
                <w:rFonts w:ascii="Angsana New" w:hAnsi="Angsana New"/>
                <w:spacing w:val="-2"/>
                <w:sz w:val="28"/>
                <w:szCs w:val="28"/>
              </w:rPr>
              <w:t>2564</w:t>
            </w:r>
          </w:p>
        </w:tc>
      </w:tr>
      <w:tr w:rsidR="00EE79BF" w:rsidRPr="00411DBC" w14:paraId="32382239" w14:textId="77777777" w:rsidTr="00220EA4">
        <w:trPr>
          <w:trHeight w:hRule="exact" w:val="340"/>
        </w:trPr>
        <w:tc>
          <w:tcPr>
            <w:tcW w:w="1984" w:type="dxa"/>
          </w:tcPr>
          <w:p w14:paraId="5BFD8A9A" w14:textId="77777777" w:rsidR="00EE79BF" w:rsidRPr="00411DBC" w:rsidRDefault="00EE79BF" w:rsidP="00220EA4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0"/>
              <w:jc w:val="distribute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411DBC">
              <w:rPr>
                <w:rFonts w:ascii="Angsana New" w:hAnsi="Angsana New"/>
                <w:spacing w:val="-2"/>
                <w:sz w:val="28"/>
                <w:szCs w:val="28"/>
              </w:rPr>
              <w:t>3</w:t>
            </w:r>
          </w:p>
        </w:tc>
        <w:tc>
          <w:tcPr>
            <w:tcW w:w="2268" w:type="dxa"/>
          </w:tcPr>
          <w:p w14:paraId="28BB2FA1" w14:textId="77777777" w:rsidR="00EE79BF" w:rsidRPr="00411DBC" w:rsidRDefault="00EE79BF" w:rsidP="00220EA4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411DBC">
              <w:rPr>
                <w:rFonts w:ascii="Angsana New" w:hAnsi="Angsana New"/>
                <w:spacing w:val="-2"/>
                <w:sz w:val="28"/>
                <w:szCs w:val="28"/>
              </w:rPr>
              <w:t xml:space="preserve">12.08 </w:t>
            </w:r>
            <w:r w:rsidRPr="00411DBC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ล้านบาท</w:t>
            </w:r>
          </w:p>
        </w:tc>
        <w:tc>
          <w:tcPr>
            <w:tcW w:w="2694" w:type="dxa"/>
          </w:tcPr>
          <w:p w14:paraId="301F0CBB" w14:textId="77777777" w:rsidR="00EE79BF" w:rsidRPr="00411DBC" w:rsidRDefault="00EE79BF" w:rsidP="00220EA4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411DBC">
              <w:rPr>
                <w:rFonts w:ascii="Angsana New" w:hAnsi="Angsana New"/>
                <w:spacing w:val="-2"/>
                <w:sz w:val="28"/>
                <w:szCs w:val="28"/>
              </w:rPr>
              <w:t xml:space="preserve">17 </w:t>
            </w:r>
            <w:r w:rsidRPr="00411DBC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พฤษภาคม </w:t>
            </w:r>
            <w:r w:rsidRPr="00411DBC">
              <w:rPr>
                <w:rFonts w:ascii="Angsana New" w:hAnsi="Angsana New"/>
                <w:spacing w:val="-2"/>
                <w:sz w:val="28"/>
                <w:szCs w:val="28"/>
              </w:rPr>
              <w:t>2564</w:t>
            </w:r>
          </w:p>
        </w:tc>
      </w:tr>
      <w:tr w:rsidR="00EE79BF" w:rsidRPr="00411DBC" w14:paraId="57CAE485" w14:textId="77777777" w:rsidTr="00220EA4">
        <w:trPr>
          <w:trHeight w:hRule="exact" w:val="340"/>
        </w:trPr>
        <w:tc>
          <w:tcPr>
            <w:tcW w:w="1984" w:type="dxa"/>
          </w:tcPr>
          <w:p w14:paraId="2E85B8B4" w14:textId="77777777" w:rsidR="00EE79BF" w:rsidRPr="00411DBC" w:rsidRDefault="00EE79BF" w:rsidP="00220EA4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0"/>
              <w:jc w:val="distribute"/>
              <w:rPr>
                <w:rFonts w:ascii="Angsana New" w:hAnsi="Angsana New"/>
                <w:spacing w:val="-2"/>
                <w:sz w:val="28"/>
                <w:szCs w:val="28"/>
              </w:rPr>
            </w:pPr>
          </w:p>
        </w:tc>
        <w:tc>
          <w:tcPr>
            <w:tcW w:w="2268" w:type="dxa"/>
          </w:tcPr>
          <w:p w14:paraId="5B0B9C9E" w14:textId="77777777" w:rsidR="00EE79BF" w:rsidRPr="00411DBC" w:rsidRDefault="00EE79BF" w:rsidP="00220EA4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</w:p>
        </w:tc>
        <w:tc>
          <w:tcPr>
            <w:tcW w:w="2694" w:type="dxa"/>
          </w:tcPr>
          <w:p w14:paraId="67844152" w14:textId="77777777" w:rsidR="00EE79BF" w:rsidRPr="00411DBC" w:rsidRDefault="00EE79BF" w:rsidP="00220EA4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</w:p>
        </w:tc>
      </w:tr>
    </w:tbl>
    <w:p w14:paraId="1DAD9437" w14:textId="6E6C3507" w:rsidR="00EE79BF" w:rsidRPr="00411DBC" w:rsidRDefault="00EE79BF" w:rsidP="002E737C">
      <w:pPr>
        <w:pStyle w:val="ListParagraph"/>
        <w:numPr>
          <w:ilvl w:val="1"/>
          <w:numId w:val="30"/>
        </w:numPr>
        <w:spacing w:before="120"/>
        <w:ind w:left="927"/>
        <w:jc w:val="thaiDistribute"/>
        <w:rPr>
          <w:rFonts w:ascii="Angsana New" w:hAnsi="Angsana New"/>
          <w:sz w:val="28"/>
          <w:szCs w:val="28"/>
        </w:rPr>
      </w:pPr>
      <w:bookmarkStart w:id="42" w:name="_Hlk79514420"/>
      <w:r w:rsidRPr="00411DBC">
        <w:rPr>
          <w:rFonts w:ascii="Angsana New" w:hAnsi="Angsana New"/>
          <w:sz w:val="28"/>
          <w:szCs w:val="28"/>
          <w:cs/>
        </w:rPr>
        <w:tab/>
      </w:r>
      <w:r w:rsidRPr="00411DBC">
        <w:rPr>
          <w:rFonts w:ascii="Angsana New" w:hAnsi="Angsana New" w:hint="cs"/>
          <w:sz w:val="28"/>
          <w:szCs w:val="28"/>
          <w:cs/>
        </w:rPr>
        <w:t xml:space="preserve">ประชุมวิสามัญผู้ถือหุ้นครั้งที่ </w:t>
      </w:r>
      <w:r w:rsidRPr="00411DBC">
        <w:rPr>
          <w:rFonts w:ascii="Angsana New" w:hAnsi="Angsana New"/>
          <w:sz w:val="28"/>
          <w:szCs w:val="28"/>
        </w:rPr>
        <w:t xml:space="preserve">1/2564 </w:t>
      </w:r>
      <w:r w:rsidRPr="00411DBC">
        <w:rPr>
          <w:rFonts w:ascii="Angsana New" w:hAnsi="Angsana New" w:hint="cs"/>
          <w:sz w:val="28"/>
          <w:szCs w:val="28"/>
          <w:cs/>
        </w:rPr>
        <w:t>เมื่อวันที่ 21 กรกฎาคม 2564</w:t>
      </w:r>
      <w:r w:rsidRPr="00411DBC">
        <w:rPr>
          <w:rFonts w:ascii="Angsana New" w:hAnsi="Angsana New"/>
          <w:sz w:val="28"/>
          <w:szCs w:val="28"/>
        </w:rPr>
        <w:t xml:space="preserve"> </w:t>
      </w:r>
      <w:r w:rsidRPr="00411DBC">
        <w:rPr>
          <w:rFonts w:ascii="Angsana New" w:hAnsi="Angsana New" w:hint="cs"/>
          <w:sz w:val="28"/>
          <w:szCs w:val="28"/>
          <w:cs/>
        </w:rPr>
        <w:t>มีมติอนุมัติเรื่องสำคัญดังต่อไปนี้</w:t>
      </w:r>
    </w:p>
    <w:p w14:paraId="271BC9EA" w14:textId="77777777" w:rsidR="00EE79BF" w:rsidRPr="00411DBC" w:rsidRDefault="00EE79BF" w:rsidP="00EE79BF">
      <w:pPr>
        <w:spacing w:before="120"/>
        <w:ind w:left="1701" w:hanging="567"/>
        <w:jc w:val="thaiDistribute"/>
        <w:rPr>
          <w:rFonts w:ascii="Angsana New" w:hAnsi="Angsana New"/>
          <w:sz w:val="28"/>
          <w:szCs w:val="28"/>
        </w:rPr>
      </w:pPr>
      <w:r w:rsidRPr="00411DBC">
        <w:rPr>
          <w:rFonts w:ascii="Angsana New" w:hAnsi="Angsana New"/>
          <w:sz w:val="28"/>
          <w:szCs w:val="28"/>
        </w:rPr>
        <w:t>1)</w:t>
      </w:r>
      <w:r w:rsidRPr="00411DBC">
        <w:rPr>
          <w:rFonts w:ascii="Angsana New" w:hAnsi="Angsana New"/>
          <w:sz w:val="28"/>
          <w:szCs w:val="28"/>
          <w:cs/>
        </w:rPr>
        <w:tab/>
        <w:t>อนุมัติ</w:t>
      </w:r>
      <w:r w:rsidRPr="00411DBC">
        <w:rPr>
          <w:rFonts w:ascii="Angsana New" w:hAnsi="Angsana New" w:hint="cs"/>
          <w:sz w:val="28"/>
          <w:szCs w:val="28"/>
          <w:cs/>
        </w:rPr>
        <w:t>ลด</w:t>
      </w:r>
      <w:r w:rsidRPr="00411DBC">
        <w:rPr>
          <w:rFonts w:ascii="Angsana New" w:hAnsi="Angsana New"/>
          <w:sz w:val="28"/>
          <w:szCs w:val="28"/>
          <w:cs/>
        </w:rPr>
        <w:t>ทุนจดทะเบียนของบริษัท</w:t>
      </w:r>
      <w:r w:rsidRPr="00411DBC">
        <w:rPr>
          <w:rFonts w:ascii="Angsana New" w:hAnsi="Angsana New" w:hint="cs"/>
          <w:sz w:val="28"/>
          <w:szCs w:val="28"/>
          <w:cs/>
        </w:rPr>
        <w:t>จำ</w:t>
      </w:r>
      <w:r w:rsidRPr="00411DBC">
        <w:rPr>
          <w:rFonts w:ascii="Angsana New" w:hAnsi="Angsana New"/>
          <w:sz w:val="28"/>
          <w:szCs w:val="28"/>
          <w:cs/>
        </w:rPr>
        <w:t xml:space="preserve">นวน </w:t>
      </w:r>
      <w:r w:rsidRPr="00411DBC">
        <w:rPr>
          <w:rFonts w:ascii="Angsana New" w:hAnsi="Angsana New"/>
          <w:sz w:val="28"/>
          <w:szCs w:val="28"/>
        </w:rPr>
        <w:t xml:space="preserve">305,240,386.28 </w:t>
      </w:r>
      <w:r w:rsidRPr="00411DBC">
        <w:rPr>
          <w:rFonts w:ascii="Angsana New" w:hAnsi="Angsana New"/>
          <w:sz w:val="28"/>
          <w:szCs w:val="28"/>
          <w:cs/>
        </w:rPr>
        <w:t>บาท</w:t>
      </w:r>
      <w:r w:rsidRPr="00411DBC">
        <w:rPr>
          <w:rFonts w:ascii="Angsana New" w:hAnsi="Angsana New" w:hint="cs"/>
          <w:sz w:val="28"/>
          <w:szCs w:val="28"/>
          <w:cs/>
        </w:rPr>
        <w:t xml:space="preserve"> </w:t>
      </w:r>
      <w:r w:rsidRPr="00411DBC">
        <w:rPr>
          <w:rFonts w:ascii="Angsana New" w:hAnsi="Angsana New"/>
          <w:sz w:val="28"/>
          <w:szCs w:val="28"/>
          <w:cs/>
        </w:rPr>
        <w:t>จากทุนจดทะเบียนเดิม จ</w:t>
      </w:r>
      <w:r w:rsidRPr="00411DBC">
        <w:rPr>
          <w:rFonts w:ascii="Angsana New" w:hAnsi="Angsana New" w:hint="cs"/>
          <w:sz w:val="28"/>
          <w:szCs w:val="28"/>
          <w:cs/>
        </w:rPr>
        <w:t>ำ</w:t>
      </w:r>
      <w:r w:rsidRPr="00411DBC">
        <w:rPr>
          <w:rFonts w:ascii="Angsana New" w:hAnsi="Angsana New"/>
          <w:sz w:val="28"/>
          <w:szCs w:val="28"/>
          <w:cs/>
        </w:rPr>
        <w:t xml:space="preserve">นวน </w:t>
      </w:r>
      <w:r w:rsidRPr="00411DBC">
        <w:rPr>
          <w:rFonts w:ascii="Angsana New" w:hAnsi="Angsana New"/>
          <w:sz w:val="28"/>
          <w:szCs w:val="28"/>
        </w:rPr>
        <w:t>1,699,936,337.04</w:t>
      </w:r>
      <w:r w:rsidRPr="00411DBC">
        <w:rPr>
          <w:rFonts w:ascii="Angsana New" w:hAnsi="Angsana New"/>
          <w:sz w:val="28"/>
          <w:szCs w:val="28"/>
          <w:cs/>
        </w:rPr>
        <w:t xml:space="preserve"> บาท</w:t>
      </w:r>
      <w:r w:rsidRPr="00411DBC">
        <w:rPr>
          <w:rFonts w:ascii="Angsana New" w:hAnsi="Angsana New" w:hint="cs"/>
          <w:sz w:val="28"/>
          <w:szCs w:val="28"/>
          <w:cs/>
        </w:rPr>
        <w:t xml:space="preserve"> </w:t>
      </w:r>
      <w:r w:rsidRPr="00411DBC">
        <w:rPr>
          <w:rFonts w:ascii="Angsana New" w:hAnsi="Angsana New"/>
          <w:sz w:val="28"/>
          <w:szCs w:val="28"/>
          <w:cs/>
        </w:rPr>
        <w:t>เป็นทุนจดทะเบียนใหม่ จ</w:t>
      </w:r>
      <w:r w:rsidRPr="00411DBC">
        <w:rPr>
          <w:rFonts w:ascii="Angsana New" w:hAnsi="Angsana New" w:hint="cs"/>
          <w:sz w:val="28"/>
          <w:szCs w:val="28"/>
          <w:cs/>
        </w:rPr>
        <w:t>ำ</w:t>
      </w:r>
      <w:r w:rsidRPr="00411DBC">
        <w:rPr>
          <w:rFonts w:ascii="Angsana New" w:hAnsi="Angsana New"/>
          <w:sz w:val="28"/>
          <w:szCs w:val="28"/>
          <w:cs/>
        </w:rPr>
        <w:t xml:space="preserve">นวน </w:t>
      </w:r>
      <w:r w:rsidRPr="00411DBC">
        <w:rPr>
          <w:rFonts w:ascii="Angsana New" w:hAnsi="Angsana New"/>
          <w:sz w:val="28"/>
          <w:szCs w:val="28"/>
        </w:rPr>
        <w:t>1,394,695,950.76</w:t>
      </w:r>
      <w:r w:rsidRPr="00411DBC">
        <w:rPr>
          <w:rFonts w:ascii="Angsana New" w:hAnsi="Angsana New"/>
          <w:sz w:val="28"/>
          <w:szCs w:val="28"/>
          <w:cs/>
        </w:rPr>
        <w:t xml:space="preserve"> บาท</w:t>
      </w:r>
      <w:r w:rsidRPr="00411DBC">
        <w:rPr>
          <w:rFonts w:ascii="Angsana New" w:hAnsi="Angsana New"/>
          <w:sz w:val="28"/>
          <w:szCs w:val="28"/>
        </w:rPr>
        <w:t xml:space="preserve"> </w:t>
      </w:r>
      <w:r w:rsidRPr="00411DBC">
        <w:rPr>
          <w:rFonts w:ascii="Angsana New" w:hAnsi="Angsana New"/>
          <w:sz w:val="28"/>
          <w:szCs w:val="28"/>
          <w:cs/>
        </w:rPr>
        <w:t>โดยการ</w:t>
      </w:r>
      <w:r w:rsidRPr="00411DBC">
        <w:rPr>
          <w:rFonts w:ascii="Angsana New" w:hAnsi="Angsana New" w:hint="cs"/>
          <w:sz w:val="28"/>
          <w:szCs w:val="28"/>
          <w:cs/>
        </w:rPr>
        <w:t>ตัด</w:t>
      </w:r>
      <w:r w:rsidRPr="00411DBC">
        <w:rPr>
          <w:rFonts w:ascii="Angsana New" w:hAnsi="Angsana New"/>
          <w:sz w:val="28"/>
          <w:szCs w:val="28"/>
          <w:cs/>
        </w:rPr>
        <w:t>หุ้นสามัญ</w:t>
      </w:r>
      <w:r w:rsidRPr="00411DBC">
        <w:rPr>
          <w:rFonts w:ascii="Angsana New" w:hAnsi="Angsana New" w:hint="cs"/>
          <w:sz w:val="28"/>
          <w:szCs w:val="28"/>
          <w:cs/>
        </w:rPr>
        <w:t>ที่ยังไม่ได้ออกจำหน่าย</w:t>
      </w:r>
      <w:r w:rsidRPr="00411DBC">
        <w:rPr>
          <w:rFonts w:ascii="Angsana New" w:hAnsi="Angsana New"/>
          <w:sz w:val="28"/>
          <w:szCs w:val="28"/>
          <w:cs/>
        </w:rPr>
        <w:t>จ</w:t>
      </w:r>
      <w:r w:rsidRPr="00411DBC">
        <w:rPr>
          <w:rFonts w:ascii="Angsana New" w:hAnsi="Angsana New" w:hint="cs"/>
          <w:sz w:val="28"/>
          <w:szCs w:val="28"/>
          <w:cs/>
        </w:rPr>
        <w:t>ำ</w:t>
      </w:r>
      <w:r w:rsidRPr="00411DBC">
        <w:rPr>
          <w:rFonts w:ascii="Angsana New" w:hAnsi="Angsana New"/>
          <w:sz w:val="28"/>
          <w:szCs w:val="28"/>
          <w:cs/>
        </w:rPr>
        <w:t xml:space="preserve">นวน </w:t>
      </w:r>
      <w:r w:rsidRPr="00411DBC">
        <w:rPr>
          <w:rFonts w:ascii="Angsana New" w:hAnsi="Angsana New"/>
          <w:sz w:val="28"/>
          <w:szCs w:val="28"/>
        </w:rPr>
        <w:t>448,882,921</w:t>
      </w:r>
      <w:r w:rsidRPr="00411DBC">
        <w:rPr>
          <w:rFonts w:ascii="Angsana New" w:hAnsi="Angsana New" w:hint="cs"/>
          <w:sz w:val="28"/>
          <w:szCs w:val="28"/>
          <w:cs/>
        </w:rPr>
        <w:t xml:space="preserve"> หุ้น มู</w:t>
      </w:r>
      <w:r w:rsidRPr="00411DBC">
        <w:rPr>
          <w:rFonts w:ascii="Angsana New" w:hAnsi="Angsana New"/>
          <w:sz w:val="28"/>
          <w:szCs w:val="28"/>
          <w:cs/>
        </w:rPr>
        <w:t xml:space="preserve">ลค่าที่ตราไว้หุ้นละ </w:t>
      </w:r>
      <w:r w:rsidRPr="00411DBC">
        <w:rPr>
          <w:rFonts w:ascii="Angsana New" w:hAnsi="Angsana New"/>
          <w:sz w:val="28"/>
          <w:szCs w:val="28"/>
        </w:rPr>
        <w:t>0.68</w:t>
      </w:r>
      <w:r w:rsidRPr="00411DBC">
        <w:rPr>
          <w:rFonts w:ascii="Angsana New" w:hAnsi="Angsana New"/>
          <w:sz w:val="28"/>
          <w:szCs w:val="28"/>
          <w:cs/>
        </w:rPr>
        <w:t xml:space="preserve"> บาท</w:t>
      </w:r>
      <w:r w:rsidRPr="00411DBC">
        <w:rPr>
          <w:rFonts w:ascii="Angsana New" w:hAnsi="Angsana New" w:hint="cs"/>
          <w:sz w:val="28"/>
          <w:szCs w:val="28"/>
          <w:cs/>
        </w:rPr>
        <w:t xml:space="preserve"> และแก้ไขเพิ่มเติมหนังสือบริคณห์สนธิของบริษัทข้อ </w:t>
      </w:r>
      <w:r w:rsidRPr="00411DBC">
        <w:rPr>
          <w:rFonts w:ascii="Angsana New" w:hAnsi="Angsana New"/>
          <w:sz w:val="28"/>
          <w:szCs w:val="28"/>
        </w:rPr>
        <w:t>4</w:t>
      </w:r>
    </w:p>
    <w:p w14:paraId="701DD7DE" w14:textId="77777777" w:rsidR="00EE79BF" w:rsidRPr="00411DBC" w:rsidRDefault="00EE79BF" w:rsidP="00EE79BF">
      <w:pPr>
        <w:spacing w:before="120"/>
        <w:ind w:left="1701" w:hanging="567"/>
        <w:jc w:val="thaiDistribute"/>
        <w:rPr>
          <w:rFonts w:ascii="Angsana New" w:hAnsi="Angsana New"/>
          <w:sz w:val="28"/>
          <w:szCs w:val="28"/>
        </w:rPr>
      </w:pPr>
      <w:r w:rsidRPr="00411DBC">
        <w:rPr>
          <w:rFonts w:ascii="Angsana New" w:hAnsi="Angsana New"/>
          <w:sz w:val="28"/>
          <w:szCs w:val="28"/>
        </w:rPr>
        <w:t>2)</w:t>
      </w:r>
      <w:r w:rsidRPr="00411DBC">
        <w:rPr>
          <w:rFonts w:ascii="Angsana New" w:hAnsi="Angsana New"/>
          <w:sz w:val="28"/>
          <w:szCs w:val="28"/>
          <w:cs/>
        </w:rPr>
        <w:tab/>
        <w:t>อนุมัติเพิ่มทุนจดทะเบียนของบริษัท</w:t>
      </w:r>
      <w:r w:rsidRPr="00411DBC">
        <w:rPr>
          <w:rFonts w:ascii="Angsana New" w:hAnsi="Angsana New" w:hint="cs"/>
          <w:sz w:val="28"/>
          <w:szCs w:val="28"/>
          <w:cs/>
        </w:rPr>
        <w:t>จำ</w:t>
      </w:r>
      <w:r w:rsidRPr="00411DBC">
        <w:rPr>
          <w:rFonts w:ascii="Angsana New" w:hAnsi="Angsana New"/>
          <w:sz w:val="28"/>
          <w:szCs w:val="28"/>
          <w:cs/>
        </w:rPr>
        <w:t xml:space="preserve">นวน </w:t>
      </w:r>
      <w:r w:rsidRPr="00411DBC">
        <w:rPr>
          <w:rFonts w:ascii="Angsana New" w:hAnsi="Angsana New"/>
          <w:sz w:val="28"/>
          <w:szCs w:val="28"/>
        </w:rPr>
        <w:t xml:space="preserve">348,382,574.88 </w:t>
      </w:r>
      <w:r w:rsidRPr="00411DBC">
        <w:rPr>
          <w:rFonts w:ascii="Angsana New" w:hAnsi="Angsana New"/>
          <w:sz w:val="28"/>
          <w:szCs w:val="28"/>
          <w:cs/>
        </w:rPr>
        <w:t>บาท</w:t>
      </w:r>
      <w:r w:rsidRPr="00411DBC">
        <w:rPr>
          <w:rFonts w:ascii="Angsana New" w:hAnsi="Angsana New" w:hint="cs"/>
          <w:sz w:val="28"/>
          <w:szCs w:val="28"/>
          <w:cs/>
        </w:rPr>
        <w:t xml:space="preserve"> </w:t>
      </w:r>
      <w:r w:rsidRPr="00411DBC">
        <w:rPr>
          <w:rFonts w:ascii="Angsana New" w:hAnsi="Angsana New"/>
          <w:sz w:val="28"/>
          <w:szCs w:val="28"/>
          <w:cs/>
        </w:rPr>
        <w:t>จากทุนจดทะเบียนเดิม จ</w:t>
      </w:r>
      <w:r w:rsidRPr="00411DBC">
        <w:rPr>
          <w:rFonts w:ascii="Angsana New" w:hAnsi="Angsana New" w:hint="cs"/>
          <w:sz w:val="28"/>
          <w:szCs w:val="28"/>
          <w:cs/>
        </w:rPr>
        <w:t>ำ</w:t>
      </w:r>
      <w:r w:rsidRPr="00411DBC">
        <w:rPr>
          <w:rFonts w:ascii="Angsana New" w:hAnsi="Angsana New"/>
          <w:sz w:val="28"/>
          <w:szCs w:val="28"/>
          <w:cs/>
        </w:rPr>
        <w:t xml:space="preserve">นวน </w:t>
      </w:r>
      <w:r w:rsidRPr="00411DBC">
        <w:rPr>
          <w:rFonts w:ascii="Angsana New" w:hAnsi="Angsana New" w:hint="cs"/>
          <w:sz w:val="28"/>
          <w:szCs w:val="28"/>
          <w:cs/>
        </w:rPr>
        <w:t xml:space="preserve">  </w:t>
      </w:r>
      <w:r w:rsidRPr="00411DBC">
        <w:rPr>
          <w:rFonts w:ascii="Angsana New" w:hAnsi="Angsana New"/>
          <w:sz w:val="28"/>
          <w:szCs w:val="28"/>
        </w:rPr>
        <w:t>1,394,695,950.76</w:t>
      </w:r>
      <w:r w:rsidRPr="00411DBC">
        <w:rPr>
          <w:rFonts w:ascii="Angsana New" w:hAnsi="Angsana New"/>
          <w:sz w:val="28"/>
          <w:szCs w:val="28"/>
          <w:cs/>
        </w:rPr>
        <w:t xml:space="preserve"> บาท</w:t>
      </w:r>
      <w:r w:rsidRPr="00411DBC">
        <w:rPr>
          <w:rFonts w:ascii="Angsana New" w:hAnsi="Angsana New" w:hint="cs"/>
          <w:sz w:val="28"/>
          <w:szCs w:val="28"/>
          <w:cs/>
        </w:rPr>
        <w:t xml:space="preserve"> </w:t>
      </w:r>
      <w:r w:rsidRPr="00411DBC">
        <w:rPr>
          <w:rFonts w:ascii="Angsana New" w:hAnsi="Angsana New"/>
          <w:sz w:val="28"/>
          <w:szCs w:val="28"/>
          <w:cs/>
        </w:rPr>
        <w:t>เป็นทุนจดทะเบียนใหม่ จ</w:t>
      </w:r>
      <w:r w:rsidRPr="00411DBC">
        <w:rPr>
          <w:rFonts w:ascii="Angsana New" w:hAnsi="Angsana New" w:hint="cs"/>
          <w:sz w:val="28"/>
          <w:szCs w:val="28"/>
          <w:cs/>
        </w:rPr>
        <w:t>ำ</w:t>
      </w:r>
      <w:r w:rsidRPr="00411DBC">
        <w:rPr>
          <w:rFonts w:ascii="Angsana New" w:hAnsi="Angsana New"/>
          <w:sz w:val="28"/>
          <w:szCs w:val="28"/>
          <w:cs/>
        </w:rPr>
        <w:t xml:space="preserve">นวน </w:t>
      </w:r>
      <w:r w:rsidRPr="00411DBC">
        <w:rPr>
          <w:rFonts w:ascii="Angsana New" w:hAnsi="Angsana New"/>
          <w:sz w:val="28"/>
          <w:szCs w:val="28"/>
        </w:rPr>
        <w:t>1,743,078,525.64</w:t>
      </w:r>
      <w:r w:rsidRPr="00411DBC">
        <w:rPr>
          <w:rFonts w:ascii="Angsana New" w:hAnsi="Angsana New"/>
          <w:sz w:val="28"/>
          <w:szCs w:val="28"/>
          <w:cs/>
        </w:rPr>
        <w:t xml:space="preserve"> บาท</w:t>
      </w:r>
      <w:r w:rsidRPr="00411DBC">
        <w:rPr>
          <w:rFonts w:ascii="Angsana New" w:hAnsi="Angsana New"/>
          <w:sz w:val="28"/>
          <w:szCs w:val="28"/>
        </w:rPr>
        <w:t xml:space="preserve"> </w:t>
      </w:r>
      <w:r w:rsidRPr="00411DBC">
        <w:rPr>
          <w:rFonts w:ascii="Angsana New" w:hAnsi="Angsana New"/>
          <w:sz w:val="28"/>
          <w:szCs w:val="28"/>
          <w:cs/>
        </w:rPr>
        <w:t>โดยการออกหุ้นสามัญเพิ่มทุนใหม่ จ</w:t>
      </w:r>
      <w:r w:rsidRPr="00411DBC">
        <w:rPr>
          <w:rFonts w:ascii="Angsana New" w:hAnsi="Angsana New" w:hint="cs"/>
          <w:sz w:val="28"/>
          <w:szCs w:val="28"/>
          <w:cs/>
        </w:rPr>
        <w:t>ำ</w:t>
      </w:r>
      <w:r w:rsidRPr="00411DBC">
        <w:rPr>
          <w:rFonts w:ascii="Angsana New" w:hAnsi="Angsana New"/>
          <w:sz w:val="28"/>
          <w:szCs w:val="28"/>
          <w:cs/>
        </w:rPr>
        <w:t>นวน</w:t>
      </w:r>
      <w:r w:rsidRPr="00411DBC">
        <w:rPr>
          <w:rFonts w:ascii="Angsana New" w:hAnsi="Angsana New" w:hint="cs"/>
          <w:sz w:val="28"/>
          <w:szCs w:val="28"/>
          <w:cs/>
        </w:rPr>
        <w:t xml:space="preserve"> </w:t>
      </w:r>
      <w:r w:rsidRPr="00411DBC">
        <w:rPr>
          <w:rFonts w:ascii="Angsana New" w:hAnsi="Angsana New"/>
          <w:sz w:val="28"/>
          <w:szCs w:val="28"/>
        </w:rPr>
        <w:t xml:space="preserve">512,327,316 </w:t>
      </w:r>
      <w:r w:rsidRPr="00411DBC">
        <w:rPr>
          <w:rFonts w:ascii="Angsana New" w:hAnsi="Angsana New"/>
          <w:sz w:val="28"/>
          <w:szCs w:val="28"/>
          <w:cs/>
        </w:rPr>
        <w:t>หุ้น</w:t>
      </w:r>
      <w:r w:rsidRPr="00411DBC">
        <w:rPr>
          <w:rFonts w:ascii="Angsana New" w:hAnsi="Angsana New" w:hint="cs"/>
          <w:sz w:val="28"/>
          <w:szCs w:val="28"/>
          <w:cs/>
        </w:rPr>
        <w:t xml:space="preserve"> </w:t>
      </w:r>
      <w:r w:rsidRPr="00411DBC">
        <w:rPr>
          <w:rFonts w:ascii="Angsana New" w:hAnsi="Angsana New"/>
          <w:sz w:val="28"/>
          <w:szCs w:val="28"/>
          <w:cs/>
        </w:rPr>
        <w:t xml:space="preserve">มูลค่าที่ตราไว้หุ้นละ </w:t>
      </w:r>
      <w:r w:rsidRPr="00411DBC">
        <w:rPr>
          <w:rFonts w:ascii="Angsana New" w:hAnsi="Angsana New"/>
          <w:sz w:val="28"/>
          <w:szCs w:val="28"/>
        </w:rPr>
        <w:t>0.68</w:t>
      </w:r>
      <w:r w:rsidRPr="00411DBC">
        <w:rPr>
          <w:rFonts w:ascii="Angsana New" w:hAnsi="Angsana New"/>
          <w:sz w:val="28"/>
          <w:szCs w:val="28"/>
          <w:cs/>
        </w:rPr>
        <w:t xml:space="preserve"> บาท</w:t>
      </w:r>
      <w:r w:rsidRPr="00411DBC">
        <w:rPr>
          <w:rFonts w:ascii="Angsana New" w:hAnsi="Angsana New" w:hint="cs"/>
          <w:sz w:val="28"/>
          <w:szCs w:val="28"/>
          <w:cs/>
        </w:rPr>
        <w:t xml:space="preserve"> และแก้ไขเพิ่มเติมหนังสือบริคณห์สนธิของบริษัทข้อ </w:t>
      </w:r>
      <w:r w:rsidRPr="00411DBC">
        <w:rPr>
          <w:rFonts w:ascii="Angsana New" w:hAnsi="Angsana New"/>
          <w:sz w:val="28"/>
          <w:szCs w:val="28"/>
        </w:rPr>
        <w:t>4</w:t>
      </w:r>
    </w:p>
    <w:p w14:paraId="43EF52E3" w14:textId="77777777" w:rsidR="00EE79BF" w:rsidRPr="00411DBC" w:rsidRDefault="00EE79BF" w:rsidP="00EE79BF">
      <w:pPr>
        <w:spacing w:before="120"/>
        <w:ind w:left="1701" w:hanging="567"/>
        <w:jc w:val="thaiDistribute"/>
        <w:rPr>
          <w:rFonts w:ascii="Angsana New" w:hAnsi="Angsana New"/>
          <w:spacing w:val="4"/>
          <w:sz w:val="28"/>
          <w:szCs w:val="28"/>
        </w:rPr>
      </w:pPr>
      <w:r w:rsidRPr="00411DBC">
        <w:rPr>
          <w:rFonts w:ascii="Angsana New" w:hAnsi="Angsana New" w:hint="cs"/>
          <w:sz w:val="28"/>
          <w:szCs w:val="28"/>
          <w:cs/>
        </w:rPr>
        <w:t>3)</w:t>
      </w:r>
      <w:r w:rsidRPr="00411DBC">
        <w:rPr>
          <w:rFonts w:ascii="Angsana New" w:hAnsi="Angsana New"/>
          <w:sz w:val="28"/>
          <w:szCs w:val="28"/>
          <w:cs/>
        </w:rPr>
        <w:tab/>
        <w:t>มีมติให้จัดสรรหุ้นสามัญเพิ่มทุน</w:t>
      </w:r>
      <w:r w:rsidRPr="00411DBC">
        <w:rPr>
          <w:rFonts w:ascii="Angsana New" w:hAnsi="Angsana New" w:hint="cs"/>
          <w:sz w:val="28"/>
          <w:szCs w:val="28"/>
          <w:cs/>
        </w:rPr>
        <w:t xml:space="preserve"> จำนวนไม่เกิน </w:t>
      </w:r>
      <w:r w:rsidRPr="00411DBC">
        <w:rPr>
          <w:rFonts w:ascii="Angsana New" w:hAnsi="Angsana New"/>
          <w:sz w:val="28"/>
          <w:szCs w:val="28"/>
        </w:rPr>
        <w:t>512,327,316</w:t>
      </w:r>
      <w:r w:rsidRPr="00411DBC">
        <w:rPr>
          <w:rFonts w:ascii="Angsana New" w:hAnsi="Angsana New" w:hint="cs"/>
          <w:sz w:val="28"/>
          <w:szCs w:val="28"/>
          <w:cs/>
        </w:rPr>
        <w:t xml:space="preserve"> หุ้น  </w:t>
      </w:r>
      <w:r w:rsidRPr="00411DBC">
        <w:rPr>
          <w:rFonts w:ascii="Angsana New" w:hAnsi="Angsana New"/>
          <w:sz w:val="28"/>
          <w:szCs w:val="28"/>
          <w:cs/>
        </w:rPr>
        <w:t>เพื่อเสนอขายให้แก่บุคคลในวงจำกัด (</w:t>
      </w:r>
      <w:r w:rsidRPr="00411DBC">
        <w:rPr>
          <w:rFonts w:ascii="Angsana New" w:hAnsi="Angsana New"/>
          <w:sz w:val="28"/>
          <w:szCs w:val="28"/>
        </w:rPr>
        <w:t xml:space="preserve">Private Placement : PP) </w:t>
      </w:r>
      <w:r w:rsidRPr="00411DBC">
        <w:rPr>
          <w:rFonts w:ascii="Angsana New" w:hAnsi="Angsana New"/>
          <w:sz w:val="28"/>
          <w:szCs w:val="28"/>
          <w:cs/>
        </w:rPr>
        <w:t>จำนวน</w:t>
      </w:r>
      <w:r w:rsidRPr="00411DBC">
        <w:rPr>
          <w:rFonts w:ascii="Angsana New" w:hAnsi="Angsana New" w:hint="cs"/>
          <w:sz w:val="28"/>
          <w:szCs w:val="28"/>
          <w:cs/>
        </w:rPr>
        <w:t>ไม่เกิน</w:t>
      </w:r>
      <w:r w:rsidRPr="00411DBC">
        <w:rPr>
          <w:rFonts w:ascii="Angsana New" w:hAnsi="Angsana New"/>
          <w:sz w:val="28"/>
          <w:szCs w:val="28"/>
          <w:cs/>
        </w:rPr>
        <w:t xml:space="preserve"> </w:t>
      </w:r>
      <w:r w:rsidRPr="00411DBC">
        <w:rPr>
          <w:rFonts w:ascii="Angsana New" w:hAnsi="Angsana New"/>
          <w:sz w:val="28"/>
          <w:szCs w:val="28"/>
        </w:rPr>
        <w:t>192,000,000</w:t>
      </w:r>
      <w:r w:rsidRPr="00411DBC">
        <w:rPr>
          <w:rFonts w:ascii="Angsana New" w:hAnsi="Angsana New"/>
          <w:sz w:val="28"/>
          <w:szCs w:val="28"/>
          <w:cs/>
        </w:rPr>
        <w:t xml:space="preserve"> หุ้น มูลค่าที่ตราไว้หุ้นละ </w:t>
      </w:r>
      <w:r w:rsidRPr="00411DBC">
        <w:rPr>
          <w:rFonts w:ascii="Angsana New" w:hAnsi="Angsana New"/>
          <w:sz w:val="28"/>
          <w:szCs w:val="28"/>
        </w:rPr>
        <w:t>0.68</w:t>
      </w:r>
      <w:r w:rsidRPr="00411DBC">
        <w:rPr>
          <w:rFonts w:ascii="Angsana New" w:hAnsi="Angsana New"/>
          <w:sz w:val="28"/>
          <w:szCs w:val="28"/>
          <w:cs/>
        </w:rPr>
        <w:t xml:space="preserve"> บาท </w:t>
      </w:r>
      <w:r w:rsidRPr="00411DBC">
        <w:rPr>
          <w:rFonts w:ascii="Angsana New" w:hAnsi="Angsana New" w:hint="cs"/>
          <w:sz w:val="28"/>
          <w:szCs w:val="28"/>
          <w:cs/>
        </w:rPr>
        <w:t xml:space="preserve">และรองรับการใช้สิทธิซื้อหุ้นตามใบสำคัญแสดงสิทธิที่จะซื้อหุ้นสามัญของบริษัท ครั้งที่ 6 </w:t>
      </w:r>
      <w:r w:rsidRPr="00411DBC">
        <w:rPr>
          <w:rFonts w:ascii="Angsana New" w:hAnsi="Angsana New"/>
          <w:sz w:val="28"/>
          <w:szCs w:val="28"/>
        </w:rPr>
        <w:t xml:space="preserve">(B-W6) </w:t>
      </w:r>
      <w:r w:rsidRPr="00411DBC">
        <w:rPr>
          <w:rFonts w:ascii="Angsana New" w:hAnsi="Angsana New" w:hint="cs"/>
          <w:sz w:val="28"/>
          <w:szCs w:val="28"/>
          <w:cs/>
        </w:rPr>
        <w:t>ให้กับผู้ถือหุ้นเดิม จำนวนไม่เกิน</w:t>
      </w:r>
      <w:r w:rsidRPr="00411DBC">
        <w:rPr>
          <w:rFonts w:ascii="Angsana New" w:hAnsi="Angsana New"/>
          <w:sz w:val="28"/>
          <w:szCs w:val="28"/>
        </w:rPr>
        <w:t xml:space="preserve"> 320,327,316 </w:t>
      </w:r>
      <w:r w:rsidRPr="00411DBC">
        <w:rPr>
          <w:rFonts w:ascii="Angsana New" w:hAnsi="Angsana New" w:hint="cs"/>
          <w:sz w:val="28"/>
          <w:szCs w:val="28"/>
          <w:cs/>
        </w:rPr>
        <w:t xml:space="preserve">หุ้น </w:t>
      </w:r>
      <w:r w:rsidRPr="00411DBC">
        <w:rPr>
          <w:rFonts w:ascii="Angsana New" w:hAnsi="Angsana New"/>
          <w:sz w:val="28"/>
          <w:szCs w:val="28"/>
        </w:rPr>
        <w:t xml:space="preserve"> </w:t>
      </w:r>
    </w:p>
    <w:p w14:paraId="4F4BB664" w14:textId="3110174B" w:rsidR="00EE79BF" w:rsidRPr="00411DBC" w:rsidRDefault="00EE79BF" w:rsidP="002E737C">
      <w:pPr>
        <w:pStyle w:val="ListParagraph"/>
        <w:numPr>
          <w:ilvl w:val="1"/>
          <w:numId w:val="30"/>
        </w:numPr>
        <w:spacing w:before="120"/>
        <w:ind w:left="927"/>
        <w:jc w:val="thaiDistribute"/>
        <w:rPr>
          <w:rFonts w:ascii="Angsana New" w:hAnsi="Angsana New"/>
          <w:sz w:val="28"/>
          <w:szCs w:val="28"/>
        </w:rPr>
      </w:pPr>
      <w:bookmarkStart w:id="43" w:name="_Hlk87826299"/>
      <w:r w:rsidRPr="00411DBC">
        <w:rPr>
          <w:rFonts w:ascii="Angsana New" w:hAnsi="Angsana New" w:hint="cs"/>
          <w:sz w:val="28"/>
          <w:szCs w:val="28"/>
          <w:cs/>
        </w:rPr>
        <w:t xml:space="preserve"> </w:t>
      </w:r>
      <w:r w:rsidRPr="00411DBC">
        <w:rPr>
          <w:rFonts w:asciiTheme="majorBidi" w:hAnsiTheme="majorBidi" w:cstheme="majorBidi" w:hint="cs"/>
          <w:sz w:val="28"/>
          <w:szCs w:val="28"/>
          <w:cs/>
        </w:rPr>
        <w:t xml:space="preserve">    </w:t>
      </w:r>
      <w:r w:rsidRPr="00411DBC">
        <w:rPr>
          <w:rFonts w:ascii="Angsana New" w:hAnsi="Angsana New"/>
          <w:sz w:val="28"/>
          <w:szCs w:val="28"/>
          <w:cs/>
        </w:rPr>
        <w:t xml:space="preserve">ตามมติที่ประชุมคณะกรรมการบริษัท ครั้งที่ </w:t>
      </w:r>
      <w:r w:rsidRPr="00411DBC">
        <w:rPr>
          <w:rFonts w:ascii="Angsana New" w:hAnsi="Angsana New"/>
          <w:sz w:val="28"/>
          <w:szCs w:val="28"/>
        </w:rPr>
        <w:t>12/2564</w:t>
      </w:r>
      <w:r w:rsidRPr="00411DBC">
        <w:rPr>
          <w:rFonts w:ascii="Angsana New" w:hAnsi="Angsana New"/>
          <w:sz w:val="28"/>
          <w:szCs w:val="28"/>
          <w:cs/>
        </w:rPr>
        <w:t xml:space="preserve"> เมื่อวันที่ </w:t>
      </w:r>
      <w:r w:rsidRPr="00411DBC">
        <w:rPr>
          <w:rFonts w:ascii="Angsana New" w:hAnsi="Angsana New"/>
          <w:sz w:val="28"/>
          <w:szCs w:val="28"/>
        </w:rPr>
        <w:t>9</w:t>
      </w:r>
      <w:r w:rsidRPr="00411DBC">
        <w:rPr>
          <w:rFonts w:ascii="Angsana New" w:hAnsi="Angsana New"/>
          <w:sz w:val="28"/>
          <w:szCs w:val="28"/>
          <w:cs/>
        </w:rPr>
        <w:t xml:space="preserve"> สิงหาคม </w:t>
      </w:r>
      <w:r w:rsidRPr="00411DBC">
        <w:rPr>
          <w:rFonts w:ascii="Angsana New" w:hAnsi="Angsana New"/>
          <w:sz w:val="28"/>
          <w:szCs w:val="28"/>
        </w:rPr>
        <w:t>2564</w:t>
      </w:r>
      <w:r w:rsidRPr="00411DBC">
        <w:rPr>
          <w:rFonts w:ascii="Angsana New" w:hAnsi="Angsana New"/>
          <w:sz w:val="28"/>
          <w:szCs w:val="28"/>
          <w:cs/>
        </w:rPr>
        <w:t xml:space="preserve"> มีมติสำคัญ ดังนี้</w:t>
      </w:r>
    </w:p>
    <w:p w14:paraId="26A0F1B2" w14:textId="77777777" w:rsidR="00EE79BF" w:rsidRPr="00411DBC" w:rsidRDefault="00EE79BF" w:rsidP="00EE79BF">
      <w:pPr>
        <w:pStyle w:val="ListParagraph"/>
        <w:spacing w:before="120"/>
        <w:ind w:left="1584"/>
        <w:jc w:val="thaiDistribute"/>
        <w:rPr>
          <w:rFonts w:ascii="Angsana New" w:hAnsi="Angsana New"/>
          <w:sz w:val="28"/>
          <w:szCs w:val="28"/>
        </w:rPr>
      </w:pPr>
      <w:r w:rsidRPr="00411DBC">
        <w:rPr>
          <w:rFonts w:ascii="Angsana New" w:hAnsi="Angsana New"/>
          <w:sz w:val="28"/>
          <w:szCs w:val="28"/>
          <w:cs/>
        </w:rPr>
        <w:t xml:space="preserve">มีมติจัดสรรหุ้นสามัญเพิ่มทุนแบบมอบอำนาจทั่วไป จำนวน </w:t>
      </w:r>
      <w:r w:rsidRPr="00411DBC">
        <w:rPr>
          <w:rFonts w:ascii="Angsana New" w:hAnsi="Angsana New"/>
          <w:sz w:val="28"/>
          <w:szCs w:val="28"/>
        </w:rPr>
        <w:t>192</w:t>
      </w:r>
      <w:r w:rsidRPr="00411DBC">
        <w:rPr>
          <w:rFonts w:ascii="Angsana New" w:hAnsi="Angsana New"/>
          <w:sz w:val="28"/>
          <w:szCs w:val="28"/>
          <w:cs/>
        </w:rPr>
        <w:t>,</w:t>
      </w:r>
      <w:r w:rsidRPr="00411DBC">
        <w:rPr>
          <w:rFonts w:ascii="Angsana New" w:hAnsi="Angsana New"/>
          <w:sz w:val="28"/>
          <w:szCs w:val="28"/>
        </w:rPr>
        <w:t>000</w:t>
      </w:r>
      <w:r w:rsidRPr="00411DBC">
        <w:rPr>
          <w:rFonts w:ascii="Angsana New" w:hAnsi="Angsana New"/>
          <w:sz w:val="28"/>
          <w:szCs w:val="28"/>
          <w:cs/>
        </w:rPr>
        <w:t>,</w:t>
      </w:r>
      <w:r w:rsidRPr="00411DBC">
        <w:rPr>
          <w:rFonts w:ascii="Angsana New" w:hAnsi="Angsana New"/>
          <w:sz w:val="28"/>
          <w:szCs w:val="28"/>
        </w:rPr>
        <w:t>000</w:t>
      </w:r>
      <w:r w:rsidRPr="00411DBC">
        <w:rPr>
          <w:rFonts w:ascii="Angsana New" w:hAnsi="Angsana New"/>
          <w:sz w:val="28"/>
          <w:szCs w:val="28"/>
          <w:cs/>
        </w:rPr>
        <w:t xml:space="preserve"> หุ้น ให้แก่บุคคลในวงจำกัด</w:t>
      </w:r>
      <w:r w:rsidRPr="00411DBC">
        <w:rPr>
          <w:rFonts w:ascii="Angsana New" w:hAnsi="Angsana New"/>
          <w:sz w:val="28"/>
          <w:szCs w:val="28"/>
        </w:rPr>
        <w:t xml:space="preserve"> (Private Placement)</w:t>
      </w:r>
      <w:r w:rsidRPr="00411DBC">
        <w:rPr>
          <w:rFonts w:ascii="Angsana New" w:hAnsi="Angsana New"/>
          <w:sz w:val="28"/>
          <w:szCs w:val="28"/>
          <w:cs/>
        </w:rPr>
        <w:t xml:space="preserve"> ในราคาหุ้นละ </w:t>
      </w:r>
      <w:r w:rsidRPr="00411DBC">
        <w:rPr>
          <w:rFonts w:ascii="Angsana New" w:hAnsi="Angsana New"/>
          <w:sz w:val="28"/>
          <w:szCs w:val="28"/>
        </w:rPr>
        <w:t>0.60</w:t>
      </w:r>
      <w:r w:rsidRPr="00411DBC">
        <w:rPr>
          <w:rFonts w:ascii="Angsana New" w:hAnsi="Angsana New"/>
          <w:sz w:val="28"/>
          <w:szCs w:val="28"/>
          <w:cs/>
        </w:rPr>
        <w:t xml:space="preserve"> บาท (ราคาเท่ากับ </w:t>
      </w:r>
      <w:r w:rsidRPr="00411DBC">
        <w:rPr>
          <w:rFonts w:ascii="Angsana New" w:hAnsi="Angsana New"/>
          <w:sz w:val="28"/>
          <w:szCs w:val="28"/>
        </w:rPr>
        <w:t>90%</w:t>
      </w:r>
      <w:r w:rsidRPr="00411DBC">
        <w:rPr>
          <w:rFonts w:ascii="Angsana New" w:hAnsi="Angsana New"/>
          <w:sz w:val="28"/>
          <w:szCs w:val="28"/>
          <w:cs/>
        </w:rPr>
        <w:t xml:space="preserve"> ของราคาตลาดถัวเฉลี่ยถ่วงน้ำหนัก </w:t>
      </w:r>
      <w:r w:rsidRPr="00411DBC">
        <w:rPr>
          <w:rFonts w:ascii="Angsana New" w:hAnsi="Angsana New"/>
          <w:sz w:val="28"/>
          <w:szCs w:val="28"/>
        </w:rPr>
        <w:t>15</w:t>
      </w:r>
      <w:r w:rsidRPr="00411DBC">
        <w:rPr>
          <w:rFonts w:ascii="Angsana New" w:hAnsi="Angsana New"/>
          <w:sz w:val="28"/>
          <w:szCs w:val="28"/>
          <w:cs/>
        </w:rPr>
        <w:t xml:space="preserve"> วันทำการ) และเมื่อวันที่ </w:t>
      </w:r>
      <w:r w:rsidRPr="00411DBC">
        <w:rPr>
          <w:rFonts w:ascii="Angsana New" w:hAnsi="Angsana New"/>
          <w:sz w:val="28"/>
          <w:szCs w:val="28"/>
        </w:rPr>
        <w:t>10</w:t>
      </w:r>
      <w:r w:rsidRPr="00411DBC">
        <w:rPr>
          <w:rFonts w:ascii="Angsana New" w:hAnsi="Angsana New"/>
          <w:sz w:val="28"/>
          <w:szCs w:val="28"/>
          <w:cs/>
        </w:rPr>
        <w:t xml:space="preserve"> สิงหาคม </w:t>
      </w:r>
      <w:r w:rsidRPr="00411DBC">
        <w:rPr>
          <w:rFonts w:ascii="Angsana New" w:hAnsi="Angsana New"/>
          <w:sz w:val="28"/>
          <w:szCs w:val="28"/>
        </w:rPr>
        <w:t>2564</w:t>
      </w:r>
      <w:r w:rsidRPr="00411DBC">
        <w:rPr>
          <w:rFonts w:ascii="Angsana New" w:hAnsi="Angsana New"/>
          <w:sz w:val="28"/>
          <w:szCs w:val="28"/>
          <w:cs/>
        </w:rPr>
        <w:t xml:space="preserve"> บริษัทได้รับชำระค่าหุ้นเพิ่มทุนครบถ้วนแล้ว</w:t>
      </w:r>
    </w:p>
    <w:bookmarkEnd w:id="43"/>
    <w:p w14:paraId="07650B91" w14:textId="0EC271DE" w:rsidR="00EE79BF" w:rsidRPr="00411DBC" w:rsidRDefault="00EE79BF" w:rsidP="002E737C">
      <w:pPr>
        <w:pStyle w:val="ListParagraph"/>
        <w:numPr>
          <w:ilvl w:val="1"/>
          <w:numId w:val="30"/>
        </w:numPr>
        <w:spacing w:before="120"/>
        <w:ind w:left="927"/>
        <w:jc w:val="thaiDistribute"/>
        <w:rPr>
          <w:rFonts w:ascii="Angsana New" w:hAnsi="Angsana New"/>
          <w:spacing w:val="4"/>
          <w:sz w:val="28"/>
          <w:szCs w:val="28"/>
        </w:rPr>
      </w:pPr>
      <w:r w:rsidRPr="00411DBC">
        <w:rPr>
          <w:rFonts w:ascii="Angsana New" w:hAnsi="Angsana New"/>
          <w:spacing w:val="4"/>
          <w:sz w:val="28"/>
          <w:szCs w:val="28"/>
        </w:rPr>
        <w:t xml:space="preserve">    </w:t>
      </w:r>
      <w:r w:rsidRPr="00411DBC">
        <w:rPr>
          <w:rFonts w:ascii="Angsana New" w:hAnsi="Angsana New"/>
          <w:spacing w:val="4"/>
          <w:sz w:val="28"/>
          <w:szCs w:val="28"/>
          <w:cs/>
        </w:rPr>
        <w:t xml:space="preserve">ที่ประชุมวิสามัญผู้ถือหุ้นครั้งที่ </w:t>
      </w:r>
      <w:r w:rsidRPr="00411DBC">
        <w:rPr>
          <w:rFonts w:ascii="Angsana New" w:hAnsi="Angsana New"/>
          <w:spacing w:val="4"/>
          <w:sz w:val="28"/>
          <w:szCs w:val="28"/>
        </w:rPr>
        <w:t>1/2565</w:t>
      </w:r>
      <w:r w:rsidRPr="00411DBC">
        <w:rPr>
          <w:rFonts w:ascii="Angsana New" w:hAnsi="Angsana New"/>
          <w:spacing w:val="4"/>
          <w:sz w:val="28"/>
          <w:szCs w:val="28"/>
          <w:cs/>
        </w:rPr>
        <w:t xml:space="preserve"> เมื่อวันที่ </w:t>
      </w:r>
      <w:r w:rsidRPr="00411DBC">
        <w:rPr>
          <w:rFonts w:ascii="Angsana New" w:hAnsi="Angsana New"/>
          <w:spacing w:val="4"/>
          <w:sz w:val="28"/>
          <w:szCs w:val="28"/>
        </w:rPr>
        <w:t>7</w:t>
      </w:r>
      <w:r w:rsidRPr="00411DBC">
        <w:rPr>
          <w:rFonts w:ascii="Angsana New" w:hAnsi="Angsana New"/>
          <w:spacing w:val="4"/>
          <w:sz w:val="28"/>
          <w:szCs w:val="28"/>
          <w:cs/>
        </w:rPr>
        <w:t xml:space="preserve"> กุมภาพันธ์ </w:t>
      </w:r>
      <w:r w:rsidRPr="00411DBC">
        <w:rPr>
          <w:rFonts w:ascii="Angsana New" w:hAnsi="Angsana New"/>
          <w:spacing w:val="4"/>
          <w:sz w:val="28"/>
          <w:szCs w:val="28"/>
        </w:rPr>
        <w:t>2565</w:t>
      </w:r>
      <w:r w:rsidRPr="00411DBC">
        <w:rPr>
          <w:rFonts w:ascii="Angsana New" w:hAnsi="Angsana New"/>
          <w:spacing w:val="4"/>
          <w:sz w:val="28"/>
          <w:szCs w:val="28"/>
          <w:cs/>
        </w:rPr>
        <w:t xml:space="preserve"> มีมติอนุมัติเรื่องสำคัญดังต่อไปนี้</w:t>
      </w:r>
    </w:p>
    <w:p w14:paraId="4A795B3E" w14:textId="77777777" w:rsidR="00EE79BF" w:rsidRPr="00411DBC" w:rsidRDefault="00EE79BF" w:rsidP="00EE79BF">
      <w:pPr>
        <w:spacing w:before="120"/>
        <w:ind w:left="1701" w:hanging="567"/>
        <w:jc w:val="thaiDistribute"/>
        <w:rPr>
          <w:rFonts w:ascii="Angsana New" w:hAnsi="Angsana New"/>
          <w:spacing w:val="4"/>
          <w:sz w:val="28"/>
          <w:szCs w:val="28"/>
        </w:rPr>
      </w:pPr>
      <w:r w:rsidRPr="00411DBC">
        <w:rPr>
          <w:rFonts w:ascii="Angsana New" w:hAnsi="Angsana New"/>
          <w:spacing w:val="4"/>
          <w:sz w:val="28"/>
          <w:szCs w:val="28"/>
          <w:cs/>
        </w:rPr>
        <w:t>1)</w:t>
      </w:r>
      <w:r w:rsidRPr="00411DBC">
        <w:rPr>
          <w:rFonts w:ascii="Angsana New" w:hAnsi="Angsana New"/>
          <w:spacing w:val="4"/>
          <w:sz w:val="28"/>
          <w:szCs w:val="28"/>
          <w:cs/>
        </w:rPr>
        <w:tab/>
        <w:t xml:space="preserve">อนุมัติการลดทุนจดทะเบียนของบริษัท จำนวน </w:t>
      </w:r>
      <w:r w:rsidRPr="00411DBC">
        <w:rPr>
          <w:rFonts w:ascii="Angsana New" w:hAnsi="Angsana New"/>
          <w:spacing w:val="4"/>
          <w:sz w:val="28"/>
          <w:szCs w:val="28"/>
        </w:rPr>
        <w:t>87,468,005.60</w:t>
      </w:r>
      <w:r w:rsidRPr="00411DBC">
        <w:rPr>
          <w:rFonts w:ascii="Angsana New" w:hAnsi="Angsana New"/>
          <w:spacing w:val="4"/>
          <w:sz w:val="28"/>
          <w:szCs w:val="28"/>
          <w:cs/>
        </w:rPr>
        <w:t xml:space="preserve"> บาท จากทุนจดทะเบียนเดิม </w:t>
      </w:r>
      <w:r w:rsidRPr="00411DBC">
        <w:rPr>
          <w:rFonts w:ascii="Angsana New" w:hAnsi="Angsana New"/>
          <w:spacing w:val="4"/>
          <w:sz w:val="28"/>
          <w:szCs w:val="28"/>
        </w:rPr>
        <w:t>1,743,078,525.64</w:t>
      </w:r>
      <w:r w:rsidRPr="00411DBC">
        <w:rPr>
          <w:rFonts w:ascii="Angsana New" w:hAnsi="Angsana New"/>
          <w:spacing w:val="4"/>
          <w:sz w:val="28"/>
          <w:szCs w:val="28"/>
          <w:cs/>
        </w:rPr>
        <w:t xml:space="preserve"> บาท เป็นทุนจดทะเบียน </w:t>
      </w:r>
      <w:r w:rsidRPr="00411DBC">
        <w:rPr>
          <w:rFonts w:ascii="Angsana New" w:hAnsi="Angsana New"/>
          <w:spacing w:val="4"/>
          <w:sz w:val="28"/>
          <w:szCs w:val="28"/>
        </w:rPr>
        <w:t>1,655,610,520.04</w:t>
      </w:r>
      <w:r w:rsidRPr="00411DBC">
        <w:rPr>
          <w:rFonts w:ascii="Angsana New" w:hAnsi="Angsana New"/>
          <w:spacing w:val="4"/>
          <w:sz w:val="28"/>
          <w:szCs w:val="28"/>
          <w:cs/>
        </w:rPr>
        <w:t xml:space="preserve"> บาท โดยการตัดหุ้นสามัญที่ยังไม่ได้ออกจำหน่ายจำนวน </w:t>
      </w:r>
      <w:r w:rsidRPr="00411DBC">
        <w:rPr>
          <w:rFonts w:ascii="Angsana New" w:hAnsi="Angsana New"/>
          <w:spacing w:val="4"/>
          <w:sz w:val="28"/>
          <w:szCs w:val="28"/>
        </w:rPr>
        <w:t>128,629,420</w:t>
      </w:r>
      <w:r w:rsidRPr="00411DBC">
        <w:rPr>
          <w:rFonts w:ascii="Angsana New" w:hAnsi="Angsana New"/>
          <w:spacing w:val="4"/>
          <w:sz w:val="28"/>
          <w:szCs w:val="28"/>
          <w:cs/>
        </w:rPr>
        <w:t xml:space="preserve"> หุ้น มูลค่าที่ ตราไว้หุ้นละ </w:t>
      </w:r>
      <w:r w:rsidRPr="00411DBC">
        <w:rPr>
          <w:rFonts w:ascii="Angsana New" w:hAnsi="Angsana New"/>
          <w:spacing w:val="4"/>
          <w:sz w:val="28"/>
          <w:szCs w:val="28"/>
        </w:rPr>
        <w:t>0.68</w:t>
      </w:r>
      <w:r w:rsidRPr="00411DBC">
        <w:rPr>
          <w:rFonts w:ascii="Angsana New" w:hAnsi="Angsana New"/>
          <w:spacing w:val="4"/>
          <w:sz w:val="28"/>
          <w:szCs w:val="28"/>
          <w:cs/>
        </w:rPr>
        <w:t xml:space="preserve"> บาท (หกสิบแปดสตางค์) ซึ่งเป็นหุ้นที่เหลือจากการใช้สิทธิแปลงสภาพของใบสำคัญแสดงสิทธิที่จะซื้อหุ้น สามัญของบริษัท ครั้งที่ </w:t>
      </w:r>
      <w:r w:rsidRPr="00411DBC">
        <w:rPr>
          <w:rFonts w:ascii="Angsana New" w:hAnsi="Angsana New"/>
          <w:spacing w:val="4"/>
          <w:sz w:val="28"/>
          <w:szCs w:val="28"/>
        </w:rPr>
        <w:t>4</w:t>
      </w:r>
      <w:r w:rsidRPr="00411DBC">
        <w:rPr>
          <w:rFonts w:ascii="Angsana New" w:hAnsi="Angsana New"/>
          <w:spacing w:val="4"/>
          <w:sz w:val="28"/>
          <w:szCs w:val="28"/>
          <w:cs/>
        </w:rPr>
        <w:t xml:space="preserve"> (</w:t>
      </w:r>
      <w:r w:rsidRPr="00411DBC">
        <w:rPr>
          <w:rFonts w:ascii="Angsana New" w:hAnsi="Angsana New"/>
          <w:spacing w:val="4"/>
          <w:sz w:val="28"/>
          <w:szCs w:val="28"/>
        </w:rPr>
        <w:t>B-W</w:t>
      </w:r>
      <w:r w:rsidRPr="00411DBC">
        <w:rPr>
          <w:rFonts w:ascii="Angsana New" w:hAnsi="Angsana New"/>
          <w:spacing w:val="4"/>
          <w:sz w:val="28"/>
          <w:szCs w:val="28"/>
          <w:cs/>
        </w:rPr>
        <w:t>4)</w:t>
      </w:r>
    </w:p>
    <w:p w14:paraId="2CAE41C0" w14:textId="77777777" w:rsidR="00EE79BF" w:rsidRPr="00411DBC" w:rsidRDefault="00EE79BF" w:rsidP="00EE79BF">
      <w:pPr>
        <w:spacing w:before="120"/>
        <w:ind w:left="1701" w:hanging="567"/>
        <w:jc w:val="thaiDistribute"/>
        <w:rPr>
          <w:rFonts w:ascii="Angsana New" w:hAnsi="Angsana New"/>
          <w:spacing w:val="4"/>
          <w:sz w:val="28"/>
          <w:szCs w:val="28"/>
        </w:rPr>
      </w:pPr>
      <w:r w:rsidRPr="00411DBC">
        <w:rPr>
          <w:rFonts w:ascii="Angsana New" w:hAnsi="Angsana New"/>
          <w:spacing w:val="4"/>
          <w:sz w:val="28"/>
          <w:szCs w:val="28"/>
          <w:cs/>
        </w:rPr>
        <w:t>2)</w:t>
      </w:r>
      <w:r w:rsidRPr="00411DBC">
        <w:rPr>
          <w:rFonts w:ascii="Angsana New" w:hAnsi="Angsana New"/>
          <w:spacing w:val="4"/>
          <w:sz w:val="28"/>
          <w:szCs w:val="28"/>
          <w:cs/>
        </w:rPr>
        <w:tab/>
        <w:t xml:space="preserve">อนุมัติการเพิ่มทุนจดทะเบียนของบริษัท จำนวน </w:t>
      </w:r>
      <w:r w:rsidRPr="00411DBC">
        <w:rPr>
          <w:rFonts w:ascii="Angsana New" w:hAnsi="Angsana New"/>
          <w:spacing w:val="4"/>
          <w:sz w:val="28"/>
          <w:szCs w:val="28"/>
        </w:rPr>
        <w:t>1,437,831,550.16</w:t>
      </w:r>
      <w:r w:rsidRPr="00411DBC">
        <w:rPr>
          <w:rFonts w:ascii="Angsana New" w:hAnsi="Angsana New"/>
          <w:spacing w:val="4"/>
          <w:sz w:val="28"/>
          <w:szCs w:val="28"/>
          <w:cs/>
        </w:rPr>
        <w:t xml:space="preserve"> บาท จากเดิมทุนจดทะเบียน </w:t>
      </w:r>
      <w:r w:rsidRPr="00411DBC">
        <w:rPr>
          <w:rFonts w:ascii="Angsana New" w:hAnsi="Angsana New"/>
          <w:spacing w:val="4"/>
          <w:sz w:val="28"/>
          <w:szCs w:val="28"/>
        </w:rPr>
        <w:t>1,655,610,520.04</w:t>
      </w:r>
      <w:r w:rsidRPr="00411DBC">
        <w:rPr>
          <w:rFonts w:ascii="Angsana New" w:hAnsi="Angsana New"/>
          <w:spacing w:val="4"/>
          <w:sz w:val="28"/>
          <w:szCs w:val="28"/>
          <w:cs/>
        </w:rPr>
        <w:t xml:space="preserve"> บาท เป็นทุนจดทะเบียน </w:t>
      </w:r>
      <w:r w:rsidRPr="00411DBC">
        <w:rPr>
          <w:rFonts w:ascii="Angsana New" w:hAnsi="Angsana New"/>
          <w:spacing w:val="4"/>
          <w:sz w:val="28"/>
          <w:szCs w:val="28"/>
        </w:rPr>
        <w:t xml:space="preserve">3,093,442,070.20 </w:t>
      </w:r>
      <w:r w:rsidRPr="00411DBC">
        <w:rPr>
          <w:rFonts w:ascii="Angsana New" w:hAnsi="Angsana New"/>
          <w:spacing w:val="4"/>
          <w:sz w:val="28"/>
          <w:szCs w:val="28"/>
          <w:cs/>
        </w:rPr>
        <w:t xml:space="preserve">บาท โดยการออกหุ้นสามัญเพิ่มทุน จำนวน </w:t>
      </w:r>
      <w:r w:rsidRPr="00411DBC">
        <w:rPr>
          <w:rFonts w:ascii="Angsana New" w:hAnsi="Angsana New"/>
          <w:spacing w:val="4"/>
          <w:sz w:val="28"/>
          <w:szCs w:val="28"/>
        </w:rPr>
        <w:t>2,114,458,162</w:t>
      </w:r>
      <w:r w:rsidRPr="00411DBC">
        <w:rPr>
          <w:rFonts w:ascii="Angsana New" w:hAnsi="Angsana New"/>
          <w:spacing w:val="4"/>
          <w:sz w:val="28"/>
          <w:szCs w:val="28"/>
          <w:cs/>
        </w:rPr>
        <w:t xml:space="preserve"> หุ้น มูลค่าที่ตราไว้หุ้นละ </w:t>
      </w:r>
      <w:r w:rsidRPr="00411DBC">
        <w:rPr>
          <w:rFonts w:ascii="Angsana New" w:hAnsi="Angsana New"/>
          <w:spacing w:val="4"/>
          <w:sz w:val="28"/>
          <w:szCs w:val="28"/>
        </w:rPr>
        <w:t>0.68</w:t>
      </w:r>
      <w:r w:rsidRPr="00411DBC">
        <w:rPr>
          <w:rFonts w:ascii="Angsana New" w:hAnsi="Angsana New"/>
          <w:spacing w:val="4"/>
          <w:sz w:val="28"/>
          <w:szCs w:val="28"/>
          <w:cs/>
        </w:rPr>
        <w:t xml:space="preserve"> บาท (หกสิบแปดสตางค์) เพื่อเสนอขายให้กับผู้ถือหุ้นเดิมตามสัดส่วนการถือหุ้น (</w:t>
      </w:r>
      <w:r w:rsidRPr="00411DBC">
        <w:rPr>
          <w:rFonts w:ascii="Angsana New" w:hAnsi="Angsana New"/>
          <w:spacing w:val="4"/>
          <w:sz w:val="28"/>
          <w:szCs w:val="28"/>
        </w:rPr>
        <w:t xml:space="preserve">Right Offering) </w:t>
      </w:r>
      <w:r w:rsidRPr="00411DBC">
        <w:rPr>
          <w:rFonts w:ascii="Angsana New" w:hAnsi="Angsana New"/>
          <w:spacing w:val="4"/>
          <w:sz w:val="28"/>
          <w:szCs w:val="28"/>
          <w:cs/>
        </w:rPr>
        <w:t xml:space="preserve">จำนวนไม่เกิน </w:t>
      </w:r>
      <w:r w:rsidRPr="00411DBC">
        <w:rPr>
          <w:rFonts w:ascii="Angsana New" w:hAnsi="Angsana New"/>
          <w:spacing w:val="4"/>
          <w:sz w:val="28"/>
          <w:szCs w:val="28"/>
        </w:rPr>
        <w:t>1,409,638,775</w:t>
      </w:r>
      <w:r w:rsidRPr="00411DBC">
        <w:rPr>
          <w:rFonts w:ascii="Angsana New" w:hAnsi="Angsana New"/>
          <w:spacing w:val="4"/>
          <w:sz w:val="28"/>
          <w:szCs w:val="28"/>
          <w:cs/>
        </w:rPr>
        <w:t xml:space="preserve"> หุ้น และเพื่อรองรับการใช้สิทธิของใบสำคัญแสดงสิทธิที่จะจัดสรรให้แก่ผู้ถือหุ้นของบริษัทฯ ที่จองซื้อและ ได้รับจัดสรรหุ้นสามัญเพิ่มทุนที่ออกและเสนอขายให้แก่ผู้ถือหุ้นเดิมตามสัดส่วนการถือหุ้นที่ผู้ถือหุ้นแต่ละรายถืออยู่ จำนวน ไม่เกิน </w:t>
      </w:r>
      <w:r w:rsidRPr="00411DBC">
        <w:rPr>
          <w:rFonts w:ascii="Angsana New" w:hAnsi="Angsana New"/>
          <w:spacing w:val="4"/>
          <w:sz w:val="28"/>
          <w:szCs w:val="28"/>
        </w:rPr>
        <w:t>704,819,387</w:t>
      </w:r>
      <w:r w:rsidRPr="00411DBC">
        <w:rPr>
          <w:rFonts w:ascii="Angsana New" w:hAnsi="Angsana New"/>
          <w:spacing w:val="4"/>
          <w:sz w:val="28"/>
          <w:szCs w:val="28"/>
          <w:cs/>
        </w:rPr>
        <w:t xml:space="preserve"> หุ้น</w:t>
      </w:r>
    </w:p>
    <w:p w14:paraId="341D2FA1" w14:textId="77777777" w:rsidR="00EE79BF" w:rsidRPr="00411DBC" w:rsidRDefault="00EE79BF" w:rsidP="00EE79BF">
      <w:pPr>
        <w:spacing w:before="120"/>
        <w:ind w:left="1701" w:hanging="567"/>
        <w:jc w:val="thaiDistribute"/>
        <w:rPr>
          <w:rFonts w:ascii="Angsana New" w:hAnsi="Angsana New"/>
          <w:spacing w:val="4"/>
          <w:sz w:val="28"/>
          <w:szCs w:val="28"/>
        </w:rPr>
      </w:pPr>
      <w:r w:rsidRPr="00411DBC">
        <w:rPr>
          <w:rFonts w:ascii="Angsana New" w:hAnsi="Angsana New"/>
          <w:spacing w:val="4"/>
          <w:sz w:val="28"/>
          <w:szCs w:val="28"/>
          <w:cs/>
        </w:rPr>
        <w:t>3)</w:t>
      </w:r>
      <w:r w:rsidRPr="00411DBC">
        <w:rPr>
          <w:rFonts w:ascii="Angsana New" w:hAnsi="Angsana New"/>
          <w:spacing w:val="4"/>
          <w:sz w:val="28"/>
          <w:szCs w:val="28"/>
          <w:cs/>
        </w:rPr>
        <w:tab/>
        <w:t xml:space="preserve">อนุมัติจัดสรรหุ้นสามัญเพิ่มทุน จำนวนไม่เกิน </w:t>
      </w:r>
      <w:r w:rsidRPr="00411DBC">
        <w:rPr>
          <w:rFonts w:ascii="Angsana New" w:hAnsi="Angsana New"/>
          <w:spacing w:val="4"/>
          <w:sz w:val="28"/>
          <w:szCs w:val="28"/>
        </w:rPr>
        <w:t>2,114,458,162</w:t>
      </w:r>
      <w:r w:rsidRPr="00411DBC">
        <w:rPr>
          <w:rFonts w:ascii="Angsana New" w:hAnsi="Angsana New"/>
          <w:spacing w:val="4"/>
          <w:sz w:val="28"/>
          <w:szCs w:val="28"/>
          <w:cs/>
        </w:rPr>
        <w:t xml:space="preserve"> หุ้น เพื่อเสนอขายให้แก่ผู้ถือหุ้นเดิมของบริษัทตามสัดส่วน การถือหุ้น (</w:t>
      </w:r>
      <w:r w:rsidRPr="00411DBC">
        <w:rPr>
          <w:rFonts w:ascii="Angsana New" w:hAnsi="Angsana New"/>
          <w:spacing w:val="4"/>
          <w:sz w:val="28"/>
          <w:szCs w:val="28"/>
        </w:rPr>
        <w:t xml:space="preserve">Right Offering) </w:t>
      </w:r>
      <w:r w:rsidRPr="00411DBC">
        <w:rPr>
          <w:rFonts w:ascii="Angsana New" w:hAnsi="Angsana New"/>
          <w:spacing w:val="4"/>
          <w:sz w:val="28"/>
          <w:szCs w:val="28"/>
          <w:cs/>
        </w:rPr>
        <w:t xml:space="preserve">จำนวนไม่เกิน </w:t>
      </w:r>
      <w:r w:rsidRPr="00411DBC">
        <w:rPr>
          <w:rFonts w:ascii="Angsana New" w:hAnsi="Angsana New"/>
          <w:spacing w:val="4"/>
          <w:sz w:val="28"/>
          <w:szCs w:val="28"/>
        </w:rPr>
        <w:t>1,409,638,775</w:t>
      </w:r>
      <w:r w:rsidRPr="00411DBC">
        <w:rPr>
          <w:rFonts w:ascii="Angsana New" w:hAnsi="Angsana New"/>
          <w:spacing w:val="4"/>
          <w:sz w:val="28"/>
          <w:szCs w:val="28"/>
          <w:cs/>
        </w:rPr>
        <w:t xml:space="preserve"> หุ้น และเพื่อรองรับการใช้สิทธิ </w:t>
      </w:r>
      <w:r w:rsidRPr="00411DBC">
        <w:rPr>
          <w:rFonts w:ascii="Angsana New" w:hAnsi="Angsana New"/>
          <w:spacing w:val="4"/>
          <w:sz w:val="28"/>
          <w:szCs w:val="28"/>
        </w:rPr>
        <w:t>B-W</w:t>
      </w:r>
      <w:r w:rsidRPr="00411DBC">
        <w:rPr>
          <w:rFonts w:ascii="Angsana New" w:hAnsi="Angsana New"/>
          <w:spacing w:val="4"/>
          <w:sz w:val="28"/>
          <w:szCs w:val="28"/>
          <w:cs/>
        </w:rPr>
        <w:t xml:space="preserve">7 จำนวนไม่เกิน </w:t>
      </w:r>
      <w:r w:rsidRPr="00411DBC">
        <w:rPr>
          <w:rFonts w:ascii="Angsana New" w:hAnsi="Angsana New"/>
          <w:spacing w:val="4"/>
          <w:sz w:val="28"/>
          <w:szCs w:val="28"/>
        </w:rPr>
        <w:t>704,819,387</w:t>
      </w:r>
      <w:r w:rsidRPr="00411DBC">
        <w:rPr>
          <w:rFonts w:ascii="Angsana New" w:hAnsi="Angsana New"/>
          <w:spacing w:val="4"/>
          <w:sz w:val="28"/>
          <w:szCs w:val="28"/>
          <w:cs/>
        </w:rPr>
        <w:t xml:space="preserve"> หุ้น และ หากยังคงมีหุ้นเหลือจากการใช้สิทธิจองซื้อหุ้นสามัญเพิ่มทุนของผู้ถือหุ้นเดิมของบริษัท บริษัทจะ เสนอขายหุ้นที่เหลือดังกล่าวให้แก่บุคคลในวงจำกัด (</w:t>
      </w:r>
      <w:r w:rsidRPr="00411DBC">
        <w:rPr>
          <w:rFonts w:ascii="Angsana New" w:hAnsi="Angsana New"/>
          <w:spacing w:val="4"/>
          <w:sz w:val="28"/>
          <w:szCs w:val="28"/>
        </w:rPr>
        <w:t xml:space="preserve">Private Placement) </w:t>
      </w:r>
      <w:r w:rsidRPr="00411DBC">
        <w:rPr>
          <w:rFonts w:ascii="Angsana New" w:hAnsi="Angsana New"/>
          <w:spacing w:val="4"/>
          <w:sz w:val="28"/>
          <w:szCs w:val="28"/>
          <w:cs/>
        </w:rPr>
        <w:t xml:space="preserve">ในราคาไม่ต่ำกว่าร้อยละ </w:t>
      </w:r>
      <w:r w:rsidRPr="00411DBC">
        <w:rPr>
          <w:rFonts w:ascii="Angsana New" w:hAnsi="Angsana New"/>
          <w:spacing w:val="4"/>
          <w:sz w:val="28"/>
          <w:szCs w:val="28"/>
        </w:rPr>
        <w:t>90</w:t>
      </w:r>
      <w:r w:rsidRPr="00411DBC">
        <w:rPr>
          <w:rFonts w:ascii="Angsana New" w:hAnsi="Angsana New"/>
          <w:spacing w:val="4"/>
          <w:sz w:val="28"/>
          <w:szCs w:val="28"/>
          <w:cs/>
        </w:rPr>
        <w:t xml:space="preserve"> ของราคาตลาด และเป็นราคาที่ไม่ต่ำกว่าราคาเสนอขายหุ้นสามัญเพิ่มทุนต่อผู้ถือหุ้นเดิมของบริษัท ที่ราคาหุ้นละ </w:t>
      </w:r>
      <w:r w:rsidRPr="00411DBC">
        <w:rPr>
          <w:rFonts w:ascii="Angsana New" w:hAnsi="Angsana New"/>
          <w:spacing w:val="4"/>
          <w:sz w:val="28"/>
          <w:szCs w:val="28"/>
        </w:rPr>
        <w:t>0.68</w:t>
      </w:r>
      <w:r w:rsidRPr="00411DBC">
        <w:rPr>
          <w:rFonts w:ascii="Angsana New" w:hAnsi="Angsana New"/>
          <w:spacing w:val="4"/>
          <w:sz w:val="28"/>
          <w:szCs w:val="28"/>
          <w:cs/>
        </w:rPr>
        <w:t xml:space="preserve"> บาท</w:t>
      </w:r>
    </w:p>
    <w:p w14:paraId="5EB8F4E6" w14:textId="77777777" w:rsidR="00EE79BF" w:rsidRPr="00411DBC" w:rsidRDefault="00EE79BF" w:rsidP="00EE79BF">
      <w:pPr>
        <w:spacing w:before="120"/>
        <w:ind w:left="1701" w:hanging="567"/>
        <w:jc w:val="thaiDistribute"/>
        <w:rPr>
          <w:rFonts w:ascii="Angsana New" w:hAnsi="Angsana New"/>
          <w:spacing w:val="4"/>
          <w:sz w:val="28"/>
          <w:szCs w:val="28"/>
        </w:rPr>
      </w:pPr>
    </w:p>
    <w:p w14:paraId="78980B58" w14:textId="77777777" w:rsidR="00EE79BF" w:rsidRPr="00411DBC" w:rsidRDefault="00EE79BF" w:rsidP="00EE79BF">
      <w:pPr>
        <w:spacing w:before="120"/>
        <w:ind w:left="1701" w:hanging="567"/>
        <w:jc w:val="thaiDistribute"/>
        <w:rPr>
          <w:rFonts w:ascii="Angsana New" w:hAnsi="Angsana New"/>
          <w:spacing w:val="4"/>
          <w:sz w:val="28"/>
          <w:szCs w:val="28"/>
        </w:rPr>
      </w:pPr>
    </w:p>
    <w:p w14:paraId="7BF82F78" w14:textId="2A728044" w:rsidR="00EE79BF" w:rsidRPr="00411DBC" w:rsidRDefault="00EE79BF" w:rsidP="002E737C">
      <w:pPr>
        <w:pStyle w:val="ListParagraph"/>
        <w:numPr>
          <w:ilvl w:val="1"/>
          <w:numId w:val="30"/>
        </w:numPr>
        <w:spacing w:before="120"/>
        <w:ind w:left="927"/>
        <w:jc w:val="thaiDistribute"/>
        <w:rPr>
          <w:rFonts w:ascii="Angsana New" w:hAnsi="Angsana New"/>
          <w:spacing w:val="4"/>
          <w:sz w:val="28"/>
          <w:szCs w:val="28"/>
        </w:rPr>
      </w:pPr>
      <w:r w:rsidRPr="00411DBC">
        <w:rPr>
          <w:rFonts w:ascii="Angsana New" w:hAnsi="Angsana New"/>
          <w:spacing w:val="4"/>
          <w:sz w:val="28"/>
          <w:szCs w:val="28"/>
          <w:cs/>
        </w:rPr>
        <w:t xml:space="preserve"> เมื่อวันที่ </w:t>
      </w:r>
      <w:r w:rsidRPr="00411DBC">
        <w:rPr>
          <w:rFonts w:ascii="Angsana New" w:hAnsi="Angsana New"/>
          <w:spacing w:val="4"/>
          <w:sz w:val="28"/>
          <w:szCs w:val="28"/>
        </w:rPr>
        <w:t xml:space="preserve">10 </w:t>
      </w:r>
      <w:r w:rsidRPr="00411DBC">
        <w:rPr>
          <w:rFonts w:ascii="Angsana New" w:hAnsi="Angsana New"/>
          <w:spacing w:val="4"/>
          <w:sz w:val="28"/>
          <w:szCs w:val="28"/>
          <w:cs/>
        </w:rPr>
        <w:t xml:space="preserve">มีนาคม </w:t>
      </w:r>
      <w:r w:rsidRPr="00411DBC">
        <w:rPr>
          <w:rFonts w:ascii="Angsana New" w:hAnsi="Angsana New"/>
          <w:spacing w:val="4"/>
          <w:sz w:val="28"/>
          <w:szCs w:val="28"/>
        </w:rPr>
        <w:t xml:space="preserve">2566 </w:t>
      </w:r>
      <w:r w:rsidRPr="00411DBC">
        <w:rPr>
          <w:rFonts w:ascii="Angsana New" w:hAnsi="Angsana New"/>
          <w:spacing w:val="4"/>
          <w:sz w:val="28"/>
          <w:szCs w:val="28"/>
          <w:cs/>
        </w:rPr>
        <w:t xml:space="preserve">ที่ประชุมคณะกรรมการบริษัท ครั้งที่ </w:t>
      </w:r>
      <w:r w:rsidRPr="00411DBC">
        <w:rPr>
          <w:rFonts w:ascii="Angsana New" w:hAnsi="Angsana New"/>
          <w:spacing w:val="4"/>
          <w:sz w:val="28"/>
          <w:szCs w:val="28"/>
        </w:rPr>
        <w:t xml:space="preserve">3/2566 </w:t>
      </w:r>
      <w:r w:rsidRPr="00411DBC">
        <w:rPr>
          <w:rFonts w:ascii="Angsana New" w:hAnsi="Angsana New"/>
          <w:spacing w:val="4"/>
          <w:sz w:val="28"/>
          <w:szCs w:val="28"/>
          <w:cs/>
        </w:rPr>
        <w:t xml:space="preserve">พิจารณาและมีมติอนุมัติเห็นชอบให้นำเสนอที่ประชุมสามัญผู้ถือหุ้นประจำปี </w:t>
      </w:r>
      <w:r w:rsidRPr="00411DBC">
        <w:rPr>
          <w:rFonts w:ascii="Angsana New" w:hAnsi="Angsana New"/>
          <w:spacing w:val="4"/>
          <w:sz w:val="28"/>
          <w:szCs w:val="28"/>
        </w:rPr>
        <w:t xml:space="preserve">2566 </w:t>
      </w:r>
      <w:r w:rsidRPr="00411DBC">
        <w:rPr>
          <w:rFonts w:ascii="Angsana New" w:hAnsi="Angsana New"/>
          <w:spacing w:val="4"/>
          <w:sz w:val="28"/>
          <w:szCs w:val="28"/>
          <w:cs/>
        </w:rPr>
        <w:t xml:space="preserve">พิจารณาจัดสรรหุ้นสามัญเพิ่มทุนของบริษัท จำนวน </w:t>
      </w:r>
      <w:r w:rsidRPr="00411DBC">
        <w:rPr>
          <w:rFonts w:ascii="Angsana New" w:hAnsi="Angsana New"/>
          <w:spacing w:val="4"/>
          <w:sz w:val="28"/>
          <w:szCs w:val="28"/>
        </w:rPr>
        <w:t xml:space="preserve">20,761,555,194 </w:t>
      </w:r>
      <w:r w:rsidRPr="00411DBC">
        <w:rPr>
          <w:rFonts w:ascii="Angsana New" w:hAnsi="Angsana New"/>
          <w:spacing w:val="4"/>
          <w:sz w:val="28"/>
          <w:szCs w:val="28"/>
          <w:cs/>
        </w:rPr>
        <w:t xml:space="preserve">หุ้น มูลค่าที่ตราไว้หุ้นละ </w:t>
      </w:r>
      <w:r w:rsidRPr="00411DBC">
        <w:rPr>
          <w:rFonts w:ascii="Angsana New" w:hAnsi="Angsana New"/>
          <w:spacing w:val="4"/>
          <w:sz w:val="28"/>
          <w:szCs w:val="28"/>
        </w:rPr>
        <w:t xml:space="preserve">0.68 </w:t>
      </w:r>
      <w:r w:rsidRPr="00411DBC">
        <w:rPr>
          <w:rFonts w:ascii="Angsana New" w:hAnsi="Angsana New"/>
          <w:spacing w:val="4"/>
          <w:sz w:val="28"/>
          <w:szCs w:val="28"/>
          <w:cs/>
        </w:rPr>
        <w:t>บาท (หกสิบแปดสตางค์) เพื่อเสนอขายต่อผู้ถือหุ้นเดิมของบริษัทตามสัดส่วนการถือหุ้นของผู้ถือหุ้นแต่ละราย (</w:t>
      </w:r>
      <w:r w:rsidRPr="00411DBC">
        <w:rPr>
          <w:rFonts w:ascii="Angsana New" w:hAnsi="Angsana New"/>
          <w:spacing w:val="4"/>
          <w:sz w:val="28"/>
          <w:szCs w:val="28"/>
        </w:rPr>
        <w:t xml:space="preserve">Right Offering)  </w:t>
      </w:r>
      <w:r w:rsidRPr="00411DBC">
        <w:rPr>
          <w:rFonts w:ascii="Angsana New" w:hAnsi="Angsana New"/>
          <w:spacing w:val="4"/>
          <w:sz w:val="28"/>
          <w:szCs w:val="28"/>
          <w:cs/>
        </w:rPr>
        <w:t xml:space="preserve">โดยเสนอขายให้แก่ผู้ถือหุ้นเดิมของบริษัท ในอัตราส่วน </w:t>
      </w:r>
      <w:r w:rsidRPr="00411DBC">
        <w:rPr>
          <w:rFonts w:ascii="Angsana New" w:hAnsi="Angsana New"/>
          <w:spacing w:val="4"/>
          <w:sz w:val="28"/>
          <w:szCs w:val="28"/>
        </w:rPr>
        <w:t xml:space="preserve">1 </w:t>
      </w:r>
      <w:r w:rsidRPr="00411DBC">
        <w:rPr>
          <w:rFonts w:ascii="Angsana New" w:hAnsi="Angsana New"/>
          <w:spacing w:val="4"/>
          <w:sz w:val="28"/>
          <w:szCs w:val="28"/>
          <w:cs/>
        </w:rPr>
        <w:t xml:space="preserve">หุ้นสามัญเดิม ต่อ </w:t>
      </w:r>
      <w:r w:rsidRPr="00411DBC">
        <w:rPr>
          <w:rFonts w:ascii="Angsana New" w:hAnsi="Angsana New"/>
          <w:spacing w:val="4"/>
          <w:sz w:val="28"/>
          <w:szCs w:val="28"/>
        </w:rPr>
        <w:t xml:space="preserve">6 </w:t>
      </w:r>
      <w:r w:rsidRPr="00411DBC">
        <w:rPr>
          <w:rFonts w:ascii="Angsana New" w:hAnsi="Angsana New"/>
          <w:spacing w:val="4"/>
          <w:sz w:val="28"/>
          <w:szCs w:val="28"/>
          <w:cs/>
        </w:rPr>
        <w:t xml:space="preserve">หุ้นสามัญเพิ่มทุน ที่ราคาเสนอขายหุ้นละ </w:t>
      </w:r>
      <w:r w:rsidRPr="00411DBC">
        <w:rPr>
          <w:rFonts w:ascii="Angsana New" w:hAnsi="Angsana New"/>
          <w:spacing w:val="4"/>
          <w:sz w:val="28"/>
          <w:szCs w:val="28"/>
        </w:rPr>
        <w:t xml:space="preserve">0.06 </w:t>
      </w:r>
      <w:r w:rsidRPr="00411DBC">
        <w:rPr>
          <w:rFonts w:ascii="Angsana New" w:hAnsi="Angsana New"/>
          <w:spacing w:val="4"/>
          <w:sz w:val="28"/>
          <w:szCs w:val="28"/>
          <w:cs/>
        </w:rPr>
        <w:t xml:space="preserve">บาท (หกสตางค์) คิดเป็นมูลค่ารวมไม่เกิน </w:t>
      </w:r>
      <w:r w:rsidRPr="00411DBC">
        <w:rPr>
          <w:rFonts w:ascii="Angsana New" w:hAnsi="Angsana New"/>
          <w:spacing w:val="4"/>
          <w:sz w:val="28"/>
          <w:szCs w:val="28"/>
        </w:rPr>
        <w:t xml:space="preserve">1,245,693,311.64 </w:t>
      </w:r>
      <w:r w:rsidRPr="00411DBC">
        <w:rPr>
          <w:rFonts w:ascii="Angsana New" w:hAnsi="Angsana New"/>
          <w:spacing w:val="4"/>
          <w:sz w:val="28"/>
          <w:szCs w:val="28"/>
          <w:cs/>
        </w:rPr>
        <w:t>บาท (หนึ่งพันสองร้อยสี่สิบห้าล้านหกแสนเก้าหมื่นสามพันสามร้อยสิบเอ็ดบาทหกสิบสี่สตางค์)</w:t>
      </w:r>
    </w:p>
    <w:bookmarkEnd w:id="42"/>
    <w:p w14:paraId="7B41FC36" w14:textId="77777777" w:rsidR="00EE79BF" w:rsidRPr="00411DBC" w:rsidRDefault="00EE79BF" w:rsidP="002E737C">
      <w:pPr>
        <w:pStyle w:val="ListParagraph"/>
        <w:numPr>
          <w:ilvl w:val="0"/>
          <w:numId w:val="18"/>
        </w:numPr>
        <w:spacing w:before="240"/>
        <w:rPr>
          <w:rFonts w:ascii="Angsana New" w:hAnsi="Angsana New"/>
          <w:b/>
          <w:bCs/>
          <w:sz w:val="28"/>
          <w:szCs w:val="28"/>
        </w:rPr>
      </w:pPr>
      <w:r w:rsidRPr="00411DBC">
        <w:rPr>
          <w:rFonts w:ascii="Angsana New" w:hAnsi="Angsana New"/>
          <w:b/>
          <w:bCs/>
          <w:sz w:val="28"/>
          <w:szCs w:val="28"/>
          <w:cs/>
        </w:rPr>
        <w:t>ใบสำคัญแสดงสิทธิซื้อหุ้นสามัญ</w:t>
      </w:r>
    </w:p>
    <w:p w14:paraId="608F1B18" w14:textId="77777777" w:rsidR="002E737C" w:rsidRPr="00411DBC" w:rsidRDefault="002E737C" w:rsidP="002E737C">
      <w:pPr>
        <w:pStyle w:val="ListParagraph"/>
        <w:numPr>
          <w:ilvl w:val="0"/>
          <w:numId w:val="31"/>
        </w:numPr>
        <w:spacing w:before="120" w:after="120"/>
        <w:jc w:val="thaiDistribute"/>
        <w:rPr>
          <w:rFonts w:ascii="Angsana New" w:hAnsi="Angsana New"/>
          <w:vanish/>
          <w:spacing w:val="-4"/>
          <w:sz w:val="28"/>
          <w:szCs w:val="28"/>
          <w:cs/>
        </w:rPr>
      </w:pPr>
    </w:p>
    <w:p w14:paraId="7F2487AB" w14:textId="77777777" w:rsidR="002E737C" w:rsidRPr="00411DBC" w:rsidRDefault="002E737C" w:rsidP="002E737C">
      <w:pPr>
        <w:pStyle w:val="ListParagraph"/>
        <w:numPr>
          <w:ilvl w:val="0"/>
          <w:numId w:val="31"/>
        </w:numPr>
        <w:spacing w:before="120" w:after="120"/>
        <w:jc w:val="thaiDistribute"/>
        <w:rPr>
          <w:rFonts w:ascii="Angsana New" w:hAnsi="Angsana New"/>
          <w:vanish/>
          <w:spacing w:val="-4"/>
          <w:sz w:val="28"/>
          <w:szCs w:val="28"/>
          <w:cs/>
        </w:rPr>
      </w:pPr>
    </w:p>
    <w:p w14:paraId="35D8FC51" w14:textId="77777777" w:rsidR="002E737C" w:rsidRPr="00411DBC" w:rsidRDefault="002E737C" w:rsidP="002E737C">
      <w:pPr>
        <w:pStyle w:val="ListParagraph"/>
        <w:numPr>
          <w:ilvl w:val="0"/>
          <w:numId w:val="31"/>
        </w:numPr>
        <w:spacing w:before="120" w:after="120"/>
        <w:jc w:val="thaiDistribute"/>
        <w:rPr>
          <w:rFonts w:ascii="Angsana New" w:hAnsi="Angsana New"/>
          <w:vanish/>
          <w:spacing w:val="-4"/>
          <w:sz w:val="28"/>
          <w:szCs w:val="28"/>
          <w:cs/>
        </w:rPr>
      </w:pPr>
    </w:p>
    <w:p w14:paraId="25CF6B21" w14:textId="77777777" w:rsidR="002E737C" w:rsidRPr="00411DBC" w:rsidRDefault="002E737C" w:rsidP="002E737C">
      <w:pPr>
        <w:pStyle w:val="ListParagraph"/>
        <w:numPr>
          <w:ilvl w:val="0"/>
          <w:numId w:val="31"/>
        </w:numPr>
        <w:spacing w:before="120" w:after="120"/>
        <w:jc w:val="thaiDistribute"/>
        <w:rPr>
          <w:rFonts w:ascii="Angsana New" w:hAnsi="Angsana New"/>
          <w:vanish/>
          <w:spacing w:val="-4"/>
          <w:sz w:val="28"/>
          <w:szCs w:val="28"/>
          <w:cs/>
        </w:rPr>
      </w:pPr>
    </w:p>
    <w:p w14:paraId="3677F40D" w14:textId="77777777" w:rsidR="002E737C" w:rsidRPr="00411DBC" w:rsidRDefault="002E737C" w:rsidP="002E737C">
      <w:pPr>
        <w:pStyle w:val="ListParagraph"/>
        <w:numPr>
          <w:ilvl w:val="0"/>
          <w:numId w:val="31"/>
        </w:numPr>
        <w:spacing w:before="120" w:after="120"/>
        <w:jc w:val="thaiDistribute"/>
        <w:rPr>
          <w:rFonts w:ascii="Angsana New" w:hAnsi="Angsana New"/>
          <w:vanish/>
          <w:spacing w:val="-4"/>
          <w:sz w:val="28"/>
          <w:szCs w:val="28"/>
          <w:cs/>
        </w:rPr>
      </w:pPr>
    </w:p>
    <w:p w14:paraId="7D0F64AB" w14:textId="77777777" w:rsidR="002E737C" w:rsidRPr="00411DBC" w:rsidRDefault="002E737C" w:rsidP="002E737C">
      <w:pPr>
        <w:pStyle w:val="ListParagraph"/>
        <w:numPr>
          <w:ilvl w:val="0"/>
          <w:numId w:val="31"/>
        </w:numPr>
        <w:spacing w:before="120" w:after="120"/>
        <w:jc w:val="thaiDistribute"/>
        <w:rPr>
          <w:rFonts w:ascii="Angsana New" w:hAnsi="Angsana New"/>
          <w:vanish/>
          <w:spacing w:val="-4"/>
          <w:sz w:val="28"/>
          <w:szCs w:val="28"/>
          <w:cs/>
        </w:rPr>
      </w:pPr>
    </w:p>
    <w:p w14:paraId="5C74D536" w14:textId="77777777" w:rsidR="002E737C" w:rsidRPr="00411DBC" w:rsidRDefault="002E737C" w:rsidP="002E737C">
      <w:pPr>
        <w:pStyle w:val="ListParagraph"/>
        <w:numPr>
          <w:ilvl w:val="0"/>
          <w:numId w:val="31"/>
        </w:numPr>
        <w:spacing w:before="120" w:after="120"/>
        <w:jc w:val="thaiDistribute"/>
        <w:rPr>
          <w:rFonts w:ascii="Angsana New" w:hAnsi="Angsana New"/>
          <w:vanish/>
          <w:spacing w:val="-4"/>
          <w:sz w:val="28"/>
          <w:szCs w:val="28"/>
          <w:cs/>
        </w:rPr>
      </w:pPr>
    </w:p>
    <w:p w14:paraId="34352E23" w14:textId="5295EB68" w:rsidR="00EE79BF" w:rsidRPr="00411DBC" w:rsidRDefault="00EE79BF" w:rsidP="002E737C">
      <w:pPr>
        <w:pStyle w:val="ListParagraph"/>
        <w:numPr>
          <w:ilvl w:val="1"/>
          <w:numId w:val="31"/>
        </w:numPr>
        <w:spacing w:before="120" w:after="120"/>
        <w:ind w:left="786"/>
        <w:jc w:val="thaiDistribute"/>
        <w:rPr>
          <w:rFonts w:ascii="Angsana New" w:hAnsi="Angsana New"/>
          <w:spacing w:val="-4"/>
          <w:sz w:val="28"/>
          <w:szCs w:val="28"/>
        </w:rPr>
      </w:pPr>
      <w:r w:rsidRPr="00411DBC">
        <w:rPr>
          <w:rFonts w:ascii="Angsana New" w:hAnsi="Angsana New" w:hint="cs"/>
          <w:spacing w:val="-4"/>
          <w:sz w:val="28"/>
          <w:szCs w:val="28"/>
          <w:cs/>
        </w:rPr>
        <w:t>ตามมติที่ประชุม</w:t>
      </w:r>
      <w:r w:rsidRPr="00411DBC">
        <w:rPr>
          <w:rFonts w:ascii="Angsana New" w:hAnsi="Angsana New"/>
          <w:spacing w:val="-4"/>
          <w:sz w:val="28"/>
          <w:szCs w:val="28"/>
          <w:cs/>
        </w:rPr>
        <w:t>วิสา</w:t>
      </w:r>
      <w:r w:rsidRPr="00411DBC">
        <w:rPr>
          <w:rFonts w:ascii="Angsana New" w:hAnsi="Angsana New" w:hint="cs"/>
          <w:spacing w:val="-4"/>
          <w:sz w:val="28"/>
          <w:szCs w:val="28"/>
          <w:cs/>
        </w:rPr>
        <w:t xml:space="preserve">มัญผู้ถือหุ้นครั้งที่ </w:t>
      </w:r>
      <w:r w:rsidRPr="00411DBC">
        <w:rPr>
          <w:rFonts w:ascii="Angsana New" w:hAnsi="Angsana New"/>
          <w:spacing w:val="-4"/>
          <w:sz w:val="28"/>
          <w:szCs w:val="28"/>
        </w:rPr>
        <w:t xml:space="preserve">1/2562 </w:t>
      </w:r>
      <w:r w:rsidRPr="00411DBC">
        <w:rPr>
          <w:rFonts w:ascii="Angsana New" w:hAnsi="Angsana New" w:hint="cs"/>
          <w:spacing w:val="-4"/>
          <w:sz w:val="28"/>
          <w:szCs w:val="28"/>
          <w:cs/>
        </w:rPr>
        <w:t xml:space="preserve">เมื่อวันที่ </w:t>
      </w:r>
      <w:r w:rsidRPr="00411DBC">
        <w:rPr>
          <w:rFonts w:ascii="Angsana New" w:hAnsi="Angsana New"/>
          <w:spacing w:val="-4"/>
          <w:sz w:val="28"/>
          <w:szCs w:val="28"/>
        </w:rPr>
        <w:t xml:space="preserve">26 </w:t>
      </w:r>
      <w:r w:rsidRPr="00411DBC">
        <w:rPr>
          <w:rFonts w:ascii="Angsana New" w:hAnsi="Angsana New" w:hint="cs"/>
          <w:spacing w:val="-4"/>
          <w:sz w:val="28"/>
          <w:szCs w:val="28"/>
          <w:cs/>
        </w:rPr>
        <w:t xml:space="preserve">กรกฎาคม </w:t>
      </w:r>
      <w:r w:rsidRPr="00411DBC">
        <w:rPr>
          <w:rFonts w:ascii="Angsana New" w:hAnsi="Angsana New"/>
          <w:spacing w:val="-4"/>
          <w:sz w:val="28"/>
          <w:szCs w:val="28"/>
        </w:rPr>
        <w:t xml:space="preserve">2562 </w:t>
      </w:r>
      <w:r w:rsidRPr="00411DBC">
        <w:rPr>
          <w:rFonts w:ascii="Angsana New" w:hAnsi="Angsana New"/>
          <w:spacing w:val="-4"/>
          <w:sz w:val="28"/>
          <w:szCs w:val="28"/>
          <w:cs/>
        </w:rPr>
        <w:t>ผู้ถือหุ้นมีมติอนุมัติการออกใบสำคัญแสดงสิทธิที่จะซื้อหุ้นสามัญของบริษัท (</w:t>
      </w:r>
      <w:r w:rsidRPr="00411DBC">
        <w:rPr>
          <w:rFonts w:ascii="Angsana New" w:hAnsi="Angsana New"/>
          <w:spacing w:val="-4"/>
          <w:sz w:val="28"/>
          <w:szCs w:val="28"/>
        </w:rPr>
        <w:t xml:space="preserve">B - W5) </w:t>
      </w:r>
      <w:r w:rsidRPr="00411DBC">
        <w:rPr>
          <w:rFonts w:ascii="Angsana New" w:hAnsi="Angsana New"/>
          <w:spacing w:val="-4"/>
          <w:sz w:val="28"/>
          <w:szCs w:val="28"/>
          <w:cs/>
        </w:rPr>
        <w:t>ให้กับผู้ถือหุ้นเดิมตามสัดส่วน</w:t>
      </w:r>
      <w:r w:rsidRPr="00411DBC">
        <w:rPr>
          <w:rFonts w:ascii="Angsana New" w:hAnsi="Angsana New"/>
          <w:spacing w:val="-4"/>
          <w:sz w:val="28"/>
          <w:szCs w:val="28"/>
        </w:rPr>
        <w:t xml:space="preserve"> </w:t>
      </w:r>
      <w:r w:rsidRPr="00411DBC">
        <w:rPr>
          <w:rFonts w:ascii="Angsana New" w:hAnsi="Angsana New"/>
          <w:spacing w:val="-4"/>
          <w:sz w:val="28"/>
          <w:szCs w:val="28"/>
          <w:cs/>
        </w:rPr>
        <w:t xml:space="preserve">เมื่อวันที่ </w:t>
      </w:r>
      <w:r w:rsidRPr="00411DBC">
        <w:rPr>
          <w:rFonts w:ascii="Angsana New" w:hAnsi="Angsana New"/>
          <w:spacing w:val="-4"/>
          <w:sz w:val="28"/>
          <w:szCs w:val="28"/>
        </w:rPr>
        <w:t xml:space="preserve">16 </w:t>
      </w:r>
      <w:r w:rsidRPr="00411DBC">
        <w:rPr>
          <w:rFonts w:ascii="Angsana New" w:hAnsi="Angsana New" w:hint="cs"/>
          <w:spacing w:val="-4"/>
          <w:sz w:val="28"/>
          <w:szCs w:val="28"/>
          <w:cs/>
        </w:rPr>
        <w:t xml:space="preserve">กรกฎาคม </w:t>
      </w:r>
      <w:r w:rsidRPr="00411DBC">
        <w:rPr>
          <w:rFonts w:ascii="Angsana New" w:hAnsi="Angsana New"/>
          <w:spacing w:val="-4"/>
          <w:sz w:val="28"/>
          <w:szCs w:val="28"/>
        </w:rPr>
        <w:t xml:space="preserve">2562 </w:t>
      </w:r>
      <w:r w:rsidRPr="00411DBC">
        <w:rPr>
          <w:rFonts w:ascii="Angsana New" w:hAnsi="Angsana New"/>
          <w:spacing w:val="-4"/>
          <w:sz w:val="28"/>
          <w:szCs w:val="28"/>
          <w:cs/>
        </w:rPr>
        <w:t>โดยมีสาระสำคัญ ดังนี้</w:t>
      </w:r>
    </w:p>
    <w:tbl>
      <w:tblPr>
        <w:tblW w:w="7405" w:type="dxa"/>
        <w:tblInd w:w="1701" w:type="dxa"/>
        <w:tblLook w:val="04A0" w:firstRow="1" w:lastRow="0" w:firstColumn="1" w:lastColumn="0" w:noHBand="0" w:noVBand="1"/>
      </w:tblPr>
      <w:tblGrid>
        <w:gridCol w:w="2268"/>
        <w:gridCol w:w="5137"/>
      </w:tblGrid>
      <w:tr w:rsidR="00EE79BF" w:rsidRPr="00411DBC" w14:paraId="646B2B2D" w14:textId="77777777" w:rsidTr="00220EA4">
        <w:trPr>
          <w:trHeight w:val="289"/>
        </w:trPr>
        <w:tc>
          <w:tcPr>
            <w:tcW w:w="2268" w:type="dxa"/>
            <w:shd w:val="clear" w:color="auto" w:fill="auto"/>
          </w:tcPr>
          <w:p w14:paraId="7737D645" w14:textId="77777777" w:rsidR="00EE79BF" w:rsidRPr="00411DBC" w:rsidRDefault="00EE79BF" w:rsidP="00220EA4">
            <w:pPr>
              <w:pStyle w:val="a"/>
              <w:tabs>
                <w:tab w:val="clear" w:pos="1080"/>
              </w:tabs>
              <w:ind w:left="-108"/>
              <w:jc w:val="both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  <w:r w:rsidRPr="00411DBC">
              <w:rPr>
                <w:rFonts w:ascii="Angsana New" w:hAnsi="Angsana New" w:cs="Angsana New"/>
                <w:sz w:val="28"/>
                <w:szCs w:val="28"/>
                <w:cs/>
                <w:lang w:val="en-US"/>
              </w:rPr>
              <w:t>จำนวนใบสำคัญแสดงสิทธิ</w:t>
            </w:r>
          </w:p>
        </w:tc>
        <w:tc>
          <w:tcPr>
            <w:tcW w:w="5137" w:type="dxa"/>
            <w:shd w:val="clear" w:color="auto" w:fill="auto"/>
          </w:tcPr>
          <w:p w14:paraId="342401F0" w14:textId="77777777" w:rsidR="00EE79BF" w:rsidRPr="00411DBC" w:rsidRDefault="00EE79BF" w:rsidP="00220EA4">
            <w:pPr>
              <w:pStyle w:val="a"/>
              <w:tabs>
                <w:tab w:val="clear" w:pos="1080"/>
              </w:tabs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  <w:r w:rsidRPr="00411DBC">
              <w:rPr>
                <w:rFonts w:ascii="Angsana New" w:hAnsi="Angsana New" w:cs="Angsana New"/>
                <w:sz w:val="28"/>
                <w:szCs w:val="28"/>
                <w:lang w:val="en-US"/>
              </w:rPr>
              <w:t xml:space="preserve">: 290,586,635 </w:t>
            </w:r>
            <w:r w:rsidRPr="00411DBC">
              <w:rPr>
                <w:rFonts w:ascii="Angsana New" w:hAnsi="Angsana New" w:cs="Angsana New"/>
                <w:sz w:val="28"/>
                <w:szCs w:val="28"/>
                <w:cs/>
                <w:lang w:val="en-US"/>
              </w:rPr>
              <w:t>หน่วย</w:t>
            </w:r>
          </w:p>
        </w:tc>
      </w:tr>
      <w:tr w:rsidR="00EE79BF" w:rsidRPr="00411DBC" w14:paraId="2BDC9B43" w14:textId="77777777" w:rsidTr="00220EA4">
        <w:trPr>
          <w:trHeight w:val="289"/>
        </w:trPr>
        <w:tc>
          <w:tcPr>
            <w:tcW w:w="2268" w:type="dxa"/>
            <w:shd w:val="clear" w:color="auto" w:fill="auto"/>
          </w:tcPr>
          <w:p w14:paraId="7E645920" w14:textId="77777777" w:rsidR="00EE79BF" w:rsidRPr="00411DBC" w:rsidRDefault="00EE79BF" w:rsidP="00220EA4">
            <w:pPr>
              <w:pStyle w:val="a"/>
              <w:tabs>
                <w:tab w:val="clear" w:pos="1080"/>
              </w:tabs>
              <w:ind w:left="-108"/>
              <w:jc w:val="both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  <w:r w:rsidRPr="00411DBC">
              <w:rPr>
                <w:rFonts w:ascii="Angsana New" w:hAnsi="Angsana New" w:cs="Angsana New"/>
                <w:sz w:val="28"/>
                <w:szCs w:val="28"/>
                <w:cs/>
                <w:lang w:val="en-US"/>
              </w:rPr>
              <w:t>สิทธิของใบสำคัญแสดงสิทธิ</w:t>
            </w:r>
          </w:p>
        </w:tc>
        <w:tc>
          <w:tcPr>
            <w:tcW w:w="5137" w:type="dxa"/>
            <w:shd w:val="clear" w:color="auto" w:fill="auto"/>
          </w:tcPr>
          <w:p w14:paraId="6ABC2386" w14:textId="77777777" w:rsidR="00EE79BF" w:rsidRPr="00411DBC" w:rsidRDefault="00EE79BF" w:rsidP="00220EA4">
            <w:pPr>
              <w:pStyle w:val="a"/>
              <w:tabs>
                <w:tab w:val="clear" w:pos="1080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cs="Angsana New"/>
                <w:sz w:val="28"/>
                <w:szCs w:val="28"/>
                <w:lang w:val="en-US"/>
              </w:rPr>
              <w:t xml:space="preserve">: </w:t>
            </w:r>
            <w:r w:rsidRPr="00411DBC">
              <w:rPr>
                <w:rFonts w:ascii="Angsana New" w:hAnsi="Angsana New" w:cs="Angsana New"/>
                <w:sz w:val="28"/>
                <w:szCs w:val="28"/>
                <w:cs/>
              </w:rPr>
              <w:t xml:space="preserve">ใบสำคัญแสดงสิทธิ </w:t>
            </w:r>
            <w:r w:rsidRPr="00411DBC">
              <w:rPr>
                <w:rFonts w:ascii="Angsana New" w:hAnsi="Angsana New" w:cs="Angsana New" w:hint="cs"/>
                <w:sz w:val="28"/>
                <w:szCs w:val="28"/>
                <w:lang w:val="en-US"/>
              </w:rPr>
              <w:t>1</w:t>
            </w:r>
            <w:r w:rsidRPr="00411DBC">
              <w:rPr>
                <w:rFonts w:ascii="Angsana New" w:hAnsi="Angsana New" w:cs="Angsana New"/>
                <w:sz w:val="28"/>
                <w:szCs w:val="28"/>
                <w:cs/>
              </w:rPr>
              <w:t xml:space="preserve"> หน่วย มีสิทธิในการซื้อหุ้นสามัญ </w:t>
            </w:r>
            <w:r w:rsidRPr="00411DBC">
              <w:rPr>
                <w:rFonts w:ascii="Angsana New" w:hAnsi="Angsana New" w:cs="Angsana New"/>
                <w:sz w:val="28"/>
                <w:szCs w:val="28"/>
                <w:lang w:val="en-US"/>
              </w:rPr>
              <w:t xml:space="preserve">1 </w:t>
            </w:r>
            <w:r w:rsidRPr="00411DBC">
              <w:rPr>
                <w:rFonts w:ascii="Angsana New" w:hAnsi="Angsana New" w:cs="Angsana New"/>
                <w:sz w:val="28"/>
                <w:szCs w:val="28"/>
                <w:cs/>
              </w:rPr>
              <w:t xml:space="preserve">หุ้น </w:t>
            </w:r>
          </w:p>
          <w:p w14:paraId="4EABB21B" w14:textId="77777777" w:rsidR="00EE79BF" w:rsidRPr="00411DBC" w:rsidRDefault="00EE79BF" w:rsidP="00220EA4">
            <w:pPr>
              <w:pStyle w:val="a"/>
              <w:tabs>
                <w:tab w:val="clear" w:pos="1080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cs="Angsana New"/>
                <w:sz w:val="28"/>
                <w:szCs w:val="28"/>
                <w:cs/>
              </w:rPr>
              <w:t>โดยมีราคาการใช้สิทธิ</w:t>
            </w:r>
            <w:r w:rsidRPr="00411DBC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</w:t>
            </w:r>
            <w:r w:rsidRPr="00411DBC">
              <w:rPr>
                <w:rFonts w:ascii="Angsana New" w:hAnsi="Angsana New" w:cs="Angsana New"/>
                <w:sz w:val="28"/>
                <w:szCs w:val="28"/>
                <w:lang w:val="en-US"/>
              </w:rPr>
              <w:t xml:space="preserve">0.35 </w:t>
            </w:r>
            <w:r w:rsidRPr="00411DBC">
              <w:rPr>
                <w:rFonts w:ascii="Angsana New" w:hAnsi="Angsana New" w:cs="Angsana New"/>
                <w:sz w:val="28"/>
                <w:szCs w:val="28"/>
                <w:cs/>
              </w:rPr>
              <w:t xml:space="preserve">บาทต่อ </w:t>
            </w:r>
            <w:r w:rsidRPr="00411DBC">
              <w:rPr>
                <w:rFonts w:ascii="Angsana New" w:hAnsi="Angsana New" w:cs="Angsana New" w:hint="cs"/>
                <w:sz w:val="28"/>
                <w:szCs w:val="28"/>
                <w:lang w:val="en-US"/>
              </w:rPr>
              <w:t>1</w:t>
            </w:r>
            <w:r w:rsidRPr="00411DBC">
              <w:rPr>
                <w:rFonts w:ascii="Angsana New" w:hAnsi="Angsana New" w:cs="Angsana New"/>
                <w:sz w:val="28"/>
                <w:szCs w:val="28"/>
                <w:cs/>
              </w:rPr>
              <w:t xml:space="preserve"> หุ้น</w:t>
            </w:r>
          </w:p>
        </w:tc>
      </w:tr>
      <w:tr w:rsidR="00EE79BF" w:rsidRPr="00411DBC" w14:paraId="0853C56B" w14:textId="77777777" w:rsidTr="00220EA4">
        <w:trPr>
          <w:trHeight w:val="289"/>
        </w:trPr>
        <w:tc>
          <w:tcPr>
            <w:tcW w:w="2268" w:type="dxa"/>
            <w:shd w:val="clear" w:color="auto" w:fill="auto"/>
          </w:tcPr>
          <w:p w14:paraId="493D30EE" w14:textId="77777777" w:rsidR="00EE79BF" w:rsidRPr="00411DBC" w:rsidRDefault="00EE79BF" w:rsidP="00220EA4">
            <w:pPr>
              <w:pStyle w:val="a"/>
              <w:tabs>
                <w:tab w:val="clear" w:pos="1080"/>
              </w:tabs>
              <w:ind w:left="-108"/>
              <w:jc w:val="both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  <w:r w:rsidRPr="00411DBC">
              <w:rPr>
                <w:rFonts w:ascii="Angsana New" w:hAnsi="Angsana New" w:cs="Angsana New"/>
                <w:sz w:val="28"/>
                <w:szCs w:val="28"/>
                <w:cs/>
                <w:lang w:val="en-US"/>
              </w:rPr>
              <w:t xml:space="preserve">อายุของใบสำคัญแสดงสิทธิ  </w:t>
            </w:r>
          </w:p>
        </w:tc>
        <w:tc>
          <w:tcPr>
            <w:tcW w:w="5137" w:type="dxa"/>
            <w:shd w:val="clear" w:color="auto" w:fill="auto"/>
          </w:tcPr>
          <w:p w14:paraId="4B8B0143" w14:textId="77777777" w:rsidR="00EE79BF" w:rsidRPr="00411DBC" w:rsidRDefault="00EE79BF" w:rsidP="00220EA4">
            <w:pPr>
              <w:pStyle w:val="a"/>
              <w:tabs>
                <w:tab w:val="clear" w:pos="1080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cs="Angsana New"/>
                <w:sz w:val="28"/>
                <w:szCs w:val="28"/>
                <w:lang w:val="en-US"/>
              </w:rPr>
              <w:t>: 1</w:t>
            </w:r>
            <w:r w:rsidRPr="00411DBC">
              <w:rPr>
                <w:rFonts w:ascii="Angsana New" w:hAnsi="Angsana New" w:cs="Angsana New"/>
                <w:sz w:val="28"/>
                <w:szCs w:val="28"/>
                <w:cs/>
              </w:rPr>
              <w:t xml:space="preserve"> ปี</w:t>
            </w:r>
            <w:r w:rsidRPr="00411DBC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</w:t>
            </w:r>
            <w:r w:rsidRPr="00411DBC">
              <w:rPr>
                <w:rFonts w:ascii="Angsana New" w:hAnsi="Angsana New" w:cs="Angsana New"/>
                <w:sz w:val="28"/>
                <w:szCs w:val="28"/>
                <w:lang w:val="en-US"/>
              </w:rPr>
              <w:t xml:space="preserve">6 </w:t>
            </w:r>
            <w:r w:rsidRPr="00411DBC">
              <w:rPr>
                <w:rFonts w:ascii="Angsana New" w:hAnsi="Angsana New" w:cs="Angsana New" w:hint="cs"/>
                <w:sz w:val="28"/>
                <w:szCs w:val="28"/>
                <w:cs/>
                <w:lang w:val="en-US"/>
              </w:rPr>
              <w:t>เดือน</w:t>
            </w:r>
            <w:r w:rsidRPr="00411DBC">
              <w:rPr>
                <w:rFonts w:ascii="Angsana New" w:hAnsi="Angsana New" w:cs="Angsana New"/>
                <w:sz w:val="28"/>
                <w:szCs w:val="28"/>
                <w:cs/>
              </w:rPr>
              <w:t xml:space="preserve"> นับตั้งแต่วันที่ออกใบสำคัญแสดงสิทธิ </w:t>
            </w:r>
          </w:p>
          <w:p w14:paraId="2EBC4946" w14:textId="77777777" w:rsidR="00EE79BF" w:rsidRPr="00411DBC" w:rsidRDefault="00EE79BF" w:rsidP="00220EA4">
            <w:pPr>
              <w:pStyle w:val="a"/>
              <w:tabs>
                <w:tab w:val="clear" w:pos="1080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cs="Angsana New"/>
                <w:sz w:val="28"/>
                <w:szCs w:val="28"/>
                <w:cs/>
              </w:rPr>
              <w:t xml:space="preserve">(วันที่ </w:t>
            </w:r>
            <w:r w:rsidRPr="00411DBC">
              <w:rPr>
                <w:rFonts w:ascii="Angsana New" w:hAnsi="Angsana New" w:cs="Angsana New"/>
                <w:sz w:val="28"/>
                <w:szCs w:val="28"/>
                <w:lang w:val="en-US"/>
              </w:rPr>
              <w:t>16</w:t>
            </w:r>
            <w:r w:rsidRPr="00411DBC">
              <w:rPr>
                <w:rFonts w:ascii="Angsana New" w:hAnsi="Angsana New" w:cs="Angsana New"/>
                <w:sz w:val="28"/>
                <w:szCs w:val="28"/>
                <w:cs/>
              </w:rPr>
              <w:t xml:space="preserve"> </w:t>
            </w:r>
            <w:r w:rsidRPr="00411DBC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กันยายน </w:t>
            </w:r>
            <w:r w:rsidRPr="00411DBC">
              <w:rPr>
                <w:rFonts w:ascii="Angsana New" w:hAnsi="Angsana New" w:cs="Angsana New"/>
                <w:sz w:val="28"/>
                <w:szCs w:val="28"/>
                <w:lang w:val="en-US"/>
              </w:rPr>
              <w:t>2562</w:t>
            </w:r>
            <w:r w:rsidRPr="00411DBC">
              <w:rPr>
                <w:rFonts w:ascii="Angsana New" w:hAnsi="Angsana New" w:cs="Angsana New"/>
                <w:sz w:val="28"/>
                <w:szCs w:val="28"/>
                <w:cs/>
              </w:rPr>
              <w:t xml:space="preserve"> ถึงวันที่ </w:t>
            </w:r>
            <w:r w:rsidRPr="00411DBC">
              <w:rPr>
                <w:rFonts w:ascii="Angsana New" w:hAnsi="Angsana New" w:cs="Angsana New"/>
                <w:sz w:val="28"/>
                <w:szCs w:val="28"/>
                <w:lang w:val="en-US"/>
              </w:rPr>
              <w:t xml:space="preserve">15 </w:t>
            </w:r>
            <w:r w:rsidRPr="00411DBC">
              <w:rPr>
                <w:rFonts w:ascii="Angsana New" w:hAnsi="Angsana New" w:cs="Angsana New" w:hint="cs"/>
                <w:sz w:val="28"/>
                <w:szCs w:val="28"/>
                <w:cs/>
                <w:lang w:val="en-US"/>
              </w:rPr>
              <w:t>มีนาคม</w:t>
            </w:r>
            <w:r w:rsidRPr="00411DBC">
              <w:rPr>
                <w:rFonts w:ascii="Angsana New" w:hAnsi="Angsana New" w:cs="Angsana New"/>
                <w:sz w:val="28"/>
                <w:szCs w:val="28"/>
                <w:cs/>
              </w:rPr>
              <w:t xml:space="preserve"> </w:t>
            </w:r>
            <w:r w:rsidRPr="00411DBC">
              <w:rPr>
                <w:rFonts w:ascii="Angsana New" w:hAnsi="Angsana New" w:cs="Angsana New" w:hint="cs"/>
                <w:sz w:val="28"/>
                <w:szCs w:val="28"/>
                <w:lang w:val="en-US"/>
              </w:rPr>
              <w:t>2564</w:t>
            </w:r>
            <w:r w:rsidRPr="00411DBC">
              <w:rPr>
                <w:rFonts w:ascii="Angsana New" w:hAnsi="Angsana New" w:cs="Angsana New"/>
                <w:sz w:val="28"/>
                <w:szCs w:val="28"/>
                <w:cs/>
              </w:rPr>
              <w:t>)</w:t>
            </w:r>
          </w:p>
        </w:tc>
      </w:tr>
      <w:tr w:rsidR="00EE79BF" w:rsidRPr="00411DBC" w14:paraId="5ED9E31A" w14:textId="77777777" w:rsidTr="00220EA4">
        <w:trPr>
          <w:trHeight w:val="289"/>
        </w:trPr>
        <w:tc>
          <w:tcPr>
            <w:tcW w:w="2268" w:type="dxa"/>
            <w:shd w:val="clear" w:color="auto" w:fill="auto"/>
          </w:tcPr>
          <w:p w14:paraId="10C95C30" w14:textId="77777777" w:rsidR="00EE79BF" w:rsidRPr="00411DBC" w:rsidRDefault="00EE79BF" w:rsidP="00220EA4">
            <w:pPr>
              <w:pStyle w:val="a"/>
              <w:tabs>
                <w:tab w:val="clear" w:pos="1080"/>
              </w:tabs>
              <w:ind w:left="-108"/>
              <w:jc w:val="both"/>
              <w:rPr>
                <w:rFonts w:ascii="Angsana New" w:hAnsi="Angsana New" w:cs="Angsana New"/>
                <w:sz w:val="28"/>
                <w:szCs w:val="28"/>
                <w:cs/>
                <w:lang w:val="en-US"/>
              </w:rPr>
            </w:pPr>
            <w:r w:rsidRPr="00411DBC">
              <w:rPr>
                <w:rFonts w:ascii="Angsana New" w:hAnsi="Angsana New" w:cs="Angsana New" w:hint="cs"/>
                <w:sz w:val="28"/>
                <w:szCs w:val="28"/>
                <w:cs/>
                <w:lang w:val="en-US"/>
              </w:rPr>
              <w:t>วันกำหนดการใช้สิทธิ</w:t>
            </w:r>
          </w:p>
        </w:tc>
        <w:tc>
          <w:tcPr>
            <w:tcW w:w="5137" w:type="dxa"/>
            <w:shd w:val="clear" w:color="auto" w:fill="auto"/>
          </w:tcPr>
          <w:p w14:paraId="17E24766" w14:textId="77777777" w:rsidR="00EE79BF" w:rsidRPr="00411DBC" w:rsidRDefault="00EE79BF" w:rsidP="00220EA4">
            <w:pPr>
              <w:pStyle w:val="a"/>
              <w:tabs>
                <w:tab w:val="clear" w:pos="1080"/>
              </w:tabs>
              <w:rPr>
                <w:rFonts w:ascii="Angsana New" w:hAnsi="Angsana New" w:cs="Angsana New"/>
                <w:sz w:val="28"/>
                <w:szCs w:val="28"/>
                <w:cs/>
                <w:lang w:val="en-US"/>
              </w:rPr>
            </w:pPr>
            <w:r w:rsidRPr="00411DBC">
              <w:rPr>
                <w:rFonts w:ascii="Angsana New" w:hAnsi="Angsana New" w:cs="Angsana New"/>
                <w:sz w:val="28"/>
                <w:szCs w:val="28"/>
                <w:lang w:val="en-US"/>
              </w:rPr>
              <w:t xml:space="preserve">: </w:t>
            </w:r>
            <w:r w:rsidRPr="00411DBC">
              <w:rPr>
                <w:rFonts w:ascii="Angsana New" w:hAnsi="Angsana New" w:cs="Angsana New" w:hint="cs"/>
                <w:sz w:val="28"/>
                <w:szCs w:val="28"/>
                <w:cs/>
                <w:lang w:val="en-US"/>
              </w:rPr>
              <w:t xml:space="preserve">วันที่ </w:t>
            </w:r>
            <w:r w:rsidRPr="00411DBC">
              <w:rPr>
                <w:rFonts w:ascii="Angsana New" w:hAnsi="Angsana New" w:cs="Angsana New"/>
                <w:sz w:val="28"/>
                <w:szCs w:val="28"/>
                <w:lang w:val="en-US"/>
              </w:rPr>
              <w:t xml:space="preserve">30 </w:t>
            </w:r>
            <w:r w:rsidRPr="00411DBC">
              <w:rPr>
                <w:rFonts w:ascii="Angsana New" w:hAnsi="Angsana New" w:cs="Angsana New" w:hint="cs"/>
                <w:sz w:val="28"/>
                <w:szCs w:val="28"/>
                <w:cs/>
                <w:lang w:val="en-US"/>
              </w:rPr>
              <w:t xml:space="preserve">ตุลาคม </w:t>
            </w:r>
            <w:r w:rsidRPr="00411DBC">
              <w:rPr>
                <w:rFonts w:ascii="Angsana New" w:hAnsi="Angsana New" w:cs="Angsana New"/>
                <w:sz w:val="28"/>
                <w:szCs w:val="28"/>
                <w:lang w:val="en-US"/>
              </w:rPr>
              <w:t>2563</w:t>
            </w:r>
          </w:p>
        </w:tc>
      </w:tr>
    </w:tbl>
    <w:p w14:paraId="67EA4E7C" w14:textId="77777777" w:rsidR="00EE79BF" w:rsidRPr="00411DBC" w:rsidRDefault="00EE79BF" w:rsidP="002E737C">
      <w:pPr>
        <w:pStyle w:val="ListParagraph"/>
        <w:numPr>
          <w:ilvl w:val="1"/>
          <w:numId w:val="31"/>
        </w:numPr>
        <w:spacing w:before="120" w:after="120"/>
        <w:ind w:left="993" w:hanging="568"/>
        <w:jc w:val="thaiDistribute"/>
        <w:rPr>
          <w:rFonts w:ascii="Angsana New" w:hAnsi="Angsana New"/>
          <w:sz w:val="28"/>
          <w:szCs w:val="28"/>
        </w:rPr>
      </w:pPr>
      <w:r w:rsidRPr="00411DBC">
        <w:rPr>
          <w:rFonts w:ascii="Angsana New" w:hAnsi="Angsana New"/>
          <w:spacing w:val="-4"/>
          <w:sz w:val="28"/>
          <w:szCs w:val="28"/>
          <w:cs/>
        </w:rPr>
        <w:t>ตาม</w:t>
      </w:r>
      <w:r w:rsidRPr="00411DBC">
        <w:rPr>
          <w:rFonts w:ascii="Angsana New" w:hAnsi="Angsana New"/>
          <w:sz w:val="28"/>
          <w:szCs w:val="28"/>
          <w:cs/>
        </w:rPr>
        <w:t xml:space="preserve">มติที่ประชุมสามัญผู้ถือหุ้นครั้งที่ </w:t>
      </w:r>
      <w:r w:rsidRPr="00411DBC">
        <w:rPr>
          <w:rFonts w:ascii="Angsana New" w:hAnsi="Angsana New"/>
          <w:sz w:val="28"/>
          <w:szCs w:val="28"/>
        </w:rPr>
        <w:t>1/2561</w:t>
      </w:r>
      <w:r w:rsidRPr="00411DBC">
        <w:rPr>
          <w:rFonts w:ascii="Angsana New" w:hAnsi="Angsana New"/>
          <w:sz w:val="28"/>
          <w:szCs w:val="28"/>
          <w:cs/>
        </w:rPr>
        <w:t xml:space="preserve"> เมื่อวันที่ </w:t>
      </w:r>
      <w:r w:rsidRPr="00411DBC">
        <w:rPr>
          <w:rFonts w:ascii="Angsana New" w:hAnsi="Angsana New"/>
          <w:sz w:val="28"/>
          <w:szCs w:val="28"/>
        </w:rPr>
        <w:t>27</w:t>
      </w:r>
      <w:r w:rsidRPr="00411DBC">
        <w:rPr>
          <w:rFonts w:ascii="Angsana New" w:hAnsi="Angsana New"/>
          <w:sz w:val="28"/>
          <w:szCs w:val="28"/>
          <w:cs/>
        </w:rPr>
        <w:t xml:space="preserve"> เมษายน </w:t>
      </w:r>
      <w:r w:rsidRPr="00411DBC">
        <w:rPr>
          <w:rFonts w:ascii="Angsana New" w:hAnsi="Angsana New"/>
          <w:sz w:val="28"/>
          <w:szCs w:val="28"/>
        </w:rPr>
        <w:t>2561</w:t>
      </w:r>
      <w:r w:rsidRPr="00411DBC">
        <w:rPr>
          <w:rFonts w:ascii="Angsana New" w:hAnsi="Angsana New"/>
          <w:sz w:val="28"/>
          <w:szCs w:val="28"/>
          <w:cs/>
        </w:rPr>
        <w:t xml:space="preserve"> ผู้ถือหุ้นมีมติอนุมัติการออกใบสำคัญแสดงสิทธิที่จะซื้อหุ้นสามัญของบริษัท (</w:t>
      </w:r>
      <w:r w:rsidRPr="00411DBC">
        <w:rPr>
          <w:rFonts w:ascii="Angsana New" w:hAnsi="Angsana New"/>
          <w:sz w:val="28"/>
          <w:szCs w:val="28"/>
        </w:rPr>
        <w:t>B</w:t>
      </w:r>
      <w:r w:rsidRPr="00411DBC">
        <w:rPr>
          <w:rFonts w:ascii="Angsana New" w:hAnsi="Angsana New" w:hint="cs"/>
          <w:sz w:val="28"/>
          <w:szCs w:val="28"/>
          <w:cs/>
        </w:rPr>
        <w:t xml:space="preserve"> </w:t>
      </w:r>
      <w:r w:rsidRPr="00411DBC">
        <w:rPr>
          <w:rFonts w:ascii="Angsana New" w:hAnsi="Angsana New"/>
          <w:sz w:val="28"/>
          <w:szCs w:val="28"/>
        </w:rPr>
        <w:t>-</w:t>
      </w:r>
      <w:r w:rsidRPr="00411DBC">
        <w:rPr>
          <w:rFonts w:ascii="Angsana New" w:hAnsi="Angsana New" w:hint="cs"/>
          <w:sz w:val="28"/>
          <w:szCs w:val="28"/>
          <w:cs/>
        </w:rPr>
        <w:t xml:space="preserve"> </w:t>
      </w:r>
      <w:r w:rsidRPr="00411DBC">
        <w:rPr>
          <w:rFonts w:ascii="Angsana New" w:hAnsi="Angsana New"/>
          <w:sz w:val="28"/>
          <w:szCs w:val="28"/>
        </w:rPr>
        <w:t>W4</w:t>
      </w:r>
      <w:r w:rsidRPr="00411DBC">
        <w:rPr>
          <w:rFonts w:ascii="Angsana New" w:hAnsi="Angsana New"/>
          <w:sz w:val="28"/>
          <w:szCs w:val="28"/>
          <w:cs/>
        </w:rPr>
        <w:t>) ให้กับผู้ถือหุ้นเดิมตามสัดส่วน</w:t>
      </w:r>
      <w:r w:rsidRPr="00411DBC">
        <w:rPr>
          <w:rFonts w:ascii="Angsana New" w:hAnsi="Angsana New"/>
          <w:sz w:val="28"/>
          <w:szCs w:val="28"/>
        </w:rPr>
        <w:t xml:space="preserve"> </w:t>
      </w:r>
      <w:r w:rsidRPr="00411DBC">
        <w:rPr>
          <w:rFonts w:ascii="Angsana New" w:hAnsi="Angsana New"/>
          <w:sz w:val="28"/>
          <w:szCs w:val="28"/>
          <w:cs/>
        </w:rPr>
        <w:t xml:space="preserve">เมื่อวันที่ </w:t>
      </w:r>
      <w:r w:rsidRPr="00411DBC">
        <w:rPr>
          <w:rFonts w:ascii="Angsana New" w:hAnsi="Angsana New"/>
          <w:sz w:val="28"/>
          <w:szCs w:val="28"/>
        </w:rPr>
        <w:t>2</w:t>
      </w:r>
      <w:r w:rsidRPr="00411DBC">
        <w:rPr>
          <w:rFonts w:ascii="Angsana New" w:hAnsi="Angsana New"/>
          <w:sz w:val="28"/>
          <w:szCs w:val="28"/>
          <w:cs/>
        </w:rPr>
        <w:t xml:space="preserve"> กรกฎาคม </w:t>
      </w:r>
      <w:r w:rsidRPr="00411DBC">
        <w:rPr>
          <w:rFonts w:ascii="Angsana New" w:hAnsi="Angsana New"/>
          <w:sz w:val="28"/>
          <w:szCs w:val="28"/>
        </w:rPr>
        <w:t>2561</w:t>
      </w:r>
      <w:r w:rsidRPr="00411DBC">
        <w:rPr>
          <w:rFonts w:ascii="Angsana New" w:hAnsi="Angsana New"/>
          <w:sz w:val="28"/>
          <w:szCs w:val="28"/>
          <w:cs/>
        </w:rPr>
        <w:t xml:space="preserve"> โดยมีสาระสำคัญ ดังนี้</w:t>
      </w:r>
    </w:p>
    <w:tbl>
      <w:tblPr>
        <w:tblW w:w="7655" w:type="dxa"/>
        <w:tblInd w:w="1701" w:type="dxa"/>
        <w:tblLook w:val="04A0" w:firstRow="1" w:lastRow="0" w:firstColumn="1" w:lastColumn="0" w:noHBand="0" w:noVBand="1"/>
      </w:tblPr>
      <w:tblGrid>
        <w:gridCol w:w="2268"/>
        <w:gridCol w:w="5387"/>
      </w:tblGrid>
      <w:tr w:rsidR="00EE79BF" w:rsidRPr="00411DBC" w14:paraId="2B9D8485" w14:textId="77777777" w:rsidTr="00220EA4">
        <w:trPr>
          <w:trHeight w:val="289"/>
        </w:trPr>
        <w:tc>
          <w:tcPr>
            <w:tcW w:w="2268" w:type="dxa"/>
          </w:tcPr>
          <w:p w14:paraId="22D1D66C" w14:textId="77777777" w:rsidR="00EE79BF" w:rsidRPr="00411DBC" w:rsidRDefault="00EE79BF" w:rsidP="00220EA4">
            <w:pPr>
              <w:pStyle w:val="a"/>
              <w:tabs>
                <w:tab w:val="clear" w:pos="1080"/>
              </w:tabs>
              <w:ind w:left="-108"/>
              <w:jc w:val="both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  <w:r w:rsidRPr="00411DBC">
              <w:rPr>
                <w:rFonts w:ascii="Angsana New" w:hAnsi="Angsana New" w:cs="Angsana New"/>
                <w:sz w:val="28"/>
                <w:szCs w:val="28"/>
                <w:cs/>
                <w:lang w:val="en-US"/>
              </w:rPr>
              <w:t>จำนวนใบสำคัญแสดงสิทธิ</w:t>
            </w:r>
          </w:p>
        </w:tc>
        <w:tc>
          <w:tcPr>
            <w:tcW w:w="5387" w:type="dxa"/>
          </w:tcPr>
          <w:p w14:paraId="671BABDF" w14:textId="77777777" w:rsidR="00EE79BF" w:rsidRPr="00411DBC" w:rsidRDefault="00EE79BF" w:rsidP="00220EA4">
            <w:pPr>
              <w:pStyle w:val="a"/>
              <w:tabs>
                <w:tab w:val="clear" w:pos="1080"/>
              </w:tabs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  <w:r w:rsidRPr="00411DBC">
              <w:rPr>
                <w:rFonts w:ascii="Angsana New" w:hAnsi="Angsana New" w:cs="Angsana New"/>
                <w:sz w:val="28"/>
                <w:szCs w:val="28"/>
                <w:lang w:val="en-US"/>
              </w:rPr>
              <w:t xml:space="preserve">: 96,862,212 </w:t>
            </w:r>
            <w:r w:rsidRPr="00411DBC">
              <w:rPr>
                <w:rFonts w:ascii="Angsana New" w:hAnsi="Angsana New" w:cs="Angsana New"/>
                <w:sz w:val="28"/>
                <w:szCs w:val="28"/>
                <w:cs/>
                <w:lang w:val="en-US"/>
              </w:rPr>
              <w:t>หน่วย</w:t>
            </w:r>
          </w:p>
        </w:tc>
      </w:tr>
      <w:tr w:rsidR="00EE79BF" w:rsidRPr="00411DBC" w14:paraId="312E568F" w14:textId="77777777" w:rsidTr="00220EA4">
        <w:trPr>
          <w:trHeight w:val="289"/>
        </w:trPr>
        <w:tc>
          <w:tcPr>
            <w:tcW w:w="2268" w:type="dxa"/>
          </w:tcPr>
          <w:p w14:paraId="54F1BB7B" w14:textId="77777777" w:rsidR="00EE79BF" w:rsidRPr="00411DBC" w:rsidRDefault="00EE79BF" w:rsidP="00220EA4">
            <w:pPr>
              <w:pStyle w:val="a"/>
              <w:tabs>
                <w:tab w:val="clear" w:pos="1080"/>
              </w:tabs>
              <w:ind w:left="-108"/>
              <w:jc w:val="both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  <w:r w:rsidRPr="00411DBC">
              <w:rPr>
                <w:rFonts w:ascii="Angsana New" w:hAnsi="Angsana New" w:cs="Angsana New"/>
                <w:sz w:val="28"/>
                <w:szCs w:val="28"/>
                <w:cs/>
                <w:lang w:val="en-US"/>
              </w:rPr>
              <w:t>สิทธิของใบสำคัญแสดงสิทธิ</w:t>
            </w:r>
          </w:p>
        </w:tc>
        <w:tc>
          <w:tcPr>
            <w:tcW w:w="5387" w:type="dxa"/>
          </w:tcPr>
          <w:p w14:paraId="58B23D5E" w14:textId="77777777" w:rsidR="00EE79BF" w:rsidRPr="00411DBC" w:rsidRDefault="00EE79BF" w:rsidP="00220EA4">
            <w:pPr>
              <w:pStyle w:val="a"/>
              <w:tabs>
                <w:tab w:val="clear" w:pos="1080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cs="Angsana New"/>
                <w:sz w:val="28"/>
                <w:szCs w:val="28"/>
                <w:lang w:val="en-US"/>
              </w:rPr>
              <w:t xml:space="preserve">: </w:t>
            </w:r>
            <w:r w:rsidRPr="00411DBC">
              <w:rPr>
                <w:rFonts w:ascii="Angsana New" w:hAnsi="Angsana New" w:cs="Angsana New"/>
                <w:sz w:val="28"/>
                <w:szCs w:val="28"/>
                <w:cs/>
              </w:rPr>
              <w:t xml:space="preserve">ใบสำคัญแสดงสิทธิ </w:t>
            </w:r>
            <w:r w:rsidRPr="00411DBC">
              <w:rPr>
                <w:rFonts w:ascii="Angsana New" w:hAnsi="Angsana New" w:cs="Angsana New" w:hint="cs"/>
                <w:sz w:val="28"/>
                <w:szCs w:val="28"/>
                <w:lang w:val="en-US"/>
              </w:rPr>
              <w:t>1</w:t>
            </w:r>
            <w:r w:rsidRPr="00411DBC">
              <w:rPr>
                <w:rFonts w:ascii="Angsana New" w:hAnsi="Angsana New" w:cs="Angsana New"/>
                <w:sz w:val="28"/>
                <w:szCs w:val="28"/>
                <w:cs/>
              </w:rPr>
              <w:t xml:space="preserve"> หน่วย มีสิทธิในการซื้อหุ้นสามัญ </w:t>
            </w:r>
            <w:r w:rsidRPr="00411DBC">
              <w:rPr>
                <w:rFonts w:ascii="Angsana New" w:hAnsi="Angsana New" w:cs="Angsana New"/>
                <w:sz w:val="28"/>
                <w:szCs w:val="28"/>
                <w:lang w:val="en-US"/>
              </w:rPr>
              <w:t>1.30870</w:t>
            </w:r>
            <w:r w:rsidRPr="00411DBC">
              <w:rPr>
                <w:rFonts w:ascii="Angsana New" w:hAnsi="Angsana New" w:cs="Angsana New"/>
                <w:sz w:val="28"/>
                <w:szCs w:val="28"/>
                <w:cs/>
              </w:rPr>
              <w:t xml:space="preserve"> หุ้น </w:t>
            </w:r>
          </w:p>
          <w:p w14:paraId="48E91744" w14:textId="77777777" w:rsidR="00EE79BF" w:rsidRPr="00411DBC" w:rsidRDefault="00EE79BF" w:rsidP="00220EA4">
            <w:pPr>
              <w:pStyle w:val="a"/>
              <w:tabs>
                <w:tab w:val="clear" w:pos="1080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cs="Angsana New"/>
                <w:sz w:val="28"/>
                <w:szCs w:val="28"/>
                <w:cs/>
              </w:rPr>
              <w:t xml:space="preserve">โดยมีราคาการใช้สิทธิ </w:t>
            </w:r>
            <w:r w:rsidRPr="00411DBC">
              <w:rPr>
                <w:rFonts w:ascii="Angsana New" w:hAnsi="Angsana New" w:cs="Angsana New" w:hint="cs"/>
                <w:sz w:val="28"/>
                <w:szCs w:val="28"/>
                <w:lang w:val="en-US"/>
              </w:rPr>
              <w:t>0</w:t>
            </w:r>
            <w:r w:rsidRPr="00411DBC">
              <w:rPr>
                <w:rFonts w:ascii="Angsana New" w:hAnsi="Angsana New" w:cs="Angsana New" w:hint="cs"/>
                <w:sz w:val="28"/>
                <w:szCs w:val="28"/>
                <w:cs/>
              </w:rPr>
              <w:t>.</w:t>
            </w:r>
            <w:r w:rsidRPr="00411DBC">
              <w:rPr>
                <w:rFonts w:ascii="Angsana New" w:hAnsi="Angsana New" w:cs="Angsana New" w:hint="cs"/>
                <w:sz w:val="28"/>
                <w:szCs w:val="28"/>
                <w:lang w:val="en-US"/>
              </w:rPr>
              <w:t>92</w:t>
            </w:r>
            <w:r w:rsidRPr="00411DBC">
              <w:rPr>
                <w:rFonts w:ascii="Angsana New" w:hAnsi="Angsana New" w:cs="Angsana New"/>
                <w:sz w:val="28"/>
                <w:szCs w:val="28"/>
                <w:cs/>
              </w:rPr>
              <w:t xml:space="preserve"> บาทต่อ </w:t>
            </w:r>
            <w:r w:rsidRPr="00411DBC">
              <w:rPr>
                <w:rFonts w:ascii="Angsana New" w:hAnsi="Angsana New" w:cs="Angsana New" w:hint="cs"/>
                <w:sz w:val="28"/>
                <w:szCs w:val="28"/>
                <w:lang w:val="en-US"/>
              </w:rPr>
              <w:t>1</w:t>
            </w:r>
            <w:r w:rsidRPr="00411DBC">
              <w:rPr>
                <w:rFonts w:ascii="Angsana New" w:hAnsi="Angsana New" w:cs="Angsana New"/>
                <w:sz w:val="28"/>
                <w:szCs w:val="28"/>
                <w:cs/>
              </w:rPr>
              <w:t xml:space="preserve"> หุ้น</w:t>
            </w:r>
          </w:p>
        </w:tc>
      </w:tr>
      <w:tr w:rsidR="00EE79BF" w:rsidRPr="00411DBC" w14:paraId="4347E061" w14:textId="77777777" w:rsidTr="00220EA4">
        <w:trPr>
          <w:trHeight w:val="289"/>
        </w:trPr>
        <w:tc>
          <w:tcPr>
            <w:tcW w:w="2268" w:type="dxa"/>
          </w:tcPr>
          <w:p w14:paraId="59BB7108" w14:textId="77777777" w:rsidR="00EE79BF" w:rsidRPr="00411DBC" w:rsidRDefault="00EE79BF" w:rsidP="00220EA4">
            <w:pPr>
              <w:pStyle w:val="a"/>
              <w:tabs>
                <w:tab w:val="clear" w:pos="1080"/>
              </w:tabs>
              <w:ind w:left="-1352" w:firstLine="1244"/>
              <w:jc w:val="both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  <w:r w:rsidRPr="00411DBC">
              <w:rPr>
                <w:rFonts w:ascii="Angsana New" w:hAnsi="Angsana New" w:cs="Angsana New"/>
                <w:sz w:val="28"/>
                <w:szCs w:val="28"/>
                <w:cs/>
                <w:lang w:val="en-US"/>
              </w:rPr>
              <w:t xml:space="preserve">อายุของใบสำคัญแสดงสิทธิ  </w:t>
            </w:r>
          </w:p>
        </w:tc>
        <w:tc>
          <w:tcPr>
            <w:tcW w:w="5387" w:type="dxa"/>
          </w:tcPr>
          <w:p w14:paraId="06EC2BE2" w14:textId="77777777" w:rsidR="00EE79BF" w:rsidRPr="00411DBC" w:rsidRDefault="00EE79BF" w:rsidP="00220EA4">
            <w:pPr>
              <w:pStyle w:val="a"/>
              <w:tabs>
                <w:tab w:val="clear" w:pos="1080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cs="Angsana New"/>
                <w:sz w:val="28"/>
                <w:szCs w:val="28"/>
                <w:lang w:val="en-US"/>
              </w:rPr>
              <w:t xml:space="preserve">: </w:t>
            </w:r>
            <w:r w:rsidRPr="00411DBC">
              <w:rPr>
                <w:rFonts w:ascii="Angsana New" w:hAnsi="Angsana New" w:cs="Angsana New" w:hint="cs"/>
                <w:sz w:val="28"/>
                <w:szCs w:val="28"/>
                <w:lang w:val="en-US"/>
              </w:rPr>
              <w:t>3</w:t>
            </w:r>
            <w:r w:rsidRPr="00411DBC">
              <w:rPr>
                <w:rFonts w:ascii="Angsana New" w:hAnsi="Angsana New" w:cs="Angsana New"/>
                <w:sz w:val="28"/>
                <w:szCs w:val="28"/>
                <w:cs/>
              </w:rPr>
              <w:t xml:space="preserve"> ปี นับตั้งแต่วันที่ออกใบสำคัญแสดงสิทธิ </w:t>
            </w:r>
          </w:p>
          <w:p w14:paraId="2D5C26C3" w14:textId="77777777" w:rsidR="00EE79BF" w:rsidRPr="00411DBC" w:rsidRDefault="00EE79BF" w:rsidP="00220EA4">
            <w:pPr>
              <w:pStyle w:val="a"/>
              <w:tabs>
                <w:tab w:val="clear" w:pos="1080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cs="Angsana New"/>
                <w:sz w:val="28"/>
                <w:szCs w:val="28"/>
                <w:cs/>
              </w:rPr>
              <w:t xml:space="preserve">(วันที่ </w:t>
            </w:r>
            <w:r w:rsidRPr="00411DBC">
              <w:rPr>
                <w:rFonts w:ascii="Angsana New" w:hAnsi="Angsana New" w:cs="Angsana New" w:hint="cs"/>
                <w:sz w:val="28"/>
                <w:szCs w:val="28"/>
                <w:lang w:val="en-US"/>
              </w:rPr>
              <w:t>2</w:t>
            </w:r>
            <w:r w:rsidRPr="00411DBC">
              <w:rPr>
                <w:rFonts w:ascii="Angsana New" w:hAnsi="Angsana New" w:cs="Angsana New"/>
                <w:sz w:val="28"/>
                <w:szCs w:val="28"/>
                <w:cs/>
              </w:rPr>
              <w:t xml:space="preserve"> กรกฎาคม </w:t>
            </w:r>
            <w:r w:rsidRPr="00411DBC">
              <w:rPr>
                <w:rFonts w:ascii="Angsana New" w:hAnsi="Angsana New" w:cs="Angsana New" w:hint="cs"/>
                <w:sz w:val="28"/>
                <w:szCs w:val="28"/>
                <w:lang w:val="en-US"/>
              </w:rPr>
              <w:t>2561</w:t>
            </w:r>
            <w:r w:rsidRPr="00411DBC">
              <w:rPr>
                <w:rFonts w:ascii="Angsana New" w:hAnsi="Angsana New" w:cs="Angsana New"/>
                <w:sz w:val="28"/>
                <w:szCs w:val="28"/>
                <w:cs/>
              </w:rPr>
              <w:t xml:space="preserve"> ถึงวันที่ </w:t>
            </w:r>
            <w:r w:rsidRPr="00411DBC">
              <w:rPr>
                <w:rFonts w:ascii="Angsana New" w:hAnsi="Angsana New" w:cs="Angsana New" w:hint="cs"/>
                <w:sz w:val="28"/>
                <w:szCs w:val="28"/>
                <w:lang w:val="en-US"/>
              </w:rPr>
              <w:t>30</w:t>
            </w:r>
            <w:r w:rsidRPr="00411DBC">
              <w:rPr>
                <w:rFonts w:ascii="Angsana New" w:hAnsi="Angsana New" w:cs="Angsana New"/>
                <w:sz w:val="28"/>
                <w:szCs w:val="28"/>
                <w:cs/>
              </w:rPr>
              <w:t xml:space="preserve"> มิถุนายน </w:t>
            </w:r>
            <w:r w:rsidRPr="00411DBC">
              <w:rPr>
                <w:rFonts w:ascii="Angsana New" w:hAnsi="Angsana New" w:cs="Angsana New" w:hint="cs"/>
                <w:sz w:val="28"/>
                <w:szCs w:val="28"/>
                <w:lang w:val="en-US"/>
              </w:rPr>
              <w:t>2564</w:t>
            </w:r>
            <w:r w:rsidRPr="00411DBC">
              <w:rPr>
                <w:rFonts w:ascii="Angsana New" w:hAnsi="Angsana New" w:cs="Angsana New"/>
                <w:sz w:val="28"/>
                <w:szCs w:val="28"/>
                <w:cs/>
              </w:rPr>
              <w:t>)</w:t>
            </w:r>
          </w:p>
        </w:tc>
      </w:tr>
    </w:tbl>
    <w:p w14:paraId="3777C567" w14:textId="77777777" w:rsidR="00EE79BF" w:rsidRPr="00411DBC" w:rsidRDefault="00EE79BF" w:rsidP="00EE79BF">
      <w:pPr>
        <w:spacing w:before="120" w:after="120"/>
        <w:ind w:left="992" w:hanging="567"/>
        <w:jc w:val="thaiDistribute"/>
        <w:rPr>
          <w:rFonts w:ascii="Angsana New" w:hAnsi="Angsana New"/>
          <w:spacing w:val="-4"/>
          <w:sz w:val="28"/>
          <w:szCs w:val="28"/>
        </w:rPr>
      </w:pPr>
      <w:bookmarkStart w:id="44" w:name="_Hlk79514528"/>
    </w:p>
    <w:p w14:paraId="08DCC3EF" w14:textId="77777777" w:rsidR="00EE79BF" w:rsidRPr="00411DBC" w:rsidRDefault="00EE79BF" w:rsidP="00EE79BF">
      <w:pPr>
        <w:spacing w:before="120" w:after="120"/>
        <w:ind w:left="992" w:hanging="567"/>
        <w:jc w:val="thaiDistribute"/>
        <w:rPr>
          <w:rFonts w:ascii="Angsana New" w:hAnsi="Angsana New"/>
          <w:spacing w:val="-4"/>
          <w:sz w:val="28"/>
          <w:szCs w:val="28"/>
        </w:rPr>
      </w:pPr>
    </w:p>
    <w:p w14:paraId="18554E31" w14:textId="77777777" w:rsidR="00EE79BF" w:rsidRPr="00411DBC" w:rsidRDefault="00EE79BF" w:rsidP="00EE79BF">
      <w:pPr>
        <w:spacing w:before="120" w:after="120"/>
        <w:ind w:left="992" w:hanging="567"/>
        <w:jc w:val="thaiDistribute"/>
        <w:rPr>
          <w:rFonts w:ascii="Angsana New" w:hAnsi="Angsana New"/>
          <w:spacing w:val="-4"/>
          <w:sz w:val="28"/>
          <w:szCs w:val="28"/>
        </w:rPr>
      </w:pPr>
    </w:p>
    <w:p w14:paraId="1BA56147" w14:textId="77777777" w:rsidR="00EE79BF" w:rsidRPr="00411DBC" w:rsidRDefault="00EE79BF" w:rsidP="00EE79BF">
      <w:pPr>
        <w:spacing w:before="120" w:after="120"/>
        <w:ind w:left="992" w:hanging="567"/>
        <w:jc w:val="thaiDistribute"/>
        <w:rPr>
          <w:rFonts w:ascii="Angsana New" w:hAnsi="Angsana New"/>
          <w:spacing w:val="-4"/>
          <w:sz w:val="28"/>
          <w:szCs w:val="28"/>
        </w:rPr>
      </w:pPr>
    </w:p>
    <w:p w14:paraId="3291B277" w14:textId="77777777" w:rsidR="00EE79BF" w:rsidRPr="00411DBC" w:rsidRDefault="00EE79BF" w:rsidP="00EE79BF">
      <w:pPr>
        <w:spacing w:before="120" w:after="120"/>
        <w:ind w:left="992" w:hanging="567"/>
        <w:jc w:val="thaiDistribute"/>
        <w:rPr>
          <w:rFonts w:ascii="Angsana New" w:hAnsi="Angsana New"/>
          <w:spacing w:val="-4"/>
          <w:sz w:val="28"/>
          <w:szCs w:val="28"/>
        </w:rPr>
      </w:pPr>
    </w:p>
    <w:p w14:paraId="30DC4AAA" w14:textId="77777777" w:rsidR="00EE79BF" w:rsidRPr="00411DBC" w:rsidRDefault="00EE79BF" w:rsidP="00EE79BF">
      <w:pPr>
        <w:spacing w:before="120" w:after="120"/>
        <w:ind w:left="992" w:hanging="567"/>
        <w:jc w:val="thaiDistribute"/>
        <w:rPr>
          <w:rFonts w:ascii="Angsana New" w:hAnsi="Angsana New"/>
          <w:spacing w:val="-4"/>
          <w:sz w:val="28"/>
          <w:szCs w:val="28"/>
        </w:rPr>
      </w:pPr>
    </w:p>
    <w:p w14:paraId="0E2927BD" w14:textId="7B663FD9" w:rsidR="00EE79BF" w:rsidRPr="00411DBC" w:rsidRDefault="00EE79BF" w:rsidP="002E737C">
      <w:pPr>
        <w:pStyle w:val="ListParagraph"/>
        <w:numPr>
          <w:ilvl w:val="1"/>
          <w:numId w:val="31"/>
        </w:numPr>
        <w:spacing w:before="120" w:after="120"/>
        <w:ind w:left="993" w:hanging="568"/>
        <w:jc w:val="thaiDistribute"/>
        <w:rPr>
          <w:rFonts w:ascii="Angsana New" w:hAnsi="Angsana New"/>
          <w:spacing w:val="-4"/>
          <w:sz w:val="28"/>
          <w:szCs w:val="28"/>
        </w:rPr>
      </w:pPr>
      <w:r w:rsidRPr="00411DBC">
        <w:rPr>
          <w:rFonts w:ascii="Angsana New" w:hAnsi="Angsana New" w:hint="cs"/>
          <w:spacing w:val="-4"/>
          <w:sz w:val="28"/>
          <w:szCs w:val="28"/>
          <w:cs/>
        </w:rPr>
        <w:t>ตามมติที่ประชุม</w:t>
      </w:r>
      <w:r w:rsidRPr="00411DBC">
        <w:rPr>
          <w:rFonts w:ascii="Angsana New" w:hAnsi="Angsana New"/>
          <w:spacing w:val="-4"/>
          <w:sz w:val="28"/>
          <w:szCs w:val="28"/>
          <w:cs/>
        </w:rPr>
        <w:t>วิสา</w:t>
      </w:r>
      <w:r w:rsidRPr="00411DBC">
        <w:rPr>
          <w:rFonts w:ascii="Angsana New" w:hAnsi="Angsana New" w:hint="cs"/>
          <w:spacing w:val="-4"/>
          <w:sz w:val="28"/>
          <w:szCs w:val="28"/>
          <w:cs/>
        </w:rPr>
        <w:t xml:space="preserve">มัญผู้ถือหุ้นครั้งที่ </w:t>
      </w:r>
      <w:r w:rsidRPr="00411DBC">
        <w:rPr>
          <w:rFonts w:ascii="Angsana New" w:hAnsi="Angsana New"/>
          <w:spacing w:val="-4"/>
          <w:sz w:val="28"/>
          <w:szCs w:val="28"/>
        </w:rPr>
        <w:t>1/256</w:t>
      </w:r>
      <w:r w:rsidRPr="00411DBC">
        <w:rPr>
          <w:rFonts w:ascii="Angsana New" w:hAnsi="Angsana New" w:hint="cs"/>
          <w:spacing w:val="-4"/>
          <w:sz w:val="28"/>
          <w:szCs w:val="28"/>
          <w:cs/>
        </w:rPr>
        <w:t>4</w:t>
      </w:r>
      <w:r w:rsidRPr="00411DBC">
        <w:rPr>
          <w:rFonts w:ascii="Angsana New" w:hAnsi="Angsana New"/>
          <w:spacing w:val="-4"/>
          <w:sz w:val="28"/>
          <w:szCs w:val="28"/>
        </w:rPr>
        <w:t xml:space="preserve"> </w:t>
      </w:r>
      <w:r w:rsidRPr="00411DBC">
        <w:rPr>
          <w:rFonts w:ascii="Angsana New" w:hAnsi="Angsana New" w:hint="cs"/>
          <w:spacing w:val="-4"/>
          <w:sz w:val="28"/>
          <w:szCs w:val="28"/>
          <w:cs/>
        </w:rPr>
        <w:t xml:space="preserve">เมื่อวันที่ </w:t>
      </w:r>
      <w:r w:rsidRPr="00411DBC">
        <w:rPr>
          <w:rFonts w:ascii="Angsana New" w:hAnsi="Angsana New"/>
          <w:spacing w:val="-4"/>
          <w:sz w:val="28"/>
          <w:szCs w:val="28"/>
        </w:rPr>
        <w:t>21</w:t>
      </w:r>
      <w:r w:rsidRPr="00411DBC">
        <w:rPr>
          <w:rFonts w:ascii="Angsana New" w:hAnsi="Angsana New" w:hint="cs"/>
          <w:spacing w:val="-4"/>
          <w:sz w:val="28"/>
          <w:szCs w:val="28"/>
          <w:cs/>
        </w:rPr>
        <w:t xml:space="preserve"> กรกฎาคม </w:t>
      </w:r>
      <w:r w:rsidRPr="00411DBC">
        <w:rPr>
          <w:rFonts w:ascii="Angsana New" w:hAnsi="Angsana New"/>
          <w:spacing w:val="-4"/>
          <w:sz w:val="28"/>
          <w:szCs w:val="28"/>
        </w:rPr>
        <w:t>2564</w:t>
      </w:r>
      <w:r w:rsidRPr="00411DBC">
        <w:rPr>
          <w:rFonts w:ascii="Angsana New" w:hAnsi="Angsana New" w:hint="cs"/>
          <w:spacing w:val="-4"/>
          <w:sz w:val="28"/>
          <w:szCs w:val="28"/>
          <w:cs/>
        </w:rPr>
        <w:t xml:space="preserve"> </w:t>
      </w:r>
      <w:r w:rsidRPr="00411DBC">
        <w:rPr>
          <w:rFonts w:ascii="Angsana New" w:hAnsi="Angsana New"/>
          <w:spacing w:val="-4"/>
          <w:sz w:val="28"/>
          <w:szCs w:val="28"/>
          <w:cs/>
        </w:rPr>
        <w:t>ผู้ถือหุ้นมีมติอนุมัติการออกใบสำคัญแสดงสิทธิที่จะซื้อหุ้นสามัญของบริษัท (</w:t>
      </w:r>
      <w:r w:rsidRPr="00411DBC">
        <w:rPr>
          <w:rFonts w:ascii="Angsana New" w:hAnsi="Angsana New"/>
          <w:spacing w:val="-4"/>
          <w:sz w:val="28"/>
          <w:szCs w:val="28"/>
        </w:rPr>
        <w:t>B – W</w:t>
      </w:r>
      <w:r w:rsidRPr="00411DBC">
        <w:rPr>
          <w:rFonts w:ascii="Angsana New" w:hAnsi="Angsana New" w:hint="cs"/>
          <w:spacing w:val="-4"/>
          <w:sz w:val="28"/>
          <w:szCs w:val="28"/>
          <w:cs/>
        </w:rPr>
        <w:t>6</w:t>
      </w:r>
      <w:r w:rsidRPr="00411DBC">
        <w:rPr>
          <w:rFonts w:ascii="Angsana New" w:hAnsi="Angsana New"/>
          <w:spacing w:val="-4"/>
          <w:sz w:val="28"/>
          <w:szCs w:val="28"/>
        </w:rPr>
        <w:t xml:space="preserve">) </w:t>
      </w:r>
      <w:r w:rsidRPr="00411DBC">
        <w:rPr>
          <w:rFonts w:ascii="Angsana New" w:hAnsi="Angsana New"/>
          <w:spacing w:val="-4"/>
          <w:sz w:val="28"/>
          <w:szCs w:val="28"/>
          <w:cs/>
        </w:rPr>
        <w:t>ให้กับผู้ถือหุ้นเดิมตามสัดส่วน</w:t>
      </w:r>
      <w:r w:rsidRPr="00411DBC">
        <w:rPr>
          <w:rFonts w:ascii="Angsana New" w:hAnsi="Angsana New"/>
          <w:spacing w:val="-4"/>
          <w:sz w:val="28"/>
          <w:szCs w:val="28"/>
        </w:rPr>
        <w:t xml:space="preserve"> </w:t>
      </w:r>
      <w:r w:rsidRPr="00411DBC">
        <w:rPr>
          <w:rFonts w:ascii="Angsana New" w:hAnsi="Angsana New"/>
          <w:spacing w:val="-4"/>
          <w:sz w:val="28"/>
          <w:szCs w:val="28"/>
          <w:cs/>
        </w:rPr>
        <w:t>โดยมีสาระสำคัญ ดังนี้</w:t>
      </w:r>
    </w:p>
    <w:tbl>
      <w:tblPr>
        <w:tblW w:w="7655" w:type="dxa"/>
        <w:tblInd w:w="1701" w:type="dxa"/>
        <w:tblLook w:val="04A0" w:firstRow="1" w:lastRow="0" w:firstColumn="1" w:lastColumn="0" w:noHBand="0" w:noVBand="1"/>
      </w:tblPr>
      <w:tblGrid>
        <w:gridCol w:w="2268"/>
        <w:gridCol w:w="5387"/>
      </w:tblGrid>
      <w:tr w:rsidR="00EE79BF" w:rsidRPr="00411DBC" w14:paraId="45CFDA14" w14:textId="77777777" w:rsidTr="00220EA4">
        <w:trPr>
          <w:trHeight w:val="289"/>
        </w:trPr>
        <w:tc>
          <w:tcPr>
            <w:tcW w:w="2268" w:type="dxa"/>
            <w:shd w:val="clear" w:color="auto" w:fill="auto"/>
          </w:tcPr>
          <w:p w14:paraId="5BE6382E" w14:textId="77777777" w:rsidR="00EE79BF" w:rsidRPr="00411DBC" w:rsidRDefault="00EE79BF" w:rsidP="00220EA4">
            <w:pPr>
              <w:pStyle w:val="a"/>
              <w:tabs>
                <w:tab w:val="clear" w:pos="1080"/>
              </w:tabs>
              <w:ind w:left="-108"/>
              <w:jc w:val="both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  <w:r w:rsidRPr="00411DBC">
              <w:rPr>
                <w:rFonts w:ascii="Angsana New" w:hAnsi="Angsana New" w:cs="Angsana New"/>
                <w:sz w:val="28"/>
                <w:szCs w:val="28"/>
                <w:cs/>
                <w:lang w:val="en-US"/>
              </w:rPr>
              <w:t>จำนวนใบสำคัญแสดงสิทธิ</w:t>
            </w:r>
          </w:p>
        </w:tc>
        <w:tc>
          <w:tcPr>
            <w:tcW w:w="5387" w:type="dxa"/>
            <w:shd w:val="clear" w:color="auto" w:fill="auto"/>
          </w:tcPr>
          <w:p w14:paraId="2A06113B" w14:textId="77777777" w:rsidR="00EE79BF" w:rsidRPr="00411DBC" w:rsidRDefault="00EE79BF" w:rsidP="00220EA4">
            <w:pPr>
              <w:pStyle w:val="a"/>
              <w:tabs>
                <w:tab w:val="clear" w:pos="1080"/>
              </w:tabs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  <w:r w:rsidRPr="00411DBC">
              <w:rPr>
                <w:rFonts w:ascii="Angsana New" w:hAnsi="Angsana New" w:cs="Angsana New"/>
                <w:sz w:val="28"/>
                <w:szCs w:val="28"/>
                <w:lang w:val="en-US"/>
              </w:rPr>
              <w:t xml:space="preserve">: </w:t>
            </w:r>
            <w:r w:rsidRPr="00411DBC">
              <w:rPr>
                <w:rFonts w:ascii="Angsana New" w:hAnsi="Angsana New" w:cs="Angsana New" w:hint="cs"/>
                <w:sz w:val="28"/>
                <w:szCs w:val="28"/>
                <w:cs/>
                <w:lang w:val="en-US"/>
              </w:rPr>
              <w:t>320,327,316</w:t>
            </w:r>
            <w:r w:rsidRPr="00411DBC">
              <w:rPr>
                <w:rFonts w:ascii="Angsana New" w:hAnsi="Angsana New" w:cs="Angsana New"/>
                <w:sz w:val="28"/>
                <w:szCs w:val="28"/>
                <w:lang w:val="en-US"/>
              </w:rPr>
              <w:t xml:space="preserve"> </w:t>
            </w:r>
            <w:r w:rsidRPr="00411DBC">
              <w:rPr>
                <w:rFonts w:ascii="Angsana New" w:hAnsi="Angsana New" w:cs="Angsana New"/>
                <w:sz w:val="28"/>
                <w:szCs w:val="28"/>
                <w:cs/>
                <w:lang w:val="en-US"/>
              </w:rPr>
              <w:t>หน่วย</w:t>
            </w:r>
          </w:p>
        </w:tc>
      </w:tr>
      <w:tr w:rsidR="00EE79BF" w:rsidRPr="00411DBC" w14:paraId="4A07D32F" w14:textId="77777777" w:rsidTr="00220EA4">
        <w:trPr>
          <w:trHeight w:val="289"/>
        </w:trPr>
        <w:tc>
          <w:tcPr>
            <w:tcW w:w="2268" w:type="dxa"/>
            <w:shd w:val="clear" w:color="auto" w:fill="auto"/>
          </w:tcPr>
          <w:p w14:paraId="51EDFC58" w14:textId="77777777" w:rsidR="00EE79BF" w:rsidRPr="00411DBC" w:rsidRDefault="00EE79BF" w:rsidP="00220EA4">
            <w:pPr>
              <w:pStyle w:val="a"/>
              <w:tabs>
                <w:tab w:val="clear" w:pos="1080"/>
              </w:tabs>
              <w:ind w:left="-108" w:hanging="3"/>
              <w:jc w:val="both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  <w:r w:rsidRPr="00411DBC">
              <w:rPr>
                <w:rFonts w:ascii="Angsana New" w:hAnsi="Angsana New" w:cs="Angsana New"/>
                <w:sz w:val="28"/>
                <w:szCs w:val="28"/>
                <w:cs/>
                <w:lang w:val="en-US"/>
              </w:rPr>
              <w:t>สิทธิของใบสำคัญแสดงสิทธิ</w:t>
            </w:r>
          </w:p>
        </w:tc>
        <w:tc>
          <w:tcPr>
            <w:tcW w:w="5387" w:type="dxa"/>
            <w:shd w:val="clear" w:color="auto" w:fill="auto"/>
          </w:tcPr>
          <w:p w14:paraId="31F695F5" w14:textId="77777777" w:rsidR="00EE79BF" w:rsidRPr="00411DBC" w:rsidRDefault="00EE79BF" w:rsidP="00220EA4">
            <w:pPr>
              <w:pStyle w:val="a"/>
              <w:tabs>
                <w:tab w:val="clear" w:pos="1080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cs="Angsana New"/>
                <w:sz w:val="28"/>
                <w:szCs w:val="28"/>
                <w:lang w:val="en-US"/>
              </w:rPr>
              <w:t xml:space="preserve">: </w:t>
            </w:r>
            <w:r w:rsidRPr="00411DBC">
              <w:rPr>
                <w:rFonts w:ascii="Angsana New" w:hAnsi="Angsana New" w:cs="Angsana New"/>
                <w:sz w:val="28"/>
                <w:szCs w:val="28"/>
                <w:cs/>
              </w:rPr>
              <w:t xml:space="preserve">ใบสำคัญแสดงสิทธิ </w:t>
            </w:r>
            <w:r w:rsidRPr="00411DBC">
              <w:rPr>
                <w:rFonts w:ascii="Angsana New" w:hAnsi="Angsana New" w:cs="Angsana New" w:hint="cs"/>
                <w:sz w:val="28"/>
                <w:szCs w:val="28"/>
                <w:lang w:val="en-US"/>
              </w:rPr>
              <w:t>1</w:t>
            </w:r>
            <w:r w:rsidRPr="00411DBC">
              <w:rPr>
                <w:rFonts w:ascii="Angsana New" w:hAnsi="Angsana New" w:cs="Angsana New"/>
                <w:sz w:val="28"/>
                <w:szCs w:val="28"/>
                <w:cs/>
              </w:rPr>
              <w:t xml:space="preserve"> หน่วย มีสิทธิในการซื้อหุ้นสามัญ </w:t>
            </w:r>
            <w:r w:rsidRPr="00411DBC">
              <w:rPr>
                <w:rFonts w:ascii="Angsana New" w:hAnsi="Angsana New" w:cs="Angsana New"/>
                <w:sz w:val="28"/>
                <w:szCs w:val="28"/>
                <w:lang w:val="en-US"/>
              </w:rPr>
              <w:t xml:space="preserve">1 </w:t>
            </w:r>
            <w:r w:rsidRPr="00411DBC">
              <w:rPr>
                <w:rFonts w:ascii="Angsana New" w:hAnsi="Angsana New" w:cs="Angsana New"/>
                <w:sz w:val="28"/>
                <w:szCs w:val="28"/>
                <w:cs/>
              </w:rPr>
              <w:t xml:space="preserve">หุ้น </w:t>
            </w:r>
          </w:p>
          <w:p w14:paraId="5BE3B79C" w14:textId="77777777" w:rsidR="00EE79BF" w:rsidRPr="00411DBC" w:rsidRDefault="00EE79BF" w:rsidP="00220EA4">
            <w:pPr>
              <w:pStyle w:val="a"/>
              <w:tabs>
                <w:tab w:val="clear" w:pos="1080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cs="Angsana New"/>
                <w:sz w:val="28"/>
                <w:szCs w:val="28"/>
                <w:cs/>
              </w:rPr>
              <w:t>โดยมีราคาการใช้สิทธิ</w:t>
            </w:r>
            <w:r w:rsidRPr="00411DBC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</w:t>
            </w:r>
            <w:r w:rsidRPr="00411DBC">
              <w:rPr>
                <w:rFonts w:ascii="Angsana New" w:hAnsi="Angsana New" w:cs="Angsana New"/>
                <w:sz w:val="28"/>
                <w:szCs w:val="28"/>
                <w:lang w:val="en-US"/>
              </w:rPr>
              <w:t>0.</w:t>
            </w:r>
            <w:r w:rsidRPr="00411DBC">
              <w:rPr>
                <w:rFonts w:ascii="Angsana New" w:hAnsi="Angsana New" w:cs="Angsana New" w:hint="cs"/>
                <w:sz w:val="28"/>
                <w:szCs w:val="28"/>
                <w:cs/>
                <w:lang w:val="en-US"/>
              </w:rPr>
              <w:t>66</w:t>
            </w:r>
            <w:r w:rsidRPr="00411DBC">
              <w:rPr>
                <w:rFonts w:ascii="Angsana New" w:hAnsi="Angsana New" w:cs="Angsana New"/>
                <w:sz w:val="28"/>
                <w:szCs w:val="28"/>
                <w:lang w:val="en-US"/>
              </w:rPr>
              <w:t xml:space="preserve"> </w:t>
            </w:r>
            <w:r w:rsidRPr="00411DBC">
              <w:rPr>
                <w:rFonts w:ascii="Angsana New" w:hAnsi="Angsana New" w:cs="Angsana New"/>
                <w:sz w:val="28"/>
                <w:szCs w:val="28"/>
                <w:cs/>
              </w:rPr>
              <w:t xml:space="preserve">บาทต่อ </w:t>
            </w:r>
            <w:r w:rsidRPr="00411DBC">
              <w:rPr>
                <w:rFonts w:ascii="Angsana New" w:hAnsi="Angsana New" w:cs="Angsana New" w:hint="cs"/>
                <w:sz w:val="28"/>
                <w:szCs w:val="28"/>
                <w:lang w:val="en-US"/>
              </w:rPr>
              <w:t>1</w:t>
            </w:r>
            <w:r w:rsidRPr="00411DBC">
              <w:rPr>
                <w:rFonts w:ascii="Angsana New" w:hAnsi="Angsana New" w:cs="Angsana New"/>
                <w:sz w:val="28"/>
                <w:szCs w:val="28"/>
                <w:cs/>
              </w:rPr>
              <w:t xml:space="preserve"> หุ้น</w:t>
            </w:r>
          </w:p>
        </w:tc>
      </w:tr>
      <w:tr w:rsidR="00EE79BF" w:rsidRPr="00411DBC" w14:paraId="27272F75" w14:textId="77777777" w:rsidTr="00220EA4">
        <w:trPr>
          <w:trHeight w:val="289"/>
        </w:trPr>
        <w:tc>
          <w:tcPr>
            <w:tcW w:w="2268" w:type="dxa"/>
            <w:shd w:val="clear" w:color="auto" w:fill="auto"/>
          </w:tcPr>
          <w:p w14:paraId="293D810D" w14:textId="77777777" w:rsidR="00EE79BF" w:rsidRPr="00411DBC" w:rsidRDefault="00EE79BF" w:rsidP="00220EA4">
            <w:pPr>
              <w:pStyle w:val="a"/>
              <w:tabs>
                <w:tab w:val="clear" w:pos="1080"/>
              </w:tabs>
              <w:ind w:left="-108"/>
              <w:jc w:val="both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  <w:r w:rsidRPr="00411DBC">
              <w:rPr>
                <w:rFonts w:ascii="Angsana New" w:hAnsi="Angsana New" w:cs="Angsana New"/>
                <w:sz w:val="28"/>
                <w:szCs w:val="28"/>
                <w:cs/>
                <w:lang w:val="en-US"/>
              </w:rPr>
              <w:t xml:space="preserve">อายุของใบสำคัญแสดงสิทธิ  </w:t>
            </w:r>
          </w:p>
        </w:tc>
        <w:tc>
          <w:tcPr>
            <w:tcW w:w="5387" w:type="dxa"/>
            <w:shd w:val="clear" w:color="auto" w:fill="auto"/>
          </w:tcPr>
          <w:p w14:paraId="378C946F" w14:textId="77777777" w:rsidR="00EE79BF" w:rsidRPr="00411DBC" w:rsidRDefault="00EE79BF" w:rsidP="00220EA4">
            <w:pPr>
              <w:pStyle w:val="a"/>
              <w:tabs>
                <w:tab w:val="clear" w:pos="1080"/>
              </w:tabs>
              <w:rPr>
                <w:rFonts w:ascii="Angsana New" w:hAnsi="Angsana New" w:cs="Angsana New"/>
                <w:color w:val="000000" w:themeColor="text1"/>
                <w:sz w:val="28"/>
                <w:szCs w:val="28"/>
                <w:cs/>
              </w:rPr>
            </w:pPr>
            <w:r w:rsidRPr="00411DBC">
              <w:rPr>
                <w:rFonts w:ascii="Angsana New" w:hAnsi="Angsana New" w:cs="Angsana New"/>
                <w:color w:val="000000" w:themeColor="text1"/>
                <w:sz w:val="28"/>
                <w:szCs w:val="28"/>
                <w:lang w:val="en-US"/>
              </w:rPr>
              <w:t>: 2</w:t>
            </w:r>
            <w:r w:rsidRPr="00411DBC">
              <w:rPr>
                <w:rFonts w:ascii="Angsana New" w:hAnsi="Angsana New" w:cs="Angsana New" w:hint="cs"/>
                <w:color w:val="000000" w:themeColor="text1"/>
                <w:sz w:val="28"/>
                <w:szCs w:val="28"/>
                <w:cs/>
                <w:lang w:val="en-US"/>
              </w:rPr>
              <w:t xml:space="preserve"> ปี</w:t>
            </w:r>
            <w:r w:rsidRPr="00411DBC">
              <w:rPr>
                <w:rFonts w:ascii="Angsana New" w:hAnsi="Angsana New" w:cs="Angsana New"/>
                <w:color w:val="000000" w:themeColor="text1"/>
                <w:sz w:val="28"/>
                <w:szCs w:val="28"/>
                <w:cs/>
              </w:rPr>
              <w:t xml:space="preserve"> นับตั้งแต่วันที่ออกใบสำคัญแสดงสิทธิ </w:t>
            </w:r>
          </w:p>
        </w:tc>
      </w:tr>
      <w:tr w:rsidR="00EE79BF" w:rsidRPr="00411DBC" w14:paraId="3F366F34" w14:textId="77777777" w:rsidTr="00220EA4">
        <w:trPr>
          <w:trHeight w:val="289"/>
        </w:trPr>
        <w:tc>
          <w:tcPr>
            <w:tcW w:w="2268" w:type="dxa"/>
            <w:shd w:val="clear" w:color="auto" w:fill="auto"/>
          </w:tcPr>
          <w:p w14:paraId="255459C5" w14:textId="77777777" w:rsidR="00EE79BF" w:rsidRPr="00411DBC" w:rsidRDefault="00EE79BF" w:rsidP="00220EA4">
            <w:pPr>
              <w:pStyle w:val="a"/>
              <w:tabs>
                <w:tab w:val="clear" w:pos="1080"/>
              </w:tabs>
              <w:ind w:left="-108"/>
              <w:jc w:val="both"/>
              <w:rPr>
                <w:rFonts w:ascii="Angsana New" w:hAnsi="Angsana New" w:cs="Angsana New"/>
                <w:sz w:val="28"/>
                <w:szCs w:val="28"/>
                <w:cs/>
                <w:lang w:val="en-US"/>
              </w:rPr>
            </w:pPr>
            <w:r w:rsidRPr="00411DBC">
              <w:rPr>
                <w:rFonts w:ascii="Angsana New" w:hAnsi="Angsana New" w:cs="Angsana New" w:hint="cs"/>
                <w:sz w:val="28"/>
                <w:szCs w:val="28"/>
                <w:cs/>
                <w:lang w:val="en-US"/>
              </w:rPr>
              <w:t>วันกำหนดการใช้สิทธิ</w:t>
            </w:r>
          </w:p>
        </w:tc>
        <w:tc>
          <w:tcPr>
            <w:tcW w:w="5387" w:type="dxa"/>
            <w:shd w:val="clear" w:color="auto" w:fill="auto"/>
          </w:tcPr>
          <w:p w14:paraId="3004B23C" w14:textId="77777777" w:rsidR="00EE79BF" w:rsidRPr="00411DBC" w:rsidRDefault="00EE79BF" w:rsidP="00220EA4">
            <w:pPr>
              <w:pStyle w:val="a"/>
              <w:tabs>
                <w:tab w:val="clear" w:pos="1080"/>
              </w:tabs>
              <w:rPr>
                <w:rFonts w:ascii="Angsana New" w:hAnsi="Angsana New" w:cs="Angsana New"/>
                <w:color w:val="000000" w:themeColor="text1"/>
                <w:sz w:val="28"/>
                <w:szCs w:val="28"/>
                <w:cs/>
                <w:lang w:val="en-US"/>
              </w:rPr>
            </w:pPr>
            <w:r w:rsidRPr="00411DBC">
              <w:rPr>
                <w:rFonts w:ascii="Angsana New" w:hAnsi="Angsana New" w:cs="Angsana New"/>
                <w:color w:val="000000" w:themeColor="text1"/>
                <w:sz w:val="28"/>
                <w:szCs w:val="28"/>
                <w:lang w:val="en-US"/>
              </w:rPr>
              <w:t xml:space="preserve">: </w:t>
            </w:r>
            <w:r w:rsidRPr="00411DBC">
              <w:rPr>
                <w:rFonts w:ascii="Angsana New" w:hAnsi="Angsana New" w:cs="Angsana New"/>
                <w:color w:val="000000" w:themeColor="text1"/>
                <w:sz w:val="28"/>
                <w:szCs w:val="28"/>
                <w:cs/>
                <w:lang w:val="en-US"/>
              </w:rPr>
              <w:t xml:space="preserve">วันทำการสุดท้ายของ เดือนกันยายน และ มีนาคม ตลอดอายุของใบสำคัญแสดงสิทธิ กรณีที่วันดังกล่าวตรงกับวันหยุดให้เลื่อนขึ้นเป็นวันทำการก่อนหน้า โดยวันใช้สิทธิครั้งแรกตรงกับวันที่ </w:t>
            </w:r>
            <w:r w:rsidRPr="00411DBC">
              <w:rPr>
                <w:rFonts w:ascii="Angsana New" w:hAnsi="Angsana New" w:cs="Angsana New"/>
                <w:color w:val="000000" w:themeColor="text1"/>
                <w:sz w:val="28"/>
                <w:szCs w:val="28"/>
                <w:lang w:val="en-US"/>
              </w:rPr>
              <w:t>30</w:t>
            </w:r>
            <w:r w:rsidRPr="00411DBC">
              <w:rPr>
                <w:rFonts w:ascii="Angsana New" w:hAnsi="Angsana New" w:cs="Angsana New"/>
                <w:color w:val="000000" w:themeColor="text1"/>
                <w:sz w:val="28"/>
                <w:szCs w:val="28"/>
                <w:cs/>
                <w:lang w:val="en-US"/>
              </w:rPr>
              <w:t xml:space="preserve"> กันยายน </w:t>
            </w:r>
            <w:r w:rsidRPr="00411DBC">
              <w:rPr>
                <w:rFonts w:ascii="Angsana New" w:hAnsi="Angsana New" w:cs="Angsana New"/>
                <w:color w:val="000000" w:themeColor="text1"/>
                <w:sz w:val="28"/>
                <w:szCs w:val="28"/>
                <w:lang w:val="en-US"/>
              </w:rPr>
              <w:t>2564</w:t>
            </w:r>
            <w:r w:rsidRPr="00411DBC">
              <w:rPr>
                <w:rFonts w:ascii="Angsana New" w:hAnsi="Angsana New" w:cs="Angsana New"/>
                <w:color w:val="000000" w:themeColor="text1"/>
                <w:sz w:val="28"/>
                <w:szCs w:val="28"/>
                <w:cs/>
                <w:lang w:val="en-US"/>
              </w:rPr>
              <w:t xml:space="preserve"> และ วันใช้สิทธิครั้งสุดท้ายตรงกับทำการสุดท้ายของวันที่ครบกำหนดระยะเวลา </w:t>
            </w:r>
            <w:r w:rsidRPr="00411DBC">
              <w:rPr>
                <w:rFonts w:ascii="Angsana New" w:hAnsi="Angsana New" w:cs="Angsana New"/>
                <w:color w:val="000000" w:themeColor="text1"/>
                <w:sz w:val="28"/>
                <w:szCs w:val="28"/>
                <w:lang w:val="en-US"/>
              </w:rPr>
              <w:t>2</w:t>
            </w:r>
            <w:r w:rsidRPr="00411DBC">
              <w:rPr>
                <w:rFonts w:ascii="Angsana New" w:hAnsi="Angsana New" w:cs="Angsana New"/>
                <w:color w:val="000000" w:themeColor="text1"/>
                <w:sz w:val="28"/>
                <w:szCs w:val="28"/>
                <w:cs/>
                <w:lang w:val="en-US"/>
              </w:rPr>
              <w:t xml:space="preserve"> ปี นับแต่วันที่ออกใบสำคัญแสดงสิทธิ</w:t>
            </w:r>
          </w:p>
        </w:tc>
      </w:tr>
    </w:tbl>
    <w:p w14:paraId="2654FBB4" w14:textId="77777777" w:rsidR="00EE79BF" w:rsidRPr="00411DBC" w:rsidRDefault="00EE79BF" w:rsidP="00EE79BF">
      <w:pPr>
        <w:jc w:val="thaiDistribute"/>
        <w:rPr>
          <w:rFonts w:ascii="Angsana New" w:hAnsi="Angsana New"/>
          <w:sz w:val="10"/>
          <w:szCs w:val="10"/>
        </w:rPr>
      </w:pPr>
    </w:p>
    <w:p w14:paraId="2548EBC1" w14:textId="77777777" w:rsidR="00EE79BF" w:rsidRPr="00411DBC" w:rsidRDefault="00EE79BF" w:rsidP="00EE79BF">
      <w:pPr>
        <w:spacing w:before="120"/>
        <w:ind w:left="993"/>
        <w:jc w:val="thaiDistribute"/>
        <w:rPr>
          <w:rFonts w:ascii="Angsana New" w:hAnsi="Angsana New"/>
          <w:strike/>
          <w:sz w:val="28"/>
          <w:szCs w:val="28"/>
          <w:cs/>
        </w:rPr>
      </w:pPr>
      <w:r w:rsidRPr="00411DBC">
        <w:rPr>
          <w:rFonts w:ascii="Angsana New" w:hAnsi="Angsana New" w:hint="cs"/>
          <w:sz w:val="28"/>
          <w:szCs w:val="28"/>
          <w:cs/>
        </w:rPr>
        <w:t xml:space="preserve">มติที่ประชุมวิสามัญผู้ถือหุ้นครั้งที่ </w:t>
      </w:r>
      <w:r w:rsidRPr="00411DBC">
        <w:rPr>
          <w:rFonts w:ascii="Angsana New" w:hAnsi="Angsana New"/>
          <w:sz w:val="28"/>
          <w:szCs w:val="28"/>
        </w:rPr>
        <w:t xml:space="preserve">1/2564 </w:t>
      </w:r>
      <w:r w:rsidRPr="00411DBC">
        <w:rPr>
          <w:rFonts w:ascii="Angsana New" w:hAnsi="Angsana New" w:hint="cs"/>
          <w:sz w:val="28"/>
          <w:szCs w:val="28"/>
          <w:cs/>
        </w:rPr>
        <w:t xml:space="preserve">เมื่อวันที่ </w:t>
      </w:r>
      <w:r w:rsidRPr="00411DBC">
        <w:rPr>
          <w:rFonts w:ascii="Angsana New" w:hAnsi="Angsana New"/>
          <w:sz w:val="28"/>
          <w:szCs w:val="28"/>
        </w:rPr>
        <w:t>21</w:t>
      </w:r>
      <w:r w:rsidRPr="00411DBC">
        <w:rPr>
          <w:rFonts w:ascii="Angsana New" w:hAnsi="Angsana New" w:hint="cs"/>
          <w:sz w:val="28"/>
          <w:szCs w:val="28"/>
          <w:cs/>
        </w:rPr>
        <w:t xml:space="preserve"> กรกฎาคม </w:t>
      </w:r>
      <w:r w:rsidRPr="00411DBC">
        <w:rPr>
          <w:rFonts w:ascii="Angsana New" w:hAnsi="Angsana New"/>
          <w:sz w:val="28"/>
          <w:szCs w:val="28"/>
        </w:rPr>
        <w:t>2564</w:t>
      </w:r>
      <w:r w:rsidRPr="00411DBC">
        <w:rPr>
          <w:rFonts w:ascii="Angsana New" w:hAnsi="Angsana New" w:hint="cs"/>
          <w:sz w:val="28"/>
          <w:szCs w:val="28"/>
          <w:cs/>
        </w:rPr>
        <w:t xml:space="preserve"> อนุมัติลด</w:t>
      </w:r>
      <w:r w:rsidRPr="00411DBC">
        <w:rPr>
          <w:rFonts w:ascii="Angsana New" w:hAnsi="Angsana New"/>
          <w:sz w:val="28"/>
          <w:szCs w:val="28"/>
          <w:cs/>
        </w:rPr>
        <w:t>ทุนจดทะเบียนของบริษัท</w:t>
      </w:r>
      <w:r w:rsidRPr="00411DBC">
        <w:rPr>
          <w:rFonts w:ascii="Angsana New" w:hAnsi="Angsana New" w:hint="cs"/>
          <w:sz w:val="28"/>
          <w:szCs w:val="28"/>
          <w:cs/>
        </w:rPr>
        <w:t>จำ</w:t>
      </w:r>
      <w:r w:rsidRPr="00411DBC">
        <w:rPr>
          <w:rFonts w:ascii="Angsana New" w:hAnsi="Angsana New"/>
          <w:sz w:val="28"/>
          <w:szCs w:val="28"/>
          <w:cs/>
        </w:rPr>
        <w:t xml:space="preserve">นวน </w:t>
      </w:r>
      <w:r w:rsidRPr="00411DBC">
        <w:rPr>
          <w:rFonts w:ascii="Angsana New" w:hAnsi="Angsana New"/>
          <w:sz w:val="28"/>
          <w:szCs w:val="28"/>
        </w:rPr>
        <w:t xml:space="preserve">305,240,386.28 </w:t>
      </w:r>
      <w:r w:rsidRPr="00411DBC">
        <w:rPr>
          <w:rFonts w:ascii="Angsana New" w:hAnsi="Angsana New"/>
          <w:sz w:val="28"/>
          <w:szCs w:val="28"/>
          <w:cs/>
        </w:rPr>
        <w:t>บาท</w:t>
      </w:r>
      <w:r w:rsidRPr="00411DBC">
        <w:rPr>
          <w:rFonts w:ascii="Angsana New" w:hAnsi="Angsana New" w:hint="cs"/>
          <w:sz w:val="28"/>
          <w:szCs w:val="28"/>
          <w:cs/>
        </w:rPr>
        <w:t xml:space="preserve"> </w:t>
      </w:r>
      <w:r w:rsidRPr="00411DBC">
        <w:rPr>
          <w:rFonts w:ascii="Angsana New" w:hAnsi="Angsana New"/>
          <w:sz w:val="28"/>
          <w:szCs w:val="28"/>
          <w:cs/>
        </w:rPr>
        <w:t>จากทุนจดทะเบียนเดิม จ</w:t>
      </w:r>
      <w:r w:rsidRPr="00411DBC">
        <w:rPr>
          <w:rFonts w:ascii="Angsana New" w:hAnsi="Angsana New" w:hint="cs"/>
          <w:sz w:val="28"/>
          <w:szCs w:val="28"/>
          <w:cs/>
        </w:rPr>
        <w:t>ำ</w:t>
      </w:r>
      <w:r w:rsidRPr="00411DBC">
        <w:rPr>
          <w:rFonts w:ascii="Angsana New" w:hAnsi="Angsana New"/>
          <w:sz w:val="28"/>
          <w:szCs w:val="28"/>
          <w:cs/>
        </w:rPr>
        <w:t xml:space="preserve">นวน </w:t>
      </w:r>
      <w:r w:rsidRPr="00411DBC">
        <w:rPr>
          <w:rFonts w:ascii="Angsana New" w:hAnsi="Angsana New"/>
          <w:sz w:val="28"/>
          <w:szCs w:val="28"/>
        </w:rPr>
        <w:t xml:space="preserve">1,699,936,337.04 </w:t>
      </w:r>
      <w:r w:rsidRPr="00411DBC">
        <w:rPr>
          <w:rFonts w:ascii="Angsana New" w:hAnsi="Angsana New"/>
          <w:sz w:val="28"/>
          <w:szCs w:val="28"/>
          <w:cs/>
        </w:rPr>
        <w:t>บาท</w:t>
      </w:r>
      <w:r w:rsidRPr="00411DBC">
        <w:rPr>
          <w:rFonts w:ascii="Angsana New" w:hAnsi="Angsana New" w:hint="cs"/>
          <w:sz w:val="28"/>
          <w:szCs w:val="28"/>
          <w:cs/>
        </w:rPr>
        <w:t xml:space="preserve"> </w:t>
      </w:r>
      <w:r w:rsidRPr="00411DBC">
        <w:rPr>
          <w:rFonts w:ascii="Angsana New" w:hAnsi="Angsana New"/>
          <w:sz w:val="28"/>
          <w:szCs w:val="28"/>
          <w:cs/>
        </w:rPr>
        <w:t>เป็นทุนจดทะเบียนใหม่ จ</w:t>
      </w:r>
      <w:r w:rsidRPr="00411DBC">
        <w:rPr>
          <w:rFonts w:ascii="Angsana New" w:hAnsi="Angsana New" w:hint="cs"/>
          <w:sz w:val="28"/>
          <w:szCs w:val="28"/>
          <w:cs/>
        </w:rPr>
        <w:t>ำ</w:t>
      </w:r>
      <w:r w:rsidRPr="00411DBC">
        <w:rPr>
          <w:rFonts w:ascii="Angsana New" w:hAnsi="Angsana New"/>
          <w:sz w:val="28"/>
          <w:szCs w:val="28"/>
          <w:cs/>
        </w:rPr>
        <w:t xml:space="preserve">นวน </w:t>
      </w:r>
      <w:r w:rsidRPr="00411DBC">
        <w:rPr>
          <w:rFonts w:ascii="Angsana New" w:hAnsi="Angsana New"/>
          <w:sz w:val="28"/>
          <w:szCs w:val="28"/>
        </w:rPr>
        <w:t xml:space="preserve">1,394,695,950.76 </w:t>
      </w:r>
      <w:r w:rsidRPr="00411DBC">
        <w:rPr>
          <w:rFonts w:ascii="Angsana New" w:hAnsi="Angsana New"/>
          <w:sz w:val="28"/>
          <w:szCs w:val="28"/>
          <w:cs/>
        </w:rPr>
        <w:t>บาท</w:t>
      </w:r>
      <w:r w:rsidRPr="00411DBC">
        <w:rPr>
          <w:rFonts w:ascii="Angsana New" w:hAnsi="Angsana New"/>
          <w:sz w:val="28"/>
          <w:szCs w:val="28"/>
        </w:rPr>
        <w:t xml:space="preserve"> </w:t>
      </w:r>
      <w:r w:rsidRPr="00411DBC">
        <w:rPr>
          <w:rFonts w:ascii="Angsana New" w:hAnsi="Angsana New"/>
          <w:sz w:val="28"/>
          <w:szCs w:val="28"/>
          <w:cs/>
        </w:rPr>
        <w:t>โดยการ</w:t>
      </w:r>
      <w:r w:rsidRPr="00411DBC">
        <w:rPr>
          <w:rFonts w:ascii="Angsana New" w:hAnsi="Angsana New" w:hint="cs"/>
          <w:sz w:val="28"/>
          <w:szCs w:val="28"/>
          <w:cs/>
        </w:rPr>
        <w:t>ตัด</w:t>
      </w:r>
      <w:r w:rsidRPr="00411DBC">
        <w:rPr>
          <w:rFonts w:ascii="Angsana New" w:hAnsi="Angsana New"/>
          <w:sz w:val="28"/>
          <w:szCs w:val="28"/>
          <w:cs/>
        </w:rPr>
        <w:t>หุ้นสามัญ</w:t>
      </w:r>
      <w:r w:rsidRPr="00411DBC">
        <w:rPr>
          <w:rFonts w:ascii="Angsana New" w:hAnsi="Angsana New" w:hint="cs"/>
          <w:sz w:val="28"/>
          <w:szCs w:val="28"/>
          <w:cs/>
        </w:rPr>
        <w:t>ที่ยังไม่ได้ออกจำหน่าย</w:t>
      </w:r>
      <w:r w:rsidRPr="00411DBC">
        <w:rPr>
          <w:rFonts w:ascii="Angsana New" w:hAnsi="Angsana New"/>
          <w:sz w:val="28"/>
          <w:szCs w:val="28"/>
          <w:cs/>
        </w:rPr>
        <w:t>จ</w:t>
      </w:r>
      <w:r w:rsidRPr="00411DBC">
        <w:rPr>
          <w:rFonts w:ascii="Angsana New" w:hAnsi="Angsana New" w:hint="cs"/>
          <w:sz w:val="28"/>
          <w:szCs w:val="28"/>
          <w:cs/>
        </w:rPr>
        <w:t>ำ</w:t>
      </w:r>
      <w:r w:rsidRPr="00411DBC">
        <w:rPr>
          <w:rFonts w:ascii="Angsana New" w:hAnsi="Angsana New"/>
          <w:sz w:val="28"/>
          <w:szCs w:val="28"/>
          <w:cs/>
        </w:rPr>
        <w:t xml:space="preserve">นวน </w:t>
      </w:r>
      <w:r w:rsidRPr="00411DBC">
        <w:rPr>
          <w:rFonts w:ascii="Angsana New" w:hAnsi="Angsana New"/>
          <w:sz w:val="28"/>
          <w:szCs w:val="28"/>
        </w:rPr>
        <w:t>448,882,921</w:t>
      </w:r>
      <w:r w:rsidRPr="00411DBC">
        <w:rPr>
          <w:rFonts w:ascii="Angsana New" w:hAnsi="Angsana New" w:hint="cs"/>
          <w:sz w:val="28"/>
          <w:szCs w:val="28"/>
          <w:cs/>
        </w:rPr>
        <w:t xml:space="preserve"> หุ้น มู</w:t>
      </w:r>
      <w:r w:rsidRPr="00411DBC">
        <w:rPr>
          <w:rFonts w:ascii="Angsana New" w:hAnsi="Angsana New"/>
          <w:sz w:val="28"/>
          <w:szCs w:val="28"/>
          <w:cs/>
        </w:rPr>
        <w:t xml:space="preserve">ลค่าที่ตราไว้หุ้นละ </w:t>
      </w:r>
      <w:r w:rsidRPr="00411DBC">
        <w:rPr>
          <w:rFonts w:ascii="Angsana New" w:hAnsi="Angsana New"/>
          <w:sz w:val="28"/>
          <w:szCs w:val="28"/>
        </w:rPr>
        <w:t>0.68</w:t>
      </w:r>
      <w:r w:rsidRPr="00411DBC">
        <w:rPr>
          <w:rFonts w:ascii="Angsana New" w:hAnsi="Angsana New"/>
          <w:sz w:val="28"/>
          <w:szCs w:val="28"/>
          <w:cs/>
        </w:rPr>
        <w:t xml:space="preserve"> บาท</w:t>
      </w:r>
      <w:r w:rsidRPr="00411DBC">
        <w:rPr>
          <w:rFonts w:ascii="Angsana New" w:hAnsi="Angsana New" w:hint="cs"/>
          <w:sz w:val="28"/>
          <w:szCs w:val="28"/>
          <w:cs/>
        </w:rPr>
        <w:t xml:space="preserve"> และแก้ไขเพิ่มเติมหนังสือบริคณห์สนธิของบริษัทข้อ </w:t>
      </w:r>
      <w:r w:rsidRPr="00411DBC">
        <w:rPr>
          <w:rFonts w:ascii="Angsana New" w:hAnsi="Angsana New"/>
          <w:sz w:val="28"/>
          <w:szCs w:val="28"/>
        </w:rPr>
        <w:t>4</w:t>
      </w:r>
      <w:r w:rsidRPr="00411DBC">
        <w:rPr>
          <w:rFonts w:ascii="Angsana New" w:hAnsi="Angsana New" w:hint="cs"/>
          <w:sz w:val="28"/>
          <w:szCs w:val="28"/>
          <w:cs/>
        </w:rPr>
        <w:t xml:space="preserve">  </w:t>
      </w:r>
    </w:p>
    <w:p w14:paraId="798909E6" w14:textId="77777777" w:rsidR="00EE79BF" w:rsidRPr="00411DBC" w:rsidRDefault="00EE79BF" w:rsidP="00EE79BF">
      <w:pPr>
        <w:spacing w:before="120"/>
        <w:ind w:left="992"/>
        <w:jc w:val="thaiDistribute"/>
        <w:rPr>
          <w:rFonts w:ascii="Angsana New" w:hAnsi="Angsana New"/>
          <w:sz w:val="28"/>
          <w:szCs w:val="28"/>
        </w:rPr>
      </w:pPr>
      <w:r w:rsidRPr="00411DBC">
        <w:rPr>
          <w:rFonts w:ascii="Angsana New" w:hAnsi="Angsana New"/>
          <w:sz w:val="28"/>
          <w:szCs w:val="28"/>
          <w:cs/>
        </w:rPr>
        <w:t>อนุมัติเพิ่มทุนจดทะเบียนของบริษัท</w:t>
      </w:r>
      <w:r w:rsidRPr="00411DBC">
        <w:rPr>
          <w:rFonts w:ascii="Angsana New" w:hAnsi="Angsana New" w:hint="cs"/>
          <w:sz w:val="28"/>
          <w:szCs w:val="28"/>
          <w:cs/>
        </w:rPr>
        <w:t>จำ</w:t>
      </w:r>
      <w:r w:rsidRPr="00411DBC">
        <w:rPr>
          <w:rFonts w:ascii="Angsana New" w:hAnsi="Angsana New"/>
          <w:sz w:val="28"/>
          <w:szCs w:val="28"/>
          <w:cs/>
        </w:rPr>
        <w:t xml:space="preserve">นวน </w:t>
      </w:r>
      <w:r w:rsidRPr="00411DBC">
        <w:rPr>
          <w:rFonts w:ascii="Angsana New" w:hAnsi="Angsana New"/>
          <w:sz w:val="28"/>
          <w:szCs w:val="28"/>
        </w:rPr>
        <w:t xml:space="preserve">348,382,574.88 </w:t>
      </w:r>
      <w:r w:rsidRPr="00411DBC">
        <w:rPr>
          <w:rFonts w:ascii="Angsana New" w:hAnsi="Angsana New"/>
          <w:sz w:val="28"/>
          <w:szCs w:val="28"/>
          <w:cs/>
        </w:rPr>
        <w:t>บาท</w:t>
      </w:r>
      <w:r w:rsidRPr="00411DBC">
        <w:rPr>
          <w:rFonts w:ascii="Angsana New" w:hAnsi="Angsana New" w:hint="cs"/>
          <w:sz w:val="28"/>
          <w:szCs w:val="28"/>
          <w:cs/>
        </w:rPr>
        <w:t xml:space="preserve"> </w:t>
      </w:r>
      <w:r w:rsidRPr="00411DBC">
        <w:rPr>
          <w:rFonts w:ascii="Angsana New" w:hAnsi="Angsana New"/>
          <w:sz w:val="28"/>
          <w:szCs w:val="28"/>
          <w:cs/>
        </w:rPr>
        <w:t>จากทุนจดทะเบียนเดิม จ</w:t>
      </w:r>
      <w:r w:rsidRPr="00411DBC">
        <w:rPr>
          <w:rFonts w:ascii="Angsana New" w:hAnsi="Angsana New" w:hint="cs"/>
          <w:sz w:val="28"/>
          <w:szCs w:val="28"/>
          <w:cs/>
        </w:rPr>
        <w:t>ำ</w:t>
      </w:r>
      <w:r w:rsidRPr="00411DBC">
        <w:rPr>
          <w:rFonts w:ascii="Angsana New" w:hAnsi="Angsana New"/>
          <w:sz w:val="28"/>
          <w:szCs w:val="28"/>
          <w:cs/>
        </w:rPr>
        <w:t xml:space="preserve">นวน </w:t>
      </w:r>
      <w:r w:rsidRPr="00411DBC">
        <w:rPr>
          <w:rFonts w:ascii="Angsana New" w:hAnsi="Angsana New"/>
          <w:sz w:val="28"/>
          <w:szCs w:val="28"/>
        </w:rPr>
        <w:t>1,394,695,950.76</w:t>
      </w:r>
      <w:r w:rsidRPr="00411DBC">
        <w:rPr>
          <w:rFonts w:ascii="Angsana New" w:hAnsi="Angsana New"/>
          <w:sz w:val="28"/>
          <w:szCs w:val="28"/>
          <w:cs/>
        </w:rPr>
        <w:t xml:space="preserve"> บาท</w:t>
      </w:r>
      <w:r w:rsidRPr="00411DBC">
        <w:rPr>
          <w:rFonts w:ascii="Angsana New" w:hAnsi="Angsana New" w:hint="cs"/>
          <w:sz w:val="28"/>
          <w:szCs w:val="28"/>
          <w:cs/>
        </w:rPr>
        <w:t xml:space="preserve"> </w:t>
      </w:r>
      <w:r w:rsidRPr="00411DBC">
        <w:rPr>
          <w:rFonts w:ascii="Angsana New" w:hAnsi="Angsana New"/>
          <w:sz w:val="28"/>
          <w:szCs w:val="28"/>
          <w:cs/>
        </w:rPr>
        <w:t>เป็นทุนจดทะเบียนใหม่ จ</w:t>
      </w:r>
      <w:r w:rsidRPr="00411DBC">
        <w:rPr>
          <w:rFonts w:ascii="Angsana New" w:hAnsi="Angsana New" w:hint="cs"/>
          <w:sz w:val="28"/>
          <w:szCs w:val="28"/>
          <w:cs/>
        </w:rPr>
        <w:t>ำ</w:t>
      </w:r>
      <w:r w:rsidRPr="00411DBC">
        <w:rPr>
          <w:rFonts w:ascii="Angsana New" w:hAnsi="Angsana New"/>
          <w:sz w:val="28"/>
          <w:szCs w:val="28"/>
          <w:cs/>
        </w:rPr>
        <w:t xml:space="preserve">นวน </w:t>
      </w:r>
      <w:r w:rsidRPr="00411DBC">
        <w:rPr>
          <w:rFonts w:ascii="Angsana New" w:hAnsi="Angsana New"/>
          <w:sz w:val="28"/>
          <w:szCs w:val="28"/>
        </w:rPr>
        <w:t>1,743,078,525.64</w:t>
      </w:r>
      <w:r w:rsidRPr="00411DBC">
        <w:rPr>
          <w:rFonts w:ascii="Angsana New" w:hAnsi="Angsana New"/>
          <w:sz w:val="28"/>
          <w:szCs w:val="28"/>
          <w:cs/>
        </w:rPr>
        <w:t xml:space="preserve"> บาท</w:t>
      </w:r>
      <w:r w:rsidRPr="00411DBC">
        <w:rPr>
          <w:rFonts w:ascii="Angsana New" w:hAnsi="Angsana New"/>
          <w:sz w:val="28"/>
          <w:szCs w:val="28"/>
        </w:rPr>
        <w:t xml:space="preserve"> </w:t>
      </w:r>
      <w:r w:rsidRPr="00411DBC">
        <w:rPr>
          <w:rFonts w:ascii="Angsana New" w:hAnsi="Angsana New"/>
          <w:sz w:val="28"/>
          <w:szCs w:val="28"/>
          <w:cs/>
        </w:rPr>
        <w:t>โดยการออกหุ้นสามัญเพิ่มทุนใหม่ จ</w:t>
      </w:r>
      <w:r w:rsidRPr="00411DBC">
        <w:rPr>
          <w:rFonts w:ascii="Angsana New" w:hAnsi="Angsana New" w:hint="cs"/>
          <w:sz w:val="28"/>
          <w:szCs w:val="28"/>
          <w:cs/>
        </w:rPr>
        <w:t>ำ</w:t>
      </w:r>
      <w:r w:rsidRPr="00411DBC">
        <w:rPr>
          <w:rFonts w:ascii="Angsana New" w:hAnsi="Angsana New"/>
          <w:sz w:val="28"/>
          <w:szCs w:val="28"/>
          <w:cs/>
        </w:rPr>
        <w:t>นวน</w:t>
      </w:r>
      <w:r w:rsidRPr="00411DBC">
        <w:rPr>
          <w:rFonts w:ascii="Angsana New" w:hAnsi="Angsana New" w:hint="cs"/>
          <w:sz w:val="28"/>
          <w:szCs w:val="28"/>
          <w:cs/>
        </w:rPr>
        <w:t xml:space="preserve"> </w:t>
      </w:r>
      <w:r w:rsidRPr="00411DBC">
        <w:rPr>
          <w:rFonts w:ascii="Angsana New" w:hAnsi="Angsana New"/>
          <w:sz w:val="28"/>
          <w:szCs w:val="28"/>
        </w:rPr>
        <w:t xml:space="preserve">512,327,316 </w:t>
      </w:r>
      <w:r w:rsidRPr="00411DBC">
        <w:rPr>
          <w:rFonts w:ascii="Angsana New" w:hAnsi="Angsana New"/>
          <w:sz w:val="28"/>
          <w:szCs w:val="28"/>
          <w:cs/>
        </w:rPr>
        <w:t>หุ้น</w:t>
      </w:r>
      <w:r w:rsidRPr="00411DBC">
        <w:rPr>
          <w:rFonts w:ascii="Angsana New" w:hAnsi="Angsana New" w:hint="cs"/>
          <w:sz w:val="28"/>
          <w:szCs w:val="28"/>
          <w:cs/>
        </w:rPr>
        <w:t xml:space="preserve"> </w:t>
      </w:r>
      <w:r w:rsidRPr="00411DBC">
        <w:rPr>
          <w:rFonts w:ascii="Angsana New" w:hAnsi="Angsana New"/>
          <w:sz w:val="28"/>
          <w:szCs w:val="28"/>
          <w:cs/>
        </w:rPr>
        <w:t xml:space="preserve">มูลค่าที่ตราไว้หุ้นละ </w:t>
      </w:r>
      <w:r w:rsidRPr="00411DBC">
        <w:rPr>
          <w:rFonts w:ascii="Angsana New" w:hAnsi="Angsana New"/>
          <w:sz w:val="28"/>
          <w:szCs w:val="28"/>
        </w:rPr>
        <w:t>0.68</w:t>
      </w:r>
      <w:r w:rsidRPr="00411DBC">
        <w:rPr>
          <w:rFonts w:ascii="Angsana New" w:hAnsi="Angsana New"/>
          <w:sz w:val="28"/>
          <w:szCs w:val="28"/>
          <w:cs/>
        </w:rPr>
        <w:t xml:space="preserve"> บาท</w:t>
      </w:r>
      <w:r w:rsidRPr="00411DBC">
        <w:rPr>
          <w:rFonts w:ascii="Angsana New" w:hAnsi="Angsana New" w:hint="cs"/>
          <w:sz w:val="28"/>
          <w:szCs w:val="28"/>
          <w:cs/>
        </w:rPr>
        <w:t xml:space="preserve"> และแก้ไขเพิ่มเติมหนังสือบริคณห์สนธิของบริษัทข้อ </w:t>
      </w:r>
      <w:r w:rsidRPr="00411DBC">
        <w:rPr>
          <w:rFonts w:ascii="Angsana New" w:hAnsi="Angsana New"/>
          <w:sz w:val="28"/>
          <w:szCs w:val="28"/>
        </w:rPr>
        <w:t>4</w:t>
      </w:r>
    </w:p>
    <w:bookmarkEnd w:id="44"/>
    <w:p w14:paraId="194DC500" w14:textId="62A03C3E" w:rsidR="00EE79BF" w:rsidRPr="00411DBC" w:rsidRDefault="00EE79BF" w:rsidP="002E737C">
      <w:pPr>
        <w:pStyle w:val="ListParagraph"/>
        <w:numPr>
          <w:ilvl w:val="1"/>
          <w:numId w:val="31"/>
        </w:numPr>
        <w:spacing w:before="120" w:after="120"/>
        <w:ind w:left="993" w:hanging="568"/>
        <w:jc w:val="thaiDistribute"/>
        <w:rPr>
          <w:rFonts w:ascii="Angsana New" w:hAnsi="Angsana New"/>
          <w:spacing w:val="-4"/>
          <w:sz w:val="28"/>
          <w:szCs w:val="28"/>
        </w:rPr>
      </w:pPr>
      <w:r w:rsidRPr="00411DBC">
        <w:rPr>
          <w:rFonts w:ascii="Angsana New" w:hAnsi="Angsana New" w:hint="cs"/>
          <w:spacing w:val="-4"/>
          <w:sz w:val="28"/>
          <w:szCs w:val="28"/>
          <w:cs/>
        </w:rPr>
        <w:t>ตามมติที่ประชุม</w:t>
      </w:r>
      <w:r w:rsidRPr="00411DBC">
        <w:rPr>
          <w:rFonts w:ascii="Angsana New" w:hAnsi="Angsana New"/>
          <w:spacing w:val="-4"/>
          <w:sz w:val="28"/>
          <w:szCs w:val="28"/>
          <w:cs/>
        </w:rPr>
        <w:t>วิสา</w:t>
      </w:r>
      <w:r w:rsidRPr="00411DBC">
        <w:rPr>
          <w:rFonts w:ascii="Angsana New" w:hAnsi="Angsana New" w:hint="cs"/>
          <w:spacing w:val="-4"/>
          <w:sz w:val="28"/>
          <w:szCs w:val="28"/>
          <w:cs/>
        </w:rPr>
        <w:t>มัญผู้ถือหุ้นครั้งที่ 1</w:t>
      </w:r>
      <w:r w:rsidRPr="00411DBC">
        <w:rPr>
          <w:rFonts w:ascii="Angsana New" w:hAnsi="Angsana New"/>
          <w:spacing w:val="-4"/>
          <w:sz w:val="28"/>
          <w:szCs w:val="28"/>
        </w:rPr>
        <w:t>/256</w:t>
      </w:r>
      <w:r w:rsidRPr="00411DBC">
        <w:rPr>
          <w:rFonts w:ascii="Angsana New" w:hAnsi="Angsana New" w:hint="cs"/>
          <w:spacing w:val="-4"/>
          <w:sz w:val="28"/>
          <w:szCs w:val="28"/>
          <w:cs/>
        </w:rPr>
        <w:t>5</w:t>
      </w:r>
      <w:r w:rsidRPr="00411DBC">
        <w:rPr>
          <w:rFonts w:ascii="Angsana New" w:hAnsi="Angsana New"/>
          <w:spacing w:val="-4"/>
          <w:sz w:val="28"/>
          <w:szCs w:val="28"/>
        </w:rPr>
        <w:t xml:space="preserve"> </w:t>
      </w:r>
      <w:r w:rsidRPr="00411DBC">
        <w:rPr>
          <w:rFonts w:ascii="Angsana New" w:hAnsi="Angsana New" w:hint="cs"/>
          <w:spacing w:val="-4"/>
          <w:sz w:val="28"/>
          <w:szCs w:val="28"/>
          <w:cs/>
        </w:rPr>
        <w:t xml:space="preserve">เมื่อวันที่ 7 กุมภาพันธ์ </w:t>
      </w:r>
      <w:r w:rsidRPr="00411DBC">
        <w:rPr>
          <w:rFonts w:ascii="Angsana New" w:hAnsi="Angsana New"/>
          <w:spacing w:val="-4"/>
          <w:sz w:val="28"/>
          <w:szCs w:val="28"/>
        </w:rPr>
        <w:t>2565</w:t>
      </w:r>
      <w:r w:rsidRPr="00411DBC">
        <w:rPr>
          <w:rFonts w:ascii="Angsana New" w:hAnsi="Angsana New" w:hint="cs"/>
          <w:spacing w:val="-4"/>
          <w:sz w:val="28"/>
          <w:szCs w:val="28"/>
          <w:cs/>
        </w:rPr>
        <w:t xml:space="preserve"> </w:t>
      </w:r>
      <w:r w:rsidRPr="00411DBC">
        <w:rPr>
          <w:rFonts w:ascii="Angsana New" w:hAnsi="Angsana New"/>
          <w:spacing w:val="-4"/>
          <w:sz w:val="28"/>
          <w:szCs w:val="28"/>
          <w:cs/>
        </w:rPr>
        <w:t>ผู้ถือหุ้นมีมติอนุมัติการออกใบสำคัญแสดงสิทธิที่จะซื้อหุ้นสามัญของบริษัท (</w:t>
      </w:r>
      <w:r w:rsidRPr="00411DBC">
        <w:rPr>
          <w:rFonts w:ascii="Angsana New" w:hAnsi="Angsana New"/>
          <w:spacing w:val="-4"/>
          <w:sz w:val="28"/>
          <w:szCs w:val="28"/>
        </w:rPr>
        <w:t>B – W</w:t>
      </w:r>
      <w:r w:rsidRPr="00411DBC">
        <w:rPr>
          <w:rFonts w:ascii="Angsana New" w:hAnsi="Angsana New" w:hint="cs"/>
          <w:spacing w:val="-4"/>
          <w:sz w:val="28"/>
          <w:szCs w:val="28"/>
          <w:cs/>
        </w:rPr>
        <w:t>7</w:t>
      </w:r>
      <w:r w:rsidRPr="00411DBC">
        <w:rPr>
          <w:rFonts w:ascii="Angsana New" w:hAnsi="Angsana New"/>
          <w:spacing w:val="-4"/>
          <w:sz w:val="28"/>
          <w:szCs w:val="28"/>
        </w:rPr>
        <w:t xml:space="preserve">) </w:t>
      </w:r>
      <w:r w:rsidRPr="00411DBC">
        <w:rPr>
          <w:rFonts w:ascii="Angsana New" w:hAnsi="Angsana New"/>
          <w:spacing w:val="-4"/>
          <w:sz w:val="28"/>
          <w:szCs w:val="28"/>
          <w:cs/>
        </w:rPr>
        <w:t>ให้กับผู้ถือหุ้นเดิมตามสัดส่วน</w:t>
      </w:r>
      <w:r w:rsidRPr="00411DBC">
        <w:rPr>
          <w:rFonts w:ascii="Angsana New" w:hAnsi="Angsana New"/>
          <w:spacing w:val="-4"/>
          <w:sz w:val="28"/>
          <w:szCs w:val="28"/>
        </w:rPr>
        <w:t xml:space="preserve"> </w:t>
      </w:r>
      <w:r w:rsidRPr="00411DBC">
        <w:rPr>
          <w:rFonts w:ascii="Angsana New" w:hAnsi="Angsana New"/>
          <w:spacing w:val="-4"/>
          <w:sz w:val="28"/>
          <w:szCs w:val="28"/>
          <w:cs/>
        </w:rPr>
        <w:t>โดยมีสาระสำคัญ ดังนี้</w:t>
      </w:r>
    </w:p>
    <w:tbl>
      <w:tblPr>
        <w:tblW w:w="7655" w:type="dxa"/>
        <w:tblInd w:w="1701" w:type="dxa"/>
        <w:tblLook w:val="04A0" w:firstRow="1" w:lastRow="0" w:firstColumn="1" w:lastColumn="0" w:noHBand="0" w:noVBand="1"/>
      </w:tblPr>
      <w:tblGrid>
        <w:gridCol w:w="2268"/>
        <w:gridCol w:w="5387"/>
      </w:tblGrid>
      <w:tr w:rsidR="00EE79BF" w:rsidRPr="00411DBC" w14:paraId="15205B96" w14:textId="77777777" w:rsidTr="00220EA4">
        <w:trPr>
          <w:trHeight w:val="289"/>
        </w:trPr>
        <w:tc>
          <w:tcPr>
            <w:tcW w:w="2268" w:type="dxa"/>
            <w:shd w:val="clear" w:color="auto" w:fill="auto"/>
          </w:tcPr>
          <w:p w14:paraId="578B61FF" w14:textId="77777777" w:rsidR="00EE79BF" w:rsidRPr="00411DBC" w:rsidRDefault="00EE79BF" w:rsidP="00220EA4">
            <w:pPr>
              <w:pStyle w:val="a"/>
              <w:tabs>
                <w:tab w:val="clear" w:pos="1080"/>
              </w:tabs>
              <w:ind w:left="-108"/>
              <w:jc w:val="both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  <w:r w:rsidRPr="00411DBC">
              <w:rPr>
                <w:rFonts w:ascii="Angsana New" w:hAnsi="Angsana New" w:cs="Angsana New"/>
                <w:sz w:val="28"/>
                <w:szCs w:val="28"/>
                <w:cs/>
                <w:lang w:val="en-US"/>
              </w:rPr>
              <w:t>จำนวนใบสำคัญแสดงสิทธิ</w:t>
            </w:r>
          </w:p>
        </w:tc>
        <w:tc>
          <w:tcPr>
            <w:tcW w:w="5387" w:type="dxa"/>
            <w:shd w:val="clear" w:color="auto" w:fill="auto"/>
          </w:tcPr>
          <w:p w14:paraId="193B5B0A" w14:textId="77777777" w:rsidR="00EE79BF" w:rsidRPr="00411DBC" w:rsidRDefault="00EE79BF" w:rsidP="00220EA4">
            <w:pPr>
              <w:pStyle w:val="a"/>
              <w:tabs>
                <w:tab w:val="clear" w:pos="1080"/>
              </w:tabs>
              <w:rPr>
                <w:rFonts w:ascii="Angsana New" w:hAnsi="Angsana New" w:cs="Angsana New"/>
                <w:sz w:val="28"/>
                <w:szCs w:val="28"/>
                <w:cs/>
                <w:lang w:val="en-US"/>
              </w:rPr>
            </w:pPr>
            <w:r w:rsidRPr="00411DBC">
              <w:rPr>
                <w:rFonts w:ascii="Angsana New" w:hAnsi="Angsana New" w:cs="Angsana New"/>
                <w:sz w:val="28"/>
                <w:szCs w:val="28"/>
                <w:lang w:val="en-US"/>
              </w:rPr>
              <w:t>: 672,900,080</w:t>
            </w:r>
            <w:r w:rsidRPr="00411DBC">
              <w:rPr>
                <w:rFonts w:ascii="Angsana New" w:hAnsi="Angsana New"/>
                <w:sz w:val="28"/>
                <w:szCs w:val="28"/>
                <w:lang w:val="en-US"/>
              </w:rPr>
              <w:t xml:space="preserve"> </w:t>
            </w:r>
            <w:r w:rsidRPr="00411DBC">
              <w:rPr>
                <w:rFonts w:ascii="Angsana New" w:hAnsi="Angsana New" w:cs="Angsana New" w:hint="cs"/>
                <w:sz w:val="28"/>
                <w:szCs w:val="28"/>
                <w:cs/>
                <w:lang w:val="en-US"/>
              </w:rPr>
              <w:t>หน่วย</w:t>
            </w:r>
          </w:p>
        </w:tc>
      </w:tr>
      <w:tr w:rsidR="00EE79BF" w:rsidRPr="00411DBC" w14:paraId="19619505" w14:textId="77777777" w:rsidTr="00220EA4">
        <w:trPr>
          <w:trHeight w:val="289"/>
        </w:trPr>
        <w:tc>
          <w:tcPr>
            <w:tcW w:w="2268" w:type="dxa"/>
            <w:shd w:val="clear" w:color="auto" w:fill="auto"/>
          </w:tcPr>
          <w:p w14:paraId="156651E0" w14:textId="77777777" w:rsidR="00EE79BF" w:rsidRPr="00411DBC" w:rsidRDefault="00EE79BF" w:rsidP="00220EA4">
            <w:pPr>
              <w:pStyle w:val="a"/>
              <w:tabs>
                <w:tab w:val="clear" w:pos="1080"/>
              </w:tabs>
              <w:ind w:left="-108" w:hanging="3"/>
              <w:jc w:val="both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  <w:r w:rsidRPr="00411DBC">
              <w:rPr>
                <w:rFonts w:ascii="Angsana New" w:hAnsi="Angsana New" w:cs="Angsana New"/>
                <w:sz w:val="28"/>
                <w:szCs w:val="28"/>
                <w:cs/>
                <w:lang w:val="en-US"/>
              </w:rPr>
              <w:t>สิทธิของใบสำคัญแสดงสิทธิ</w:t>
            </w:r>
          </w:p>
        </w:tc>
        <w:tc>
          <w:tcPr>
            <w:tcW w:w="5387" w:type="dxa"/>
            <w:shd w:val="clear" w:color="auto" w:fill="auto"/>
          </w:tcPr>
          <w:p w14:paraId="115FC3B0" w14:textId="77777777" w:rsidR="00EE79BF" w:rsidRPr="00411DBC" w:rsidRDefault="00EE79BF" w:rsidP="00220EA4">
            <w:pPr>
              <w:pStyle w:val="a"/>
              <w:tabs>
                <w:tab w:val="clear" w:pos="1080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cs="Angsana New"/>
                <w:sz w:val="28"/>
                <w:szCs w:val="28"/>
                <w:lang w:val="en-US"/>
              </w:rPr>
              <w:t xml:space="preserve">: </w:t>
            </w:r>
            <w:r w:rsidRPr="00411DBC">
              <w:rPr>
                <w:rFonts w:ascii="Angsana New" w:hAnsi="Angsana New" w:cs="Angsana New"/>
                <w:sz w:val="28"/>
                <w:szCs w:val="28"/>
                <w:cs/>
              </w:rPr>
              <w:t xml:space="preserve">ใบสำคัญแสดงสิทธิ </w:t>
            </w:r>
            <w:r w:rsidRPr="00411DBC">
              <w:rPr>
                <w:rFonts w:ascii="Angsana New" w:hAnsi="Angsana New" w:cs="Angsana New" w:hint="cs"/>
                <w:sz w:val="28"/>
                <w:szCs w:val="28"/>
                <w:lang w:val="en-US"/>
              </w:rPr>
              <w:t>1</w:t>
            </w:r>
            <w:r w:rsidRPr="00411DBC">
              <w:rPr>
                <w:rFonts w:ascii="Angsana New" w:hAnsi="Angsana New" w:cs="Angsana New"/>
                <w:sz w:val="28"/>
                <w:szCs w:val="28"/>
                <w:cs/>
              </w:rPr>
              <w:t xml:space="preserve"> หน่วย มีสิทธิในการซื้อหุ้นสามัญ </w:t>
            </w:r>
            <w:r w:rsidRPr="00411DBC">
              <w:rPr>
                <w:rFonts w:ascii="Angsana New" w:hAnsi="Angsana New" w:cs="Angsana New"/>
                <w:sz w:val="28"/>
                <w:szCs w:val="28"/>
                <w:lang w:val="en-US"/>
              </w:rPr>
              <w:t xml:space="preserve">1 </w:t>
            </w:r>
            <w:r w:rsidRPr="00411DBC">
              <w:rPr>
                <w:rFonts w:ascii="Angsana New" w:hAnsi="Angsana New" w:cs="Angsana New"/>
                <w:sz w:val="28"/>
                <w:szCs w:val="28"/>
                <w:cs/>
              </w:rPr>
              <w:t xml:space="preserve">หุ้น </w:t>
            </w:r>
          </w:p>
          <w:p w14:paraId="21E2EB17" w14:textId="77777777" w:rsidR="00EE79BF" w:rsidRPr="00411DBC" w:rsidRDefault="00EE79BF" w:rsidP="00220EA4">
            <w:pPr>
              <w:pStyle w:val="a"/>
              <w:tabs>
                <w:tab w:val="clear" w:pos="1080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cs="Angsana New"/>
                <w:sz w:val="28"/>
                <w:szCs w:val="28"/>
                <w:cs/>
              </w:rPr>
              <w:t>โดยมีราคาการใช้สิทธิ</w:t>
            </w:r>
            <w:r w:rsidRPr="00411DBC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</w:t>
            </w:r>
            <w:r w:rsidRPr="00411DBC">
              <w:rPr>
                <w:rFonts w:ascii="Angsana New" w:hAnsi="Angsana New" w:cs="Angsana New"/>
                <w:sz w:val="28"/>
                <w:szCs w:val="28"/>
                <w:lang w:val="en-US"/>
              </w:rPr>
              <w:t>0.</w:t>
            </w:r>
            <w:r w:rsidRPr="00411DBC">
              <w:rPr>
                <w:rFonts w:ascii="Angsana New" w:hAnsi="Angsana New" w:cs="Angsana New" w:hint="cs"/>
                <w:sz w:val="28"/>
                <w:szCs w:val="28"/>
                <w:cs/>
                <w:lang w:val="en-US"/>
              </w:rPr>
              <w:t>99</w:t>
            </w:r>
            <w:r w:rsidRPr="00411DBC">
              <w:rPr>
                <w:rFonts w:ascii="Angsana New" w:hAnsi="Angsana New" w:cs="Angsana New"/>
                <w:sz w:val="28"/>
                <w:szCs w:val="28"/>
                <w:lang w:val="en-US"/>
              </w:rPr>
              <w:t xml:space="preserve"> </w:t>
            </w:r>
            <w:r w:rsidRPr="00411DBC">
              <w:rPr>
                <w:rFonts w:ascii="Angsana New" w:hAnsi="Angsana New" w:cs="Angsana New"/>
                <w:sz w:val="28"/>
                <w:szCs w:val="28"/>
                <w:cs/>
              </w:rPr>
              <w:t xml:space="preserve">บาทต่อ </w:t>
            </w:r>
            <w:r w:rsidRPr="00411DBC">
              <w:rPr>
                <w:rFonts w:ascii="Angsana New" w:hAnsi="Angsana New" w:cs="Angsana New" w:hint="cs"/>
                <w:sz w:val="28"/>
                <w:szCs w:val="28"/>
                <w:lang w:val="en-US"/>
              </w:rPr>
              <w:t>1</w:t>
            </w:r>
            <w:r w:rsidRPr="00411DBC">
              <w:rPr>
                <w:rFonts w:ascii="Angsana New" w:hAnsi="Angsana New" w:cs="Angsana New"/>
                <w:sz w:val="28"/>
                <w:szCs w:val="28"/>
                <w:cs/>
              </w:rPr>
              <w:t xml:space="preserve"> หุ้น</w:t>
            </w:r>
          </w:p>
        </w:tc>
      </w:tr>
      <w:tr w:rsidR="00EE79BF" w:rsidRPr="00411DBC" w14:paraId="44CDE78F" w14:textId="77777777" w:rsidTr="00220EA4">
        <w:trPr>
          <w:trHeight w:val="289"/>
        </w:trPr>
        <w:tc>
          <w:tcPr>
            <w:tcW w:w="2268" w:type="dxa"/>
            <w:shd w:val="clear" w:color="auto" w:fill="auto"/>
          </w:tcPr>
          <w:p w14:paraId="4F9E951E" w14:textId="77777777" w:rsidR="00EE79BF" w:rsidRPr="00411DBC" w:rsidRDefault="00EE79BF" w:rsidP="00220EA4">
            <w:pPr>
              <w:pStyle w:val="a"/>
              <w:tabs>
                <w:tab w:val="clear" w:pos="1080"/>
              </w:tabs>
              <w:ind w:left="-108"/>
              <w:jc w:val="both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  <w:r w:rsidRPr="00411DBC">
              <w:rPr>
                <w:rFonts w:ascii="Angsana New" w:hAnsi="Angsana New" w:cs="Angsana New"/>
                <w:sz w:val="28"/>
                <w:szCs w:val="28"/>
                <w:cs/>
                <w:lang w:val="en-US"/>
              </w:rPr>
              <w:t xml:space="preserve">อายุของใบสำคัญแสดงสิทธิ  </w:t>
            </w:r>
          </w:p>
        </w:tc>
        <w:tc>
          <w:tcPr>
            <w:tcW w:w="5387" w:type="dxa"/>
            <w:shd w:val="clear" w:color="auto" w:fill="auto"/>
          </w:tcPr>
          <w:p w14:paraId="11CB7180" w14:textId="77777777" w:rsidR="00EE79BF" w:rsidRPr="00411DBC" w:rsidRDefault="00EE79BF" w:rsidP="00220EA4">
            <w:pPr>
              <w:pStyle w:val="a"/>
              <w:tabs>
                <w:tab w:val="clear" w:pos="1080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cs="Angsana New"/>
                <w:sz w:val="28"/>
                <w:szCs w:val="28"/>
              </w:rPr>
              <w:t xml:space="preserve">2 </w:t>
            </w:r>
            <w:r w:rsidRPr="00411DBC">
              <w:rPr>
                <w:rFonts w:ascii="Angsana New" w:hAnsi="Angsana New" w:cs="Angsana New"/>
                <w:sz w:val="28"/>
                <w:szCs w:val="28"/>
                <w:cs/>
              </w:rPr>
              <w:t>ปี นับตั้งแต่วันที่ออกและเสนอขาย (</w:t>
            </w:r>
            <w:r w:rsidRPr="00411DBC">
              <w:rPr>
                <w:rFonts w:ascii="Angsana New" w:hAnsi="Angsana New" w:cs="Angsana New"/>
                <w:sz w:val="28"/>
                <w:szCs w:val="28"/>
              </w:rPr>
              <w:t xml:space="preserve">18 </w:t>
            </w:r>
            <w:r w:rsidRPr="00411DBC">
              <w:rPr>
                <w:rFonts w:ascii="Angsana New" w:hAnsi="Angsana New" w:cs="Angsana New"/>
                <w:sz w:val="28"/>
                <w:szCs w:val="28"/>
                <w:cs/>
              </w:rPr>
              <w:t xml:space="preserve">มีนาคม </w:t>
            </w:r>
            <w:r w:rsidRPr="00411DBC">
              <w:rPr>
                <w:rFonts w:ascii="Angsana New" w:hAnsi="Angsana New" w:cs="Angsana New"/>
                <w:sz w:val="28"/>
                <w:szCs w:val="28"/>
              </w:rPr>
              <w:t>2565)</w:t>
            </w:r>
          </w:p>
        </w:tc>
      </w:tr>
      <w:tr w:rsidR="00EE79BF" w:rsidRPr="00411DBC" w14:paraId="63A7B558" w14:textId="77777777" w:rsidTr="00220EA4">
        <w:trPr>
          <w:trHeight w:val="289"/>
        </w:trPr>
        <w:tc>
          <w:tcPr>
            <w:tcW w:w="2268" w:type="dxa"/>
            <w:shd w:val="clear" w:color="auto" w:fill="auto"/>
          </w:tcPr>
          <w:p w14:paraId="2A392B4C" w14:textId="77777777" w:rsidR="00EE79BF" w:rsidRPr="00411DBC" w:rsidRDefault="00EE79BF" w:rsidP="00220EA4">
            <w:pPr>
              <w:pStyle w:val="a"/>
              <w:tabs>
                <w:tab w:val="clear" w:pos="1080"/>
              </w:tabs>
              <w:ind w:left="-108"/>
              <w:jc w:val="both"/>
              <w:rPr>
                <w:rFonts w:ascii="Angsana New" w:hAnsi="Angsana New" w:cs="Angsana New"/>
                <w:sz w:val="28"/>
                <w:szCs w:val="28"/>
                <w:cs/>
                <w:lang w:val="en-US"/>
              </w:rPr>
            </w:pPr>
            <w:r w:rsidRPr="00411DBC">
              <w:rPr>
                <w:rFonts w:ascii="Angsana New" w:hAnsi="Angsana New" w:cs="Angsana New" w:hint="cs"/>
                <w:sz w:val="28"/>
                <w:szCs w:val="28"/>
                <w:cs/>
                <w:lang w:val="en-US"/>
              </w:rPr>
              <w:t>วันกำหนดการใช้สิทธิ</w:t>
            </w:r>
          </w:p>
        </w:tc>
        <w:tc>
          <w:tcPr>
            <w:tcW w:w="5387" w:type="dxa"/>
            <w:shd w:val="clear" w:color="auto" w:fill="auto"/>
          </w:tcPr>
          <w:p w14:paraId="6E3ECDFC" w14:textId="77777777" w:rsidR="00EE79BF" w:rsidRPr="00411DBC" w:rsidRDefault="00EE79BF" w:rsidP="00220EA4">
            <w:pPr>
              <w:pStyle w:val="a"/>
              <w:tabs>
                <w:tab w:val="clear" w:pos="1080"/>
              </w:tabs>
              <w:rPr>
                <w:rFonts w:ascii="Angsana New" w:hAnsi="Angsana New" w:cs="Angsana New"/>
                <w:color w:val="000000" w:themeColor="text1"/>
                <w:sz w:val="28"/>
                <w:szCs w:val="28"/>
                <w:lang w:val="en-US"/>
              </w:rPr>
            </w:pPr>
            <w:r w:rsidRPr="00411DBC">
              <w:rPr>
                <w:rFonts w:ascii="Angsana New" w:hAnsi="Angsana New" w:cs="Angsana New"/>
                <w:color w:val="000000" w:themeColor="text1"/>
                <w:sz w:val="28"/>
                <w:szCs w:val="28"/>
                <w:lang w:val="en-US"/>
              </w:rPr>
              <w:t xml:space="preserve">: </w:t>
            </w:r>
            <w:r w:rsidRPr="00411DBC">
              <w:rPr>
                <w:rFonts w:ascii="Angsana New" w:hAnsi="Angsana New" w:cs="Angsana New" w:hint="cs"/>
                <w:color w:val="000000" w:themeColor="text1"/>
                <w:sz w:val="28"/>
                <w:szCs w:val="28"/>
                <w:cs/>
                <w:lang w:val="en-US"/>
              </w:rPr>
              <w:t xml:space="preserve">วันใช้สิทธิวันแรก </w:t>
            </w:r>
            <w:r w:rsidRPr="00411DBC">
              <w:rPr>
                <w:rFonts w:ascii="Angsana New" w:hAnsi="Angsana New" w:cs="Angsana New"/>
                <w:color w:val="000000" w:themeColor="text1"/>
                <w:sz w:val="28"/>
                <w:szCs w:val="28"/>
                <w:lang w:val="en-US"/>
              </w:rPr>
              <w:t xml:space="preserve">31 </w:t>
            </w:r>
            <w:r w:rsidRPr="00411DBC">
              <w:rPr>
                <w:rFonts w:ascii="Angsana New" w:hAnsi="Angsana New" w:cs="Angsana New"/>
                <w:color w:val="000000" w:themeColor="text1"/>
                <w:sz w:val="28"/>
                <w:szCs w:val="28"/>
                <w:cs/>
                <w:lang w:val="en-US"/>
              </w:rPr>
              <w:t xml:space="preserve">พ.ค. </w:t>
            </w:r>
            <w:r w:rsidRPr="00411DBC">
              <w:rPr>
                <w:rFonts w:ascii="Angsana New" w:hAnsi="Angsana New" w:cs="Angsana New"/>
                <w:color w:val="000000" w:themeColor="text1"/>
                <w:sz w:val="28"/>
                <w:szCs w:val="28"/>
                <w:lang w:val="en-US"/>
              </w:rPr>
              <w:t>2565</w:t>
            </w:r>
            <w:r w:rsidRPr="00411DBC">
              <w:rPr>
                <w:rFonts w:ascii="Angsana New" w:hAnsi="Angsana New" w:cs="Angsana New" w:hint="cs"/>
                <w:color w:val="000000" w:themeColor="text1"/>
                <w:sz w:val="28"/>
                <w:szCs w:val="28"/>
                <w:cs/>
                <w:lang w:val="en-US"/>
              </w:rPr>
              <w:t xml:space="preserve"> วันใช้สิทธิครั้งสุดท้าย 15 มีนาคม 2567</w:t>
            </w:r>
          </w:p>
          <w:p w14:paraId="7A713268" w14:textId="77777777" w:rsidR="00EE79BF" w:rsidRPr="00411DBC" w:rsidRDefault="00EE79BF" w:rsidP="00220EA4">
            <w:pPr>
              <w:pStyle w:val="a"/>
              <w:tabs>
                <w:tab w:val="clear" w:pos="1080"/>
              </w:tabs>
              <w:rPr>
                <w:rFonts w:ascii="Angsana New" w:hAnsi="Angsana New" w:cs="Angsana New"/>
                <w:color w:val="000000" w:themeColor="text1"/>
                <w:sz w:val="28"/>
                <w:szCs w:val="28"/>
                <w:cs/>
                <w:lang w:val="en-US"/>
              </w:rPr>
            </w:pPr>
          </w:p>
        </w:tc>
      </w:tr>
    </w:tbl>
    <w:p w14:paraId="3A0655CD" w14:textId="7EFE8807" w:rsidR="0067717C" w:rsidRPr="00411DBC" w:rsidRDefault="0067717C" w:rsidP="002E737C">
      <w:pPr>
        <w:pStyle w:val="ListParagraph"/>
        <w:numPr>
          <w:ilvl w:val="1"/>
          <w:numId w:val="31"/>
        </w:numPr>
        <w:spacing w:before="120" w:after="120"/>
        <w:ind w:left="993" w:hanging="568"/>
        <w:jc w:val="thaiDistribute"/>
        <w:rPr>
          <w:rFonts w:ascii="Angsana New" w:hAnsi="Angsana New"/>
          <w:sz w:val="28"/>
          <w:szCs w:val="28"/>
        </w:rPr>
      </w:pPr>
      <w:r w:rsidRPr="00411DBC">
        <w:rPr>
          <w:rFonts w:ascii="Angsana New" w:hAnsi="Angsana New" w:hint="cs"/>
          <w:sz w:val="28"/>
          <w:szCs w:val="28"/>
          <w:cs/>
        </w:rPr>
        <w:t>ตาม</w:t>
      </w:r>
      <w:r w:rsidRPr="00411DBC">
        <w:rPr>
          <w:rFonts w:ascii="Angsana New" w:hAnsi="Angsana New"/>
          <w:sz w:val="28"/>
          <w:szCs w:val="28"/>
          <w:cs/>
        </w:rPr>
        <w:t>มติที่ประชุมสามัญผู้ถือหุ้น ประจำปี 2566 เมื่อวันที่ 12 พฤษภาคม 2566 มีมติอนุมัติออกและเสนอขายหุ้นสามัญเพิ่มทุนให้แก่ผู้ถือหุ้นเดิมของบริษัทตามสัดส่วนการถือหุ้น (</w:t>
      </w:r>
      <w:r w:rsidRPr="00411DBC">
        <w:rPr>
          <w:rFonts w:ascii="Angsana New" w:hAnsi="Angsana New"/>
          <w:sz w:val="28"/>
          <w:szCs w:val="28"/>
        </w:rPr>
        <w:t xml:space="preserve">Right Offering) </w:t>
      </w:r>
      <w:r w:rsidRPr="00411DBC">
        <w:rPr>
          <w:rFonts w:ascii="Angsana New" w:hAnsi="Angsana New"/>
          <w:sz w:val="28"/>
          <w:szCs w:val="28"/>
          <w:cs/>
        </w:rPr>
        <w:t>จำนวนไม่เกิน 20</w:t>
      </w:r>
      <w:r w:rsidRPr="00411DBC">
        <w:rPr>
          <w:rFonts w:ascii="Angsana New" w:hAnsi="Angsana New"/>
          <w:sz w:val="28"/>
          <w:szCs w:val="28"/>
        </w:rPr>
        <w:t>,</w:t>
      </w:r>
      <w:r w:rsidRPr="00411DBC">
        <w:rPr>
          <w:rFonts w:ascii="Angsana New" w:hAnsi="Angsana New"/>
          <w:sz w:val="28"/>
          <w:szCs w:val="28"/>
          <w:cs/>
        </w:rPr>
        <w:t>761</w:t>
      </w:r>
      <w:r w:rsidRPr="00411DBC">
        <w:rPr>
          <w:rFonts w:ascii="Angsana New" w:hAnsi="Angsana New"/>
          <w:sz w:val="28"/>
          <w:szCs w:val="28"/>
        </w:rPr>
        <w:t>,</w:t>
      </w:r>
      <w:r w:rsidRPr="00411DBC">
        <w:rPr>
          <w:rFonts w:ascii="Angsana New" w:hAnsi="Angsana New"/>
          <w:sz w:val="28"/>
          <w:szCs w:val="28"/>
          <w:cs/>
        </w:rPr>
        <w:t>555</w:t>
      </w:r>
      <w:r w:rsidRPr="00411DBC">
        <w:rPr>
          <w:rFonts w:ascii="Angsana New" w:hAnsi="Angsana New"/>
          <w:sz w:val="28"/>
          <w:szCs w:val="28"/>
        </w:rPr>
        <w:t>,</w:t>
      </w:r>
      <w:r w:rsidRPr="00411DBC">
        <w:rPr>
          <w:rFonts w:ascii="Angsana New" w:hAnsi="Angsana New"/>
          <w:sz w:val="28"/>
          <w:szCs w:val="28"/>
          <w:cs/>
        </w:rPr>
        <w:t xml:space="preserve">194 หุ้น นั้น บริษัทเข้าเงื่อนไขการปรับสิทธิ โดยมีการปรับสิทธิ </w:t>
      </w:r>
      <w:r w:rsidRPr="00411DBC">
        <w:rPr>
          <w:rFonts w:ascii="Angsana New" w:hAnsi="Angsana New"/>
          <w:sz w:val="28"/>
          <w:szCs w:val="28"/>
        </w:rPr>
        <w:t>B-W</w:t>
      </w:r>
      <w:r w:rsidRPr="00411DBC">
        <w:rPr>
          <w:rFonts w:ascii="Angsana New" w:hAnsi="Angsana New"/>
          <w:sz w:val="28"/>
          <w:szCs w:val="28"/>
          <w:cs/>
        </w:rPr>
        <w:t xml:space="preserve">6 และ </w:t>
      </w:r>
      <w:r w:rsidRPr="00411DBC">
        <w:rPr>
          <w:rFonts w:ascii="Angsana New" w:hAnsi="Angsana New"/>
          <w:sz w:val="28"/>
          <w:szCs w:val="28"/>
        </w:rPr>
        <w:t>B-W</w:t>
      </w:r>
      <w:r w:rsidRPr="00411DBC">
        <w:rPr>
          <w:rFonts w:ascii="Angsana New" w:hAnsi="Angsana New"/>
          <w:sz w:val="28"/>
          <w:szCs w:val="28"/>
          <w:cs/>
        </w:rPr>
        <w:t>7 ดังนี้</w:t>
      </w:r>
    </w:p>
    <w:p w14:paraId="20166467" w14:textId="77777777" w:rsidR="0067717C" w:rsidRPr="00411DBC" w:rsidRDefault="0067717C" w:rsidP="0067717C">
      <w:pPr>
        <w:pStyle w:val="ListParagraph"/>
        <w:spacing w:before="120" w:after="120"/>
        <w:ind w:left="995"/>
        <w:jc w:val="thaiDistribute"/>
        <w:rPr>
          <w:rFonts w:ascii="Angsana New" w:hAnsi="Angsana New"/>
          <w:sz w:val="28"/>
          <w:szCs w:val="28"/>
        </w:rPr>
      </w:pPr>
      <w:r w:rsidRPr="00411DBC">
        <w:rPr>
          <w:rFonts w:ascii="Angsana New" w:hAnsi="Angsana New"/>
          <w:sz w:val="28"/>
          <w:szCs w:val="28"/>
          <w:cs/>
        </w:rPr>
        <w:t>ผู้ถือหุ้นมีมติอนุมัติการออกใบสำคัญแสดงสิทธิที่จะซื้อหุ้นสามัญของบริษัท (</w:t>
      </w:r>
      <w:r w:rsidRPr="00411DBC">
        <w:rPr>
          <w:rFonts w:ascii="Angsana New" w:hAnsi="Angsana New"/>
          <w:sz w:val="28"/>
          <w:szCs w:val="28"/>
        </w:rPr>
        <w:t>B – W</w:t>
      </w:r>
      <w:r w:rsidRPr="00411DBC">
        <w:rPr>
          <w:rFonts w:ascii="Angsana New" w:hAnsi="Angsana New" w:hint="cs"/>
          <w:sz w:val="28"/>
          <w:szCs w:val="28"/>
          <w:cs/>
        </w:rPr>
        <w:t>6</w:t>
      </w:r>
      <w:r w:rsidRPr="00411DBC">
        <w:rPr>
          <w:rFonts w:ascii="Angsana New" w:hAnsi="Angsana New"/>
          <w:sz w:val="28"/>
          <w:szCs w:val="28"/>
          <w:cs/>
        </w:rPr>
        <w:t>) ให้กับผู้ถือหุ้นเดิมตามสัดส่วน โดยมีสาระสำคัญ ดังนี้</w:t>
      </w:r>
    </w:p>
    <w:p w14:paraId="16168F79" w14:textId="77777777" w:rsidR="0067717C" w:rsidRPr="00411DBC" w:rsidRDefault="0067717C" w:rsidP="0067717C">
      <w:pPr>
        <w:pStyle w:val="a"/>
        <w:tabs>
          <w:tab w:val="clear" w:pos="1080"/>
        </w:tabs>
        <w:ind w:left="-108" w:firstLine="1809"/>
        <w:jc w:val="both"/>
        <w:rPr>
          <w:rFonts w:ascii="Angsana New" w:hAnsi="Angsana New"/>
          <w:sz w:val="28"/>
          <w:szCs w:val="28"/>
        </w:rPr>
      </w:pPr>
      <w:r w:rsidRPr="00411DBC">
        <w:rPr>
          <w:rFonts w:ascii="Angsana New" w:hAnsi="Angsana New" w:cs="Angsana New"/>
          <w:sz w:val="28"/>
          <w:szCs w:val="28"/>
          <w:cs/>
        </w:rPr>
        <w:tab/>
        <w:t>จำนวนใบสำคัญแสดงสิทธิ</w:t>
      </w:r>
      <w:r w:rsidRPr="00411DBC">
        <w:rPr>
          <w:rFonts w:ascii="Angsana New" w:hAnsi="Angsana New" w:cs="Angsana New"/>
          <w:sz w:val="28"/>
          <w:szCs w:val="28"/>
          <w:cs/>
        </w:rPr>
        <w:tab/>
        <w:t xml:space="preserve">: </w:t>
      </w:r>
      <w:r w:rsidRPr="00411DBC">
        <w:rPr>
          <w:rFonts w:ascii="Angsana New" w:hAnsi="Angsana New" w:hint="cs"/>
          <w:sz w:val="28"/>
          <w:szCs w:val="28"/>
          <w:cs/>
        </w:rPr>
        <w:t>1</w:t>
      </w:r>
      <w:r w:rsidRPr="00411DBC">
        <w:rPr>
          <w:rFonts w:ascii="Angsana New" w:hAnsi="Angsana New"/>
          <w:sz w:val="28"/>
          <w:szCs w:val="28"/>
        </w:rPr>
        <w:t>,225,952,092</w:t>
      </w:r>
      <w:r w:rsidRPr="00411DBC">
        <w:rPr>
          <w:rFonts w:ascii="Angsana New" w:hAnsi="Angsana New" w:cs="Angsana New"/>
          <w:sz w:val="28"/>
          <w:szCs w:val="28"/>
          <w:cs/>
        </w:rPr>
        <w:t xml:space="preserve"> หน่วย</w:t>
      </w:r>
    </w:p>
    <w:p w14:paraId="7A8AD671" w14:textId="77777777" w:rsidR="0067717C" w:rsidRPr="00411DBC" w:rsidRDefault="0067717C" w:rsidP="0067717C">
      <w:pPr>
        <w:pStyle w:val="ListParagraph"/>
        <w:spacing w:before="120" w:after="120"/>
        <w:ind w:left="995" w:firstLine="706"/>
        <w:jc w:val="thaiDistribute"/>
        <w:rPr>
          <w:rFonts w:ascii="Angsana New" w:hAnsi="Angsana New"/>
          <w:sz w:val="28"/>
          <w:szCs w:val="28"/>
        </w:rPr>
      </w:pPr>
      <w:r w:rsidRPr="00411DBC">
        <w:rPr>
          <w:rFonts w:ascii="Angsana New" w:hAnsi="Angsana New" w:hint="cs"/>
          <w:sz w:val="28"/>
          <w:szCs w:val="28"/>
          <w:cs/>
        </w:rPr>
        <w:t xml:space="preserve"> </w:t>
      </w:r>
      <w:r w:rsidRPr="00411DBC">
        <w:rPr>
          <w:rFonts w:ascii="Angsana New" w:hAnsi="Angsana New"/>
          <w:sz w:val="28"/>
          <w:szCs w:val="28"/>
          <w:cs/>
        </w:rPr>
        <w:t>สิทธิของใบสำคัญแสดงสิทธิ</w:t>
      </w:r>
      <w:r w:rsidRPr="00411DBC">
        <w:rPr>
          <w:rFonts w:ascii="Angsana New" w:hAnsi="Angsana New"/>
          <w:sz w:val="28"/>
          <w:szCs w:val="28"/>
          <w:cs/>
        </w:rPr>
        <w:tab/>
        <w:t xml:space="preserve">: ใบสำคัญแสดงสิทธิ </w:t>
      </w:r>
      <w:r w:rsidRPr="00411DBC">
        <w:rPr>
          <w:rFonts w:ascii="Angsana New" w:hAnsi="Angsana New"/>
          <w:sz w:val="28"/>
          <w:szCs w:val="28"/>
        </w:rPr>
        <w:t>1</w:t>
      </w:r>
      <w:r w:rsidRPr="00411DBC">
        <w:rPr>
          <w:rFonts w:ascii="Angsana New" w:hAnsi="Angsana New"/>
          <w:sz w:val="28"/>
          <w:szCs w:val="28"/>
          <w:cs/>
        </w:rPr>
        <w:t xml:space="preserve"> หน่วย มีสิทธิในการซื้อหุ้นสามัญ </w:t>
      </w:r>
      <w:r w:rsidRPr="00411DBC">
        <w:rPr>
          <w:rFonts w:ascii="Angsana New" w:hAnsi="Angsana New"/>
          <w:sz w:val="28"/>
          <w:szCs w:val="28"/>
        </w:rPr>
        <w:t>2.93</w:t>
      </w:r>
      <w:r w:rsidRPr="00411DBC">
        <w:rPr>
          <w:rFonts w:ascii="Angsana New" w:hAnsi="Angsana New"/>
          <w:sz w:val="28"/>
          <w:szCs w:val="28"/>
          <w:cs/>
        </w:rPr>
        <w:t xml:space="preserve"> หุ้น </w:t>
      </w:r>
    </w:p>
    <w:p w14:paraId="3B51A3D0" w14:textId="77777777" w:rsidR="0067717C" w:rsidRPr="00411DBC" w:rsidRDefault="0067717C" w:rsidP="0067717C">
      <w:pPr>
        <w:pStyle w:val="ListParagraph"/>
        <w:spacing w:before="120" w:after="120"/>
        <w:ind w:left="995" w:firstLine="706"/>
        <w:jc w:val="thaiDistribute"/>
        <w:rPr>
          <w:rFonts w:ascii="Angsana New" w:hAnsi="Angsana New"/>
          <w:sz w:val="28"/>
          <w:szCs w:val="28"/>
        </w:rPr>
      </w:pPr>
      <w:r w:rsidRPr="00411DBC">
        <w:rPr>
          <w:rFonts w:ascii="Angsana New" w:hAnsi="Angsana New"/>
          <w:sz w:val="28"/>
          <w:szCs w:val="28"/>
          <w:cs/>
        </w:rPr>
        <w:t xml:space="preserve">โดยมีราคาการใช้สิทธิ </w:t>
      </w:r>
      <w:r w:rsidRPr="00411DBC">
        <w:rPr>
          <w:rFonts w:ascii="Angsana New" w:hAnsi="Angsana New"/>
          <w:sz w:val="28"/>
          <w:szCs w:val="28"/>
        </w:rPr>
        <w:t xml:space="preserve">0.225 </w:t>
      </w:r>
      <w:r w:rsidRPr="00411DBC">
        <w:rPr>
          <w:rFonts w:ascii="Angsana New" w:hAnsi="Angsana New"/>
          <w:sz w:val="28"/>
          <w:szCs w:val="28"/>
          <w:cs/>
        </w:rPr>
        <w:t xml:space="preserve">บาทต่อ </w:t>
      </w:r>
      <w:r w:rsidRPr="00411DBC">
        <w:rPr>
          <w:rFonts w:ascii="Angsana New" w:hAnsi="Angsana New"/>
          <w:sz w:val="28"/>
          <w:szCs w:val="28"/>
        </w:rPr>
        <w:t xml:space="preserve">1 </w:t>
      </w:r>
      <w:r w:rsidRPr="00411DBC">
        <w:rPr>
          <w:rFonts w:ascii="Angsana New" w:hAnsi="Angsana New"/>
          <w:sz w:val="28"/>
          <w:szCs w:val="28"/>
          <w:cs/>
        </w:rPr>
        <w:t>หุ้น</w:t>
      </w:r>
    </w:p>
    <w:p w14:paraId="460638A8" w14:textId="77777777" w:rsidR="0067717C" w:rsidRPr="00411DBC" w:rsidRDefault="0067717C" w:rsidP="0067717C">
      <w:pPr>
        <w:pStyle w:val="ListParagraph"/>
        <w:spacing w:before="120" w:after="120"/>
        <w:ind w:left="995" w:firstLine="706"/>
        <w:jc w:val="thaiDistribute"/>
        <w:rPr>
          <w:rFonts w:ascii="Angsana New" w:hAnsi="Angsana New"/>
          <w:sz w:val="28"/>
          <w:szCs w:val="28"/>
        </w:rPr>
      </w:pPr>
      <w:r w:rsidRPr="00411DBC">
        <w:rPr>
          <w:rFonts w:ascii="Angsana New" w:hAnsi="Angsana New"/>
          <w:sz w:val="28"/>
          <w:szCs w:val="28"/>
          <w:cs/>
        </w:rPr>
        <w:t xml:space="preserve">อายุของใบสำคัญแสดงสิทธิ  </w:t>
      </w:r>
      <w:r w:rsidRPr="00411DBC">
        <w:rPr>
          <w:rFonts w:ascii="Angsana New" w:hAnsi="Angsana New" w:hint="cs"/>
          <w:sz w:val="28"/>
          <w:szCs w:val="28"/>
          <w:cs/>
        </w:rPr>
        <w:t>เสนอขาย 16 สิงหาคม 2566 (หมดอายุ 17 สิงหาคม 2566)</w:t>
      </w:r>
    </w:p>
    <w:p w14:paraId="77B8538E" w14:textId="77777777" w:rsidR="0067717C" w:rsidRPr="00411DBC" w:rsidRDefault="0067717C" w:rsidP="0067717C">
      <w:pPr>
        <w:pStyle w:val="ListParagraph"/>
        <w:spacing w:before="120" w:after="120"/>
        <w:ind w:left="995"/>
        <w:jc w:val="thaiDistribute"/>
        <w:rPr>
          <w:rFonts w:ascii="Angsana New" w:hAnsi="Angsana New"/>
          <w:sz w:val="28"/>
          <w:szCs w:val="28"/>
          <w:cs/>
        </w:rPr>
      </w:pPr>
      <w:r w:rsidRPr="00411DBC">
        <w:rPr>
          <w:rFonts w:ascii="Angsana New" w:hAnsi="Angsana New"/>
          <w:sz w:val="28"/>
          <w:szCs w:val="28"/>
          <w:cs/>
        </w:rPr>
        <w:t>ผู้ถือหุ้นมีมติอนุมัติการออกใบสำคัญแสดงสิทธิที่จะซื้อหุ้นสามัญของบริษัท (</w:t>
      </w:r>
      <w:r w:rsidRPr="00411DBC">
        <w:rPr>
          <w:rFonts w:ascii="Angsana New" w:hAnsi="Angsana New"/>
          <w:sz w:val="28"/>
          <w:szCs w:val="28"/>
        </w:rPr>
        <w:t>B – W</w:t>
      </w:r>
      <w:r w:rsidRPr="00411DBC">
        <w:rPr>
          <w:rFonts w:ascii="Angsana New" w:hAnsi="Angsana New"/>
          <w:sz w:val="28"/>
          <w:szCs w:val="28"/>
          <w:cs/>
        </w:rPr>
        <w:t>7) ให้กับผู้ถือหุ้นเดิมตามสัดส่วน โดยมีสาระสำคัญ ดังนี้</w:t>
      </w:r>
    </w:p>
    <w:p w14:paraId="756A5635" w14:textId="77777777" w:rsidR="0067717C" w:rsidRPr="00411DBC" w:rsidRDefault="0067717C" w:rsidP="0067717C">
      <w:pPr>
        <w:pStyle w:val="ListParagraph"/>
        <w:spacing w:before="120" w:after="120"/>
        <w:ind w:left="995" w:firstLine="848"/>
        <w:jc w:val="thaiDistribute"/>
        <w:rPr>
          <w:rFonts w:ascii="Angsana New" w:hAnsi="Angsana New"/>
          <w:sz w:val="28"/>
          <w:szCs w:val="28"/>
        </w:rPr>
      </w:pPr>
      <w:r w:rsidRPr="00411DBC">
        <w:rPr>
          <w:rFonts w:ascii="Angsana New" w:hAnsi="Angsana New"/>
          <w:sz w:val="28"/>
          <w:szCs w:val="28"/>
          <w:cs/>
        </w:rPr>
        <w:t>จำนวนใบสำคัญแสดงสิทธิ</w:t>
      </w:r>
      <w:r w:rsidRPr="00411DBC">
        <w:rPr>
          <w:rFonts w:ascii="Angsana New" w:hAnsi="Angsana New"/>
          <w:sz w:val="28"/>
          <w:szCs w:val="28"/>
          <w:cs/>
        </w:rPr>
        <w:tab/>
        <w:t xml:space="preserve">: </w:t>
      </w:r>
      <w:r w:rsidRPr="00411DBC">
        <w:rPr>
          <w:rFonts w:ascii="Angsana New" w:hAnsi="Angsana New"/>
          <w:sz w:val="28"/>
          <w:szCs w:val="28"/>
        </w:rPr>
        <w:t>2,380,509,279</w:t>
      </w:r>
      <w:r w:rsidRPr="00411DBC">
        <w:rPr>
          <w:rFonts w:ascii="Angsana New" w:hAnsi="Angsana New"/>
          <w:sz w:val="28"/>
          <w:szCs w:val="28"/>
          <w:cs/>
        </w:rPr>
        <w:t xml:space="preserve"> หน่วย</w:t>
      </w:r>
    </w:p>
    <w:p w14:paraId="0B7A378D" w14:textId="77777777" w:rsidR="0067717C" w:rsidRPr="00411DBC" w:rsidRDefault="0067717C" w:rsidP="0067717C">
      <w:pPr>
        <w:pStyle w:val="ListParagraph"/>
        <w:spacing w:before="120" w:after="120"/>
        <w:ind w:left="995" w:firstLine="848"/>
        <w:jc w:val="thaiDistribute"/>
        <w:rPr>
          <w:rFonts w:ascii="Angsana New" w:hAnsi="Angsana New"/>
          <w:sz w:val="28"/>
          <w:szCs w:val="28"/>
        </w:rPr>
      </w:pPr>
      <w:r w:rsidRPr="00411DBC">
        <w:rPr>
          <w:rFonts w:ascii="Angsana New" w:hAnsi="Angsana New"/>
          <w:sz w:val="28"/>
          <w:szCs w:val="28"/>
          <w:cs/>
        </w:rPr>
        <w:t>สิทธิของใบสำคัญแสดงสิทธิ</w:t>
      </w:r>
      <w:r w:rsidRPr="00411DBC">
        <w:rPr>
          <w:rFonts w:ascii="Angsana New" w:hAnsi="Angsana New"/>
          <w:sz w:val="28"/>
          <w:szCs w:val="28"/>
          <w:cs/>
        </w:rPr>
        <w:tab/>
        <w:t>: ใบสำคัญแสดงสิทธิ 1 หน่วย มีสิทธิในการซื้อหุ้นสามัญ 2.</w:t>
      </w:r>
      <w:r w:rsidRPr="00411DBC">
        <w:rPr>
          <w:rFonts w:ascii="Angsana New" w:hAnsi="Angsana New" w:hint="cs"/>
          <w:sz w:val="28"/>
          <w:szCs w:val="28"/>
          <w:cs/>
        </w:rPr>
        <w:t>67</w:t>
      </w:r>
      <w:r w:rsidRPr="00411DBC">
        <w:rPr>
          <w:rFonts w:ascii="Angsana New" w:hAnsi="Angsana New"/>
          <w:sz w:val="28"/>
          <w:szCs w:val="28"/>
          <w:cs/>
        </w:rPr>
        <w:t xml:space="preserve"> หุ้น </w:t>
      </w:r>
    </w:p>
    <w:p w14:paraId="6AB1DF48" w14:textId="77777777" w:rsidR="0067717C" w:rsidRPr="00411DBC" w:rsidRDefault="0067717C" w:rsidP="0067717C">
      <w:pPr>
        <w:pStyle w:val="ListParagraph"/>
        <w:spacing w:before="120" w:after="120"/>
        <w:ind w:left="995" w:firstLine="848"/>
        <w:jc w:val="thaiDistribute"/>
        <w:rPr>
          <w:rFonts w:ascii="Angsana New" w:hAnsi="Angsana New"/>
          <w:sz w:val="28"/>
          <w:szCs w:val="28"/>
        </w:rPr>
      </w:pPr>
      <w:r w:rsidRPr="00411DBC">
        <w:rPr>
          <w:rFonts w:ascii="Angsana New" w:hAnsi="Angsana New"/>
          <w:sz w:val="28"/>
          <w:szCs w:val="28"/>
          <w:cs/>
        </w:rPr>
        <w:t>โดยมีราคาการใช้สิทธิ 0.</w:t>
      </w:r>
      <w:r w:rsidRPr="00411DBC">
        <w:rPr>
          <w:rFonts w:ascii="Angsana New" w:hAnsi="Angsana New" w:hint="cs"/>
          <w:sz w:val="28"/>
          <w:szCs w:val="28"/>
          <w:cs/>
        </w:rPr>
        <w:t>369</w:t>
      </w:r>
      <w:r w:rsidRPr="00411DBC">
        <w:rPr>
          <w:rFonts w:ascii="Angsana New" w:hAnsi="Angsana New"/>
          <w:sz w:val="28"/>
          <w:szCs w:val="28"/>
          <w:cs/>
        </w:rPr>
        <w:t xml:space="preserve"> บาทต่อ 1 หุ้น</w:t>
      </w:r>
    </w:p>
    <w:p w14:paraId="75EF0862" w14:textId="31806C85" w:rsidR="003C6B1E" w:rsidRPr="00411DBC" w:rsidRDefault="0067717C" w:rsidP="002E737C">
      <w:pPr>
        <w:pStyle w:val="ListParagraph"/>
        <w:spacing w:before="120" w:after="120"/>
        <w:ind w:left="1701"/>
        <w:jc w:val="thaiDistribute"/>
        <w:rPr>
          <w:rFonts w:ascii="Angsana New" w:hAnsi="Angsana New"/>
          <w:sz w:val="28"/>
          <w:szCs w:val="28"/>
          <w:cs/>
        </w:rPr>
      </w:pPr>
      <w:r w:rsidRPr="00411DBC">
        <w:rPr>
          <w:rFonts w:ascii="Angsana New" w:hAnsi="Angsana New"/>
          <w:sz w:val="28"/>
          <w:szCs w:val="28"/>
          <w:cs/>
        </w:rPr>
        <w:t>อายุของใบสำคัญแสดงสิทธิ  2 ปี นับตั้งแต่วันที่ออกและเสนอขาย</w:t>
      </w:r>
      <w:r w:rsidRPr="00411DBC">
        <w:rPr>
          <w:rFonts w:ascii="Angsana New" w:hAnsi="Angsana New" w:hint="cs"/>
          <w:sz w:val="28"/>
          <w:szCs w:val="28"/>
          <w:cs/>
        </w:rPr>
        <w:t xml:space="preserve"> </w:t>
      </w:r>
      <w:r w:rsidRPr="00411DBC">
        <w:rPr>
          <w:rFonts w:ascii="Angsana New" w:hAnsi="Angsana New"/>
          <w:sz w:val="28"/>
          <w:szCs w:val="28"/>
          <w:cs/>
        </w:rPr>
        <w:t xml:space="preserve">(18 มีนาคม 2565) (หมดอายุ 17 </w:t>
      </w:r>
      <w:r w:rsidRPr="00411DBC">
        <w:rPr>
          <w:rFonts w:ascii="Angsana New" w:hAnsi="Angsana New" w:hint="cs"/>
          <w:sz w:val="28"/>
          <w:szCs w:val="28"/>
          <w:cs/>
        </w:rPr>
        <w:t>มีนาคม</w:t>
      </w:r>
      <w:r w:rsidRPr="00411DBC">
        <w:rPr>
          <w:rFonts w:ascii="Angsana New" w:hAnsi="Angsana New"/>
          <w:sz w:val="28"/>
          <w:szCs w:val="28"/>
          <w:cs/>
        </w:rPr>
        <w:t xml:space="preserve"> 256</w:t>
      </w:r>
      <w:r w:rsidRPr="00411DBC">
        <w:rPr>
          <w:rFonts w:ascii="Angsana New" w:hAnsi="Angsana New" w:hint="cs"/>
          <w:sz w:val="28"/>
          <w:szCs w:val="28"/>
          <w:cs/>
        </w:rPr>
        <w:t>7</w:t>
      </w:r>
      <w:r w:rsidRPr="00411DBC">
        <w:rPr>
          <w:rFonts w:ascii="Angsana New" w:hAnsi="Angsana New"/>
          <w:sz w:val="28"/>
          <w:szCs w:val="28"/>
          <w:cs/>
        </w:rPr>
        <w:t>)</w:t>
      </w:r>
    </w:p>
    <w:p w14:paraId="606EBB74" w14:textId="7306E312" w:rsidR="00B722E8" w:rsidRPr="00411DBC" w:rsidRDefault="00B722E8" w:rsidP="002E737C">
      <w:pPr>
        <w:pStyle w:val="ListParagraph"/>
        <w:numPr>
          <w:ilvl w:val="0"/>
          <w:numId w:val="18"/>
        </w:numPr>
        <w:spacing w:before="240"/>
        <w:rPr>
          <w:rFonts w:ascii="Angsana New" w:hAnsi="Angsana New"/>
          <w:b/>
          <w:bCs/>
          <w:sz w:val="28"/>
          <w:szCs w:val="28"/>
        </w:rPr>
      </w:pPr>
      <w:r w:rsidRPr="00411DBC">
        <w:rPr>
          <w:rFonts w:ascii="Angsana New" w:hAnsi="Angsana New" w:hint="cs"/>
          <w:b/>
          <w:bCs/>
          <w:sz w:val="28"/>
          <w:szCs w:val="28"/>
          <w:cs/>
        </w:rPr>
        <w:t>ภาษีเงินได้</w:t>
      </w:r>
    </w:p>
    <w:p w14:paraId="468144B4" w14:textId="77777777" w:rsidR="00F84A90" w:rsidRPr="00411DBC" w:rsidRDefault="00F84A90" w:rsidP="00F84A90">
      <w:pPr>
        <w:pStyle w:val="ListParagraph"/>
        <w:tabs>
          <w:tab w:val="left" w:pos="426"/>
        </w:tabs>
        <w:overflowPunct w:val="0"/>
        <w:autoSpaceDE w:val="0"/>
        <w:autoSpaceDN w:val="0"/>
        <w:adjustRightInd w:val="0"/>
        <w:spacing w:after="60" w:line="276" w:lineRule="auto"/>
        <w:ind w:left="426" w:right="-426"/>
        <w:jc w:val="thaiDistribute"/>
        <w:textAlignment w:val="baseline"/>
        <w:rPr>
          <w:rFonts w:ascii="Angsana New" w:hAnsi="Angsana New"/>
          <w:sz w:val="28"/>
          <w:szCs w:val="28"/>
        </w:rPr>
      </w:pPr>
      <w:bookmarkStart w:id="45" w:name="_Hlk80016548"/>
      <w:r w:rsidRPr="00411DBC">
        <w:rPr>
          <w:rFonts w:ascii="Angsana New" w:hAnsi="Angsana New"/>
          <w:sz w:val="28"/>
          <w:szCs w:val="28"/>
          <w:cs/>
        </w:rPr>
        <w:t>บริษัทฯ และบริษัทย่อยได้คำนวณกำไร (ขาดทุน) สุทธิทางภาษีโดยการนำรายการที่มิให้ถือเป็นรายจ่ายทางภาษี และรายการส่วนที่ได้รับการลดหย่อนหรือยกเว้นภาษีมาบวกหรือหักตามหลักเกณฑ์แห่งประมวลรัษฎากรแล้ว</w:t>
      </w:r>
    </w:p>
    <w:p w14:paraId="5F4EA574" w14:textId="1FE96BDA" w:rsidR="00DE4A33" w:rsidRPr="00411DBC" w:rsidRDefault="00F84A90" w:rsidP="00DE4A33">
      <w:pPr>
        <w:pStyle w:val="ListParagraph"/>
        <w:overflowPunct w:val="0"/>
        <w:autoSpaceDE w:val="0"/>
        <w:autoSpaceDN w:val="0"/>
        <w:adjustRightInd w:val="0"/>
        <w:spacing w:after="60" w:line="276" w:lineRule="auto"/>
        <w:ind w:left="426" w:right="-426"/>
        <w:jc w:val="thaiDistribute"/>
        <w:textAlignment w:val="baseline"/>
        <w:rPr>
          <w:rFonts w:ascii="Angsana New" w:hAnsi="Angsana New"/>
          <w:sz w:val="28"/>
          <w:szCs w:val="28"/>
        </w:rPr>
      </w:pPr>
      <w:r w:rsidRPr="00411DBC">
        <w:rPr>
          <w:rFonts w:ascii="Angsana New" w:hAnsi="Angsana New"/>
          <w:sz w:val="28"/>
          <w:szCs w:val="28"/>
          <w:cs/>
        </w:rPr>
        <w:t>อัตราที่ใช้ในการคำนวณภาษีเงินได้นิติบุคคลในปี</w:t>
      </w:r>
      <w:r w:rsidR="00E84C75" w:rsidRPr="00411DBC">
        <w:rPr>
          <w:rFonts w:ascii="Angsana New" w:hAnsi="Angsana New" w:hint="cs"/>
          <w:sz w:val="28"/>
          <w:szCs w:val="28"/>
          <w:cs/>
        </w:rPr>
        <w:t xml:space="preserve"> </w:t>
      </w:r>
      <w:r w:rsidR="00E84C75" w:rsidRPr="00411DBC">
        <w:rPr>
          <w:rFonts w:ascii="Angsana New" w:hAnsi="Angsana New"/>
          <w:sz w:val="28"/>
          <w:szCs w:val="28"/>
        </w:rPr>
        <w:t>256</w:t>
      </w:r>
      <w:r w:rsidR="009606BD" w:rsidRPr="00411DBC">
        <w:rPr>
          <w:rFonts w:ascii="Angsana New" w:hAnsi="Angsana New"/>
          <w:sz w:val="28"/>
          <w:szCs w:val="28"/>
        </w:rPr>
        <w:t>6</w:t>
      </w:r>
      <w:r w:rsidR="00E84C75" w:rsidRPr="00411DBC">
        <w:rPr>
          <w:rFonts w:ascii="Angsana New" w:hAnsi="Angsana New"/>
          <w:sz w:val="28"/>
          <w:szCs w:val="28"/>
        </w:rPr>
        <w:t xml:space="preserve"> </w:t>
      </w:r>
      <w:r w:rsidRPr="00411DBC">
        <w:rPr>
          <w:rFonts w:ascii="Angsana New" w:hAnsi="Angsana New"/>
          <w:sz w:val="28"/>
          <w:szCs w:val="28"/>
          <w:cs/>
        </w:rPr>
        <w:t xml:space="preserve">และ </w:t>
      </w:r>
      <w:r w:rsidRPr="00411DBC">
        <w:rPr>
          <w:rFonts w:ascii="Angsana New" w:hAnsi="Angsana New"/>
          <w:sz w:val="28"/>
          <w:szCs w:val="28"/>
        </w:rPr>
        <w:t>256</w:t>
      </w:r>
      <w:r w:rsidR="009606BD" w:rsidRPr="00411DBC">
        <w:rPr>
          <w:rFonts w:ascii="Angsana New" w:hAnsi="Angsana New"/>
          <w:sz w:val="28"/>
          <w:szCs w:val="28"/>
        </w:rPr>
        <w:t>5</w:t>
      </w:r>
      <w:r w:rsidRPr="00411DBC">
        <w:rPr>
          <w:rFonts w:ascii="Angsana New" w:hAnsi="Angsana New"/>
          <w:sz w:val="28"/>
          <w:szCs w:val="28"/>
          <w:cs/>
        </w:rPr>
        <w:t xml:space="preserve"> ในอัตราร้อยละ </w:t>
      </w:r>
      <w:r w:rsidRPr="00411DBC">
        <w:rPr>
          <w:rFonts w:ascii="Angsana New" w:hAnsi="Angsana New"/>
          <w:sz w:val="28"/>
          <w:szCs w:val="28"/>
        </w:rPr>
        <w:t>20</w:t>
      </w:r>
      <w:r w:rsidRPr="00411DBC">
        <w:rPr>
          <w:rFonts w:ascii="Angsana New" w:hAnsi="Angsana New"/>
          <w:sz w:val="28"/>
          <w:szCs w:val="28"/>
          <w:cs/>
        </w:rPr>
        <w:t xml:space="preserve"> ตามลำดับ </w:t>
      </w:r>
    </w:p>
    <w:p w14:paraId="0DB72B7E" w14:textId="77777777" w:rsidR="002E737C" w:rsidRPr="00411DBC" w:rsidRDefault="002E737C" w:rsidP="002E737C">
      <w:pPr>
        <w:pStyle w:val="ListParagraph"/>
        <w:numPr>
          <w:ilvl w:val="0"/>
          <w:numId w:val="37"/>
        </w:numPr>
        <w:overflowPunct w:val="0"/>
        <w:autoSpaceDE w:val="0"/>
        <w:autoSpaceDN w:val="0"/>
        <w:adjustRightInd w:val="0"/>
        <w:spacing w:before="120" w:after="240"/>
        <w:ind w:right="-164"/>
        <w:jc w:val="thaiDistribute"/>
        <w:textAlignment w:val="baseline"/>
        <w:rPr>
          <w:rFonts w:ascii="Angsana New" w:hAnsi="Angsana New"/>
          <w:vanish/>
          <w:sz w:val="28"/>
          <w:szCs w:val="28"/>
        </w:rPr>
      </w:pPr>
    </w:p>
    <w:p w14:paraId="3DB2A517" w14:textId="77777777" w:rsidR="002E737C" w:rsidRPr="00411DBC" w:rsidRDefault="002E737C" w:rsidP="002E737C">
      <w:pPr>
        <w:pStyle w:val="ListParagraph"/>
        <w:numPr>
          <w:ilvl w:val="0"/>
          <w:numId w:val="37"/>
        </w:numPr>
        <w:overflowPunct w:val="0"/>
        <w:autoSpaceDE w:val="0"/>
        <w:autoSpaceDN w:val="0"/>
        <w:adjustRightInd w:val="0"/>
        <w:spacing w:before="120" w:after="240"/>
        <w:ind w:right="-164"/>
        <w:jc w:val="thaiDistribute"/>
        <w:textAlignment w:val="baseline"/>
        <w:rPr>
          <w:rFonts w:ascii="Angsana New" w:hAnsi="Angsana New"/>
          <w:vanish/>
          <w:sz w:val="28"/>
          <w:szCs w:val="28"/>
        </w:rPr>
      </w:pPr>
    </w:p>
    <w:p w14:paraId="4ACCBF4D" w14:textId="77777777" w:rsidR="002E737C" w:rsidRPr="00411DBC" w:rsidRDefault="002E737C" w:rsidP="002E737C">
      <w:pPr>
        <w:pStyle w:val="ListParagraph"/>
        <w:numPr>
          <w:ilvl w:val="0"/>
          <w:numId w:val="37"/>
        </w:numPr>
        <w:overflowPunct w:val="0"/>
        <w:autoSpaceDE w:val="0"/>
        <w:autoSpaceDN w:val="0"/>
        <w:adjustRightInd w:val="0"/>
        <w:spacing w:before="120" w:after="240"/>
        <w:ind w:right="-164"/>
        <w:jc w:val="thaiDistribute"/>
        <w:textAlignment w:val="baseline"/>
        <w:rPr>
          <w:rFonts w:ascii="Angsana New" w:hAnsi="Angsana New"/>
          <w:vanish/>
          <w:sz w:val="28"/>
          <w:szCs w:val="28"/>
        </w:rPr>
      </w:pPr>
    </w:p>
    <w:p w14:paraId="788FD36F" w14:textId="77777777" w:rsidR="002E737C" w:rsidRPr="00411DBC" w:rsidRDefault="002E737C" w:rsidP="002E737C">
      <w:pPr>
        <w:pStyle w:val="ListParagraph"/>
        <w:numPr>
          <w:ilvl w:val="0"/>
          <w:numId w:val="37"/>
        </w:numPr>
        <w:overflowPunct w:val="0"/>
        <w:autoSpaceDE w:val="0"/>
        <w:autoSpaceDN w:val="0"/>
        <w:adjustRightInd w:val="0"/>
        <w:spacing w:before="120" w:after="240"/>
        <w:ind w:right="-164"/>
        <w:jc w:val="thaiDistribute"/>
        <w:textAlignment w:val="baseline"/>
        <w:rPr>
          <w:rFonts w:ascii="Angsana New" w:hAnsi="Angsana New"/>
          <w:vanish/>
          <w:sz w:val="28"/>
          <w:szCs w:val="28"/>
        </w:rPr>
      </w:pPr>
    </w:p>
    <w:p w14:paraId="20EC430C" w14:textId="77777777" w:rsidR="002E737C" w:rsidRPr="00411DBC" w:rsidRDefault="002E737C" w:rsidP="002E737C">
      <w:pPr>
        <w:pStyle w:val="ListParagraph"/>
        <w:numPr>
          <w:ilvl w:val="0"/>
          <w:numId w:val="37"/>
        </w:numPr>
        <w:overflowPunct w:val="0"/>
        <w:autoSpaceDE w:val="0"/>
        <w:autoSpaceDN w:val="0"/>
        <w:adjustRightInd w:val="0"/>
        <w:spacing w:before="120" w:after="240"/>
        <w:ind w:right="-164"/>
        <w:jc w:val="thaiDistribute"/>
        <w:textAlignment w:val="baseline"/>
        <w:rPr>
          <w:rFonts w:ascii="Angsana New" w:hAnsi="Angsana New"/>
          <w:vanish/>
          <w:sz w:val="28"/>
          <w:szCs w:val="28"/>
        </w:rPr>
      </w:pPr>
    </w:p>
    <w:p w14:paraId="5F92443E" w14:textId="77777777" w:rsidR="002E737C" w:rsidRPr="00411DBC" w:rsidRDefault="002E737C" w:rsidP="002E737C">
      <w:pPr>
        <w:pStyle w:val="ListParagraph"/>
        <w:numPr>
          <w:ilvl w:val="0"/>
          <w:numId w:val="37"/>
        </w:numPr>
        <w:overflowPunct w:val="0"/>
        <w:autoSpaceDE w:val="0"/>
        <w:autoSpaceDN w:val="0"/>
        <w:adjustRightInd w:val="0"/>
        <w:spacing w:before="120" w:after="240"/>
        <w:ind w:right="-164"/>
        <w:jc w:val="thaiDistribute"/>
        <w:textAlignment w:val="baseline"/>
        <w:rPr>
          <w:rFonts w:ascii="Angsana New" w:hAnsi="Angsana New"/>
          <w:vanish/>
          <w:sz w:val="28"/>
          <w:szCs w:val="28"/>
        </w:rPr>
      </w:pPr>
    </w:p>
    <w:p w14:paraId="7E8ECDAF" w14:textId="77777777" w:rsidR="002E737C" w:rsidRPr="00411DBC" w:rsidRDefault="002E737C" w:rsidP="002E737C">
      <w:pPr>
        <w:pStyle w:val="ListParagraph"/>
        <w:numPr>
          <w:ilvl w:val="0"/>
          <w:numId w:val="37"/>
        </w:numPr>
        <w:overflowPunct w:val="0"/>
        <w:autoSpaceDE w:val="0"/>
        <w:autoSpaceDN w:val="0"/>
        <w:adjustRightInd w:val="0"/>
        <w:spacing w:before="120" w:after="240"/>
        <w:ind w:right="-164"/>
        <w:jc w:val="thaiDistribute"/>
        <w:textAlignment w:val="baseline"/>
        <w:rPr>
          <w:rFonts w:ascii="Angsana New" w:hAnsi="Angsana New"/>
          <w:vanish/>
          <w:sz w:val="28"/>
          <w:szCs w:val="28"/>
        </w:rPr>
      </w:pPr>
    </w:p>
    <w:p w14:paraId="6619508E" w14:textId="0950DF2F" w:rsidR="00F84A90" w:rsidRPr="00411DBC" w:rsidRDefault="00DA4980" w:rsidP="002E737C">
      <w:pPr>
        <w:pStyle w:val="ListParagraph"/>
        <w:numPr>
          <w:ilvl w:val="1"/>
          <w:numId w:val="37"/>
        </w:numPr>
        <w:overflowPunct w:val="0"/>
        <w:autoSpaceDE w:val="0"/>
        <w:autoSpaceDN w:val="0"/>
        <w:adjustRightInd w:val="0"/>
        <w:spacing w:before="120" w:after="240"/>
        <w:ind w:right="-164"/>
        <w:jc w:val="thaiDistribute"/>
        <w:textAlignment w:val="baseline"/>
        <w:rPr>
          <w:rFonts w:ascii="Angsana New" w:hAnsi="Angsana New"/>
          <w:sz w:val="28"/>
          <w:szCs w:val="28"/>
        </w:rPr>
      </w:pPr>
      <w:r w:rsidRPr="00411DBC">
        <w:rPr>
          <w:rFonts w:ascii="Angsana New" w:hAnsi="Angsana New"/>
          <w:sz w:val="28"/>
          <w:szCs w:val="28"/>
        </w:rPr>
        <w:t xml:space="preserve"> </w:t>
      </w:r>
      <w:r w:rsidR="00F84A90" w:rsidRPr="00411DBC">
        <w:rPr>
          <w:rFonts w:ascii="Angsana New" w:hAnsi="Angsana New"/>
          <w:sz w:val="28"/>
          <w:szCs w:val="28"/>
          <w:cs/>
        </w:rPr>
        <w:t>ค่าใช้จ่ายภาษีเงินได้สำหรับ</w:t>
      </w:r>
      <w:r w:rsidR="00AE1FDA" w:rsidRPr="00411DBC">
        <w:rPr>
          <w:rFonts w:ascii="Angsana New" w:hAnsi="Angsana New" w:hint="cs"/>
          <w:sz w:val="28"/>
          <w:szCs w:val="28"/>
          <w:cs/>
        </w:rPr>
        <w:t>งวดสามเดือน</w:t>
      </w:r>
      <w:r w:rsidR="00D643ED" w:rsidRPr="00411DBC">
        <w:rPr>
          <w:rFonts w:ascii="Angsana New" w:hAnsi="Angsana New" w:hint="cs"/>
          <w:sz w:val="28"/>
          <w:szCs w:val="28"/>
          <w:cs/>
        </w:rPr>
        <w:t>และหกเดือน</w:t>
      </w:r>
      <w:r w:rsidR="00F84A90" w:rsidRPr="00411DBC">
        <w:rPr>
          <w:rFonts w:ascii="Angsana New" w:hAnsi="Angsana New"/>
          <w:sz w:val="28"/>
          <w:szCs w:val="28"/>
          <w:cs/>
        </w:rPr>
        <w:t xml:space="preserve">สิ้นสุด ณ วันที่ </w:t>
      </w:r>
      <w:r w:rsidR="00EB4EE5" w:rsidRPr="00411DBC">
        <w:rPr>
          <w:rFonts w:ascii="Angsana New" w:hAnsi="Angsana New"/>
          <w:color w:val="000000"/>
          <w:sz w:val="28"/>
          <w:szCs w:val="28"/>
        </w:rPr>
        <w:t>3</w:t>
      </w:r>
      <w:r w:rsidR="00D643ED" w:rsidRPr="00411DBC">
        <w:rPr>
          <w:rFonts w:ascii="Angsana New" w:hAnsi="Angsana New"/>
          <w:color w:val="000000"/>
          <w:sz w:val="28"/>
          <w:szCs w:val="28"/>
        </w:rPr>
        <w:t xml:space="preserve">0 </w:t>
      </w:r>
      <w:r w:rsidR="00D643ED" w:rsidRPr="00411DBC">
        <w:rPr>
          <w:rFonts w:ascii="Angsana New" w:hAnsi="Angsana New" w:hint="cs"/>
          <w:color w:val="000000"/>
          <w:sz w:val="28"/>
          <w:szCs w:val="28"/>
          <w:cs/>
        </w:rPr>
        <w:t>มิถุนายน</w:t>
      </w:r>
      <w:r w:rsidR="00EB4EE5" w:rsidRPr="00411DBC">
        <w:rPr>
          <w:rFonts w:ascii="Angsana New" w:hAnsi="Angsana New" w:hint="cs"/>
          <w:color w:val="000000"/>
          <w:sz w:val="28"/>
          <w:szCs w:val="28"/>
          <w:cs/>
        </w:rPr>
        <w:t xml:space="preserve"> </w:t>
      </w:r>
      <w:r w:rsidR="00F84A90" w:rsidRPr="00411DBC">
        <w:rPr>
          <w:rFonts w:ascii="Angsana New" w:hAnsi="Angsana New"/>
          <w:sz w:val="28"/>
          <w:szCs w:val="28"/>
        </w:rPr>
        <w:t>256</w:t>
      </w:r>
      <w:r w:rsidR="00AE1FDA" w:rsidRPr="00411DBC">
        <w:rPr>
          <w:rFonts w:ascii="Angsana New" w:eastAsia="SimSun" w:hAnsi="Angsana New"/>
          <w:sz w:val="28"/>
          <w:szCs w:val="28"/>
          <w:lang w:eastAsia="zh-CN"/>
        </w:rPr>
        <w:t>6</w:t>
      </w:r>
      <w:r w:rsidR="00F84A90" w:rsidRPr="00411DBC">
        <w:rPr>
          <w:rFonts w:ascii="Angsana New" w:eastAsia="SimSun" w:hAnsi="Angsana New"/>
          <w:sz w:val="28"/>
          <w:szCs w:val="28"/>
          <w:cs/>
          <w:lang w:eastAsia="zh-CN"/>
        </w:rPr>
        <w:t xml:space="preserve"> และ </w:t>
      </w:r>
      <w:r w:rsidR="00F84A90" w:rsidRPr="00411DBC">
        <w:rPr>
          <w:rFonts w:ascii="Angsana New" w:eastAsia="SimSun" w:hAnsi="Angsana New"/>
          <w:sz w:val="28"/>
          <w:szCs w:val="28"/>
          <w:lang w:eastAsia="zh-CN"/>
        </w:rPr>
        <w:t>256</w:t>
      </w:r>
      <w:r w:rsidR="00AE1FDA" w:rsidRPr="00411DBC">
        <w:rPr>
          <w:rFonts w:ascii="Angsana New" w:hAnsi="Angsana New"/>
          <w:sz w:val="28"/>
          <w:szCs w:val="28"/>
        </w:rPr>
        <w:t>5</w:t>
      </w:r>
      <w:r w:rsidR="00F84A90" w:rsidRPr="00411DBC">
        <w:rPr>
          <w:rFonts w:ascii="Angsana New" w:hAnsi="Angsana New"/>
          <w:sz w:val="28"/>
          <w:szCs w:val="28"/>
          <w:cs/>
        </w:rPr>
        <w:t xml:space="preserve"> ประกอบด้วย</w:t>
      </w:r>
    </w:p>
    <w:tbl>
      <w:tblPr>
        <w:tblStyle w:val="TableGrid"/>
        <w:tblW w:w="9757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6"/>
        <w:gridCol w:w="229"/>
        <w:gridCol w:w="3449"/>
        <w:gridCol w:w="222"/>
        <w:gridCol w:w="1227"/>
        <w:gridCol w:w="229"/>
        <w:gridCol w:w="1222"/>
        <w:gridCol w:w="222"/>
        <w:gridCol w:w="1227"/>
        <w:gridCol w:w="222"/>
        <w:gridCol w:w="1232"/>
      </w:tblGrid>
      <w:tr w:rsidR="00195061" w:rsidRPr="00411DBC" w14:paraId="0F0BB863" w14:textId="77777777" w:rsidTr="003C6B1E">
        <w:trPr>
          <w:trHeight w:val="393"/>
        </w:trPr>
        <w:tc>
          <w:tcPr>
            <w:tcW w:w="276" w:type="dxa"/>
            <w:vAlign w:val="center"/>
          </w:tcPr>
          <w:p w14:paraId="19E0B590" w14:textId="77777777" w:rsidR="00195061" w:rsidRPr="00411DBC" w:rsidRDefault="00195061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bookmarkStart w:id="46" w:name="_Hlk104720149"/>
          </w:p>
        </w:tc>
        <w:tc>
          <w:tcPr>
            <w:tcW w:w="229" w:type="dxa"/>
          </w:tcPr>
          <w:p w14:paraId="58FECA1D" w14:textId="77777777" w:rsidR="00195061" w:rsidRPr="00411DBC" w:rsidRDefault="00195061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451" w:type="dxa"/>
          </w:tcPr>
          <w:p w14:paraId="5CA212E7" w14:textId="588DF50D" w:rsidR="00195061" w:rsidRPr="00411DBC" w:rsidRDefault="00195061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20" w:type="dxa"/>
          </w:tcPr>
          <w:p w14:paraId="50BC0D98" w14:textId="77777777" w:rsidR="00195061" w:rsidRPr="00411DBC" w:rsidRDefault="00195061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680" w:type="dxa"/>
            <w:gridSpan w:val="3"/>
            <w:tcBorders>
              <w:bottom w:val="single" w:sz="4" w:space="0" w:color="auto"/>
            </w:tcBorders>
            <w:vAlign w:val="center"/>
          </w:tcPr>
          <w:p w14:paraId="59626CB7" w14:textId="77777777" w:rsidR="00195061" w:rsidRPr="00411DBC" w:rsidRDefault="00195061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20" w:type="dxa"/>
            <w:tcBorders>
              <w:bottom w:val="single" w:sz="4" w:space="0" w:color="auto"/>
            </w:tcBorders>
            <w:vAlign w:val="center"/>
          </w:tcPr>
          <w:p w14:paraId="2FF182EC" w14:textId="77777777" w:rsidR="00195061" w:rsidRPr="00411DBC" w:rsidRDefault="00195061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680" w:type="dxa"/>
            <w:gridSpan w:val="3"/>
            <w:tcBorders>
              <w:bottom w:val="single" w:sz="4" w:space="0" w:color="auto"/>
            </w:tcBorders>
            <w:vAlign w:val="center"/>
          </w:tcPr>
          <w:p w14:paraId="5F38546D" w14:textId="0567A5A1" w:rsidR="00195061" w:rsidRPr="00411DBC" w:rsidRDefault="00195061" w:rsidP="001950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(หน่วย</w:t>
            </w:r>
            <w:r w:rsidRPr="00411DBC">
              <w:rPr>
                <w:rFonts w:ascii="Angsana New" w:hAnsi="Angsana New"/>
                <w:sz w:val="28"/>
                <w:szCs w:val="28"/>
              </w:rPr>
              <w:t>: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พันบาท)</w:t>
            </w:r>
          </w:p>
        </w:tc>
      </w:tr>
      <w:tr w:rsidR="00195061" w:rsidRPr="00411DBC" w14:paraId="2E3C7BA5" w14:textId="77777777" w:rsidTr="003C6B1E">
        <w:trPr>
          <w:trHeight w:val="393"/>
        </w:trPr>
        <w:tc>
          <w:tcPr>
            <w:tcW w:w="276" w:type="dxa"/>
            <w:vAlign w:val="center"/>
          </w:tcPr>
          <w:p w14:paraId="22F8EFB3" w14:textId="77777777" w:rsidR="00195061" w:rsidRPr="00411DBC" w:rsidRDefault="00195061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29" w:type="dxa"/>
          </w:tcPr>
          <w:p w14:paraId="31703BF8" w14:textId="77777777" w:rsidR="00195061" w:rsidRPr="00411DBC" w:rsidRDefault="00195061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451" w:type="dxa"/>
          </w:tcPr>
          <w:p w14:paraId="431062F2" w14:textId="419CA4EF" w:rsidR="00195061" w:rsidRPr="00411DBC" w:rsidRDefault="00195061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20" w:type="dxa"/>
          </w:tcPr>
          <w:p w14:paraId="66B0AB3D" w14:textId="77777777" w:rsidR="00195061" w:rsidRPr="00411DBC" w:rsidRDefault="00195061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68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A62E62" w14:textId="66FE43B3" w:rsidR="00195061" w:rsidRPr="00411DBC" w:rsidRDefault="00195061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งบการเงิน</w:t>
            </w:r>
            <w:r w:rsidR="002D4B0D" w:rsidRPr="00411DBC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2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4E3CAB" w14:textId="77777777" w:rsidR="00195061" w:rsidRPr="00411DBC" w:rsidRDefault="00195061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68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7A4882" w14:textId="3EB78156" w:rsidR="00195061" w:rsidRPr="00411DBC" w:rsidRDefault="00195061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195061" w:rsidRPr="00411DBC" w14:paraId="7F448168" w14:textId="77777777" w:rsidTr="003C6B1E">
        <w:trPr>
          <w:trHeight w:val="393"/>
        </w:trPr>
        <w:tc>
          <w:tcPr>
            <w:tcW w:w="276" w:type="dxa"/>
            <w:vAlign w:val="center"/>
          </w:tcPr>
          <w:p w14:paraId="282F7AD8" w14:textId="77777777" w:rsidR="00195061" w:rsidRPr="00411DBC" w:rsidRDefault="00195061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29" w:type="dxa"/>
          </w:tcPr>
          <w:p w14:paraId="16285E4A" w14:textId="77777777" w:rsidR="00195061" w:rsidRPr="00411DBC" w:rsidRDefault="00195061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451" w:type="dxa"/>
          </w:tcPr>
          <w:p w14:paraId="4088854A" w14:textId="39B95616" w:rsidR="00195061" w:rsidRPr="00411DBC" w:rsidRDefault="00195061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20" w:type="dxa"/>
          </w:tcPr>
          <w:p w14:paraId="506E3309" w14:textId="77777777" w:rsidR="00195061" w:rsidRPr="00411DBC" w:rsidRDefault="00195061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5581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BAA478" w14:textId="40623B43" w:rsidR="00195061" w:rsidRPr="00411DBC" w:rsidRDefault="00D643ED" w:rsidP="001950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 xml:space="preserve">สำหรับงวดสามเดือนสิ้นสุดวันที่ </w:t>
            </w:r>
            <w:r w:rsidRPr="00411DBC">
              <w:rPr>
                <w:rFonts w:ascii="Angsana New" w:hAnsi="Angsana New"/>
                <w:sz w:val="28"/>
                <w:szCs w:val="28"/>
              </w:rPr>
              <w:t xml:space="preserve">30 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มิถุนายน</w:t>
            </w:r>
          </w:p>
        </w:tc>
      </w:tr>
      <w:tr w:rsidR="00195061" w:rsidRPr="00411DBC" w14:paraId="57871FCC" w14:textId="77777777" w:rsidTr="003C6B1E">
        <w:trPr>
          <w:trHeight w:val="381"/>
        </w:trPr>
        <w:tc>
          <w:tcPr>
            <w:tcW w:w="276" w:type="dxa"/>
            <w:vAlign w:val="center"/>
          </w:tcPr>
          <w:p w14:paraId="02256F9E" w14:textId="77777777" w:rsidR="00195061" w:rsidRPr="00411DBC" w:rsidRDefault="00195061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29" w:type="dxa"/>
          </w:tcPr>
          <w:p w14:paraId="51CF9434" w14:textId="77777777" w:rsidR="00195061" w:rsidRPr="00411DBC" w:rsidRDefault="00195061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451" w:type="dxa"/>
          </w:tcPr>
          <w:p w14:paraId="7137A530" w14:textId="25B5FD9F" w:rsidR="00195061" w:rsidRPr="00411DBC" w:rsidRDefault="00195061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20" w:type="dxa"/>
          </w:tcPr>
          <w:p w14:paraId="7EC90365" w14:textId="77777777" w:rsidR="00195061" w:rsidRPr="00411DBC" w:rsidRDefault="00195061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942C43" w14:textId="6FEF43E4" w:rsidR="00195061" w:rsidRPr="00411DBC" w:rsidRDefault="00195061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256</w:t>
            </w:r>
            <w:r w:rsidR="00AA36FF" w:rsidRPr="00411DBC">
              <w:rPr>
                <w:rFonts w:ascii="Angsana New" w:hAnsi="Angsana New"/>
                <w:sz w:val="28"/>
                <w:szCs w:val="28"/>
              </w:rPr>
              <w:t>6</w:t>
            </w:r>
          </w:p>
        </w:tc>
        <w:tc>
          <w:tcPr>
            <w:tcW w:w="229" w:type="dxa"/>
            <w:tcBorders>
              <w:top w:val="single" w:sz="4" w:space="0" w:color="auto"/>
            </w:tcBorders>
            <w:vAlign w:val="center"/>
          </w:tcPr>
          <w:p w14:paraId="4F72AF7A" w14:textId="77777777" w:rsidR="00195061" w:rsidRPr="00411DBC" w:rsidRDefault="00195061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C2AA71" w14:textId="5921FAB2" w:rsidR="00195061" w:rsidRPr="00411DBC" w:rsidRDefault="00195061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256</w:t>
            </w:r>
            <w:r w:rsidR="00AA36FF" w:rsidRPr="00411DBC">
              <w:rPr>
                <w:rFonts w:ascii="Angsana New" w:hAnsi="Angsana New"/>
                <w:sz w:val="28"/>
                <w:szCs w:val="28"/>
              </w:rPr>
              <w:t>5</w:t>
            </w:r>
          </w:p>
        </w:tc>
        <w:tc>
          <w:tcPr>
            <w:tcW w:w="220" w:type="dxa"/>
            <w:tcBorders>
              <w:top w:val="single" w:sz="4" w:space="0" w:color="auto"/>
            </w:tcBorders>
            <w:vAlign w:val="center"/>
          </w:tcPr>
          <w:p w14:paraId="3011B586" w14:textId="77777777" w:rsidR="00195061" w:rsidRPr="00411DBC" w:rsidRDefault="00195061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6DB4EA" w14:textId="03AB0432" w:rsidR="00195061" w:rsidRPr="00411DBC" w:rsidRDefault="00195061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256</w:t>
            </w:r>
            <w:r w:rsidR="00AA36FF" w:rsidRPr="00411DBC">
              <w:rPr>
                <w:rFonts w:ascii="Angsana New" w:hAnsi="Angsana New"/>
                <w:sz w:val="28"/>
                <w:szCs w:val="28"/>
              </w:rPr>
              <w:t>6</w:t>
            </w:r>
          </w:p>
        </w:tc>
        <w:tc>
          <w:tcPr>
            <w:tcW w:w="220" w:type="dxa"/>
            <w:tcBorders>
              <w:top w:val="single" w:sz="4" w:space="0" w:color="auto"/>
            </w:tcBorders>
            <w:vAlign w:val="center"/>
          </w:tcPr>
          <w:p w14:paraId="35C249AD" w14:textId="77777777" w:rsidR="00195061" w:rsidRPr="00411DBC" w:rsidRDefault="00195061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91556D" w14:textId="2279CA9C" w:rsidR="00195061" w:rsidRPr="00411DBC" w:rsidRDefault="00195061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256</w:t>
            </w:r>
            <w:r w:rsidR="00AA36FF" w:rsidRPr="00411DBC">
              <w:rPr>
                <w:rFonts w:ascii="Angsana New" w:hAnsi="Angsana New"/>
                <w:sz w:val="28"/>
                <w:szCs w:val="28"/>
              </w:rPr>
              <w:t>5</w:t>
            </w:r>
          </w:p>
        </w:tc>
      </w:tr>
      <w:tr w:rsidR="00D643ED" w:rsidRPr="00411DBC" w14:paraId="5E1215ED" w14:textId="77777777" w:rsidTr="003C6B1E">
        <w:trPr>
          <w:trHeight w:val="393"/>
        </w:trPr>
        <w:tc>
          <w:tcPr>
            <w:tcW w:w="3957" w:type="dxa"/>
            <w:gridSpan w:val="3"/>
            <w:vAlign w:val="center"/>
          </w:tcPr>
          <w:p w14:paraId="07F5F067" w14:textId="5DE21918" w:rsidR="00D643ED" w:rsidRPr="00411DBC" w:rsidRDefault="00D643ED" w:rsidP="00D643E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  <w:cs/>
              </w:rPr>
              <w:t>ภาษีเงินได้ปีปัจจุบัน</w:t>
            </w:r>
          </w:p>
        </w:tc>
        <w:tc>
          <w:tcPr>
            <w:tcW w:w="220" w:type="dxa"/>
          </w:tcPr>
          <w:p w14:paraId="01144782" w14:textId="77777777" w:rsidR="00D643ED" w:rsidRPr="00411DBC" w:rsidRDefault="00D643ED" w:rsidP="00D643E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28" w:type="dxa"/>
            <w:tcBorders>
              <w:top w:val="single" w:sz="4" w:space="0" w:color="auto"/>
            </w:tcBorders>
            <w:vAlign w:val="center"/>
          </w:tcPr>
          <w:p w14:paraId="02080086" w14:textId="11DF158B" w:rsidR="00D643ED" w:rsidRPr="00411DBC" w:rsidRDefault="00606ACC" w:rsidP="00D643E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311</w:t>
            </w:r>
          </w:p>
        </w:tc>
        <w:tc>
          <w:tcPr>
            <w:tcW w:w="229" w:type="dxa"/>
            <w:vAlign w:val="center"/>
          </w:tcPr>
          <w:p w14:paraId="0808D44C" w14:textId="77777777" w:rsidR="00D643ED" w:rsidRPr="00411DBC" w:rsidRDefault="00D643ED" w:rsidP="00D643E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22" w:type="dxa"/>
            <w:vAlign w:val="center"/>
          </w:tcPr>
          <w:p w14:paraId="55C52EC0" w14:textId="0FCFD7E5" w:rsidR="00D643ED" w:rsidRPr="00411DBC" w:rsidRDefault="00D643ED" w:rsidP="00D643E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379</w:t>
            </w:r>
          </w:p>
        </w:tc>
        <w:tc>
          <w:tcPr>
            <w:tcW w:w="220" w:type="dxa"/>
            <w:vAlign w:val="center"/>
          </w:tcPr>
          <w:p w14:paraId="089F63BA" w14:textId="77777777" w:rsidR="00D643ED" w:rsidRPr="00411DBC" w:rsidRDefault="00D643ED" w:rsidP="00D643E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28" w:type="dxa"/>
            <w:vAlign w:val="center"/>
          </w:tcPr>
          <w:p w14:paraId="65C1871F" w14:textId="4F74E479" w:rsidR="00D643ED" w:rsidRPr="00411DBC" w:rsidRDefault="00D643ED" w:rsidP="00D643E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20" w:type="dxa"/>
            <w:vAlign w:val="center"/>
          </w:tcPr>
          <w:p w14:paraId="4C69A513" w14:textId="77777777" w:rsidR="00D643ED" w:rsidRPr="00411DBC" w:rsidRDefault="00D643ED" w:rsidP="00D643E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31" w:type="dxa"/>
            <w:vAlign w:val="center"/>
          </w:tcPr>
          <w:p w14:paraId="0BEEAA90" w14:textId="51C38076" w:rsidR="00D643ED" w:rsidRPr="00411DBC" w:rsidRDefault="00D643ED" w:rsidP="00D643E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D643ED" w:rsidRPr="00411DBC" w14:paraId="3DA0B9A6" w14:textId="77777777" w:rsidTr="003C6B1E">
        <w:trPr>
          <w:trHeight w:val="381"/>
        </w:trPr>
        <w:tc>
          <w:tcPr>
            <w:tcW w:w="3957" w:type="dxa"/>
            <w:gridSpan w:val="3"/>
            <w:vAlign w:val="center"/>
          </w:tcPr>
          <w:p w14:paraId="0B7D60C4" w14:textId="74233E42" w:rsidR="00D643ED" w:rsidRPr="00411DBC" w:rsidRDefault="00D643ED" w:rsidP="00D643E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  <w:cs/>
              </w:rPr>
              <w:t>ค่าใช้จ่าย (รายได้) ภาษีเงินได้รอการตัดบัญชี</w:t>
            </w:r>
          </w:p>
        </w:tc>
        <w:tc>
          <w:tcPr>
            <w:tcW w:w="220" w:type="dxa"/>
          </w:tcPr>
          <w:p w14:paraId="63F5FD77" w14:textId="77777777" w:rsidR="00D643ED" w:rsidRPr="00411DBC" w:rsidRDefault="00D643ED" w:rsidP="00D643E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28" w:type="dxa"/>
          </w:tcPr>
          <w:p w14:paraId="6F09BC42" w14:textId="68AE3D2D" w:rsidR="00D643ED" w:rsidRPr="00411DBC" w:rsidRDefault="00D643ED" w:rsidP="00D643E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(</w:t>
            </w:r>
            <w:r w:rsidR="00606ACC">
              <w:rPr>
                <w:rFonts w:ascii="Angsana New" w:hAnsi="Angsana New"/>
                <w:sz w:val="28"/>
                <w:szCs w:val="28"/>
              </w:rPr>
              <w:t>2</w:t>
            </w:r>
            <w:r w:rsidRPr="00411DBC">
              <w:rPr>
                <w:rFonts w:ascii="Angsana New" w:hAnsi="Angsana New"/>
                <w:sz w:val="28"/>
                <w:szCs w:val="28"/>
              </w:rPr>
              <w:t>62)</w:t>
            </w:r>
          </w:p>
        </w:tc>
        <w:tc>
          <w:tcPr>
            <w:tcW w:w="229" w:type="dxa"/>
            <w:vAlign w:val="center"/>
          </w:tcPr>
          <w:p w14:paraId="63881DBF" w14:textId="77777777" w:rsidR="00D643ED" w:rsidRPr="00411DBC" w:rsidRDefault="00D643ED" w:rsidP="00D643E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22" w:type="dxa"/>
          </w:tcPr>
          <w:p w14:paraId="77EA0645" w14:textId="3D081A69" w:rsidR="00D643ED" w:rsidRPr="00411DBC" w:rsidRDefault="00D643ED" w:rsidP="00D643E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(5)</w:t>
            </w:r>
          </w:p>
        </w:tc>
        <w:tc>
          <w:tcPr>
            <w:tcW w:w="220" w:type="dxa"/>
            <w:vAlign w:val="center"/>
          </w:tcPr>
          <w:p w14:paraId="67FF75C2" w14:textId="77777777" w:rsidR="00D643ED" w:rsidRPr="00411DBC" w:rsidRDefault="00D643ED" w:rsidP="00D643E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28" w:type="dxa"/>
          </w:tcPr>
          <w:p w14:paraId="4E557482" w14:textId="002929B0" w:rsidR="00D643ED" w:rsidRPr="00411DBC" w:rsidRDefault="00D643ED" w:rsidP="00D643E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220" w:type="dxa"/>
            <w:vAlign w:val="center"/>
          </w:tcPr>
          <w:p w14:paraId="3F6381AF" w14:textId="77777777" w:rsidR="00D643ED" w:rsidRPr="00411DBC" w:rsidRDefault="00D643ED" w:rsidP="00D643E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31" w:type="dxa"/>
          </w:tcPr>
          <w:p w14:paraId="6772E3F9" w14:textId="0BDCD990" w:rsidR="00D643ED" w:rsidRPr="00411DBC" w:rsidRDefault="00D643ED" w:rsidP="00D643E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414936" w:rsidRPr="00411DBC" w14:paraId="661DC65B" w14:textId="77777777" w:rsidTr="003C6B1E">
        <w:trPr>
          <w:trHeight w:val="381"/>
        </w:trPr>
        <w:tc>
          <w:tcPr>
            <w:tcW w:w="276" w:type="dxa"/>
          </w:tcPr>
          <w:p w14:paraId="59FEE840" w14:textId="5F5CAF20" w:rsidR="00414936" w:rsidRPr="00411DBC" w:rsidRDefault="00414936" w:rsidP="004149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680" w:type="dxa"/>
            <w:gridSpan w:val="2"/>
            <w:vAlign w:val="center"/>
          </w:tcPr>
          <w:p w14:paraId="20011DDB" w14:textId="77777777" w:rsidR="003C6B1E" w:rsidRPr="00411DBC" w:rsidRDefault="00414936" w:rsidP="004149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  <w:cs/>
              </w:rPr>
              <w:t>ผลกระทบต่อภาษีเงินได้รอการตัดบัญชี</w:t>
            </w:r>
          </w:p>
          <w:p w14:paraId="2320BC03" w14:textId="6C915F47" w:rsidR="00414936" w:rsidRPr="00411DBC" w:rsidRDefault="00414936" w:rsidP="004149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  <w:cs/>
              </w:rPr>
              <w:t>จากการ</w:t>
            </w:r>
          </w:p>
        </w:tc>
        <w:tc>
          <w:tcPr>
            <w:tcW w:w="220" w:type="dxa"/>
          </w:tcPr>
          <w:p w14:paraId="39D993FC" w14:textId="77777777" w:rsidR="00414936" w:rsidRPr="00411DBC" w:rsidRDefault="00414936" w:rsidP="004149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28" w:type="dxa"/>
          </w:tcPr>
          <w:p w14:paraId="6B0EFCAA" w14:textId="78614FEC" w:rsidR="00414936" w:rsidRPr="00411DBC" w:rsidRDefault="00414936" w:rsidP="004149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29" w:type="dxa"/>
            <w:vAlign w:val="center"/>
          </w:tcPr>
          <w:p w14:paraId="390008F5" w14:textId="77777777" w:rsidR="00414936" w:rsidRPr="00411DBC" w:rsidRDefault="00414936" w:rsidP="004149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22" w:type="dxa"/>
            <w:vAlign w:val="center"/>
          </w:tcPr>
          <w:p w14:paraId="51647AF1" w14:textId="018E420B" w:rsidR="00414936" w:rsidRPr="00411DBC" w:rsidRDefault="00414936" w:rsidP="00626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20" w:type="dxa"/>
          </w:tcPr>
          <w:p w14:paraId="16CD4486" w14:textId="77777777" w:rsidR="00414936" w:rsidRPr="00411DBC" w:rsidRDefault="00414936" w:rsidP="004149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28" w:type="dxa"/>
          </w:tcPr>
          <w:p w14:paraId="5BCA7B68" w14:textId="0225DCA4" w:rsidR="00414936" w:rsidRPr="00411DBC" w:rsidRDefault="00414936" w:rsidP="004149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20" w:type="dxa"/>
            <w:vAlign w:val="center"/>
          </w:tcPr>
          <w:p w14:paraId="01ED1D80" w14:textId="77777777" w:rsidR="00414936" w:rsidRPr="00411DBC" w:rsidRDefault="00414936" w:rsidP="004149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31" w:type="dxa"/>
          </w:tcPr>
          <w:p w14:paraId="00916D61" w14:textId="4D4599B0" w:rsidR="00414936" w:rsidRPr="00411DBC" w:rsidRDefault="00414936" w:rsidP="004149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D643ED" w:rsidRPr="00411DBC" w14:paraId="12B65D39" w14:textId="77777777" w:rsidTr="003C6B1E">
        <w:trPr>
          <w:trHeight w:val="381"/>
        </w:trPr>
        <w:tc>
          <w:tcPr>
            <w:tcW w:w="276" w:type="dxa"/>
          </w:tcPr>
          <w:p w14:paraId="1F4F70AA" w14:textId="01B73CB4" w:rsidR="00D643ED" w:rsidRPr="00411DBC" w:rsidRDefault="00D643ED" w:rsidP="00D643E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680" w:type="dxa"/>
            <w:gridSpan w:val="2"/>
            <w:vAlign w:val="center"/>
          </w:tcPr>
          <w:p w14:paraId="45A1E7CC" w14:textId="17CF103D" w:rsidR="00D643ED" w:rsidRPr="00411DBC" w:rsidRDefault="00D643ED" w:rsidP="00D643E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-</w:t>
            </w:r>
            <w:r w:rsidRPr="00411DBC">
              <w:rPr>
                <w:rFonts w:ascii="Angsana New" w:hAnsi="Angsana New"/>
                <w:color w:val="000000"/>
                <w:sz w:val="28"/>
                <w:szCs w:val="28"/>
                <w:cs/>
              </w:rPr>
              <w:t>เปลี่ยนแปลงอัตราภาษี</w:t>
            </w:r>
          </w:p>
        </w:tc>
        <w:tc>
          <w:tcPr>
            <w:tcW w:w="220" w:type="dxa"/>
          </w:tcPr>
          <w:p w14:paraId="6F46663B" w14:textId="77777777" w:rsidR="00D643ED" w:rsidRPr="00411DBC" w:rsidRDefault="00D643ED" w:rsidP="00D643E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28" w:type="dxa"/>
            <w:tcBorders>
              <w:bottom w:val="single" w:sz="4" w:space="0" w:color="auto"/>
            </w:tcBorders>
          </w:tcPr>
          <w:p w14:paraId="7ACCDF90" w14:textId="4E07E716" w:rsidR="00D643ED" w:rsidRPr="00411DBC" w:rsidRDefault="00D643ED" w:rsidP="00D643E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229" w:type="dxa"/>
            <w:vAlign w:val="center"/>
          </w:tcPr>
          <w:p w14:paraId="20A99A84" w14:textId="77777777" w:rsidR="00D643ED" w:rsidRPr="00411DBC" w:rsidRDefault="00D643ED" w:rsidP="00D643E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22" w:type="dxa"/>
            <w:tcBorders>
              <w:bottom w:val="single" w:sz="4" w:space="0" w:color="auto"/>
            </w:tcBorders>
            <w:vAlign w:val="center"/>
          </w:tcPr>
          <w:p w14:paraId="25996F87" w14:textId="01AF8471" w:rsidR="00D643ED" w:rsidRPr="00411DBC" w:rsidRDefault="00D643ED" w:rsidP="00D643E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20" w:type="dxa"/>
          </w:tcPr>
          <w:p w14:paraId="0A586304" w14:textId="7E991B3D" w:rsidR="00D643ED" w:rsidRPr="00411DBC" w:rsidRDefault="00D643ED" w:rsidP="00D643E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28" w:type="dxa"/>
            <w:tcBorders>
              <w:bottom w:val="single" w:sz="4" w:space="0" w:color="auto"/>
            </w:tcBorders>
          </w:tcPr>
          <w:p w14:paraId="7BDB432D" w14:textId="4630F903" w:rsidR="00D643ED" w:rsidRPr="00411DBC" w:rsidRDefault="00D643ED" w:rsidP="00D643E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220" w:type="dxa"/>
            <w:vAlign w:val="center"/>
          </w:tcPr>
          <w:p w14:paraId="25AD146E" w14:textId="77777777" w:rsidR="00D643ED" w:rsidRPr="00411DBC" w:rsidRDefault="00D643ED" w:rsidP="00D643E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31" w:type="dxa"/>
            <w:tcBorders>
              <w:bottom w:val="single" w:sz="4" w:space="0" w:color="auto"/>
            </w:tcBorders>
          </w:tcPr>
          <w:p w14:paraId="7BF575D5" w14:textId="54240EB3" w:rsidR="00D643ED" w:rsidRPr="00411DBC" w:rsidRDefault="00D643ED" w:rsidP="00D643E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D643ED" w:rsidRPr="00411DBC" w14:paraId="4C94E3C3" w14:textId="77777777" w:rsidTr="003C6B1E">
        <w:trPr>
          <w:trHeight w:val="381"/>
        </w:trPr>
        <w:tc>
          <w:tcPr>
            <w:tcW w:w="4177" w:type="dxa"/>
            <w:gridSpan w:val="4"/>
            <w:vAlign w:val="center"/>
          </w:tcPr>
          <w:p w14:paraId="6BD15CDF" w14:textId="731BBADE" w:rsidR="00D643ED" w:rsidRPr="00411DBC" w:rsidRDefault="00D643ED" w:rsidP="00D643E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  <w:cs/>
              </w:rPr>
              <w:t>ค่าใช้จ่าย(รายได้)ภาษีเงินได้ที่แสดงในงบกำไ</w:t>
            </w:r>
            <w:r w:rsidRPr="00411DBC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ร</w:t>
            </w:r>
            <w:r w:rsidRPr="00411DBC">
              <w:rPr>
                <w:rFonts w:ascii="Angsana New" w:hAnsi="Angsana New"/>
                <w:color w:val="000000"/>
                <w:sz w:val="28"/>
                <w:szCs w:val="28"/>
                <w:cs/>
              </w:rPr>
              <w:t>(ขาดทุน)</w:t>
            </w:r>
          </w:p>
        </w:tc>
        <w:tc>
          <w:tcPr>
            <w:tcW w:w="122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9E4D0D8" w14:textId="24B608BE" w:rsidR="00D643ED" w:rsidRPr="00411DBC" w:rsidRDefault="00606ACC" w:rsidP="00D643E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06ACC">
              <w:rPr>
                <w:rFonts w:ascii="Angsana New" w:hAnsi="Angsana New"/>
                <w:sz w:val="28"/>
                <w:szCs w:val="28"/>
              </w:rPr>
              <w:t>49</w:t>
            </w:r>
          </w:p>
        </w:tc>
        <w:tc>
          <w:tcPr>
            <w:tcW w:w="229" w:type="dxa"/>
            <w:vAlign w:val="bottom"/>
          </w:tcPr>
          <w:p w14:paraId="3A2CD5CC" w14:textId="77777777" w:rsidR="00D643ED" w:rsidRPr="00411DBC" w:rsidRDefault="00D643ED" w:rsidP="00D643E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22" w:type="dxa"/>
            <w:tcBorders>
              <w:top w:val="single" w:sz="4" w:space="0" w:color="auto"/>
              <w:bottom w:val="double" w:sz="4" w:space="0" w:color="auto"/>
            </w:tcBorders>
          </w:tcPr>
          <w:p w14:paraId="6512B917" w14:textId="3F13956C" w:rsidR="00D643ED" w:rsidRPr="00411DBC" w:rsidRDefault="00D643ED" w:rsidP="00D643E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br/>
              <w:t>374</w:t>
            </w:r>
          </w:p>
        </w:tc>
        <w:tc>
          <w:tcPr>
            <w:tcW w:w="220" w:type="dxa"/>
            <w:vAlign w:val="center"/>
          </w:tcPr>
          <w:p w14:paraId="1A539A39" w14:textId="77777777" w:rsidR="00D643ED" w:rsidRPr="00411DBC" w:rsidRDefault="00D643ED" w:rsidP="00D643E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2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45041A5" w14:textId="5FCDCB25" w:rsidR="00D643ED" w:rsidRPr="00411DBC" w:rsidRDefault="00D643ED" w:rsidP="00D643E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220" w:type="dxa"/>
            <w:vAlign w:val="bottom"/>
          </w:tcPr>
          <w:p w14:paraId="65F30E9C" w14:textId="52B6DF5B" w:rsidR="00D643ED" w:rsidRPr="00411DBC" w:rsidRDefault="00D643ED" w:rsidP="00D643E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3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884754D" w14:textId="0654CF15" w:rsidR="00D643ED" w:rsidRPr="00411DBC" w:rsidRDefault="00D643ED" w:rsidP="00D643E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bookmarkEnd w:id="46"/>
    </w:tbl>
    <w:p w14:paraId="281444B5" w14:textId="77777777" w:rsidR="003C6B1E" w:rsidRPr="00411DBC" w:rsidRDefault="003C6B1E" w:rsidP="00141621">
      <w:pPr>
        <w:overflowPunct w:val="0"/>
        <w:autoSpaceDE w:val="0"/>
        <w:autoSpaceDN w:val="0"/>
        <w:adjustRightInd w:val="0"/>
        <w:spacing w:before="120" w:line="276" w:lineRule="auto"/>
        <w:ind w:right="-164"/>
        <w:jc w:val="thaiDistribute"/>
        <w:textAlignment w:val="baseline"/>
        <w:rPr>
          <w:rFonts w:ascii="Angsana New" w:hAnsi="Angsana New"/>
          <w:sz w:val="28"/>
          <w:szCs w:val="28"/>
        </w:rPr>
      </w:pPr>
    </w:p>
    <w:p w14:paraId="5D99DCB1" w14:textId="77777777" w:rsidR="00872C8D" w:rsidRPr="00411DBC" w:rsidRDefault="00872C8D" w:rsidP="00141621">
      <w:pPr>
        <w:overflowPunct w:val="0"/>
        <w:autoSpaceDE w:val="0"/>
        <w:autoSpaceDN w:val="0"/>
        <w:adjustRightInd w:val="0"/>
        <w:spacing w:before="120" w:line="276" w:lineRule="auto"/>
        <w:ind w:right="-164"/>
        <w:jc w:val="thaiDistribute"/>
        <w:textAlignment w:val="baseline"/>
        <w:rPr>
          <w:rFonts w:ascii="Angsana New" w:hAnsi="Angsana New"/>
          <w:sz w:val="28"/>
          <w:szCs w:val="28"/>
        </w:rPr>
      </w:pPr>
    </w:p>
    <w:p w14:paraId="10B5D853" w14:textId="77777777" w:rsidR="002E737C" w:rsidRPr="00411DBC" w:rsidRDefault="002E737C" w:rsidP="00141621">
      <w:pPr>
        <w:overflowPunct w:val="0"/>
        <w:autoSpaceDE w:val="0"/>
        <w:autoSpaceDN w:val="0"/>
        <w:adjustRightInd w:val="0"/>
        <w:spacing w:before="120" w:line="276" w:lineRule="auto"/>
        <w:ind w:right="-164"/>
        <w:jc w:val="thaiDistribute"/>
        <w:textAlignment w:val="baseline"/>
        <w:rPr>
          <w:rFonts w:ascii="Angsana New" w:hAnsi="Angsana New"/>
          <w:sz w:val="28"/>
          <w:szCs w:val="28"/>
        </w:rPr>
      </w:pPr>
    </w:p>
    <w:p w14:paraId="37524EAB" w14:textId="77777777" w:rsidR="002E737C" w:rsidRPr="00411DBC" w:rsidRDefault="002E737C" w:rsidP="00141621">
      <w:pPr>
        <w:overflowPunct w:val="0"/>
        <w:autoSpaceDE w:val="0"/>
        <w:autoSpaceDN w:val="0"/>
        <w:adjustRightInd w:val="0"/>
        <w:spacing w:before="120" w:line="276" w:lineRule="auto"/>
        <w:ind w:right="-164"/>
        <w:jc w:val="thaiDistribute"/>
        <w:textAlignment w:val="baseline"/>
        <w:rPr>
          <w:rFonts w:ascii="Angsana New" w:hAnsi="Angsana New"/>
          <w:sz w:val="28"/>
          <w:szCs w:val="28"/>
        </w:rPr>
      </w:pPr>
    </w:p>
    <w:p w14:paraId="1131DABE" w14:textId="77777777" w:rsidR="002E737C" w:rsidRPr="00411DBC" w:rsidRDefault="002E737C" w:rsidP="00141621">
      <w:pPr>
        <w:overflowPunct w:val="0"/>
        <w:autoSpaceDE w:val="0"/>
        <w:autoSpaceDN w:val="0"/>
        <w:adjustRightInd w:val="0"/>
        <w:spacing w:before="120" w:line="276" w:lineRule="auto"/>
        <w:ind w:right="-164"/>
        <w:jc w:val="thaiDistribute"/>
        <w:textAlignment w:val="baseline"/>
        <w:rPr>
          <w:rFonts w:ascii="Angsana New" w:hAnsi="Angsana New"/>
          <w:sz w:val="28"/>
          <w:szCs w:val="28"/>
        </w:rPr>
      </w:pPr>
    </w:p>
    <w:tbl>
      <w:tblPr>
        <w:tblStyle w:val="TableGrid"/>
        <w:tblW w:w="981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9"/>
        <w:gridCol w:w="231"/>
        <w:gridCol w:w="3468"/>
        <w:gridCol w:w="222"/>
        <w:gridCol w:w="1234"/>
        <w:gridCol w:w="222"/>
        <w:gridCol w:w="1238"/>
        <w:gridCol w:w="222"/>
        <w:gridCol w:w="1234"/>
        <w:gridCol w:w="222"/>
        <w:gridCol w:w="1239"/>
      </w:tblGrid>
      <w:tr w:rsidR="00D643ED" w:rsidRPr="00411DBC" w14:paraId="45C3F031" w14:textId="77777777" w:rsidTr="003C6B1E">
        <w:trPr>
          <w:trHeight w:val="403"/>
        </w:trPr>
        <w:tc>
          <w:tcPr>
            <w:tcW w:w="278" w:type="dxa"/>
            <w:vAlign w:val="center"/>
          </w:tcPr>
          <w:p w14:paraId="53C231E5" w14:textId="77777777" w:rsidR="00D643ED" w:rsidRPr="00411DBC" w:rsidRDefault="00D643ED" w:rsidP="000075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1" w:type="dxa"/>
          </w:tcPr>
          <w:p w14:paraId="5C00EFDD" w14:textId="77777777" w:rsidR="00D643ED" w:rsidRPr="00411DBC" w:rsidRDefault="00D643ED" w:rsidP="000075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469" w:type="dxa"/>
          </w:tcPr>
          <w:p w14:paraId="2AFECAAD" w14:textId="77777777" w:rsidR="00D643ED" w:rsidRPr="00411DBC" w:rsidRDefault="00D643ED" w:rsidP="000075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21" w:type="dxa"/>
          </w:tcPr>
          <w:p w14:paraId="0BB21D14" w14:textId="77777777" w:rsidR="00D643ED" w:rsidRPr="00411DBC" w:rsidRDefault="00D643ED" w:rsidP="000075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695" w:type="dxa"/>
            <w:gridSpan w:val="3"/>
            <w:tcBorders>
              <w:bottom w:val="single" w:sz="4" w:space="0" w:color="auto"/>
            </w:tcBorders>
            <w:vAlign w:val="center"/>
          </w:tcPr>
          <w:p w14:paraId="14E5904C" w14:textId="77777777" w:rsidR="00D643ED" w:rsidRPr="00411DBC" w:rsidRDefault="00D643ED" w:rsidP="000075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  <w:p w14:paraId="4B122DA8" w14:textId="77777777" w:rsidR="00872C8D" w:rsidRPr="00411DBC" w:rsidRDefault="00872C8D" w:rsidP="000075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21" w:type="dxa"/>
            <w:tcBorders>
              <w:bottom w:val="single" w:sz="4" w:space="0" w:color="auto"/>
            </w:tcBorders>
            <w:vAlign w:val="center"/>
          </w:tcPr>
          <w:p w14:paraId="136E5203" w14:textId="77777777" w:rsidR="00D643ED" w:rsidRPr="00411DBC" w:rsidRDefault="00D643ED" w:rsidP="000075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bottom w:val="single" w:sz="4" w:space="0" w:color="auto"/>
            </w:tcBorders>
            <w:vAlign w:val="center"/>
          </w:tcPr>
          <w:p w14:paraId="0A4CF79D" w14:textId="77777777" w:rsidR="00D643ED" w:rsidRPr="00411DBC" w:rsidRDefault="00D643ED" w:rsidP="000075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(หน่วย</w:t>
            </w:r>
            <w:r w:rsidRPr="00411DBC">
              <w:rPr>
                <w:rFonts w:ascii="Angsana New" w:hAnsi="Angsana New"/>
                <w:sz w:val="28"/>
                <w:szCs w:val="28"/>
              </w:rPr>
              <w:t>: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พันบาท)</w:t>
            </w:r>
          </w:p>
        </w:tc>
      </w:tr>
      <w:tr w:rsidR="00D643ED" w:rsidRPr="00411DBC" w14:paraId="21D6CFB0" w14:textId="77777777" w:rsidTr="003C6B1E">
        <w:trPr>
          <w:trHeight w:val="403"/>
        </w:trPr>
        <w:tc>
          <w:tcPr>
            <w:tcW w:w="278" w:type="dxa"/>
            <w:vAlign w:val="center"/>
          </w:tcPr>
          <w:p w14:paraId="08E25D73" w14:textId="77777777" w:rsidR="00D643ED" w:rsidRPr="00411DBC" w:rsidRDefault="00D643ED" w:rsidP="000075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1" w:type="dxa"/>
          </w:tcPr>
          <w:p w14:paraId="6F27A97D" w14:textId="77777777" w:rsidR="00D643ED" w:rsidRPr="00411DBC" w:rsidRDefault="00D643ED" w:rsidP="000075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469" w:type="dxa"/>
          </w:tcPr>
          <w:p w14:paraId="5F9E20C3" w14:textId="77777777" w:rsidR="00D643ED" w:rsidRPr="00411DBC" w:rsidRDefault="00D643ED" w:rsidP="000075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21" w:type="dxa"/>
          </w:tcPr>
          <w:p w14:paraId="505BB886" w14:textId="77777777" w:rsidR="00D643ED" w:rsidRPr="00411DBC" w:rsidRDefault="00D643ED" w:rsidP="000075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C2C4CB" w14:textId="77777777" w:rsidR="00D643ED" w:rsidRPr="00411DBC" w:rsidRDefault="00D643ED" w:rsidP="000075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0490F6" w14:textId="77777777" w:rsidR="00D643ED" w:rsidRPr="00411DBC" w:rsidRDefault="00D643ED" w:rsidP="000075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3A18D0" w14:textId="77777777" w:rsidR="00D643ED" w:rsidRPr="00411DBC" w:rsidRDefault="00D643ED" w:rsidP="000075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D643ED" w:rsidRPr="00411DBC" w14:paraId="065F9FE7" w14:textId="77777777" w:rsidTr="003C6B1E">
        <w:trPr>
          <w:trHeight w:val="403"/>
        </w:trPr>
        <w:tc>
          <w:tcPr>
            <w:tcW w:w="278" w:type="dxa"/>
            <w:vAlign w:val="center"/>
          </w:tcPr>
          <w:p w14:paraId="48EA4A9C" w14:textId="77777777" w:rsidR="00D643ED" w:rsidRPr="00411DBC" w:rsidRDefault="00D643ED" w:rsidP="000075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1" w:type="dxa"/>
          </w:tcPr>
          <w:p w14:paraId="5F3D1AF0" w14:textId="77777777" w:rsidR="00D643ED" w:rsidRPr="00411DBC" w:rsidRDefault="00D643ED" w:rsidP="000075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469" w:type="dxa"/>
          </w:tcPr>
          <w:p w14:paraId="463F41FA" w14:textId="77777777" w:rsidR="00D643ED" w:rsidRPr="00411DBC" w:rsidRDefault="00D643ED" w:rsidP="000075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21" w:type="dxa"/>
          </w:tcPr>
          <w:p w14:paraId="03D2F708" w14:textId="77777777" w:rsidR="00D643ED" w:rsidRPr="00411DBC" w:rsidRDefault="00D643ED" w:rsidP="000075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5612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5B8DE6" w14:textId="77777777" w:rsidR="00D643ED" w:rsidRPr="00411DBC" w:rsidRDefault="00D643ED" w:rsidP="000075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 xml:space="preserve">สำหรับงวดหกเดือนสิ้นสุดวันที่ </w:t>
            </w:r>
            <w:r w:rsidRPr="00411DBC">
              <w:rPr>
                <w:rFonts w:ascii="Angsana New" w:hAnsi="Angsana New"/>
                <w:sz w:val="28"/>
                <w:szCs w:val="28"/>
              </w:rPr>
              <w:t xml:space="preserve">30 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มิถุนายน</w:t>
            </w:r>
          </w:p>
        </w:tc>
      </w:tr>
      <w:tr w:rsidR="00D643ED" w:rsidRPr="00411DBC" w14:paraId="05F91DB4" w14:textId="77777777" w:rsidTr="003C6B1E">
        <w:trPr>
          <w:trHeight w:val="390"/>
        </w:trPr>
        <w:tc>
          <w:tcPr>
            <w:tcW w:w="278" w:type="dxa"/>
            <w:vAlign w:val="center"/>
          </w:tcPr>
          <w:p w14:paraId="1D861140" w14:textId="77777777" w:rsidR="00D643ED" w:rsidRPr="00411DBC" w:rsidRDefault="00D643ED" w:rsidP="000075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1" w:type="dxa"/>
          </w:tcPr>
          <w:p w14:paraId="3B507DCC" w14:textId="77777777" w:rsidR="00D643ED" w:rsidRPr="00411DBC" w:rsidRDefault="00D643ED" w:rsidP="000075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469" w:type="dxa"/>
          </w:tcPr>
          <w:p w14:paraId="19F6C1C5" w14:textId="77777777" w:rsidR="00D643ED" w:rsidRPr="00411DBC" w:rsidRDefault="00D643ED" w:rsidP="000075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21" w:type="dxa"/>
          </w:tcPr>
          <w:p w14:paraId="2A74610F" w14:textId="77777777" w:rsidR="00D643ED" w:rsidRPr="00411DBC" w:rsidRDefault="00D643ED" w:rsidP="000075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BC42A8" w14:textId="417B2CC5" w:rsidR="00D643ED" w:rsidRPr="00411DBC" w:rsidRDefault="00D643ED" w:rsidP="000075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256</w:t>
            </w:r>
            <w:r w:rsidRPr="00411DBC">
              <w:rPr>
                <w:rFonts w:ascii="Angsana New" w:hAnsi="Angsana New"/>
                <w:sz w:val="28"/>
                <w:szCs w:val="28"/>
              </w:rPr>
              <w:t>6</w:t>
            </w:r>
          </w:p>
        </w:tc>
        <w:tc>
          <w:tcPr>
            <w:tcW w:w="221" w:type="dxa"/>
            <w:tcBorders>
              <w:top w:val="single" w:sz="4" w:space="0" w:color="auto"/>
            </w:tcBorders>
            <w:vAlign w:val="center"/>
          </w:tcPr>
          <w:p w14:paraId="4A560870" w14:textId="77777777" w:rsidR="00D643ED" w:rsidRPr="00411DBC" w:rsidRDefault="00D643ED" w:rsidP="000075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8E8F9F" w14:textId="70A43843" w:rsidR="00D643ED" w:rsidRPr="00411DBC" w:rsidRDefault="00D643ED" w:rsidP="000075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256</w:t>
            </w:r>
            <w:r w:rsidRPr="00411DBC">
              <w:rPr>
                <w:rFonts w:ascii="Angsana New" w:hAnsi="Angsana New"/>
                <w:sz w:val="28"/>
                <w:szCs w:val="28"/>
              </w:rPr>
              <w:t>5</w:t>
            </w:r>
          </w:p>
        </w:tc>
        <w:tc>
          <w:tcPr>
            <w:tcW w:w="221" w:type="dxa"/>
            <w:tcBorders>
              <w:top w:val="single" w:sz="4" w:space="0" w:color="auto"/>
            </w:tcBorders>
            <w:vAlign w:val="center"/>
          </w:tcPr>
          <w:p w14:paraId="3528A5EC" w14:textId="77777777" w:rsidR="00D643ED" w:rsidRPr="00411DBC" w:rsidRDefault="00D643ED" w:rsidP="000075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721C6F" w14:textId="08BA5B2F" w:rsidR="00D643ED" w:rsidRPr="00411DBC" w:rsidRDefault="00D643ED" w:rsidP="000075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2566</w:t>
            </w:r>
          </w:p>
        </w:tc>
        <w:tc>
          <w:tcPr>
            <w:tcW w:w="221" w:type="dxa"/>
            <w:tcBorders>
              <w:top w:val="single" w:sz="4" w:space="0" w:color="auto"/>
            </w:tcBorders>
            <w:vAlign w:val="center"/>
          </w:tcPr>
          <w:p w14:paraId="7BB9B606" w14:textId="77777777" w:rsidR="00D643ED" w:rsidRPr="00411DBC" w:rsidRDefault="00D643ED" w:rsidP="000075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88ED02" w14:textId="7A57797B" w:rsidR="00D643ED" w:rsidRPr="00411DBC" w:rsidRDefault="00D643ED" w:rsidP="000075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2565</w:t>
            </w:r>
          </w:p>
        </w:tc>
      </w:tr>
      <w:tr w:rsidR="00D643ED" w:rsidRPr="00411DBC" w14:paraId="15A3D989" w14:textId="77777777" w:rsidTr="003C6B1E">
        <w:trPr>
          <w:trHeight w:val="403"/>
        </w:trPr>
        <w:tc>
          <w:tcPr>
            <w:tcW w:w="3979" w:type="dxa"/>
            <w:gridSpan w:val="3"/>
            <w:vAlign w:val="center"/>
          </w:tcPr>
          <w:p w14:paraId="40F529CE" w14:textId="77777777" w:rsidR="00D643ED" w:rsidRPr="00411DBC" w:rsidRDefault="00D643ED" w:rsidP="00D643E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  <w:cs/>
              </w:rPr>
              <w:t>ภาษีเงินได้ปีปัจจุบัน</w:t>
            </w:r>
          </w:p>
        </w:tc>
        <w:tc>
          <w:tcPr>
            <w:tcW w:w="221" w:type="dxa"/>
          </w:tcPr>
          <w:p w14:paraId="18518C25" w14:textId="77777777" w:rsidR="00D643ED" w:rsidRPr="00411DBC" w:rsidRDefault="00D643ED" w:rsidP="00D643E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35" w:type="dxa"/>
            <w:tcBorders>
              <w:top w:val="single" w:sz="4" w:space="0" w:color="auto"/>
            </w:tcBorders>
            <w:vAlign w:val="center"/>
          </w:tcPr>
          <w:p w14:paraId="0B7A25C9" w14:textId="588EC2AF" w:rsidR="00D643ED" w:rsidRPr="00411DBC" w:rsidRDefault="00E96433" w:rsidP="00D643E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567</w:t>
            </w:r>
          </w:p>
        </w:tc>
        <w:tc>
          <w:tcPr>
            <w:tcW w:w="221" w:type="dxa"/>
            <w:vAlign w:val="center"/>
          </w:tcPr>
          <w:p w14:paraId="6808484A" w14:textId="77777777" w:rsidR="00D643ED" w:rsidRPr="00411DBC" w:rsidRDefault="00D643ED" w:rsidP="00D643E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38" w:type="dxa"/>
            <w:vAlign w:val="center"/>
          </w:tcPr>
          <w:p w14:paraId="20CA2889" w14:textId="49C31E86" w:rsidR="00D643ED" w:rsidRPr="00411DBC" w:rsidRDefault="00D643ED" w:rsidP="00D643E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514</w:t>
            </w:r>
          </w:p>
        </w:tc>
        <w:tc>
          <w:tcPr>
            <w:tcW w:w="221" w:type="dxa"/>
            <w:vAlign w:val="center"/>
          </w:tcPr>
          <w:p w14:paraId="0681C798" w14:textId="77777777" w:rsidR="00D643ED" w:rsidRPr="00411DBC" w:rsidRDefault="00D643ED" w:rsidP="00D643E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35" w:type="dxa"/>
            <w:vAlign w:val="center"/>
          </w:tcPr>
          <w:p w14:paraId="3BD2D20F" w14:textId="77777777" w:rsidR="00D643ED" w:rsidRPr="00411DBC" w:rsidRDefault="00D643ED" w:rsidP="00D643E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21" w:type="dxa"/>
            <w:vAlign w:val="center"/>
          </w:tcPr>
          <w:p w14:paraId="21D15A00" w14:textId="77777777" w:rsidR="00D643ED" w:rsidRPr="00411DBC" w:rsidRDefault="00D643ED" w:rsidP="00D643E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38" w:type="dxa"/>
            <w:vAlign w:val="center"/>
          </w:tcPr>
          <w:p w14:paraId="77766F97" w14:textId="77777777" w:rsidR="00D643ED" w:rsidRPr="00411DBC" w:rsidRDefault="00D643ED" w:rsidP="00D643E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D643ED" w:rsidRPr="00411DBC" w14:paraId="6E4F5A4A" w14:textId="77777777" w:rsidTr="003C6B1E">
        <w:trPr>
          <w:trHeight w:val="390"/>
        </w:trPr>
        <w:tc>
          <w:tcPr>
            <w:tcW w:w="3979" w:type="dxa"/>
            <w:gridSpan w:val="3"/>
            <w:vAlign w:val="center"/>
          </w:tcPr>
          <w:p w14:paraId="49DD22FA" w14:textId="77777777" w:rsidR="00D643ED" w:rsidRPr="00411DBC" w:rsidRDefault="00D643ED" w:rsidP="00D643E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  <w:cs/>
              </w:rPr>
              <w:t>ค่าใช้จ่าย (รายได้) ภาษีเงินได้รอการตัดบัญชี</w:t>
            </w:r>
          </w:p>
        </w:tc>
        <w:tc>
          <w:tcPr>
            <w:tcW w:w="221" w:type="dxa"/>
          </w:tcPr>
          <w:p w14:paraId="4393B23A" w14:textId="77777777" w:rsidR="00D643ED" w:rsidRPr="00411DBC" w:rsidRDefault="00D643ED" w:rsidP="00D643E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35" w:type="dxa"/>
          </w:tcPr>
          <w:p w14:paraId="14293A02" w14:textId="24C21DC5" w:rsidR="00D643ED" w:rsidRPr="00411DBC" w:rsidRDefault="00E96433" w:rsidP="00D643E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100</w:t>
            </w:r>
          </w:p>
        </w:tc>
        <w:tc>
          <w:tcPr>
            <w:tcW w:w="221" w:type="dxa"/>
            <w:vAlign w:val="center"/>
          </w:tcPr>
          <w:p w14:paraId="0CA31787" w14:textId="77777777" w:rsidR="00D643ED" w:rsidRPr="00411DBC" w:rsidRDefault="00D643ED" w:rsidP="00D643E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38" w:type="dxa"/>
          </w:tcPr>
          <w:p w14:paraId="67CA3D61" w14:textId="3098FCF3" w:rsidR="00D643ED" w:rsidRPr="00411DBC" w:rsidRDefault="00D643ED" w:rsidP="00D643E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(9)</w:t>
            </w:r>
          </w:p>
        </w:tc>
        <w:tc>
          <w:tcPr>
            <w:tcW w:w="221" w:type="dxa"/>
            <w:vAlign w:val="center"/>
          </w:tcPr>
          <w:p w14:paraId="54A199F0" w14:textId="77777777" w:rsidR="00D643ED" w:rsidRPr="00411DBC" w:rsidRDefault="00D643ED" w:rsidP="00D643E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35" w:type="dxa"/>
          </w:tcPr>
          <w:p w14:paraId="569B7503" w14:textId="77777777" w:rsidR="00D643ED" w:rsidRPr="00411DBC" w:rsidRDefault="00D643ED" w:rsidP="00D643E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221" w:type="dxa"/>
            <w:vAlign w:val="center"/>
          </w:tcPr>
          <w:p w14:paraId="24E4D25A" w14:textId="77777777" w:rsidR="00D643ED" w:rsidRPr="00411DBC" w:rsidRDefault="00D643ED" w:rsidP="00D643E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38" w:type="dxa"/>
          </w:tcPr>
          <w:p w14:paraId="79668D80" w14:textId="77777777" w:rsidR="00D643ED" w:rsidRPr="00411DBC" w:rsidRDefault="00D643ED" w:rsidP="00D643E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D643ED" w:rsidRPr="00411DBC" w14:paraId="7FA002D8" w14:textId="77777777" w:rsidTr="003C6B1E">
        <w:trPr>
          <w:trHeight w:val="390"/>
        </w:trPr>
        <w:tc>
          <w:tcPr>
            <w:tcW w:w="278" w:type="dxa"/>
          </w:tcPr>
          <w:p w14:paraId="7547AD35" w14:textId="77777777" w:rsidR="00D643ED" w:rsidRPr="00411DBC" w:rsidRDefault="00D643ED" w:rsidP="000075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701" w:type="dxa"/>
            <w:gridSpan w:val="2"/>
            <w:vAlign w:val="center"/>
          </w:tcPr>
          <w:p w14:paraId="59CCD2D9" w14:textId="77777777" w:rsidR="00D643ED" w:rsidRPr="00411DBC" w:rsidRDefault="00D643ED" w:rsidP="000075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  <w:cs/>
              </w:rPr>
              <w:t>ผลกระทบต่อภาษีเงินได้รอการตัดบัญชีจากการ</w:t>
            </w:r>
          </w:p>
        </w:tc>
        <w:tc>
          <w:tcPr>
            <w:tcW w:w="221" w:type="dxa"/>
          </w:tcPr>
          <w:p w14:paraId="21C1ADC5" w14:textId="77777777" w:rsidR="00D643ED" w:rsidRPr="00411DBC" w:rsidRDefault="00D643ED" w:rsidP="000075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35" w:type="dxa"/>
          </w:tcPr>
          <w:p w14:paraId="1E34175D" w14:textId="77777777" w:rsidR="00D643ED" w:rsidRPr="00411DBC" w:rsidRDefault="00D643ED" w:rsidP="000075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21" w:type="dxa"/>
            <w:vAlign w:val="center"/>
          </w:tcPr>
          <w:p w14:paraId="4F71187C" w14:textId="77777777" w:rsidR="00D643ED" w:rsidRPr="00411DBC" w:rsidRDefault="00D643ED" w:rsidP="000075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38" w:type="dxa"/>
          </w:tcPr>
          <w:p w14:paraId="40C534BF" w14:textId="77777777" w:rsidR="00D643ED" w:rsidRPr="00411DBC" w:rsidRDefault="00D643ED" w:rsidP="000075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21" w:type="dxa"/>
          </w:tcPr>
          <w:p w14:paraId="68856C36" w14:textId="77777777" w:rsidR="00D643ED" w:rsidRPr="00411DBC" w:rsidRDefault="00D643ED" w:rsidP="000075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35" w:type="dxa"/>
          </w:tcPr>
          <w:p w14:paraId="619531E0" w14:textId="77777777" w:rsidR="00D643ED" w:rsidRPr="00411DBC" w:rsidRDefault="00D643ED" w:rsidP="000075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21" w:type="dxa"/>
            <w:vAlign w:val="center"/>
          </w:tcPr>
          <w:p w14:paraId="33A74B8C" w14:textId="77777777" w:rsidR="00D643ED" w:rsidRPr="00411DBC" w:rsidRDefault="00D643ED" w:rsidP="000075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38" w:type="dxa"/>
          </w:tcPr>
          <w:p w14:paraId="340A064A" w14:textId="77777777" w:rsidR="00D643ED" w:rsidRPr="00411DBC" w:rsidRDefault="00D643ED" w:rsidP="000075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D643ED" w:rsidRPr="00411DBC" w14:paraId="3A5DDE04" w14:textId="77777777" w:rsidTr="003C6B1E">
        <w:trPr>
          <w:trHeight w:val="390"/>
        </w:trPr>
        <w:tc>
          <w:tcPr>
            <w:tcW w:w="278" w:type="dxa"/>
          </w:tcPr>
          <w:p w14:paraId="389A20FD" w14:textId="77777777" w:rsidR="00D643ED" w:rsidRPr="00411DBC" w:rsidRDefault="00D643ED" w:rsidP="000075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701" w:type="dxa"/>
            <w:gridSpan w:val="2"/>
            <w:vAlign w:val="center"/>
          </w:tcPr>
          <w:p w14:paraId="0BF061F4" w14:textId="77777777" w:rsidR="00D643ED" w:rsidRPr="00411DBC" w:rsidRDefault="00D643ED" w:rsidP="000075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-</w:t>
            </w:r>
            <w:r w:rsidRPr="00411DBC">
              <w:rPr>
                <w:rFonts w:ascii="Angsana New" w:hAnsi="Angsana New"/>
                <w:color w:val="000000"/>
                <w:sz w:val="28"/>
                <w:szCs w:val="28"/>
                <w:cs/>
              </w:rPr>
              <w:t>เปลี่ยนแปลงอัตราภาษี</w:t>
            </w:r>
          </w:p>
        </w:tc>
        <w:tc>
          <w:tcPr>
            <w:tcW w:w="221" w:type="dxa"/>
          </w:tcPr>
          <w:p w14:paraId="1FEA9187" w14:textId="77777777" w:rsidR="00D643ED" w:rsidRPr="00411DBC" w:rsidRDefault="00D643ED" w:rsidP="000075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35" w:type="dxa"/>
            <w:tcBorders>
              <w:bottom w:val="single" w:sz="4" w:space="0" w:color="auto"/>
            </w:tcBorders>
          </w:tcPr>
          <w:p w14:paraId="04DDB140" w14:textId="77777777" w:rsidR="00D643ED" w:rsidRPr="00411DBC" w:rsidRDefault="00D643ED" w:rsidP="000075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221" w:type="dxa"/>
            <w:vAlign w:val="center"/>
          </w:tcPr>
          <w:p w14:paraId="47E5A97C" w14:textId="77777777" w:rsidR="00D643ED" w:rsidRPr="00411DBC" w:rsidRDefault="00D643ED" w:rsidP="000075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38" w:type="dxa"/>
            <w:tcBorders>
              <w:bottom w:val="single" w:sz="4" w:space="0" w:color="auto"/>
            </w:tcBorders>
          </w:tcPr>
          <w:p w14:paraId="50A3CD97" w14:textId="689DD310" w:rsidR="00D643ED" w:rsidRPr="00411DBC" w:rsidRDefault="00D643ED" w:rsidP="000075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221" w:type="dxa"/>
          </w:tcPr>
          <w:p w14:paraId="37130800" w14:textId="77777777" w:rsidR="00D643ED" w:rsidRPr="00411DBC" w:rsidRDefault="00D643ED" w:rsidP="000075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35" w:type="dxa"/>
            <w:tcBorders>
              <w:bottom w:val="single" w:sz="4" w:space="0" w:color="auto"/>
            </w:tcBorders>
          </w:tcPr>
          <w:p w14:paraId="7026C249" w14:textId="77777777" w:rsidR="00D643ED" w:rsidRPr="00411DBC" w:rsidRDefault="00D643ED" w:rsidP="000075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221" w:type="dxa"/>
            <w:vAlign w:val="center"/>
          </w:tcPr>
          <w:p w14:paraId="19F86601" w14:textId="77777777" w:rsidR="00D643ED" w:rsidRPr="00411DBC" w:rsidRDefault="00D643ED" w:rsidP="000075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38" w:type="dxa"/>
            <w:tcBorders>
              <w:bottom w:val="single" w:sz="4" w:space="0" w:color="auto"/>
            </w:tcBorders>
          </w:tcPr>
          <w:p w14:paraId="696DF506" w14:textId="77777777" w:rsidR="00D643ED" w:rsidRPr="00411DBC" w:rsidRDefault="00D643ED" w:rsidP="000075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D643ED" w:rsidRPr="00411DBC" w14:paraId="39BDA81A" w14:textId="77777777" w:rsidTr="00E96433">
        <w:trPr>
          <w:trHeight w:val="390"/>
        </w:trPr>
        <w:tc>
          <w:tcPr>
            <w:tcW w:w="4200" w:type="dxa"/>
            <w:gridSpan w:val="4"/>
            <w:vAlign w:val="center"/>
          </w:tcPr>
          <w:p w14:paraId="3E1B1C71" w14:textId="77777777" w:rsidR="00D643ED" w:rsidRPr="00411DBC" w:rsidRDefault="00D643ED" w:rsidP="000075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  <w:cs/>
              </w:rPr>
              <w:t>ค่าใช้จ่าย(รายได้)ภาษีเงินได้ที่แสดงในงบกำไ(ขาดทุน)</w:t>
            </w:r>
          </w:p>
        </w:tc>
        <w:tc>
          <w:tcPr>
            <w:tcW w:w="123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11EDE7D" w14:textId="771534AE" w:rsidR="00D643ED" w:rsidRPr="00411DBC" w:rsidRDefault="00E96433" w:rsidP="00E964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667</w:t>
            </w:r>
          </w:p>
        </w:tc>
        <w:tc>
          <w:tcPr>
            <w:tcW w:w="221" w:type="dxa"/>
            <w:vAlign w:val="bottom"/>
          </w:tcPr>
          <w:p w14:paraId="084A272C" w14:textId="77777777" w:rsidR="00D643ED" w:rsidRPr="00411DBC" w:rsidRDefault="00D643ED" w:rsidP="00E964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3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FCD7A95" w14:textId="2C3F995D" w:rsidR="00D643ED" w:rsidRPr="00411DBC" w:rsidRDefault="00D643ED" w:rsidP="00E964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505</w:t>
            </w:r>
          </w:p>
        </w:tc>
        <w:tc>
          <w:tcPr>
            <w:tcW w:w="221" w:type="dxa"/>
            <w:vAlign w:val="bottom"/>
          </w:tcPr>
          <w:p w14:paraId="28E4776E" w14:textId="77777777" w:rsidR="00D643ED" w:rsidRPr="00411DBC" w:rsidRDefault="00D643ED" w:rsidP="00E964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3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FC66D82" w14:textId="77777777" w:rsidR="00D643ED" w:rsidRPr="00411DBC" w:rsidRDefault="00D643ED" w:rsidP="00E964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221" w:type="dxa"/>
            <w:vAlign w:val="bottom"/>
          </w:tcPr>
          <w:p w14:paraId="5A63F70E" w14:textId="77777777" w:rsidR="00D643ED" w:rsidRPr="00411DBC" w:rsidRDefault="00D643ED" w:rsidP="00E964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3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809C454" w14:textId="77777777" w:rsidR="00D643ED" w:rsidRPr="00411DBC" w:rsidRDefault="00D643ED" w:rsidP="00E964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</w:tbl>
    <w:p w14:paraId="09695D4B" w14:textId="77777777" w:rsidR="00DA4980" w:rsidRPr="00411DBC" w:rsidRDefault="00DA4980">
      <w:pPr>
        <w:pStyle w:val="ListParagraph"/>
        <w:numPr>
          <w:ilvl w:val="0"/>
          <w:numId w:val="32"/>
        </w:numPr>
        <w:overflowPunct w:val="0"/>
        <w:autoSpaceDE w:val="0"/>
        <w:autoSpaceDN w:val="0"/>
        <w:adjustRightInd w:val="0"/>
        <w:spacing w:line="276" w:lineRule="auto"/>
        <w:ind w:right="-164"/>
        <w:jc w:val="thaiDistribute"/>
        <w:textAlignment w:val="baseline"/>
        <w:rPr>
          <w:rFonts w:ascii="Angsana New" w:hAnsi="Angsana New"/>
          <w:vanish/>
          <w:sz w:val="28"/>
          <w:szCs w:val="28"/>
          <w:cs/>
        </w:rPr>
      </w:pPr>
    </w:p>
    <w:p w14:paraId="0FE3AB22" w14:textId="77777777" w:rsidR="00DA4980" w:rsidRPr="00411DBC" w:rsidRDefault="00DA4980">
      <w:pPr>
        <w:pStyle w:val="ListParagraph"/>
        <w:numPr>
          <w:ilvl w:val="1"/>
          <w:numId w:val="32"/>
        </w:numPr>
        <w:overflowPunct w:val="0"/>
        <w:autoSpaceDE w:val="0"/>
        <w:autoSpaceDN w:val="0"/>
        <w:adjustRightInd w:val="0"/>
        <w:spacing w:line="276" w:lineRule="auto"/>
        <w:ind w:right="-164"/>
        <w:jc w:val="thaiDistribute"/>
        <w:textAlignment w:val="baseline"/>
        <w:rPr>
          <w:rFonts w:ascii="Angsana New" w:hAnsi="Angsana New"/>
          <w:vanish/>
          <w:sz w:val="28"/>
          <w:szCs w:val="28"/>
          <w:cs/>
        </w:rPr>
      </w:pPr>
    </w:p>
    <w:p w14:paraId="4BB8B209" w14:textId="77777777" w:rsidR="00745E47" w:rsidRPr="00411DBC" w:rsidRDefault="00745E47">
      <w:pPr>
        <w:pStyle w:val="ListParagraph"/>
        <w:numPr>
          <w:ilvl w:val="0"/>
          <w:numId w:val="33"/>
        </w:numPr>
        <w:tabs>
          <w:tab w:val="left" w:pos="993"/>
        </w:tabs>
        <w:overflowPunct w:val="0"/>
        <w:autoSpaceDE w:val="0"/>
        <w:autoSpaceDN w:val="0"/>
        <w:adjustRightInd w:val="0"/>
        <w:spacing w:line="276" w:lineRule="auto"/>
        <w:ind w:right="-164"/>
        <w:jc w:val="thaiDistribute"/>
        <w:textAlignment w:val="baseline"/>
        <w:rPr>
          <w:rFonts w:ascii="Angsana New" w:hAnsi="Angsana New"/>
          <w:vanish/>
          <w:sz w:val="28"/>
          <w:szCs w:val="28"/>
          <w:cs/>
        </w:rPr>
      </w:pPr>
    </w:p>
    <w:p w14:paraId="277B9562" w14:textId="77777777" w:rsidR="00745E47" w:rsidRPr="00411DBC" w:rsidRDefault="00745E47">
      <w:pPr>
        <w:pStyle w:val="ListParagraph"/>
        <w:numPr>
          <w:ilvl w:val="0"/>
          <w:numId w:val="33"/>
        </w:numPr>
        <w:tabs>
          <w:tab w:val="left" w:pos="993"/>
        </w:tabs>
        <w:overflowPunct w:val="0"/>
        <w:autoSpaceDE w:val="0"/>
        <w:autoSpaceDN w:val="0"/>
        <w:adjustRightInd w:val="0"/>
        <w:spacing w:line="276" w:lineRule="auto"/>
        <w:ind w:right="-164"/>
        <w:jc w:val="thaiDistribute"/>
        <w:textAlignment w:val="baseline"/>
        <w:rPr>
          <w:rFonts w:ascii="Angsana New" w:hAnsi="Angsana New"/>
          <w:vanish/>
          <w:sz w:val="28"/>
          <w:szCs w:val="28"/>
          <w:cs/>
        </w:rPr>
      </w:pPr>
    </w:p>
    <w:p w14:paraId="6D30BFC3" w14:textId="77777777" w:rsidR="00745E47" w:rsidRPr="00411DBC" w:rsidRDefault="00745E47">
      <w:pPr>
        <w:pStyle w:val="ListParagraph"/>
        <w:numPr>
          <w:ilvl w:val="0"/>
          <w:numId w:val="33"/>
        </w:numPr>
        <w:tabs>
          <w:tab w:val="left" w:pos="993"/>
        </w:tabs>
        <w:overflowPunct w:val="0"/>
        <w:autoSpaceDE w:val="0"/>
        <w:autoSpaceDN w:val="0"/>
        <w:adjustRightInd w:val="0"/>
        <w:spacing w:line="276" w:lineRule="auto"/>
        <w:ind w:right="-164"/>
        <w:jc w:val="thaiDistribute"/>
        <w:textAlignment w:val="baseline"/>
        <w:rPr>
          <w:rFonts w:ascii="Angsana New" w:hAnsi="Angsana New"/>
          <w:vanish/>
          <w:sz w:val="28"/>
          <w:szCs w:val="28"/>
          <w:cs/>
        </w:rPr>
      </w:pPr>
    </w:p>
    <w:p w14:paraId="755DF82C" w14:textId="77777777" w:rsidR="00745E47" w:rsidRPr="00411DBC" w:rsidRDefault="00745E47">
      <w:pPr>
        <w:pStyle w:val="ListParagraph"/>
        <w:numPr>
          <w:ilvl w:val="0"/>
          <w:numId w:val="33"/>
        </w:numPr>
        <w:tabs>
          <w:tab w:val="left" w:pos="993"/>
        </w:tabs>
        <w:overflowPunct w:val="0"/>
        <w:autoSpaceDE w:val="0"/>
        <w:autoSpaceDN w:val="0"/>
        <w:adjustRightInd w:val="0"/>
        <w:spacing w:line="276" w:lineRule="auto"/>
        <w:ind w:right="-164"/>
        <w:jc w:val="thaiDistribute"/>
        <w:textAlignment w:val="baseline"/>
        <w:rPr>
          <w:rFonts w:ascii="Angsana New" w:hAnsi="Angsana New"/>
          <w:vanish/>
          <w:sz w:val="28"/>
          <w:szCs w:val="28"/>
          <w:cs/>
        </w:rPr>
      </w:pPr>
    </w:p>
    <w:p w14:paraId="6973E0BF" w14:textId="77777777" w:rsidR="00745E47" w:rsidRPr="00411DBC" w:rsidRDefault="00745E47">
      <w:pPr>
        <w:pStyle w:val="ListParagraph"/>
        <w:numPr>
          <w:ilvl w:val="0"/>
          <w:numId w:val="33"/>
        </w:numPr>
        <w:tabs>
          <w:tab w:val="left" w:pos="993"/>
        </w:tabs>
        <w:overflowPunct w:val="0"/>
        <w:autoSpaceDE w:val="0"/>
        <w:autoSpaceDN w:val="0"/>
        <w:adjustRightInd w:val="0"/>
        <w:spacing w:line="276" w:lineRule="auto"/>
        <w:ind w:right="-164"/>
        <w:jc w:val="thaiDistribute"/>
        <w:textAlignment w:val="baseline"/>
        <w:rPr>
          <w:rFonts w:ascii="Angsana New" w:hAnsi="Angsana New"/>
          <w:vanish/>
          <w:sz w:val="28"/>
          <w:szCs w:val="28"/>
          <w:cs/>
        </w:rPr>
      </w:pPr>
    </w:p>
    <w:bookmarkEnd w:id="45"/>
    <w:p w14:paraId="17A0981A" w14:textId="77777777" w:rsidR="00DE4B9B" w:rsidRPr="00411DBC" w:rsidRDefault="00DE4B9B" w:rsidP="002E737C">
      <w:pPr>
        <w:pStyle w:val="ListParagraph"/>
        <w:numPr>
          <w:ilvl w:val="0"/>
          <w:numId w:val="18"/>
        </w:numPr>
        <w:spacing w:before="240"/>
        <w:rPr>
          <w:rFonts w:ascii="Angsana New" w:hAnsi="Angsana New"/>
          <w:b/>
          <w:bCs/>
          <w:sz w:val="28"/>
          <w:szCs w:val="28"/>
        </w:rPr>
      </w:pPr>
      <w:r w:rsidRPr="00411DBC">
        <w:rPr>
          <w:rFonts w:ascii="Angsana New" w:hAnsi="Angsana New"/>
          <w:b/>
          <w:bCs/>
          <w:sz w:val="28"/>
          <w:szCs w:val="28"/>
          <w:cs/>
        </w:rPr>
        <w:t>ส่วนการดำเนินงาน</w:t>
      </w:r>
    </w:p>
    <w:p w14:paraId="1DEFA957" w14:textId="77777777" w:rsidR="00F43E39" w:rsidRPr="00411DBC" w:rsidRDefault="00F43E39" w:rsidP="00F43E39">
      <w:pPr>
        <w:spacing w:before="120"/>
        <w:ind w:left="426"/>
        <w:jc w:val="thaiDistribute"/>
        <w:rPr>
          <w:rFonts w:ascii="Angsana New" w:hAnsi="Angsana New"/>
          <w:sz w:val="28"/>
          <w:szCs w:val="28"/>
        </w:rPr>
      </w:pPr>
      <w:r w:rsidRPr="00411DBC">
        <w:rPr>
          <w:rFonts w:ascii="Angsana New" w:hAnsi="Angsana New"/>
          <w:sz w:val="28"/>
          <w:szCs w:val="28"/>
          <w:cs/>
        </w:rPr>
        <w:t xml:space="preserve">ข้อมูลส่วนงานดำเนินงานที่นำเสนอนี้สอดคล้องกับรายงานภายในของบริษัทฯที่ผู้มีอำนาจตัดสินใจสูงสุดด้านการดำเนินงานได้รับและสอบทานอย่างสม่ำเสมอเพื่อใช้ในการตัดสินใจในการจัดสรรทรัพยากรให้กับส่วนงานและประเมินผลการดำเนินงานของส่วนงาน </w:t>
      </w:r>
    </w:p>
    <w:p w14:paraId="4947095D" w14:textId="77777777" w:rsidR="00DE4B9B" w:rsidRPr="00411DBC" w:rsidRDefault="00F43E39" w:rsidP="00991155">
      <w:pPr>
        <w:spacing w:before="120"/>
        <w:ind w:left="426"/>
        <w:jc w:val="thaiDistribute"/>
        <w:rPr>
          <w:rFonts w:ascii="Angsana New" w:hAnsi="Angsana New"/>
          <w:sz w:val="28"/>
          <w:szCs w:val="28"/>
        </w:rPr>
      </w:pPr>
      <w:r w:rsidRPr="00411DBC">
        <w:rPr>
          <w:rFonts w:ascii="Angsana New" w:hAnsi="Angsana New"/>
          <w:sz w:val="28"/>
          <w:szCs w:val="28"/>
          <w:cs/>
        </w:rPr>
        <w:t>บริษัทฯ ดำเนินกิจการใน</w:t>
      </w:r>
      <w:r w:rsidRPr="00411DBC">
        <w:rPr>
          <w:rFonts w:ascii="Angsana New" w:hAnsi="Angsana New" w:hint="cs"/>
          <w:sz w:val="28"/>
          <w:szCs w:val="28"/>
          <w:cs/>
        </w:rPr>
        <w:t>หลาย</w:t>
      </w:r>
      <w:r w:rsidRPr="00411DBC">
        <w:rPr>
          <w:rFonts w:ascii="Angsana New" w:hAnsi="Angsana New"/>
          <w:sz w:val="28"/>
          <w:szCs w:val="28"/>
          <w:cs/>
        </w:rPr>
        <w:t xml:space="preserve">ส่วนงาน </w:t>
      </w:r>
      <w:r w:rsidRPr="00411DBC">
        <w:rPr>
          <w:rFonts w:ascii="Angsana New" w:hAnsi="Angsana New" w:hint="cs"/>
          <w:sz w:val="28"/>
          <w:szCs w:val="28"/>
          <w:cs/>
        </w:rPr>
        <w:t>ซึ่งได้แสดงแยก</w:t>
      </w:r>
      <w:r w:rsidR="00991155" w:rsidRPr="00411DBC">
        <w:rPr>
          <w:rFonts w:ascii="Angsana New" w:hAnsi="Angsana New" w:hint="cs"/>
          <w:sz w:val="28"/>
          <w:szCs w:val="28"/>
          <w:cs/>
        </w:rPr>
        <w:t xml:space="preserve">จากกันในงบการเงินของกลุ่มกิจการ </w:t>
      </w:r>
      <w:r w:rsidRPr="00411DBC">
        <w:rPr>
          <w:rFonts w:ascii="Angsana New" w:hAnsi="Angsana New"/>
          <w:sz w:val="28"/>
          <w:szCs w:val="28"/>
          <w:cs/>
        </w:rPr>
        <w:t xml:space="preserve"> </w:t>
      </w:r>
      <w:r w:rsidR="00991155" w:rsidRPr="00411DBC">
        <w:rPr>
          <w:rFonts w:ascii="Angsana New" w:hAnsi="Angsana New" w:hint="cs"/>
          <w:sz w:val="28"/>
          <w:szCs w:val="28"/>
          <w:cs/>
        </w:rPr>
        <w:t>และ</w:t>
      </w:r>
      <w:r w:rsidRPr="00411DBC">
        <w:rPr>
          <w:rFonts w:ascii="Angsana New" w:hAnsi="Angsana New"/>
          <w:sz w:val="28"/>
          <w:szCs w:val="28"/>
          <w:cs/>
        </w:rPr>
        <w:t>ในส่วนงานทางภูมิศาสตร์เดียว</w:t>
      </w:r>
      <w:r w:rsidR="00991155" w:rsidRPr="00411DBC">
        <w:rPr>
          <w:rFonts w:ascii="Angsana New" w:hAnsi="Angsana New" w:hint="cs"/>
          <w:sz w:val="28"/>
          <w:szCs w:val="28"/>
          <w:cs/>
        </w:rPr>
        <w:t xml:space="preserve"> ปัจจุบันมีส่วนงานเดียว </w:t>
      </w:r>
      <w:r w:rsidRPr="00411DBC">
        <w:rPr>
          <w:rFonts w:ascii="Angsana New" w:hAnsi="Angsana New"/>
          <w:sz w:val="28"/>
          <w:szCs w:val="28"/>
          <w:cs/>
        </w:rPr>
        <w:t>คือในประเทศไทย ดังนั้น รายได้ กำไรและสินทรัพย์ทั้งหมดที่แสดงในงบการเงินจึงเกี่ยวข้องกับส่วนงานธุรกิจดังกล่าว</w:t>
      </w:r>
    </w:p>
    <w:p w14:paraId="76E5EC4C" w14:textId="56A32C90" w:rsidR="009E2D4C" w:rsidRPr="00411DBC" w:rsidRDefault="002E737C" w:rsidP="002E737C">
      <w:pPr>
        <w:pStyle w:val="ListParagraph"/>
        <w:numPr>
          <w:ilvl w:val="0"/>
          <w:numId w:val="18"/>
        </w:numPr>
        <w:spacing w:before="240"/>
        <w:rPr>
          <w:rFonts w:ascii="Angsana New" w:hAnsi="Angsana New"/>
          <w:b/>
          <w:bCs/>
          <w:sz w:val="28"/>
          <w:szCs w:val="28"/>
        </w:rPr>
      </w:pPr>
      <w:r w:rsidRPr="00411DBC">
        <w:rPr>
          <w:rFonts w:ascii="Angsana New" w:hAnsi="Angsana New" w:hint="cs"/>
          <w:b/>
          <w:bCs/>
          <w:sz w:val="28"/>
          <w:szCs w:val="28"/>
          <w:cs/>
        </w:rPr>
        <w:t>การ</w:t>
      </w:r>
      <w:r w:rsidR="009E2D4C" w:rsidRPr="00411DBC">
        <w:rPr>
          <w:rFonts w:ascii="Angsana New" w:hAnsi="Angsana New" w:hint="cs"/>
          <w:b/>
          <w:bCs/>
          <w:sz w:val="28"/>
          <w:szCs w:val="28"/>
          <w:cs/>
        </w:rPr>
        <w:t>กระทบยอดกำไร</w:t>
      </w:r>
      <w:r w:rsidR="009E2D4C" w:rsidRPr="00411DBC">
        <w:rPr>
          <w:rFonts w:ascii="Angsana New" w:hAnsi="Angsana New"/>
          <w:b/>
          <w:bCs/>
          <w:sz w:val="28"/>
          <w:szCs w:val="28"/>
          <w:cs/>
        </w:rPr>
        <w:t xml:space="preserve"> </w:t>
      </w:r>
      <w:r w:rsidR="009E2D4C" w:rsidRPr="00411DBC">
        <w:rPr>
          <w:rFonts w:ascii="Angsana New" w:hAnsi="Angsana New" w:hint="cs"/>
          <w:b/>
          <w:bCs/>
          <w:sz w:val="28"/>
          <w:szCs w:val="28"/>
          <w:cs/>
        </w:rPr>
        <w:t>(ขาดทุน)</w:t>
      </w:r>
      <w:r w:rsidR="009E2D4C" w:rsidRPr="00411DBC">
        <w:rPr>
          <w:rFonts w:ascii="Angsana New" w:hAnsi="Angsana New"/>
          <w:b/>
          <w:bCs/>
          <w:sz w:val="28"/>
          <w:szCs w:val="28"/>
          <w:cs/>
        </w:rPr>
        <w:t xml:space="preserve"> </w:t>
      </w:r>
      <w:r w:rsidR="009E2D4C" w:rsidRPr="00411DBC">
        <w:rPr>
          <w:rFonts w:ascii="Angsana New" w:hAnsi="Angsana New" w:hint="cs"/>
          <w:b/>
          <w:bCs/>
          <w:sz w:val="28"/>
          <w:szCs w:val="28"/>
          <w:cs/>
        </w:rPr>
        <w:t>ต่อหุ้นปรับลด</w:t>
      </w:r>
    </w:p>
    <w:p w14:paraId="028E2DBF" w14:textId="211415D7" w:rsidR="0010318D" w:rsidRPr="00411DBC" w:rsidRDefault="0010318D" w:rsidP="003E0A6C">
      <w:pPr>
        <w:pStyle w:val="BodyText"/>
        <w:spacing w:before="120" w:after="0" w:line="360" w:lineRule="exact"/>
        <w:ind w:left="426"/>
        <w:jc w:val="thaiDistribute"/>
        <w:rPr>
          <w:rFonts w:ascii="Angsana New" w:hAnsi="Angsana New"/>
          <w:sz w:val="28"/>
          <w:szCs w:val="28"/>
        </w:rPr>
      </w:pPr>
      <w:r w:rsidRPr="00411DBC">
        <w:rPr>
          <w:rFonts w:ascii="Angsana New" w:hAnsi="Angsana New"/>
          <w:sz w:val="28"/>
          <w:szCs w:val="28"/>
          <w:cs/>
        </w:rPr>
        <w:t>บริษัทไม่ได้คำนวณขาดทุนต่อหุ้นปรับลดสำหรับ</w:t>
      </w:r>
      <w:r w:rsidR="00820C0E" w:rsidRPr="00411DBC">
        <w:rPr>
          <w:rFonts w:ascii="Angsana New" w:hAnsi="Angsana New" w:hint="cs"/>
          <w:sz w:val="28"/>
          <w:szCs w:val="28"/>
          <w:cs/>
        </w:rPr>
        <w:t>งวดสามเดือน</w:t>
      </w:r>
      <w:r w:rsidRPr="00411DBC">
        <w:rPr>
          <w:rFonts w:ascii="Angsana New" w:hAnsi="Angsana New"/>
          <w:sz w:val="28"/>
          <w:szCs w:val="28"/>
          <w:cs/>
        </w:rPr>
        <w:t xml:space="preserve">สิ้นสุดวันที่ </w:t>
      </w:r>
      <w:r w:rsidR="002147D8" w:rsidRPr="00411DBC">
        <w:rPr>
          <w:rFonts w:ascii="Angsana New" w:hAnsi="Angsana New"/>
          <w:sz w:val="28"/>
          <w:szCs w:val="28"/>
        </w:rPr>
        <w:t xml:space="preserve">30 </w:t>
      </w:r>
      <w:r w:rsidR="002147D8" w:rsidRPr="00411DBC">
        <w:rPr>
          <w:rFonts w:ascii="Angsana New" w:hAnsi="Angsana New" w:hint="cs"/>
          <w:sz w:val="28"/>
          <w:szCs w:val="28"/>
          <w:cs/>
        </w:rPr>
        <w:t xml:space="preserve">มิถุนายน </w:t>
      </w:r>
      <w:r w:rsidRPr="00411DBC">
        <w:rPr>
          <w:rFonts w:ascii="Angsana New" w:hAnsi="Angsana New" w:hint="cs"/>
          <w:sz w:val="28"/>
          <w:szCs w:val="28"/>
        </w:rPr>
        <w:t>256</w:t>
      </w:r>
      <w:r w:rsidR="00820C0E" w:rsidRPr="00411DBC">
        <w:rPr>
          <w:rFonts w:ascii="Angsana New" w:hAnsi="Angsana New"/>
          <w:sz w:val="28"/>
          <w:szCs w:val="28"/>
        </w:rPr>
        <w:t>6</w:t>
      </w:r>
      <w:r w:rsidRPr="00411DBC">
        <w:rPr>
          <w:rFonts w:ascii="Angsana New" w:hAnsi="Angsana New"/>
          <w:sz w:val="28"/>
          <w:szCs w:val="28"/>
          <w:cs/>
        </w:rPr>
        <w:t xml:space="preserve"> เนื่องจากมูลค่ายุติธรรมของหุ้นสามัญมีราคาต่ำกว่าราคาใช้สิทธิซื้อหุ้นสามัญ</w:t>
      </w:r>
    </w:p>
    <w:p w14:paraId="69F35BE5" w14:textId="05514EFE" w:rsidR="00282D59" w:rsidRPr="00411DBC" w:rsidRDefault="00282D59" w:rsidP="002E737C">
      <w:pPr>
        <w:pStyle w:val="ListParagraph"/>
        <w:numPr>
          <w:ilvl w:val="0"/>
          <w:numId w:val="18"/>
        </w:numPr>
        <w:spacing w:before="240"/>
        <w:rPr>
          <w:rFonts w:ascii="Angsana New" w:hAnsi="Angsana New"/>
          <w:b/>
          <w:bCs/>
          <w:sz w:val="28"/>
          <w:szCs w:val="28"/>
        </w:rPr>
      </w:pPr>
      <w:r w:rsidRPr="00411DBC">
        <w:rPr>
          <w:rFonts w:ascii="Angsana New" w:hAnsi="Angsana New" w:hint="cs"/>
          <w:b/>
          <w:bCs/>
          <w:sz w:val="28"/>
          <w:szCs w:val="28"/>
          <w:cs/>
        </w:rPr>
        <w:t>เครื่องมือทางการเงิน</w:t>
      </w:r>
    </w:p>
    <w:p w14:paraId="76518C7F" w14:textId="77777777" w:rsidR="002E737C" w:rsidRPr="00411DBC" w:rsidRDefault="002E737C" w:rsidP="002E737C">
      <w:pPr>
        <w:pStyle w:val="ListParagraph"/>
        <w:numPr>
          <w:ilvl w:val="0"/>
          <w:numId w:val="34"/>
        </w:numPr>
        <w:spacing w:before="60"/>
        <w:jc w:val="thaiDistribute"/>
        <w:rPr>
          <w:rFonts w:ascii="Angsana New" w:hAnsi="Angsana New"/>
          <w:b/>
          <w:bCs/>
          <w:vanish/>
          <w:sz w:val="28"/>
          <w:szCs w:val="28"/>
        </w:rPr>
      </w:pPr>
    </w:p>
    <w:p w14:paraId="457DAD48" w14:textId="77777777" w:rsidR="002E737C" w:rsidRPr="00411DBC" w:rsidRDefault="002E737C" w:rsidP="002E737C">
      <w:pPr>
        <w:pStyle w:val="ListParagraph"/>
        <w:numPr>
          <w:ilvl w:val="0"/>
          <w:numId w:val="34"/>
        </w:numPr>
        <w:spacing w:before="60"/>
        <w:jc w:val="thaiDistribute"/>
        <w:rPr>
          <w:rFonts w:ascii="Angsana New" w:hAnsi="Angsana New"/>
          <w:b/>
          <w:bCs/>
          <w:vanish/>
          <w:sz w:val="28"/>
          <w:szCs w:val="28"/>
        </w:rPr>
      </w:pPr>
    </w:p>
    <w:p w14:paraId="62F9166F" w14:textId="77777777" w:rsidR="002E737C" w:rsidRPr="00411DBC" w:rsidRDefault="002E737C" w:rsidP="002E737C">
      <w:pPr>
        <w:pStyle w:val="ListParagraph"/>
        <w:numPr>
          <w:ilvl w:val="0"/>
          <w:numId w:val="34"/>
        </w:numPr>
        <w:spacing w:before="60"/>
        <w:jc w:val="thaiDistribute"/>
        <w:rPr>
          <w:rFonts w:ascii="Angsana New" w:hAnsi="Angsana New"/>
          <w:b/>
          <w:bCs/>
          <w:vanish/>
          <w:sz w:val="28"/>
          <w:szCs w:val="28"/>
        </w:rPr>
      </w:pPr>
    </w:p>
    <w:p w14:paraId="5B014EE2" w14:textId="77777777" w:rsidR="002E737C" w:rsidRPr="00411DBC" w:rsidRDefault="002E737C" w:rsidP="002E737C">
      <w:pPr>
        <w:pStyle w:val="ListParagraph"/>
        <w:numPr>
          <w:ilvl w:val="0"/>
          <w:numId w:val="34"/>
        </w:numPr>
        <w:spacing w:before="60"/>
        <w:jc w:val="thaiDistribute"/>
        <w:rPr>
          <w:rFonts w:ascii="Angsana New" w:hAnsi="Angsana New"/>
          <w:b/>
          <w:bCs/>
          <w:vanish/>
          <w:sz w:val="28"/>
          <w:szCs w:val="28"/>
        </w:rPr>
      </w:pPr>
    </w:p>
    <w:p w14:paraId="083199BE" w14:textId="77777777" w:rsidR="002E737C" w:rsidRPr="00411DBC" w:rsidRDefault="002E737C" w:rsidP="002E737C">
      <w:pPr>
        <w:pStyle w:val="ListParagraph"/>
        <w:numPr>
          <w:ilvl w:val="0"/>
          <w:numId w:val="34"/>
        </w:numPr>
        <w:spacing w:before="60"/>
        <w:jc w:val="thaiDistribute"/>
        <w:rPr>
          <w:rFonts w:ascii="Angsana New" w:hAnsi="Angsana New"/>
          <w:b/>
          <w:bCs/>
          <w:vanish/>
          <w:sz w:val="28"/>
          <w:szCs w:val="28"/>
        </w:rPr>
      </w:pPr>
    </w:p>
    <w:p w14:paraId="4943E004" w14:textId="77777777" w:rsidR="002E737C" w:rsidRPr="00411DBC" w:rsidRDefault="002E737C" w:rsidP="002E737C">
      <w:pPr>
        <w:pStyle w:val="ListParagraph"/>
        <w:numPr>
          <w:ilvl w:val="0"/>
          <w:numId w:val="34"/>
        </w:numPr>
        <w:spacing w:before="60"/>
        <w:jc w:val="thaiDistribute"/>
        <w:rPr>
          <w:rFonts w:ascii="Angsana New" w:hAnsi="Angsana New"/>
          <w:b/>
          <w:bCs/>
          <w:vanish/>
          <w:sz w:val="28"/>
          <w:szCs w:val="28"/>
        </w:rPr>
      </w:pPr>
    </w:p>
    <w:p w14:paraId="32BD1EA4" w14:textId="77777777" w:rsidR="002E737C" w:rsidRPr="00411DBC" w:rsidRDefault="002E737C" w:rsidP="002E737C">
      <w:pPr>
        <w:pStyle w:val="ListParagraph"/>
        <w:numPr>
          <w:ilvl w:val="0"/>
          <w:numId w:val="34"/>
        </w:numPr>
        <w:spacing w:before="60"/>
        <w:jc w:val="thaiDistribute"/>
        <w:rPr>
          <w:rFonts w:ascii="Angsana New" w:hAnsi="Angsana New"/>
          <w:b/>
          <w:bCs/>
          <w:vanish/>
          <w:sz w:val="28"/>
          <w:szCs w:val="28"/>
        </w:rPr>
      </w:pPr>
    </w:p>
    <w:p w14:paraId="0F12F9B1" w14:textId="4BF5E0C7" w:rsidR="00282D59" w:rsidRPr="00411DBC" w:rsidRDefault="00DE5E99" w:rsidP="002E737C">
      <w:pPr>
        <w:pStyle w:val="ListParagraph"/>
        <w:numPr>
          <w:ilvl w:val="1"/>
          <w:numId w:val="34"/>
        </w:numPr>
        <w:spacing w:before="60"/>
        <w:ind w:left="786"/>
        <w:jc w:val="thaiDistribute"/>
        <w:rPr>
          <w:rFonts w:ascii="Angsana New" w:hAnsi="Angsana New"/>
          <w:b/>
          <w:bCs/>
          <w:sz w:val="28"/>
          <w:szCs w:val="28"/>
        </w:rPr>
      </w:pPr>
      <w:r w:rsidRPr="00411DBC">
        <w:rPr>
          <w:rFonts w:ascii="Angsana New" w:hAnsi="Angsana New"/>
          <w:b/>
          <w:bCs/>
          <w:sz w:val="28"/>
          <w:szCs w:val="28"/>
        </w:rPr>
        <w:t xml:space="preserve"> </w:t>
      </w:r>
      <w:r w:rsidR="00282D59" w:rsidRPr="00411DBC">
        <w:rPr>
          <w:rFonts w:ascii="Angsana New" w:hAnsi="Angsana New"/>
          <w:b/>
          <w:bCs/>
          <w:sz w:val="28"/>
          <w:szCs w:val="28"/>
          <w:cs/>
        </w:rPr>
        <w:t>นโยบายการจัดการความเสี่ยงทางด้านการเงิน</w:t>
      </w:r>
    </w:p>
    <w:p w14:paraId="1C4234F2" w14:textId="21FC04D3" w:rsidR="00C77684" w:rsidRPr="00411DBC" w:rsidRDefault="00282D59" w:rsidP="00DC7FE6">
      <w:pPr>
        <w:pStyle w:val="ListParagraph"/>
        <w:spacing w:before="60"/>
        <w:ind w:left="864"/>
        <w:jc w:val="thaiDistribute"/>
        <w:rPr>
          <w:rFonts w:ascii="Angsana New" w:hAnsi="Angsana New"/>
          <w:sz w:val="28"/>
          <w:szCs w:val="28"/>
        </w:rPr>
      </w:pPr>
      <w:r w:rsidRPr="00411DBC">
        <w:rPr>
          <w:rFonts w:ascii="Angsana New" w:hAnsi="Angsana New"/>
          <w:sz w:val="28"/>
          <w:szCs w:val="28"/>
          <w:cs/>
        </w:rPr>
        <w:t xml:space="preserve">บริษัทมีความเสี่ยงจากการดำเนินธุรกิจตามปกติจากการเปลี่ยนแปลงอัตราดอกเบี้ยและอัตราแลกเปลี่ยนเงินตราต่างประเทศ และจากการไม่ปฏิบัติตามข้อกำหนดตามสัญญาของคู่สัญญา </w:t>
      </w:r>
    </w:p>
    <w:p w14:paraId="69B1D8EE" w14:textId="54042C2C" w:rsidR="00282D59" w:rsidRPr="00411DBC" w:rsidRDefault="00282D59">
      <w:pPr>
        <w:pStyle w:val="ListParagraph"/>
        <w:numPr>
          <w:ilvl w:val="1"/>
          <w:numId w:val="34"/>
        </w:numPr>
        <w:spacing w:before="60"/>
        <w:ind w:left="851" w:hanging="425"/>
        <w:jc w:val="thaiDistribute"/>
        <w:rPr>
          <w:rFonts w:ascii="Angsana New" w:hAnsi="Angsana New"/>
          <w:b/>
          <w:bCs/>
          <w:sz w:val="28"/>
          <w:szCs w:val="28"/>
        </w:rPr>
      </w:pPr>
      <w:r w:rsidRPr="00411DBC">
        <w:rPr>
          <w:rFonts w:ascii="Angsana New" w:hAnsi="Angsana New"/>
          <w:b/>
          <w:bCs/>
          <w:sz w:val="28"/>
          <w:szCs w:val="28"/>
          <w:cs/>
        </w:rPr>
        <w:t>ความเสี่ยงทางด้านสินเชื่อ</w:t>
      </w:r>
    </w:p>
    <w:p w14:paraId="13FCE297" w14:textId="4EE0F056" w:rsidR="00B3105A" w:rsidRPr="00411DBC" w:rsidRDefault="00282D59" w:rsidP="00DE5E99">
      <w:pPr>
        <w:pStyle w:val="ListParagraph"/>
        <w:spacing w:before="60"/>
        <w:ind w:left="864"/>
        <w:jc w:val="thaiDistribute"/>
        <w:rPr>
          <w:rFonts w:ascii="Angsana New" w:hAnsi="Angsana New"/>
          <w:sz w:val="28"/>
          <w:szCs w:val="28"/>
        </w:rPr>
      </w:pPr>
      <w:r w:rsidRPr="00411DBC">
        <w:rPr>
          <w:rFonts w:ascii="Angsana New" w:hAnsi="Angsana New"/>
          <w:sz w:val="28"/>
          <w:szCs w:val="28"/>
          <w:cs/>
        </w:rPr>
        <w:t>ความเสี่ยงทางด้านสินเชื่อ คือความเสี่ยงที่ลูกค้าหรือคู่สัญญาไม่สามารถชำระหนี้แก่บริษัท ตามเงื่อนไขที่ตกลงไว้เมื่อครบกำหนดฝ่ายบริหารได้กำหนดนโยบายทางด้านสินเชื่อเพื่อควบคุมความเสี่ยงทางด้านสินเชื่อดังกล่าวโดยสม่ำเสมอ โดยการวิเคราะห์ฐานะทางการเงินของลูกค้าทุกรายที่ขอวงเงินสินเชื่อในระดับหนึ่ง</w:t>
      </w:r>
      <w:r w:rsidRPr="00411DBC">
        <w:rPr>
          <w:rFonts w:ascii="Angsana New" w:hAnsi="Angsana New"/>
          <w:sz w:val="28"/>
          <w:szCs w:val="28"/>
        </w:rPr>
        <w:t xml:space="preserve"> </w:t>
      </w:r>
      <w:r w:rsidRPr="00411DBC">
        <w:rPr>
          <w:rFonts w:ascii="Angsana New" w:hAnsi="Angsana New"/>
          <w:sz w:val="28"/>
          <w:szCs w:val="28"/>
          <w:cs/>
        </w:rPr>
        <w:t>ณ วันที่รายงานไม่พบว่ามีความเสี่ยงจากสินเชื่อที่เป็นสาระสำคัญ</w:t>
      </w:r>
      <w:r w:rsidRPr="00411DBC">
        <w:rPr>
          <w:rFonts w:ascii="Angsana New" w:hAnsi="Angsana New"/>
          <w:sz w:val="28"/>
          <w:szCs w:val="28"/>
        </w:rPr>
        <w:t xml:space="preserve"> </w:t>
      </w:r>
      <w:r w:rsidRPr="00411DBC">
        <w:rPr>
          <w:rFonts w:ascii="Angsana New" w:hAnsi="Angsana New"/>
          <w:sz w:val="28"/>
          <w:szCs w:val="28"/>
          <w:cs/>
        </w:rPr>
        <w:t>ความเสี่ยงสูงสุดทางด้านสินเชื่อแสดงไว้ในราคาตามบัญชีของสินทรัพย์ทางการเงินแต่ละรายการในงบแสดงฐานะการเงิน</w:t>
      </w:r>
    </w:p>
    <w:p w14:paraId="08B7B2B8" w14:textId="77777777" w:rsidR="00411DBC" w:rsidRPr="00411DBC" w:rsidRDefault="00411DBC" w:rsidP="00DE5E99">
      <w:pPr>
        <w:pStyle w:val="ListParagraph"/>
        <w:spacing w:before="60"/>
        <w:ind w:left="864"/>
        <w:jc w:val="thaiDistribute"/>
        <w:rPr>
          <w:rFonts w:ascii="Angsana New" w:hAnsi="Angsana New"/>
          <w:sz w:val="28"/>
          <w:szCs w:val="28"/>
        </w:rPr>
      </w:pPr>
    </w:p>
    <w:p w14:paraId="2E6CCB1E" w14:textId="234EB18F" w:rsidR="00282D59" w:rsidRPr="00411DBC" w:rsidRDefault="00282D59">
      <w:pPr>
        <w:pStyle w:val="ListParagraph"/>
        <w:numPr>
          <w:ilvl w:val="1"/>
          <w:numId w:val="34"/>
        </w:numPr>
        <w:spacing w:before="60"/>
        <w:ind w:left="864" w:hanging="418"/>
        <w:jc w:val="thaiDistribute"/>
        <w:rPr>
          <w:rFonts w:ascii="Angsana New" w:hAnsi="Angsana New"/>
          <w:b/>
          <w:bCs/>
          <w:sz w:val="28"/>
          <w:szCs w:val="28"/>
        </w:rPr>
      </w:pPr>
      <w:r w:rsidRPr="00411DBC">
        <w:rPr>
          <w:rFonts w:ascii="Angsana New" w:hAnsi="Angsana New"/>
          <w:b/>
          <w:bCs/>
          <w:sz w:val="28"/>
          <w:szCs w:val="28"/>
          <w:cs/>
        </w:rPr>
        <w:t>ความเสี่ยงจากอัตราดอกเบี้ย</w:t>
      </w:r>
    </w:p>
    <w:p w14:paraId="1EB8FE7D" w14:textId="270A9175" w:rsidR="00282D59" w:rsidRPr="00411DBC" w:rsidRDefault="00282D59" w:rsidP="003E0A6C">
      <w:pPr>
        <w:pStyle w:val="BodyText"/>
        <w:spacing w:before="120" w:after="120" w:line="360" w:lineRule="exact"/>
        <w:ind w:left="873"/>
        <w:jc w:val="thaiDistribute"/>
        <w:rPr>
          <w:rFonts w:ascii="Angsana New" w:hAnsi="Angsana New"/>
          <w:spacing w:val="-2"/>
          <w:sz w:val="28"/>
          <w:szCs w:val="28"/>
        </w:rPr>
      </w:pPr>
      <w:r w:rsidRPr="00411DBC">
        <w:rPr>
          <w:rFonts w:ascii="Angsana New" w:hAnsi="Angsana New"/>
          <w:spacing w:val="-2"/>
          <w:sz w:val="28"/>
          <w:szCs w:val="28"/>
          <w:cs/>
        </w:rPr>
        <w:t>ความเสี่ยงเกี่ยวกับอัตราดอกเบี้ยเกิดจากการเปลี่ยนแปลงของอัตราดอกเบี้ยในตลาดในอนาคต การเปลี่ยนแปลงดังกล่าว อาจจะส่งผลกระทบต่อผลการดำเนินงาน  และกระแสเงินสด  บริษัทมีความเสี่ยงเกี่ยวกับอัตราดอกเบี้ยเนื่องจากมีเงินฝากสถาบันการเงิน</w:t>
      </w:r>
      <w:r w:rsidRPr="00411DBC">
        <w:rPr>
          <w:rFonts w:ascii="Angsana New" w:hAnsi="Angsana New"/>
          <w:spacing w:val="-2"/>
          <w:sz w:val="28"/>
          <w:szCs w:val="28"/>
        </w:rPr>
        <w:t xml:space="preserve"> </w:t>
      </w:r>
      <w:r w:rsidRPr="00411DBC">
        <w:rPr>
          <w:rFonts w:ascii="Angsana New" w:hAnsi="Angsana New" w:hint="cs"/>
          <w:spacing w:val="-2"/>
          <w:sz w:val="28"/>
          <w:szCs w:val="28"/>
          <w:cs/>
        </w:rPr>
        <w:t>เงินลงทุนชั่วคราว เงินให้กู้ยืมระยะสั้น</w:t>
      </w:r>
      <w:r w:rsidRPr="00411DBC">
        <w:rPr>
          <w:rFonts w:ascii="Angsana New" w:hAnsi="Angsana New"/>
          <w:spacing w:val="-2"/>
          <w:sz w:val="28"/>
          <w:szCs w:val="28"/>
          <w:cs/>
        </w:rPr>
        <w:t xml:space="preserve"> เงินฝากธนาคารติดภาระค้ำประกัน หนี้สินตามสัญญาเช่าการเงินระยะยาว  บริษัทมิได้ใช้อนุพันธ์ทางการเงิน</w:t>
      </w:r>
      <w:r w:rsidRPr="00411DBC">
        <w:rPr>
          <w:rFonts w:ascii="Angsana New" w:hAnsi="Angsana New"/>
          <w:spacing w:val="-2"/>
          <w:sz w:val="28"/>
          <w:szCs w:val="28"/>
        </w:rPr>
        <w:t xml:space="preserve"> </w:t>
      </w:r>
      <w:r w:rsidRPr="00411DBC">
        <w:rPr>
          <w:rFonts w:ascii="Angsana New" w:hAnsi="Angsana New"/>
          <w:spacing w:val="-2"/>
          <w:sz w:val="28"/>
          <w:szCs w:val="28"/>
          <w:cs/>
        </w:rPr>
        <w:t>เพื่อป้องกันความเสี่ยงดังกล่าว</w:t>
      </w:r>
    </w:p>
    <w:p w14:paraId="5031A296" w14:textId="0A4FFE09" w:rsidR="00DE5E99" w:rsidRPr="00411DBC" w:rsidRDefault="00282D59" w:rsidP="00411DBC">
      <w:pPr>
        <w:pStyle w:val="BodyText"/>
        <w:spacing w:before="0" w:after="0"/>
        <w:ind w:left="900"/>
        <w:jc w:val="thaiDistribute"/>
        <w:rPr>
          <w:rFonts w:ascii="Angsana New" w:hAnsi="Angsana New"/>
          <w:spacing w:val="-2"/>
          <w:sz w:val="28"/>
          <w:szCs w:val="28"/>
        </w:rPr>
      </w:pPr>
      <w:r w:rsidRPr="00411DBC">
        <w:rPr>
          <w:rFonts w:ascii="Angsana New" w:hAnsi="Angsana New"/>
          <w:spacing w:val="-2"/>
          <w:sz w:val="28"/>
          <w:szCs w:val="28"/>
          <w:cs/>
        </w:rPr>
        <w:t xml:space="preserve">ณ วันที่ </w:t>
      </w:r>
      <w:r w:rsidR="002147D8" w:rsidRPr="00411DBC">
        <w:rPr>
          <w:rFonts w:ascii="Angsana New" w:hAnsi="Angsana New"/>
          <w:spacing w:val="-2"/>
          <w:sz w:val="28"/>
          <w:szCs w:val="28"/>
        </w:rPr>
        <w:t xml:space="preserve">30 </w:t>
      </w:r>
      <w:r w:rsidR="002147D8" w:rsidRPr="00411DBC">
        <w:rPr>
          <w:rFonts w:ascii="Angsana New" w:hAnsi="Angsana New" w:hint="cs"/>
          <w:spacing w:val="-2"/>
          <w:sz w:val="28"/>
          <w:szCs w:val="28"/>
          <w:cs/>
        </w:rPr>
        <w:t xml:space="preserve">มิถุนายน </w:t>
      </w:r>
      <w:r w:rsidR="002147D8" w:rsidRPr="00411DBC">
        <w:rPr>
          <w:rFonts w:ascii="Angsana New" w:hAnsi="Angsana New"/>
          <w:spacing w:val="-2"/>
          <w:sz w:val="28"/>
          <w:szCs w:val="28"/>
        </w:rPr>
        <w:t xml:space="preserve">2566 </w:t>
      </w:r>
      <w:r w:rsidRPr="00411DBC">
        <w:rPr>
          <w:rFonts w:ascii="Angsana New" w:hAnsi="Angsana New"/>
          <w:spacing w:val="-2"/>
          <w:sz w:val="28"/>
          <w:szCs w:val="28"/>
          <w:cs/>
        </w:rPr>
        <w:t xml:space="preserve">และ </w:t>
      </w:r>
      <w:r w:rsidR="0018132D" w:rsidRPr="00411DBC">
        <w:rPr>
          <w:rFonts w:ascii="Angsana New" w:hAnsi="Angsana New" w:hint="cs"/>
          <w:spacing w:val="-2"/>
          <w:sz w:val="28"/>
          <w:szCs w:val="28"/>
          <w:cs/>
        </w:rPr>
        <w:t xml:space="preserve">วันที่ </w:t>
      </w:r>
      <w:r w:rsidR="0018132D" w:rsidRPr="00411DBC">
        <w:rPr>
          <w:rFonts w:ascii="Angsana New" w:hAnsi="Angsana New"/>
          <w:spacing w:val="-2"/>
          <w:sz w:val="28"/>
          <w:szCs w:val="28"/>
        </w:rPr>
        <w:t xml:space="preserve">31 </w:t>
      </w:r>
      <w:r w:rsidR="0018132D" w:rsidRPr="00411DBC">
        <w:rPr>
          <w:rFonts w:ascii="Angsana New" w:hAnsi="Angsana New" w:hint="cs"/>
          <w:spacing w:val="-2"/>
          <w:sz w:val="28"/>
          <w:szCs w:val="28"/>
          <w:cs/>
        </w:rPr>
        <w:t xml:space="preserve">ธันวาคม </w:t>
      </w:r>
      <w:r w:rsidRPr="00411DBC">
        <w:rPr>
          <w:rFonts w:ascii="Angsana New" w:hAnsi="Angsana New"/>
          <w:spacing w:val="-2"/>
          <w:sz w:val="28"/>
          <w:szCs w:val="28"/>
        </w:rPr>
        <w:t>256</w:t>
      </w:r>
      <w:r w:rsidR="00194210" w:rsidRPr="00411DBC">
        <w:rPr>
          <w:rFonts w:ascii="Angsana New" w:hAnsi="Angsana New"/>
          <w:spacing w:val="-2"/>
          <w:sz w:val="28"/>
          <w:szCs w:val="28"/>
        </w:rPr>
        <w:t>5</w:t>
      </w:r>
      <w:r w:rsidRPr="00411DBC">
        <w:rPr>
          <w:rFonts w:ascii="Angsana New" w:hAnsi="Angsana New"/>
          <w:spacing w:val="-2"/>
          <w:sz w:val="28"/>
          <w:szCs w:val="28"/>
        </w:rPr>
        <w:t xml:space="preserve"> </w:t>
      </w:r>
      <w:r w:rsidRPr="00411DBC">
        <w:rPr>
          <w:rFonts w:ascii="Angsana New" w:hAnsi="Angsana New"/>
          <w:spacing w:val="-2"/>
          <w:sz w:val="28"/>
          <w:szCs w:val="28"/>
          <w:cs/>
        </w:rPr>
        <w:t>สินทรัพย์และหนี้สินทางการเงินที่สำคัญสามารถจัดตามประเภทอัตราดอกเบี้ยและสำหรับสินทรัพย์และหนี้สินทางการเงินที่มีอัตราดอกเบี้ยคงที่สามารถแยกตามวันที่ครบกำหนดหรือวันที่มีการกำหนดอัตราดอกเบี้ยใหม่ (หากวันที่มีการกำหนดอัตราดอกเบี้ยใหม่ถึงก่อน) ได้ดังนี้</w:t>
      </w:r>
    </w:p>
    <w:p w14:paraId="2E7ACA3E" w14:textId="77777777" w:rsidR="00DE5E99" w:rsidRPr="00411DBC" w:rsidRDefault="00DE5E99" w:rsidP="00074227">
      <w:pPr>
        <w:pStyle w:val="BodyText"/>
        <w:spacing w:before="0" w:after="0"/>
        <w:ind w:left="900"/>
        <w:jc w:val="thaiDistribute"/>
        <w:rPr>
          <w:rFonts w:ascii="Angsana New" w:hAnsi="Angsana New"/>
          <w:spacing w:val="-2"/>
          <w:sz w:val="28"/>
          <w:szCs w:val="28"/>
        </w:rPr>
      </w:pPr>
    </w:p>
    <w:tbl>
      <w:tblPr>
        <w:tblStyle w:val="TableGrid"/>
        <w:tblW w:w="10823" w:type="dxa"/>
        <w:tblInd w:w="-7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19"/>
        <w:gridCol w:w="731"/>
        <w:gridCol w:w="234"/>
        <w:gridCol w:w="804"/>
        <w:gridCol w:w="235"/>
        <w:gridCol w:w="804"/>
        <w:gridCol w:w="243"/>
        <w:gridCol w:w="1119"/>
        <w:gridCol w:w="231"/>
        <w:gridCol w:w="809"/>
        <w:gridCol w:w="231"/>
        <w:gridCol w:w="850"/>
        <w:gridCol w:w="235"/>
        <w:gridCol w:w="961"/>
        <w:gridCol w:w="17"/>
      </w:tblGrid>
      <w:tr w:rsidR="00FD1A06" w:rsidRPr="00411DBC" w14:paraId="3DC0F570" w14:textId="77777777" w:rsidTr="00B028B0">
        <w:trPr>
          <w:trHeight w:val="357"/>
        </w:trPr>
        <w:tc>
          <w:tcPr>
            <w:tcW w:w="3319" w:type="dxa"/>
            <w:vAlign w:val="bottom"/>
          </w:tcPr>
          <w:p w14:paraId="3B49431C" w14:textId="77777777" w:rsidR="00631E18" w:rsidRPr="00411DBC" w:rsidRDefault="00631E18" w:rsidP="00A1141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ind w:left="-111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7504" w:type="dxa"/>
            <w:gridSpan w:val="14"/>
            <w:tcBorders>
              <w:bottom w:val="single" w:sz="4" w:space="0" w:color="auto"/>
            </w:tcBorders>
            <w:vAlign w:val="bottom"/>
          </w:tcPr>
          <w:p w14:paraId="783FAC46" w14:textId="0C6AC4D2" w:rsidR="00631E18" w:rsidRPr="00411DBC" w:rsidRDefault="00631E18" w:rsidP="00631E1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  <w:r w:rsidRPr="00411DBC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(หน่วย</w:t>
            </w:r>
            <w:r w:rsidRPr="00411DBC">
              <w:rPr>
                <w:rFonts w:ascii="Angsana New" w:hAnsi="Angsana New"/>
                <w:spacing w:val="-2"/>
                <w:sz w:val="24"/>
                <w:szCs w:val="24"/>
              </w:rPr>
              <w:t>:</w:t>
            </w:r>
            <w:r w:rsidRPr="00411DBC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พันบาท)</w:t>
            </w:r>
          </w:p>
        </w:tc>
      </w:tr>
      <w:tr w:rsidR="00FD1A06" w:rsidRPr="00411DBC" w14:paraId="155300C1" w14:textId="77777777" w:rsidTr="00B028B0">
        <w:trPr>
          <w:trHeight w:val="357"/>
        </w:trPr>
        <w:tc>
          <w:tcPr>
            <w:tcW w:w="3319" w:type="dxa"/>
            <w:vAlign w:val="bottom"/>
          </w:tcPr>
          <w:p w14:paraId="16C92D86" w14:textId="77777777" w:rsidR="00631E18" w:rsidRPr="00411DBC" w:rsidRDefault="00631E18" w:rsidP="00A1141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ind w:left="-111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7504" w:type="dxa"/>
            <w:gridSpan w:val="1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1E04F68" w14:textId="7D1BFCCB" w:rsidR="00631E18" w:rsidRPr="00411DBC" w:rsidRDefault="00631E18" w:rsidP="00A1141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  <w:r w:rsidRPr="00411DBC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งบการเงินรวม</w:t>
            </w:r>
          </w:p>
        </w:tc>
      </w:tr>
      <w:tr w:rsidR="00FD1A06" w:rsidRPr="00411DBC" w14:paraId="524395EC" w14:textId="77777777" w:rsidTr="00B028B0">
        <w:trPr>
          <w:trHeight w:val="357"/>
        </w:trPr>
        <w:tc>
          <w:tcPr>
            <w:tcW w:w="3319" w:type="dxa"/>
            <w:vAlign w:val="bottom"/>
          </w:tcPr>
          <w:p w14:paraId="4384BCA6" w14:textId="77777777" w:rsidR="00631E18" w:rsidRPr="00411DBC" w:rsidRDefault="00631E18" w:rsidP="00A1141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ind w:left="-111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7504" w:type="dxa"/>
            <w:gridSpan w:val="1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4AA3F1A" w14:textId="429C57FE" w:rsidR="00631E18" w:rsidRPr="00411DBC" w:rsidRDefault="001600E7" w:rsidP="00A1141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 xml:space="preserve">ณ วันที่ </w:t>
            </w:r>
            <w:r w:rsidR="002147D8" w:rsidRPr="00411DBC">
              <w:rPr>
                <w:rFonts w:ascii="Angsana New" w:hAnsi="Angsana New"/>
                <w:spacing w:val="-2"/>
                <w:sz w:val="24"/>
                <w:szCs w:val="24"/>
              </w:rPr>
              <w:t xml:space="preserve">30 </w:t>
            </w:r>
            <w:r w:rsidR="002147D8" w:rsidRPr="00411DBC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 xml:space="preserve">มิถุนายน </w:t>
            </w:r>
            <w:r w:rsidR="002147D8" w:rsidRPr="00411DBC">
              <w:rPr>
                <w:rFonts w:ascii="Angsana New" w:hAnsi="Angsana New"/>
                <w:spacing w:val="-2"/>
                <w:sz w:val="24"/>
                <w:szCs w:val="24"/>
              </w:rPr>
              <w:t>2566</w:t>
            </w:r>
          </w:p>
        </w:tc>
      </w:tr>
      <w:tr w:rsidR="00FD1A06" w:rsidRPr="00411DBC" w14:paraId="205123A9" w14:textId="77777777" w:rsidTr="00B028B0">
        <w:trPr>
          <w:gridAfter w:val="1"/>
          <w:wAfter w:w="17" w:type="dxa"/>
          <w:trHeight w:val="369"/>
        </w:trPr>
        <w:tc>
          <w:tcPr>
            <w:tcW w:w="3319" w:type="dxa"/>
            <w:vAlign w:val="bottom"/>
          </w:tcPr>
          <w:p w14:paraId="3EEF47A1" w14:textId="77777777" w:rsidR="00631E18" w:rsidRPr="00411DBC" w:rsidRDefault="00631E18" w:rsidP="00A1141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ind w:left="-111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3051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BB84CBE" w14:textId="18FD9375" w:rsidR="00631E18" w:rsidRPr="00411DBC" w:rsidRDefault="00631E18" w:rsidP="00A1141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อัตราดอกเบี้ยคงที่</w:t>
            </w:r>
          </w:p>
        </w:tc>
        <w:tc>
          <w:tcPr>
            <w:tcW w:w="1119" w:type="dxa"/>
            <w:tcBorders>
              <w:top w:val="single" w:sz="4" w:space="0" w:color="auto"/>
            </w:tcBorders>
            <w:vAlign w:val="bottom"/>
          </w:tcPr>
          <w:p w14:paraId="4864EF9D" w14:textId="77777777" w:rsidR="00631E18" w:rsidRPr="00411DBC" w:rsidRDefault="00631E18" w:rsidP="00A1141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</w:p>
        </w:tc>
        <w:tc>
          <w:tcPr>
            <w:tcW w:w="231" w:type="dxa"/>
            <w:tcBorders>
              <w:top w:val="single" w:sz="4" w:space="0" w:color="auto"/>
            </w:tcBorders>
            <w:vAlign w:val="bottom"/>
          </w:tcPr>
          <w:p w14:paraId="634924A9" w14:textId="77777777" w:rsidR="00631E18" w:rsidRPr="00411DBC" w:rsidRDefault="00631E18" w:rsidP="00A1141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9" w:type="dxa"/>
            <w:tcBorders>
              <w:top w:val="single" w:sz="4" w:space="0" w:color="auto"/>
            </w:tcBorders>
            <w:vAlign w:val="bottom"/>
          </w:tcPr>
          <w:p w14:paraId="0810644E" w14:textId="77777777" w:rsidR="00631E18" w:rsidRPr="00411DBC" w:rsidRDefault="00631E18" w:rsidP="00A1141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</w:p>
        </w:tc>
        <w:tc>
          <w:tcPr>
            <w:tcW w:w="231" w:type="dxa"/>
            <w:tcBorders>
              <w:top w:val="single" w:sz="4" w:space="0" w:color="auto"/>
            </w:tcBorders>
            <w:vAlign w:val="bottom"/>
          </w:tcPr>
          <w:p w14:paraId="77E4AFF1" w14:textId="77777777" w:rsidR="00631E18" w:rsidRPr="00411DBC" w:rsidRDefault="00631E18" w:rsidP="00A1141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14:paraId="1B3EA5D1" w14:textId="77777777" w:rsidR="00631E18" w:rsidRPr="00411DBC" w:rsidRDefault="00631E18" w:rsidP="00A1141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</w:p>
        </w:tc>
        <w:tc>
          <w:tcPr>
            <w:tcW w:w="235" w:type="dxa"/>
            <w:tcBorders>
              <w:top w:val="single" w:sz="4" w:space="0" w:color="auto"/>
            </w:tcBorders>
            <w:vAlign w:val="bottom"/>
          </w:tcPr>
          <w:p w14:paraId="4D6C00BE" w14:textId="77777777" w:rsidR="00631E18" w:rsidRPr="00411DBC" w:rsidRDefault="00631E18" w:rsidP="00A1141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61" w:type="dxa"/>
            <w:tcBorders>
              <w:top w:val="single" w:sz="4" w:space="0" w:color="auto"/>
            </w:tcBorders>
            <w:vAlign w:val="bottom"/>
          </w:tcPr>
          <w:p w14:paraId="43654D3E" w14:textId="77777777" w:rsidR="00631E18" w:rsidRPr="00411DBC" w:rsidRDefault="00631E18" w:rsidP="00A1141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</w:p>
        </w:tc>
      </w:tr>
      <w:tr w:rsidR="00FD1A06" w:rsidRPr="00411DBC" w14:paraId="42B6ABCD" w14:textId="77777777" w:rsidTr="00B028B0">
        <w:trPr>
          <w:gridAfter w:val="1"/>
          <w:wAfter w:w="17" w:type="dxa"/>
          <w:trHeight w:val="1434"/>
        </w:trPr>
        <w:tc>
          <w:tcPr>
            <w:tcW w:w="3319" w:type="dxa"/>
            <w:vAlign w:val="bottom"/>
          </w:tcPr>
          <w:p w14:paraId="36041E05" w14:textId="77777777" w:rsidR="00A11414" w:rsidRPr="00411DBC" w:rsidRDefault="00A11414" w:rsidP="00A1141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ind w:left="-111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73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70BE2E8" w14:textId="023ADD8A" w:rsidR="00A11414" w:rsidRPr="00411DBC" w:rsidRDefault="00A11414" w:rsidP="00A1141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ภายใน 1 ปี</w:t>
            </w:r>
          </w:p>
        </w:tc>
        <w:tc>
          <w:tcPr>
            <w:tcW w:w="234" w:type="dxa"/>
            <w:tcBorders>
              <w:top w:val="single" w:sz="4" w:space="0" w:color="auto"/>
            </w:tcBorders>
            <w:vAlign w:val="bottom"/>
          </w:tcPr>
          <w:p w14:paraId="465D5AA5" w14:textId="77777777" w:rsidR="00A11414" w:rsidRPr="00411DBC" w:rsidRDefault="00A11414" w:rsidP="00A1141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B0131FF" w14:textId="1D2E1552" w:rsidR="00A11414" w:rsidRPr="00411DBC" w:rsidRDefault="00A11414" w:rsidP="00A1141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 xml:space="preserve">มากกว่า </w:t>
            </w:r>
            <w:r w:rsidR="001600E7" w:rsidRPr="00411DBC">
              <w:rPr>
                <w:rFonts w:ascii="Angsana New" w:hAnsi="Angsana New"/>
                <w:spacing w:val="-2"/>
                <w:sz w:val="24"/>
                <w:szCs w:val="24"/>
              </w:rPr>
              <w:t>1</w:t>
            </w:r>
            <w:r w:rsidRPr="00411DBC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 xml:space="preserve"> ถึง </w:t>
            </w:r>
            <w:r w:rsidR="001600E7" w:rsidRPr="00411DBC">
              <w:rPr>
                <w:rFonts w:ascii="Angsana New" w:hAnsi="Angsana New"/>
                <w:spacing w:val="-2"/>
                <w:sz w:val="24"/>
                <w:szCs w:val="24"/>
              </w:rPr>
              <w:t>5</w:t>
            </w:r>
            <w:r w:rsidRPr="00411DBC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235" w:type="dxa"/>
            <w:tcBorders>
              <w:top w:val="single" w:sz="4" w:space="0" w:color="auto"/>
            </w:tcBorders>
            <w:vAlign w:val="bottom"/>
          </w:tcPr>
          <w:p w14:paraId="34330B1F" w14:textId="77777777" w:rsidR="00A11414" w:rsidRPr="00411DBC" w:rsidRDefault="00A11414" w:rsidP="00A1141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5BDD189" w14:textId="2FBF880E" w:rsidR="00A11414" w:rsidRPr="00411DBC" w:rsidRDefault="00A11414" w:rsidP="00A1141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 xml:space="preserve">มากกว่า </w:t>
            </w:r>
            <w:r w:rsidR="001600E7" w:rsidRPr="00411DBC">
              <w:rPr>
                <w:rFonts w:ascii="Angsana New" w:hAnsi="Angsana New"/>
                <w:spacing w:val="-2"/>
                <w:sz w:val="24"/>
                <w:szCs w:val="24"/>
              </w:rPr>
              <w:t>5</w:t>
            </w:r>
            <w:r w:rsidRPr="00411DBC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243" w:type="dxa"/>
            <w:tcBorders>
              <w:top w:val="single" w:sz="4" w:space="0" w:color="auto"/>
            </w:tcBorders>
            <w:vAlign w:val="bottom"/>
          </w:tcPr>
          <w:p w14:paraId="7E1C2F0F" w14:textId="77777777" w:rsidR="00A11414" w:rsidRPr="00411DBC" w:rsidRDefault="00A11414" w:rsidP="00A1141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19" w:type="dxa"/>
            <w:tcBorders>
              <w:bottom w:val="single" w:sz="4" w:space="0" w:color="auto"/>
            </w:tcBorders>
            <w:vAlign w:val="bottom"/>
          </w:tcPr>
          <w:p w14:paraId="1A465ECB" w14:textId="4D94B097" w:rsidR="00A11414" w:rsidRPr="00411DBC" w:rsidRDefault="00A11414" w:rsidP="00A1141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อัตราดอกเบี้ยปรับขึ้นลงตามราคาตลาด</w:t>
            </w:r>
          </w:p>
        </w:tc>
        <w:tc>
          <w:tcPr>
            <w:tcW w:w="231" w:type="dxa"/>
            <w:vAlign w:val="bottom"/>
          </w:tcPr>
          <w:p w14:paraId="18AF4D77" w14:textId="77777777" w:rsidR="00A11414" w:rsidRPr="00411DBC" w:rsidRDefault="00A11414" w:rsidP="00A1141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9" w:type="dxa"/>
            <w:tcBorders>
              <w:bottom w:val="single" w:sz="4" w:space="0" w:color="auto"/>
            </w:tcBorders>
            <w:vAlign w:val="bottom"/>
          </w:tcPr>
          <w:p w14:paraId="183B9F28" w14:textId="07537692" w:rsidR="00A11414" w:rsidRPr="00411DBC" w:rsidRDefault="00A11414" w:rsidP="00A1141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ไม่มีอัตราดอกเบี้ย</w:t>
            </w:r>
          </w:p>
        </w:tc>
        <w:tc>
          <w:tcPr>
            <w:tcW w:w="231" w:type="dxa"/>
            <w:vAlign w:val="bottom"/>
          </w:tcPr>
          <w:p w14:paraId="42557B9A" w14:textId="77777777" w:rsidR="00A11414" w:rsidRPr="00411DBC" w:rsidRDefault="00A11414" w:rsidP="00A1141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vAlign w:val="bottom"/>
          </w:tcPr>
          <w:p w14:paraId="64739404" w14:textId="45CA074F" w:rsidR="00A11414" w:rsidRPr="00411DBC" w:rsidRDefault="00A11414" w:rsidP="00A1141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รวม</w:t>
            </w:r>
          </w:p>
        </w:tc>
        <w:tc>
          <w:tcPr>
            <w:tcW w:w="235" w:type="dxa"/>
            <w:vAlign w:val="bottom"/>
          </w:tcPr>
          <w:p w14:paraId="41024BD3" w14:textId="77777777" w:rsidR="00A11414" w:rsidRPr="00411DBC" w:rsidRDefault="00A11414" w:rsidP="00A1141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61" w:type="dxa"/>
            <w:tcBorders>
              <w:bottom w:val="single" w:sz="4" w:space="0" w:color="auto"/>
            </w:tcBorders>
            <w:vAlign w:val="bottom"/>
          </w:tcPr>
          <w:p w14:paraId="1023A67C" w14:textId="7C71A567" w:rsidR="00A11414" w:rsidRPr="00411DBC" w:rsidRDefault="00A11414" w:rsidP="00A1141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อัตราดอกเบี้ยที่แท้จริง</w:t>
            </w:r>
          </w:p>
        </w:tc>
      </w:tr>
      <w:tr w:rsidR="00FD1A06" w:rsidRPr="00411DBC" w14:paraId="0D30D1A7" w14:textId="77777777" w:rsidTr="00B028B0">
        <w:trPr>
          <w:gridAfter w:val="1"/>
          <w:wAfter w:w="17" w:type="dxa"/>
          <w:trHeight w:val="59"/>
        </w:trPr>
        <w:tc>
          <w:tcPr>
            <w:tcW w:w="3319" w:type="dxa"/>
          </w:tcPr>
          <w:p w14:paraId="7143046D" w14:textId="77777777" w:rsidR="001600E7" w:rsidRPr="00411DBC" w:rsidRDefault="001600E7" w:rsidP="001600E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ind w:left="33"/>
              <w:jc w:val="thaiDistribute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731" w:type="dxa"/>
            <w:tcBorders>
              <w:top w:val="single" w:sz="4" w:space="0" w:color="auto"/>
            </w:tcBorders>
          </w:tcPr>
          <w:p w14:paraId="330DC7EE" w14:textId="77777777" w:rsidR="001600E7" w:rsidRPr="00411DBC" w:rsidRDefault="001600E7" w:rsidP="001600E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4" w:type="dxa"/>
          </w:tcPr>
          <w:p w14:paraId="32BBB287" w14:textId="77777777" w:rsidR="001600E7" w:rsidRPr="00411DBC" w:rsidRDefault="001600E7" w:rsidP="001600E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auto"/>
            </w:tcBorders>
          </w:tcPr>
          <w:p w14:paraId="65BCC04E" w14:textId="77777777" w:rsidR="001600E7" w:rsidRPr="00411DBC" w:rsidRDefault="001600E7" w:rsidP="001600E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5" w:type="dxa"/>
          </w:tcPr>
          <w:p w14:paraId="152A5352" w14:textId="77777777" w:rsidR="001600E7" w:rsidRPr="00411DBC" w:rsidRDefault="001600E7" w:rsidP="001600E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auto"/>
            </w:tcBorders>
          </w:tcPr>
          <w:p w14:paraId="13CB223F" w14:textId="77777777" w:rsidR="001600E7" w:rsidRPr="00411DBC" w:rsidRDefault="001600E7" w:rsidP="001600E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43" w:type="dxa"/>
          </w:tcPr>
          <w:p w14:paraId="72ED79DD" w14:textId="77777777" w:rsidR="001600E7" w:rsidRPr="00411DBC" w:rsidRDefault="001600E7" w:rsidP="001600E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19" w:type="dxa"/>
            <w:tcBorders>
              <w:top w:val="single" w:sz="4" w:space="0" w:color="auto"/>
            </w:tcBorders>
          </w:tcPr>
          <w:p w14:paraId="1B690F38" w14:textId="77777777" w:rsidR="001600E7" w:rsidRPr="00411DBC" w:rsidRDefault="001600E7" w:rsidP="001600E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1" w:type="dxa"/>
          </w:tcPr>
          <w:p w14:paraId="28799B9B" w14:textId="77777777" w:rsidR="001600E7" w:rsidRPr="00411DBC" w:rsidRDefault="001600E7" w:rsidP="001600E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9" w:type="dxa"/>
            <w:tcBorders>
              <w:top w:val="single" w:sz="4" w:space="0" w:color="auto"/>
            </w:tcBorders>
          </w:tcPr>
          <w:p w14:paraId="5C534EFE" w14:textId="77777777" w:rsidR="001600E7" w:rsidRPr="00411DBC" w:rsidRDefault="001600E7" w:rsidP="001600E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1" w:type="dxa"/>
          </w:tcPr>
          <w:p w14:paraId="030A3D45" w14:textId="77777777" w:rsidR="001600E7" w:rsidRPr="00411DBC" w:rsidRDefault="001600E7" w:rsidP="001600E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14:paraId="3ADD2F1F" w14:textId="77777777" w:rsidR="001600E7" w:rsidRPr="00411DBC" w:rsidRDefault="001600E7" w:rsidP="001600E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5" w:type="dxa"/>
          </w:tcPr>
          <w:p w14:paraId="526594CD" w14:textId="77777777" w:rsidR="001600E7" w:rsidRPr="00411DBC" w:rsidRDefault="001600E7" w:rsidP="001600E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right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</w:p>
        </w:tc>
        <w:tc>
          <w:tcPr>
            <w:tcW w:w="961" w:type="dxa"/>
            <w:tcBorders>
              <w:top w:val="single" w:sz="4" w:space="0" w:color="auto"/>
            </w:tcBorders>
          </w:tcPr>
          <w:p w14:paraId="1E0A5378" w14:textId="77777777" w:rsidR="001600E7" w:rsidRPr="00411DBC" w:rsidRDefault="001600E7" w:rsidP="001600E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</w:p>
        </w:tc>
      </w:tr>
      <w:tr w:rsidR="00FD1A06" w:rsidRPr="00411DBC" w14:paraId="719CFEE8" w14:textId="77777777" w:rsidTr="00B028B0">
        <w:trPr>
          <w:gridAfter w:val="1"/>
          <w:wAfter w:w="17" w:type="dxa"/>
          <w:trHeight w:val="369"/>
        </w:trPr>
        <w:tc>
          <w:tcPr>
            <w:tcW w:w="3319" w:type="dxa"/>
          </w:tcPr>
          <w:p w14:paraId="782E0530" w14:textId="77777777" w:rsidR="001600E7" w:rsidRPr="00411DBC" w:rsidRDefault="001600E7" w:rsidP="00631E1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ind w:left="33"/>
              <w:jc w:val="thaiDistribute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731" w:type="dxa"/>
          </w:tcPr>
          <w:p w14:paraId="1889F4C8" w14:textId="77777777" w:rsidR="001600E7" w:rsidRPr="00411DBC" w:rsidRDefault="001600E7" w:rsidP="00F17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4" w:type="dxa"/>
          </w:tcPr>
          <w:p w14:paraId="7F805752" w14:textId="77777777" w:rsidR="001600E7" w:rsidRPr="00411DBC" w:rsidRDefault="001600E7" w:rsidP="00F17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4" w:type="dxa"/>
          </w:tcPr>
          <w:p w14:paraId="79A2ED9B" w14:textId="77777777" w:rsidR="001600E7" w:rsidRPr="00411DBC" w:rsidRDefault="001600E7" w:rsidP="00F17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5" w:type="dxa"/>
          </w:tcPr>
          <w:p w14:paraId="7A824738" w14:textId="77777777" w:rsidR="001600E7" w:rsidRPr="00411DBC" w:rsidRDefault="001600E7" w:rsidP="00F17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4" w:type="dxa"/>
          </w:tcPr>
          <w:p w14:paraId="72F32F8B" w14:textId="77777777" w:rsidR="001600E7" w:rsidRPr="00411DBC" w:rsidRDefault="001600E7" w:rsidP="00F17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43" w:type="dxa"/>
          </w:tcPr>
          <w:p w14:paraId="7673DF9A" w14:textId="77777777" w:rsidR="001600E7" w:rsidRPr="00411DBC" w:rsidRDefault="001600E7" w:rsidP="00F17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19" w:type="dxa"/>
          </w:tcPr>
          <w:p w14:paraId="56561DBE" w14:textId="77777777" w:rsidR="001600E7" w:rsidRPr="00411DBC" w:rsidRDefault="001600E7" w:rsidP="00F17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1" w:type="dxa"/>
          </w:tcPr>
          <w:p w14:paraId="40BFD32C" w14:textId="77777777" w:rsidR="001600E7" w:rsidRPr="00411DBC" w:rsidRDefault="001600E7" w:rsidP="00F17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9" w:type="dxa"/>
          </w:tcPr>
          <w:p w14:paraId="1A150DF6" w14:textId="77777777" w:rsidR="001600E7" w:rsidRPr="00411DBC" w:rsidRDefault="001600E7" w:rsidP="00F17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1" w:type="dxa"/>
          </w:tcPr>
          <w:p w14:paraId="34C55B14" w14:textId="77777777" w:rsidR="001600E7" w:rsidRPr="00411DBC" w:rsidRDefault="001600E7" w:rsidP="00F17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</w:tcPr>
          <w:p w14:paraId="1243D766" w14:textId="77777777" w:rsidR="001600E7" w:rsidRPr="00411DBC" w:rsidRDefault="001600E7" w:rsidP="00F17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96" w:type="dxa"/>
            <w:gridSpan w:val="2"/>
          </w:tcPr>
          <w:p w14:paraId="73507B74" w14:textId="14AF4F3D" w:rsidR="001600E7" w:rsidRPr="00411DBC" w:rsidRDefault="001600E7" w:rsidP="002407E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  <w:r w:rsidRPr="00411DBC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(ร้อยละ</w:t>
            </w:r>
            <w:r w:rsidRPr="00411DBC">
              <w:rPr>
                <w:rFonts w:ascii="Angsana New" w:hAnsi="Angsana New"/>
                <w:spacing w:val="-2"/>
                <w:sz w:val="24"/>
                <w:szCs w:val="24"/>
              </w:rPr>
              <w:t>:</w:t>
            </w:r>
            <w:r w:rsidRPr="00411DBC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ต่อปี)</w:t>
            </w:r>
          </w:p>
        </w:tc>
      </w:tr>
      <w:tr w:rsidR="00FD1A06" w:rsidRPr="00411DBC" w14:paraId="72F8429E" w14:textId="77777777" w:rsidTr="00B028B0">
        <w:trPr>
          <w:gridAfter w:val="1"/>
          <w:wAfter w:w="17" w:type="dxa"/>
          <w:trHeight w:val="369"/>
        </w:trPr>
        <w:tc>
          <w:tcPr>
            <w:tcW w:w="3319" w:type="dxa"/>
          </w:tcPr>
          <w:p w14:paraId="4A9291AB" w14:textId="7E17D295" w:rsidR="00A11414" w:rsidRPr="00411DBC" w:rsidRDefault="00A11414" w:rsidP="00631E1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ind w:left="33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สินทรัพย์ทางการเงิน</w:t>
            </w:r>
          </w:p>
        </w:tc>
        <w:tc>
          <w:tcPr>
            <w:tcW w:w="731" w:type="dxa"/>
          </w:tcPr>
          <w:p w14:paraId="71F60005" w14:textId="77777777" w:rsidR="00A11414" w:rsidRPr="00411DBC" w:rsidRDefault="00A11414" w:rsidP="00F17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4" w:type="dxa"/>
          </w:tcPr>
          <w:p w14:paraId="5E35663F" w14:textId="77777777" w:rsidR="00A11414" w:rsidRPr="00411DBC" w:rsidRDefault="00A11414" w:rsidP="00F17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4" w:type="dxa"/>
          </w:tcPr>
          <w:p w14:paraId="334B3876" w14:textId="77777777" w:rsidR="00A11414" w:rsidRPr="00411DBC" w:rsidRDefault="00A11414" w:rsidP="00F17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5" w:type="dxa"/>
          </w:tcPr>
          <w:p w14:paraId="6664E08D" w14:textId="77777777" w:rsidR="00A11414" w:rsidRPr="00411DBC" w:rsidRDefault="00A11414" w:rsidP="00F17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4" w:type="dxa"/>
          </w:tcPr>
          <w:p w14:paraId="46692308" w14:textId="253E6993" w:rsidR="00A11414" w:rsidRPr="00411DBC" w:rsidRDefault="00A11414" w:rsidP="00F17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43" w:type="dxa"/>
          </w:tcPr>
          <w:p w14:paraId="4A71D5E1" w14:textId="77777777" w:rsidR="00A11414" w:rsidRPr="00411DBC" w:rsidRDefault="00A11414" w:rsidP="00F17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19" w:type="dxa"/>
          </w:tcPr>
          <w:p w14:paraId="0C26E8C4" w14:textId="77777777" w:rsidR="00A11414" w:rsidRPr="00411DBC" w:rsidRDefault="00A11414" w:rsidP="00F17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1" w:type="dxa"/>
          </w:tcPr>
          <w:p w14:paraId="4BBC5A61" w14:textId="77777777" w:rsidR="00A11414" w:rsidRPr="00411DBC" w:rsidRDefault="00A11414" w:rsidP="00F17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9" w:type="dxa"/>
          </w:tcPr>
          <w:p w14:paraId="13E41767" w14:textId="77777777" w:rsidR="00A11414" w:rsidRPr="00411DBC" w:rsidRDefault="00A11414" w:rsidP="00F17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1" w:type="dxa"/>
          </w:tcPr>
          <w:p w14:paraId="30628DEE" w14:textId="77777777" w:rsidR="00A11414" w:rsidRPr="00411DBC" w:rsidRDefault="00A11414" w:rsidP="00F17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</w:tcPr>
          <w:p w14:paraId="4FEBB030" w14:textId="77777777" w:rsidR="00A11414" w:rsidRPr="00411DBC" w:rsidRDefault="00A11414" w:rsidP="00F17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5" w:type="dxa"/>
          </w:tcPr>
          <w:p w14:paraId="1FD2FB47" w14:textId="77777777" w:rsidR="00A11414" w:rsidRPr="00411DBC" w:rsidRDefault="00A11414" w:rsidP="00F17D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61" w:type="dxa"/>
          </w:tcPr>
          <w:p w14:paraId="7BFEA476" w14:textId="77777777" w:rsidR="00A11414" w:rsidRPr="00411DBC" w:rsidRDefault="00A11414" w:rsidP="001600E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ind w:right="-261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</w:tr>
      <w:tr w:rsidR="00B028B0" w:rsidRPr="00411DBC" w14:paraId="7287789A" w14:textId="77777777" w:rsidTr="00B028B0">
        <w:trPr>
          <w:gridAfter w:val="1"/>
          <w:wAfter w:w="17" w:type="dxa"/>
          <w:trHeight w:val="369"/>
        </w:trPr>
        <w:tc>
          <w:tcPr>
            <w:tcW w:w="3319" w:type="dxa"/>
          </w:tcPr>
          <w:p w14:paraId="1D59D307" w14:textId="669008A6" w:rsidR="00B028B0" w:rsidRPr="00411DBC" w:rsidRDefault="00B028B0" w:rsidP="00B028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ind w:left="33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  <w:cs/>
              </w:rPr>
              <w:t>เงินสดและรายการเทียบเท่าเงินสด</w:t>
            </w:r>
          </w:p>
        </w:tc>
        <w:tc>
          <w:tcPr>
            <w:tcW w:w="731" w:type="dxa"/>
            <w:vAlign w:val="bottom"/>
          </w:tcPr>
          <w:p w14:paraId="0DEC7D05" w14:textId="7FA0563C" w:rsidR="00B028B0" w:rsidRPr="00411DBC" w:rsidRDefault="00B028B0" w:rsidP="00B028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34" w:type="dxa"/>
            <w:vAlign w:val="bottom"/>
          </w:tcPr>
          <w:p w14:paraId="4238E98F" w14:textId="77777777" w:rsidR="00B028B0" w:rsidRPr="00411DBC" w:rsidRDefault="00B028B0" w:rsidP="00B028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4" w:type="dxa"/>
            <w:vAlign w:val="bottom"/>
          </w:tcPr>
          <w:p w14:paraId="12CDDD54" w14:textId="73732581" w:rsidR="00B028B0" w:rsidRPr="00411DBC" w:rsidRDefault="00B028B0" w:rsidP="00B028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35" w:type="dxa"/>
            <w:vAlign w:val="bottom"/>
          </w:tcPr>
          <w:p w14:paraId="02AA2A8E" w14:textId="77777777" w:rsidR="00B028B0" w:rsidRPr="00411DBC" w:rsidRDefault="00B028B0" w:rsidP="00B028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4" w:type="dxa"/>
            <w:vAlign w:val="bottom"/>
          </w:tcPr>
          <w:p w14:paraId="330FE49C" w14:textId="02EF057B" w:rsidR="00B028B0" w:rsidRPr="00411DBC" w:rsidRDefault="00B028B0" w:rsidP="00B028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43" w:type="dxa"/>
            <w:vAlign w:val="bottom"/>
          </w:tcPr>
          <w:p w14:paraId="03C20380" w14:textId="77777777" w:rsidR="00B028B0" w:rsidRPr="00411DBC" w:rsidRDefault="00B028B0" w:rsidP="00B028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19" w:type="dxa"/>
            <w:vAlign w:val="bottom"/>
          </w:tcPr>
          <w:p w14:paraId="450CFC46" w14:textId="10FE7DC6" w:rsidR="00B028B0" w:rsidRPr="00411DBC" w:rsidRDefault="00B028B0" w:rsidP="00B028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color w:val="000000"/>
                <w:sz w:val="24"/>
                <w:szCs w:val="24"/>
              </w:rPr>
              <w:t>627,571</w:t>
            </w:r>
          </w:p>
        </w:tc>
        <w:tc>
          <w:tcPr>
            <w:tcW w:w="231" w:type="dxa"/>
            <w:vAlign w:val="bottom"/>
          </w:tcPr>
          <w:p w14:paraId="1E36DACE" w14:textId="77777777" w:rsidR="00B028B0" w:rsidRPr="00411DBC" w:rsidRDefault="00B028B0" w:rsidP="00B028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9" w:type="dxa"/>
            <w:vAlign w:val="bottom"/>
          </w:tcPr>
          <w:p w14:paraId="3974CE5A" w14:textId="42A27936" w:rsidR="00B028B0" w:rsidRPr="00411DBC" w:rsidRDefault="00B028B0" w:rsidP="00B028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color w:val="000000"/>
                <w:sz w:val="24"/>
                <w:szCs w:val="24"/>
              </w:rPr>
              <w:t>6,906</w:t>
            </w:r>
          </w:p>
        </w:tc>
        <w:tc>
          <w:tcPr>
            <w:tcW w:w="231" w:type="dxa"/>
            <w:vAlign w:val="bottom"/>
          </w:tcPr>
          <w:p w14:paraId="511D3167" w14:textId="77777777" w:rsidR="00B028B0" w:rsidRPr="00411DBC" w:rsidRDefault="00B028B0" w:rsidP="00B028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67FD2D08" w14:textId="16974883" w:rsidR="00B028B0" w:rsidRPr="00411DBC" w:rsidRDefault="00B028B0" w:rsidP="00B028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color w:val="000000"/>
                <w:sz w:val="24"/>
                <w:szCs w:val="24"/>
              </w:rPr>
              <w:t>634,477</w:t>
            </w:r>
          </w:p>
        </w:tc>
        <w:tc>
          <w:tcPr>
            <w:tcW w:w="235" w:type="dxa"/>
          </w:tcPr>
          <w:p w14:paraId="76B58C55" w14:textId="77777777" w:rsidR="00B028B0" w:rsidRPr="00411DBC" w:rsidRDefault="00B028B0" w:rsidP="00B028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61" w:type="dxa"/>
          </w:tcPr>
          <w:p w14:paraId="2DD57F75" w14:textId="781BDB6F" w:rsidR="00B028B0" w:rsidRPr="00411DBC" w:rsidRDefault="00B028B0" w:rsidP="00B028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pacing w:val="-2"/>
                <w:sz w:val="24"/>
                <w:szCs w:val="24"/>
              </w:rPr>
              <w:t>0.25-0.62</w:t>
            </w:r>
          </w:p>
        </w:tc>
      </w:tr>
      <w:tr w:rsidR="00B028B0" w:rsidRPr="00411DBC" w14:paraId="2DF50B07" w14:textId="77777777" w:rsidTr="00B028B0">
        <w:trPr>
          <w:gridAfter w:val="1"/>
          <w:wAfter w:w="17" w:type="dxa"/>
          <w:trHeight w:val="357"/>
        </w:trPr>
        <w:tc>
          <w:tcPr>
            <w:tcW w:w="3319" w:type="dxa"/>
          </w:tcPr>
          <w:p w14:paraId="4449EBEF" w14:textId="3EA8AE35" w:rsidR="00B028B0" w:rsidRPr="00411DBC" w:rsidRDefault="00B028B0" w:rsidP="00B028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ind w:left="33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  <w:cs/>
              </w:rPr>
              <w:t>ลูกหนี้การค้าและลูกหนี้หมุนเวียนอื่น - สุทธิ</w:t>
            </w:r>
          </w:p>
        </w:tc>
        <w:tc>
          <w:tcPr>
            <w:tcW w:w="731" w:type="dxa"/>
            <w:vAlign w:val="bottom"/>
          </w:tcPr>
          <w:p w14:paraId="39880976" w14:textId="6675D131" w:rsidR="00B028B0" w:rsidRPr="00411DBC" w:rsidRDefault="00B028B0" w:rsidP="00B028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34" w:type="dxa"/>
            <w:vAlign w:val="bottom"/>
          </w:tcPr>
          <w:p w14:paraId="64F708E9" w14:textId="77777777" w:rsidR="00B028B0" w:rsidRPr="00411DBC" w:rsidRDefault="00B028B0" w:rsidP="00B028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4" w:type="dxa"/>
            <w:vAlign w:val="bottom"/>
          </w:tcPr>
          <w:p w14:paraId="5646347B" w14:textId="50E7E4B6" w:rsidR="00B028B0" w:rsidRPr="00411DBC" w:rsidRDefault="00B028B0" w:rsidP="00B028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35" w:type="dxa"/>
            <w:vAlign w:val="bottom"/>
          </w:tcPr>
          <w:p w14:paraId="0F0A2EB7" w14:textId="77777777" w:rsidR="00B028B0" w:rsidRPr="00411DBC" w:rsidRDefault="00B028B0" w:rsidP="00B028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4" w:type="dxa"/>
            <w:vAlign w:val="bottom"/>
          </w:tcPr>
          <w:p w14:paraId="4993E58E" w14:textId="42A2513A" w:rsidR="00B028B0" w:rsidRPr="00411DBC" w:rsidRDefault="00B028B0" w:rsidP="00B028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43" w:type="dxa"/>
            <w:vAlign w:val="bottom"/>
          </w:tcPr>
          <w:p w14:paraId="49DA53D9" w14:textId="77777777" w:rsidR="00B028B0" w:rsidRPr="00411DBC" w:rsidRDefault="00B028B0" w:rsidP="00B028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19" w:type="dxa"/>
            <w:vAlign w:val="bottom"/>
          </w:tcPr>
          <w:p w14:paraId="57CF8ED0" w14:textId="3C5B64B2" w:rsidR="00B028B0" w:rsidRPr="00411DBC" w:rsidRDefault="00B028B0" w:rsidP="00B028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31" w:type="dxa"/>
            <w:vAlign w:val="bottom"/>
          </w:tcPr>
          <w:p w14:paraId="50A69961" w14:textId="77777777" w:rsidR="00B028B0" w:rsidRPr="00411DBC" w:rsidRDefault="00B028B0" w:rsidP="00B028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9" w:type="dxa"/>
            <w:vAlign w:val="bottom"/>
          </w:tcPr>
          <w:p w14:paraId="2256F395" w14:textId="4C323859" w:rsidR="00B028B0" w:rsidRPr="00411DBC" w:rsidRDefault="00B028B0" w:rsidP="00B028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color w:val="000000"/>
                <w:sz w:val="24"/>
                <w:szCs w:val="24"/>
              </w:rPr>
              <w:t>432,414</w:t>
            </w:r>
          </w:p>
        </w:tc>
        <w:tc>
          <w:tcPr>
            <w:tcW w:w="231" w:type="dxa"/>
            <w:vAlign w:val="bottom"/>
          </w:tcPr>
          <w:p w14:paraId="7CCB70B2" w14:textId="77777777" w:rsidR="00B028B0" w:rsidRPr="00411DBC" w:rsidRDefault="00B028B0" w:rsidP="00B028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23AF4724" w14:textId="07DE363E" w:rsidR="00B028B0" w:rsidRPr="00411DBC" w:rsidRDefault="00B028B0" w:rsidP="00B028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color w:val="000000"/>
                <w:sz w:val="24"/>
                <w:szCs w:val="24"/>
              </w:rPr>
              <w:t>432,414</w:t>
            </w:r>
          </w:p>
        </w:tc>
        <w:tc>
          <w:tcPr>
            <w:tcW w:w="235" w:type="dxa"/>
          </w:tcPr>
          <w:p w14:paraId="1648E7E7" w14:textId="77777777" w:rsidR="00B028B0" w:rsidRPr="00411DBC" w:rsidRDefault="00B028B0" w:rsidP="00B028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61" w:type="dxa"/>
          </w:tcPr>
          <w:p w14:paraId="05F548C3" w14:textId="721D71A5" w:rsidR="00B028B0" w:rsidRPr="00411DBC" w:rsidRDefault="00B028B0" w:rsidP="00B028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</w:tr>
      <w:tr w:rsidR="00B028B0" w:rsidRPr="00411DBC" w14:paraId="7E048B65" w14:textId="77777777" w:rsidTr="00B028B0">
        <w:trPr>
          <w:gridAfter w:val="1"/>
          <w:wAfter w:w="17" w:type="dxa"/>
          <w:trHeight w:val="357"/>
        </w:trPr>
        <w:tc>
          <w:tcPr>
            <w:tcW w:w="3319" w:type="dxa"/>
          </w:tcPr>
          <w:p w14:paraId="0036C2F7" w14:textId="2482E902" w:rsidR="00B028B0" w:rsidRPr="00411DBC" w:rsidRDefault="00B028B0" w:rsidP="00B028B0">
            <w:pPr>
              <w:pStyle w:val="BodyText"/>
              <w:spacing w:before="0" w:after="0"/>
              <w:ind w:left="33"/>
              <w:jc w:val="thaiDistribute"/>
              <w:rPr>
                <w:rFonts w:ascii="Angsana New" w:hAnsi="Angsana New"/>
                <w:sz w:val="24"/>
                <w:szCs w:val="24"/>
                <w:cs/>
              </w:rPr>
            </w:pPr>
            <w:r w:rsidRPr="00411DBC">
              <w:rPr>
                <w:rFonts w:ascii="Angsana New" w:hAnsi="Angsana New" w:hint="cs"/>
                <w:sz w:val="24"/>
                <w:szCs w:val="24"/>
                <w:cs/>
              </w:rPr>
              <w:t>ลูกหนี้แฟคเตอริ่ง</w:t>
            </w:r>
          </w:p>
        </w:tc>
        <w:tc>
          <w:tcPr>
            <w:tcW w:w="731" w:type="dxa"/>
            <w:vAlign w:val="bottom"/>
          </w:tcPr>
          <w:p w14:paraId="4FE2388C" w14:textId="627DFE07" w:rsidR="00B028B0" w:rsidRPr="00411DBC" w:rsidRDefault="00B028B0" w:rsidP="00B028B0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color w:val="000000"/>
                <w:sz w:val="24"/>
                <w:szCs w:val="24"/>
              </w:rPr>
              <w:t>253,709</w:t>
            </w:r>
          </w:p>
        </w:tc>
        <w:tc>
          <w:tcPr>
            <w:tcW w:w="234" w:type="dxa"/>
            <w:vAlign w:val="bottom"/>
          </w:tcPr>
          <w:p w14:paraId="34A04341" w14:textId="77777777" w:rsidR="00B028B0" w:rsidRPr="00411DBC" w:rsidRDefault="00B028B0" w:rsidP="00B028B0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4" w:type="dxa"/>
            <w:vAlign w:val="bottom"/>
          </w:tcPr>
          <w:p w14:paraId="0340E82A" w14:textId="2D3044F9" w:rsidR="00B028B0" w:rsidRPr="00411DBC" w:rsidRDefault="00B028B0" w:rsidP="00B028B0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5" w:type="dxa"/>
            <w:vAlign w:val="bottom"/>
          </w:tcPr>
          <w:p w14:paraId="6C1734AC" w14:textId="77777777" w:rsidR="00B028B0" w:rsidRPr="00411DBC" w:rsidRDefault="00B028B0" w:rsidP="00B028B0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4" w:type="dxa"/>
            <w:vAlign w:val="bottom"/>
          </w:tcPr>
          <w:p w14:paraId="514CAB23" w14:textId="2FD2D3F5" w:rsidR="00B028B0" w:rsidRPr="00411DBC" w:rsidRDefault="00B028B0" w:rsidP="00B028B0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43" w:type="dxa"/>
            <w:vAlign w:val="bottom"/>
          </w:tcPr>
          <w:p w14:paraId="054E49D7" w14:textId="77777777" w:rsidR="00B028B0" w:rsidRPr="00411DBC" w:rsidRDefault="00B028B0" w:rsidP="00B028B0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19" w:type="dxa"/>
            <w:vAlign w:val="bottom"/>
          </w:tcPr>
          <w:p w14:paraId="277374B4" w14:textId="461A2D21" w:rsidR="00B028B0" w:rsidRPr="00411DBC" w:rsidRDefault="00B028B0" w:rsidP="00B028B0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1" w:type="dxa"/>
            <w:vAlign w:val="bottom"/>
          </w:tcPr>
          <w:p w14:paraId="1350EEB1" w14:textId="77777777" w:rsidR="00B028B0" w:rsidRPr="00411DBC" w:rsidRDefault="00B028B0" w:rsidP="00B028B0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9" w:type="dxa"/>
            <w:vAlign w:val="bottom"/>
          </w:tcPr>
          <w:p w14:paraId="22E1B2DA" w14:textId="75421DA2" w:rsidR="00B028B0" w:rsidRPr="00411DBC" w:rsidRDefault="00B028B0" w:rsidP="00B028B0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1" w:type="dxa"/>
            <w:vAlign w:val="bottom"/>
          </w:tcPr>
          <w:p w14:paraId="479711AA" w14:textId="77777777" w:rsidR="00B028B0" w:rsidRPr="00411DBC" w:rsidRDefault="00B028B0" w:rsidP="00B028B0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098D70A4" w14:textId="5CAFC6E6" w:rsidR="00B028B0" w:rsidRPr="00411DBC" w:rsidRDefault="00B028B0" w:rsidP="00B028B0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color w:val="000000"/>
                <w:sz w:val="24"/>
                <w:szCs w:val="24"/>
              </w:rPr>
              <w:t>253,709</w:t>
            </w:r>
          </w:p>
        </w:tc>
        <w:tc>
          <w:tcPr>
            <w:tcW w:w="235" w:type="dxa"/>
          </w:tcPr>
          <w:p w14:paraId="1226FACE" w14:textId="77777777" w:rsidR="00B028B0" w:rsidRPr="00411DBC" w:rsidRDefault="00B028B0" w:rsidP="00B028B0">
            <w:pPr>
              <w:pStyle w:val="BodyText"/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61" w:type="dxa"/>
          </w:tcPr>
          <w:p w14:paraId="7C705F4A" w14:textId="793ABE4F" w:rsidR="00B028B0" w:rsidRPr="00411DBC" w:rsidRDefault="00B028B0" w:rsidP="00B028B0">
            <w:pPr>
              <w:pStyle w:val="BodyText"/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15.00</w:t>
            </w:r>
          </w:p>
        </w:tc>
      </w:tr>
      <w:tr w:rsidR="00B028B0" w:rsidRPr="00411DBC" w14:paraId="248B48A7" w14:textId="77777777" w:rsidTr="00B028B0">
        <w:trPr>
          <w:gridAfter w:val="1"/>
          <w:wAfter w:w="17" w:type="dxa"/>
          <w:trHeight w:val="357"/>
        </w:trPr>
        <w:tc>
          <w:tcPr>
            <w:tcW w:w="3319" w:type="dxa"/>
          </w:tcPr>
          <w:p w14:paraId="4C318D49" w14:textId="1A59D572" w:rsidR="00B028B0" w:rsidRPr="00411DBC" w:rsidRDefault="00B028B0" w:rsidP="00B028B0">
            <w:pPr>
              <w:pStyle w:val="BodyText"/>
              <w:spacing w:before="0" w:after="0"/>
              <w:ind w:left="33"/>
              <w:jc w:val="thaiDistribute"/>
              <w:rPr>
                <w:rFonts w:ascii="Angsana New" w:hAnsi="Angsana New"/>
                <w:sz w:val="24"/>
                <w:szCs w:val="24"/>
                <w:cs/>
              </w:rPr>
            </w:pPr>
            <w:r w:rsidRPr="00411DBC">
              <w:rPr>
                <w:rFonts w:ascii="Angsana New" w:hAnsi="Angsana New" w:hint="cs"/>
                <w:sz w:val="24"/>
                <w:szCs w:val="24"/>
                <w:cs/>
              </w:rPr>
              <w:t>เงินให้กู้ยืมระยะสั้นและดอกเบี้ยค้างรับแก่</w:t>
            </w:r>
            <w:r w:rsidRPr="00411DBC">
              <w:rPr>
                <w:rFonts w:ascii="Angsana New" w:hAnsi="Angsana New"/>
                <w:sz w:val="24"/>
                <w:szCs w:val="24"/>
                <w:cs/>
              </w:rPr>
              <w:br/>
            </w:r>
            <w:r w:rsidRPr="00411DBC">
              <w:rPr>
                <w:rFonts w:ascii="Angsana New" w:hAnsi="Angsana New" w:hint="cs"/>
                <w:sz w:val="24"/>
                <w:szCs w:val="24"/>
                <w:cs/>
              </w:rPr>
              <w:t>บริษัทที่เกี่ยวข้องกัน</w:t>
            </w:r>
          </w:p>
        </w:tc>
        <w:tc>
          <w:tcPr>
            <w:tcW w:w="731" w:type="dxa"/>
            <w:vAlign w:val="bottom"/>
          </w:tcPr>
          <w:p w14:paraId="2405F8B9" w14:textId="773F61B6" w:rsidR="00B028B0" w:rsidRPr="00411DBC" w:rsidRDefault="00B028B0" w:rsidP="00B028B0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color w:val="000000"/>
                <w:sz w:val="24"/>
                <w:szCs w:val="24"/>
              </w:rPr>
              <w:t>505,567</w:t>
            </w:r>
          </w:p>
        </w:tc>
        <w:tc>
          <w:tcPr>
            <w:tcW w:w="234" w:type="dxa"/>
            <w:vAlign w:val="bottom"/>
          </w:tcPr>
          <w:p w14:paraId="14238476" w14:textId="77777777" w:rsidR="00B028B0" w:rsidRPr="00411DBC" w:rsidRDefault="00B028B0" w:rsidP="00B028B0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4" w:type="dxa"/>
            <w:vAlign w:val="bottom"/>
          </w:tcPr>
          <w:p w14:paraId="319D5FA3" w14:textId="3DFA4D0D" w:rsidR="00B028B0" w:rsidRPr="00411DBC" w:rsidRDefault="00B028B0" w:rsidP="00B028B0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35" w:type="dxa"/>
            <w:vAlign w:val="bottom"/>
          </w:tcPr>
          <w:p w14:paraId="7D6AAF9A" w14:textId="77777777" w:rsidR="00B028B0" w:rsidRPr="00411DBC" w:rsidRDefault="00B028B0" w:rsidP="00B028B0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4" w:type="dxa"/>
            <w:vAlign w:val="bottom"/>
          </w:tcPr>
          <w:p w14:paraId="00DF9A6A" w14:textId="07A028B5" w:rsidR="00B028B0" w:rsidRPr="00411DBC" w:rsidRDefault="00B028B0" w:rsidP="00B028B0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43" w:type="dxa"/>
            <w:vAlign w:val="bottom"/>
          </w:tcPr>
          <w:p w14:paraId="1D33848A" w14:textId="77777777" w:rsidR="00B028B0" w:rsidRPr="00411DBC" w:rsidRDefault="00B028B0" w:rsidP="00B028B0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19" w:type="dxa"/>
            <w:vAlign w:val="bottom"/>
          </w:tcPr>
          <w:p w14:paraId="5C70662B" w14:textId="7274ABA2" w:rsidR="00B028B0" w:rsidRPr="00411DBC" w:rsidRDefault="00B028B0" w:rsidP="00B028B0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31" w:type="dxa"/>
            <w:vAlign w:val="bottom"/>
          </w:tcPr>
          <w:p w14:paraId="5F0C6243" w14:textId="77777777" w:rsidR="00B028B0" w:rsidRPr="00411DBC" w:rsidRDefault="00B028B0" w:rsidP="00B028B0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9" w:type="dxa"/>
            <w:vAlign w:val="bottom"/>
          </w:tcPr>
          <w:p w14:paraId="79229661" w14:textId="1070CD4A" w:rsidR="00B028B0" w:rsidRPr="00411DBC" w:rsidRDefault="00B028B0" w:rsidP="00B028B0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31" w:type="dxa"/>
            <w:vAlign w:val="bottom"/>
          </w:tcPr>
          <w:p w14:paraId="3EEFF29C" w14:textId="77777777" w:rsidR="00B028B0" w:rsidRPr="00411DBC" w:rsidRDefault="00B028B0" w:rsidP="00B028B0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163B2FC1" w14:textId="1CD3270A" w:rsidR="00B028B0" w:rsidRPr="00411DBC" w:rsidRDefault="00B028B0" w:rsidP="00B028B0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  <w:r w:rsidRPr="00411DBC">
              <w:rPr>
                <w:rFonts w:ascii="Angsana New" w:hAnsi="Angsana New"/>
                <w:color w:val="000000"/>
                <w:sz w:val="24"/>
                <w:szCs w:val="24"/>
              </w:rPr>
              <w:t>505,567</w:t>
            </w:r>
          </w:p>
        </w:tc>
        <w:tc>
          <w:tcPr>
            <w:tcW w:w="235" w:type="dxa"/>
          </w:tcPr>
          <w:p w14:paraId="77A3B3DC" w14:textId="77777777" w:rsidR="00B028B0" w:rsidRPr="00411DBC" w:rsidRDefault="00B028B0" w:rsidP="00B028B0">
            <w:pPr>
              <w:pStyle w:val="BodyText"/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61" w:type="dxa"/>
          </w:tcPr>
          <w:p w14:paraId="5E37FA54" w14:textId="4C517209" w:rsidR="00B028B0" w:rsidRPr="00411DBC" w:rsidRDefault="00B028B0" w:rsidP="00B028B0">
            <w:pPr>
              <w:pStyle w:val="BodyText"/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  <w:r w:rsidRPr="00411DBC">
              <w:rPr>
                <w:rFonts w:ascii="Angsana New" w:hAnsi="Angsana New"/>
                <w:spacing w:val="-2"/>
                <w:sz w:val="24"/>
                <w:szCs w:val="24"/>
                <w:cs/>
              </w:rPr>
              <w:br/>
            </w:r>
            <w:r w:rsidRPr="00411DBC">
              <w:rPr>
                <w:rFonts w:ascii="Angsana New" w:hAnsi="Angsana New"/>
                <w:spacing w:val="-2"/>
                <w:sz w:val="24"/>
                <w:szCs w:val="24"/>
              </w:rPr>
              <w:t>1.00-12.00</w:t>
            </w:r>
          </w:p>
        </w:tc>
      </w:tr>
      <w:tr w:rsidR="00B028B0" w:rsidRPr="00411DBC" w14:paraId="6E2352B7" w14:textId="77777777" w:rsidTr="00B028B0">
        <w:trPr>
          <w:gridAfter w:val="1"/>
          <w:wAfter w:w="17" w:type="dxa"/>
          <w:trHeight w:val="357"/>
        </w:trPr>
        <w:tc>
          <w:tcPr>
            <w:tcW w:w="3319" w:type="dxa"/>
          </w:tcPr>
          <w:p w14:paraId="550C0C7F" w14:textId="77777777" w:rsidR="00B028B0" w:rsidRPr="00411DBC" w:rsidRDefault="00B028B0" w:rsidP="00B028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ind w:left="33"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  <w:cs/>
              </w:rPr>
              <w:t>เงินให้กู้ยืมระยะยาวและดอกเบี้ยค้างรับแก่</w:t>
            </w:r>
          </w:p>
          <w:p w14:paraId="3BF740A7" w14:textId="5E574557" w:rsidR="00B028B0" w:rsidRPr="00411DBC" w:rsidRDefault="00B028B0" w:rsidP="00B028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ind w:left="33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  <w:r w:rsidRPr="00411DBC">
              <w:rPr>
                <w:rFonts w:ascii="Angsana New" w:hAnsi="Angsana New"/>
                <w:sz w:val="24"/>
                <w:szCs w:val="24"/>
                <w:cs/>
              </w:rPr>
              <w:t>ก</w:t>
            </w:r>
            <w:r w:rsidRPr="00411DBC">
              <w:rPr>
                <w:rFonts w:ascii="Angsana New" w:hAnsi="Angsana New" w:hint="cs"/>
                <w:sz w:val="24"/>
                <w:szCs w:val="24"/>
                <w:cs/>
              </w:rPr>
              <w:t>ิ</w:t>
            </w:r>
            <w:r w:rsidRPr="00411DBC">
              <w:rPr>
                <w:rFonts w:ascii="Angsana New" w:hAnsi="Angsana New"/>
                <w:sz w:val="24"/>
                <w:szCs w:val="24"/>
                <w:cs/>
              </w:rPr>
              <w:t>จการอื่น</w:t>
            </w:r>
          </w:p>
        </w:tc>
        <w:tc>
          <w:tcPr>
            <w:tcW w:w="731" w:type="dxa"/>
            <w:vAlign w:val="bottom"/>
          </w:tcPr>
          <w:p w14:paraId="4BEF6C70" w14:textId="517C3B31" w:rsidR="00B028B0" w:rsidRPr="00411DBC" w:rsidRDefault="00B028B0" w:rsidP="00B028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34" w:type="dxa"/>
            <w:vAlign w:val="bottom"/>
          </w:tcPr>
          <w:p w14:paraId="3240B947" w14:textId="77777777" w:rsidR="00B028B0" w:rsidRPr="00411DBC" w:rsidRDefault="00B028B0" w:rsidP="00B028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4" w:type="dxa"/>
            <w:vAlign w:val="bottom"/>
          </w:tcPr>
          <w:p w14:paraId="7823DD2D" w14:textId="27F46416" w:rsidR="00B028B0" w:rsidRPr="00411DBC" w:rsidRDefault="00B028B0" w:rsidP="00B028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color w:val="000000"/>
                <w:sz w:val="24"/>
                <w:szCs w:val="24"/>
              </w:rPr>
              <w:t>212,685</w:t>
            </w:r>
          </w:p>
        </w:tc>
        <w:tc>
          <w:tcPr>
            <w:tcW w:w="235" w:type="dxa"/>
            <w:vAlign w:val="bottom"/>
          </w:tcPr>
          <w:p w14:paraId="14A5EEE9" w14:textId="77777777" w:rsidR="00B028B0" w:rsidRPr="00411DBC" w:rsidRDefault="00B028B0" w:rsidP="00B028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4" w:type="dxa"/>
            <w:vAlign w:val="bottom"/>
          </w:tcPr>
          <w:p w14:paraId="2E950308" w14:textId="3E5E50A1" w:rsidR="00B028B0" w:rsidRPr="00411DBC" w:rsidRDefault="00B028B0" w:rsidP="00B028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43" w:type="dxa"/>
            <w:vAlign w:val="bottom"/>
          </w:tcPr>
          <w:p w14:paraId="25A2100B" w14:textId="77777777" w:rsidR="00B028B0" w:rsidRPr="00411DBC" w:rsidRDefault="00B028B0" w:rsidP="00B028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19" w:type="dxa"/>
            <w:vAlign w:val="bottom"/>
          </w:tcPr>
          <w:p w14:paraId="554E2A12" w14:textId="3CA476FE" w:rsidR="00B028B0" w:rsidRPr="00411DBC" w:rsidRDefault="00B028B0" w:rsidP="00B028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31" w:type="dxa"/>
            <w:vAlign w:val="bottom"/>
          </w:tcPr>
          <w:p w14:paraId="32B0D798" w14:textId="77777777" w:rsidR="00B028B0" w:rsidRPr="00411DBC" w:rsidRDefault="00B028B0" w:rsidP="00B028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9" w:type="dxa"/>
            <w:vAlign w:val="bottom"/>
          </w:tcPr>
          <w:p w14:paraId="454BC101" w14:textId="1B600B2B" w:rsidR="00B028B0" w:rsidRPr="00411DBC" w:rsidRDefault="00B028B0" w:rsidP="00B028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31" w:type="dxa"/>
            <w:vAlign w:val="bottom"/>
          </w:tcPr>
          <w:p w14:paraId="06381497" w14:textId="77777777" w:rsidR="00B028B0" w:rsidRPr="00411DBC" w:rsidRDefault="00B028B0" w:rsidP="00B028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307A9470" w14:textId="682F5508" w:rsidR="00B028B0" w:rsidRPr="00411DBC" w:rsidRDefault="00B028B0" w:rsidP="00B028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color w:val="000000"/>
                <w:sz w:val="24"/>
                <w:szCs w:val="24"/>
              </w:rPr>
              <w:t>212,685</w:t>
            </w:r>
          </w:p>
        </w:tc>
        <w:tc>
          <w:tcPr>
            <w:tcW w:w="235" w:type="dxa"/>
            <w:vAlign w:val="bottom"/>
          </w:tcPr>
          <w:p w14:paraId="699D4D46" w14:textId="77777777" w:rsidR="00B028B0" w:rsidRPr="00411DBC" w:rsidRDefault="00B028B0" w:rsidP="00B028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61" w:type="dxa"/>
            <w:vAlign w:val="bottom"/>
          </w:tcPr>
          <w:p w14:paraId="52AA664C" w14:textId="30F912E9" w:rsidR="00B028B0" w:rsidRPr="00411DBC" w:rsidRDefault="00B028B0" w:rsidP="00B028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pacing w:val="-2"/>
                <w:sz w:val="24"/>
                <w:szCs w:val="24"/>
              </w:rPr>
              <w:t>1.00-11.00</w:t>
            </w:r>
          </w:p>
        </w:tc>
      </w:tr>
      <w:tr w:rsidR="005E6307" w:rsidRPr="00411DBC" w14:paraId="05353CF4" w14:textId="77777777" w:rsidTr="00B028B0">
        <w:trPr>
          <w:gridAfter w:val="1"/>
          <w:wAfter w:w="17" w:type="dxa"/>
          <w:trHeight w:val="369"/>
        </w:trPr>
        <w:tc>
          <w:tcPr>
            <w:tcW w:w="3319" w:type="dxa"/>
          </w:tcPr>
          <w:p w14:paraId="77CD8729" w14:textId="475F4E08" w:rsidR="005E6307" w:rsidRPr="00411DBC" w:rsidRDefault="005E6307" w:rsidP="005E630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ind w:left="33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  <w:cs/>
              </w:rPr>
              <w:t>สินทรัพย์ทางการเงินไม่หมุนเวียนอื่น</w:t>
            </w:r>
          </w:p>
        </w:tc>
        <w:tc>
          <w:tcPr>
            <w:tcW w:w="731" w:type="dxa"/>
          </w:tcPr>
          <w:p w14:paraId="22C72BAE" w14:textId="58285F6A" w:rsidR="005E6307" w:rsidRPr="00411DBC" w:rsidRDefault="005E6307" w:rsidP="005E630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4" w:type="dxa"/>
          </w:tcPr>
          <w:p w14:paraId="4DE36862" w14:textId="77777777" w:rsidR="005E6307" w:rsidRPr="00411DBC" w:rsidRDefault="005E6307" w:rsidP="005E630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4" w:type="dxa"/>
          </w:tcPr>
          <w:p w14:paraId="28285DF5" w14:textId="75585100" w:rsidR="005E6307" w:rsidRPr="00411DBC" w:rsidRDefault="005E6307" w:rsidP="005E630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5" w:type="dxa"/>
          </w:tcPr>
          <w:p w14:paraId="2FA93820" w14:textId="77777777" w:rsidR="005E6307" w:rsidRPr="00411DBC" w:rsidRDefault="005E6307" w:rsidP="005E630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4" w:type="dxa"/>
          </w:tcPr>
          <w:p w14:paraId="09DAFF57" w14:textId="798EC63F" w:rsidR="005E6307" w:rsidRPr="00411DBC" w:rsidRDefault="005E6307" w:rsidP="005E630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43" w:type="dxa"/>
          </w:tcPr>
          <w:p w14:paraId="31826CAC" w14:textId="77777777" w:rsidR="005E6307" w:rsidRPr="00411DBC" w:rsidRDefault="005E6307" w:rsidP="005E630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19" w:type="dxa"/>
          </w:tcPr>
          <w:p w14:paraId="738FC192" w14:textId="14C58BBE" w:rsidR="005E6307" w:rsidRPr="00411DBC" w:rsidRDefault="005E6307" w:rsidP="005E630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1" w:type="dxa"/>
          </w:tcPr>
          <w:p w14:paraId="6D01FBFE" w14:textId="77777777" w:rsidR="005E6307" w:rsidRPr="00411DBC" w:rsidRDefault="005E6307" w:rsidP="005E630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9" w:type="dxa"/>
          </w:tcPr>
          <w:p w14:paraId="002D2627" w14:textId="5ED46222" w:rsidR="005E6307" w:rsidRPr="00411DBC" w:rsidRDefault="005E6307" w:rsidP="005E630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1" w:type="dxa"/>
          </w:tcPr>
          <w:p w14:paraId="5F1D68C7" w14:textId="13916684" w:rsidR="005E6307" w:rsidRPr="00411DBC" w:rsidRDefault="005E6307" w:rsidP="005E630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</w:tcPr>
          <w:p w14:paraId="0649867F" w14:textId="5F691EED" w:rsidR="005E6307" w:rsidRPr="00411DBC" w:rsidRDefault="005E6307" w:rsidP="005E630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5" w:type="dxa"/>
          </w:tcPr>
          <w:p w14:paraId="4DB95CB9" w14:textId="77777777" w:rsidR="005E6307" w:rsidRPr="00411DBC" w:rsidRDefault="005E6307" w:rsidP="005E630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61" w:type="dxa"/>
          </w:tcPr>
          <w:p w14:paraId="5B2713F3" w14:textId="4229FA03" w:rsidR="005E6307" w:rsidRPr="00411DBC" w:rsidRDefault="005E6307" w:rsidP="005E630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</w:tr>
      <w:tr w:rsidR="00B028B0" w:rsidRPr="00411DBC" w14:paraId="16E3E861" w14:textId="77777777" w:rsidTr="00B028B0">
        <w:trPr>
          <w:gridAfter w:val="1"/>
          <w:wAfter w:w="17" w:type="dxa"/>
          <w:trHeight w:val="357"/>
        </w:trPr>
        <w:tc>
          <w:tcPr>
            <w:tcW w:w="3319" w:type="dxa"/>
          </w:tcPr>
          <w:p w14:paraId="667010CA" w14:textId="1562E5A6" w:rsidR="00B028B0" w:rsidRPr="00411DBC" w:rsidRDefault="00B028B0" w:rsidP="00B028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ind w:left="33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 w:hint="cs"/>
                <w:sz w:val="24"/>
                <w:szCs w:val="24"/>
                <w:cs/>
              </w:rPr>
              <w:t>-หน่วยลงทุนในกองทุนเปิด</w:t>
            </w:r>
          </w:p>
        </w:tc>
        <w:tc>
          <w:tcPr>
            <w:tcW w:w="731" w:type="dxa"/>
            <w:vAlign w:val="bottom"/>
          </w:tcPr>
          <w:p w14:paraId="7440FF67" w14:textId="42BB588B" w:rsidR="00B028B0" w:rsidRPr="00411DBC" w:rsidRDefault="00B028B0" w:rsidP="00B028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34" w:type="dxa"/>
            <w:vAlign w:val="bottom"/>
          </w:tcPr>
          <w:p w14:paraId="7C931371" w14:textId="77777777" w:rsidR="00B028B0" w:rsidRPr="00411DBC" w:rsidRDefault="00B028B0" w:rsidP="00B028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4" w:type="dxa"/>
            <w:vAlign w:val="bottom"/>
          </w:tcPr>
          <w:p w14:paraId="315DCE29" w14:textId="535F613B" w:rsidR="00B028B0" w:rsidRPr="00411DBC" w:rsidRDefault="00B028B0" w:rsidP="00B028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35" w:type="dxa"/>
            <w:vAlign w:val="bottom"/>
          </w:tcPr>
          <w:p w14:paraId="76BADB53" w14:textId="77777777" w:rsidR="00B028B0" w:rsidRPr="00411DBC" w:rsidRDefault="00B028B0" w:rsidP="00B028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4" w:type="dxa"/>
            <w:vAlign w:val="bottom"/>
          </w:tcPr>
          <w:p w14:paraId="797CF696" w14:textId="6D25BDEA" w:rsidR="00B028B0" w:rsidRPr="00411DBC" w:rsidRDefault="00B028B0" w:rsidP="00B028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43" w:type="dxa"/>
            <w:vAlign w:val="bottom"/>
          </w:tcPr>
          <w:p w14:paraId="4A0CC703" w14:textId="77777777" w:rsidR="00B028B0" w:rsidRPr="00411DBC" w:rsidRDefault="00B028B0" w:rsidP="00B028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19" w:type="dxa"/>
            <w:vAlign w:val="bottom"/>
          </w:tcPr>
          <w:p w14:paraId="673B94EE" w14:textId="2D028068" w:rsidR="00B028B0" w:rsidRPr="00411DBC" w:rsidRDefault="00B028B0" w:rsidP="00B028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31" w:type="dxa"/>
            <w:vAlign w:val="bottom"/>
          </w:tcPr>
          <w:p w14:paraId="73CD5C4E" w14:textId="77777777" w:rsidR="00B028B0" w:rsidRPr="00411DBC" w:rsidRDefault="00B028B0" w:rsidP="00B028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9" w:type="dxa"/>
            <w:vAlign w:val="bottom"/>
          </w:tcPr>
          <w:p w14:paraId="285B011E" w14:textId="5B5E2476" w:rsidR="00B028B0" w:rsidRPr="00411DBC" w:rsidRDefault="00B028B0" w:rsidP="00B028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color w:val="000000"/>
                <w:sz w:val="24"/>
                <w:szCs w:val="24"/>
              </w:rPr>
              <w:t>50,000</w:t>
            </w:r>
          </w:p>
        </w:tc>
        <w:tc>
          <w:tcPr>
            <w:tcW w:w="231" w:type="dxa"/>
            <w:vAlign w:val="bottom"/>
          </w:tcPr>
          <w:p w14:paraId="46469B36" w14:textId="77777777" w:rsidR="00B028B0" w:rsidRPr="00411DBC" w:rsidRDefault="00B028B0" w:rsidP="00B028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1DBD531E" w14:textId="16CDFEDA" w:rsidR="00B028B0" w:rsidRPr="00411DBC" w:rsidRDefault="00B028B0" w:rsidP="00B028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color w:val="000000"/>
                <w:sz w:val="24"/>
                <w:szCs w:val="24"/>
              </w:rPr>
              <w:t>50,000</w:t>
            </w:r>
          </w:p>
        </w:tc>
        <w:tc>
          <w:tcPr>
            <w:tcW w:w="235" w:type="dxa"/>
          </w:tcPr>
          <w:p w14:paraId="032A59FA" w14:textId="77777777" w:rsidR="00B028B0" w:rsidRPr="00411DBC" w:rsidRDefault="00B028B0" w:rsidP="00B028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61" w:type="dxa"/>
          </w:tcPr>
          <w:p w14:paraId="0ACA8884" w14:textId="518935BA" w:rsidR="00B028B0" w:rsidRPr="00411DBC" w:rsidRDefault="00B028B0" w:rsidP="00B028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</w:tr>
      <w:tr w:rsidR="00B028B0" w:rsidRPr="00411DBC" w14:paraId="2B72ECDE" w14:textId="77777777" w:rsidTr="00B028B0">
        <w:trPr>
          <w:gridAfter w:val="1"/>
          <w:wAfter w:w="17" w:type="dxa"/>
          <w:trHeight w:val="357"/>
        </w:trPr>
        <w:tc>
          <w:tcPr>
            <w:tcW w:w="3319" w:type="dxa"/>
          </w:tcPr>
          <w:p w14:paraId="09830A2B" w14:textId="72759E67" w:rsidR="00B028B0" w:rsidRPr="00411DBC" w:rsidRDefault="00B028B0" w:rsidP="00B028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ind w:left="33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  <w:cs/>
              </w:rPr>
              <w:t>เงินฝากธนาคารติดภาระค้ำประกัน</w:t>
            </w:r>
          </w:p>
        </w:tc>
        <w:tc>
          <w:tcPr>
            <w:tcW w:w="731" w:type="dxa"/>
            <w:tcBorders>
              <w:bottom w:val="single" w:sz="4" w:space="0" w:color="auto"/>
            </w:tcBorders>
            <w:vAlign w:val="bottom"/>
          </w:tcPr>
          <w:p w14:paraId="0329DBDB" w14:textId="35D240E8" w:rsidR="00B028B0" w:rsidRPr="00411DBC" w:rsidRDefault="00B028B0" w:rsidP="00B028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34" w:type="dxa"/>
            <w:vAlign w:val="bottom"/>
          </w:tcPr>
          <w:p w14:paraId="77E417ED" w14:textId="77777777" w:rsidR="00B028B0" w:rsidRPr="00411DBC" w:rsidRDefault="00B028B0" w:rsidP="00B028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4" w:type="dxa"/>
            <w:tcBorders>
              <w:bottom w:val="single" w:sz="4" w:space="0" w:color="auto"/>
            </w:tcBorders>
            <w:vAlign w:val="bottom"/>
          </w:tcPr>
          <w:p w14:paraId="0476E839" w14:textId="461AF479" w:rsidR="00B028B0" w:rsidRPr="00411DBC" w:rsidRDefault="00B028B0" w:rsidP="00B028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color w:val="000000"/>
                <w:sz w:val="24"/>
                <w:szCs w:val="24"/>
              </w:rPr>
              <w:t>1,623</w:t>
            </w:r>
          </w:p>
        </w:tc>
        <w:tc>
          <w:tcPr>
            <w:tcW w:w="235" w:type="dxa"/>
            <w:vAlign w:val="bottom"/>
          </w:tcPr>
          <w:p w14:paraId="60B78655" w14:textId="77777777" w:rsidR="00B028B0" w:rsidRPr="00411DBC" w:rsidRDefault="00B028B0" w:rsidP="00B028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4" w:type="dxa"/>
            <w:tcBorders>
              <w:bottom w:val="single" w:sz="4" w:space="0" w:color="auto"/>
            </w:tcBorders>
            <w:vAlign w:val="bottom"/>
          </w:tcPr>
          <w:p w14:paraId="7BA94A7C" w14:textId="0955C54E" w:rsidR="00B028B0" w:rsidRPr="00411DBC" w:rsidRDefault="00B028B0" w:rsidP="00B028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43" w:type="dxa"/>
            <w:vAlign w:val="bottom"/>
          </w:tcPr>
          <w:p w14:paraId="289B6E8F" w14:textId="77777777" w:rsidR="00B028B0" w:rsidRPr="00411DBC" w:rsidRDefault="00B028B0" w:rsidP="00B028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19" w:type="dxa"/>
            <w:tcBorders>
              <w:bottom w:val="single" w:sz="4" w:space="0" w:color="auto"/>
            </w:tcBorders>
            <w:vAlign w:val="bottom"/>
          </w:tcPr>
          <w:p w14:paraId="6DED32FF" w14:textId="3576CABC" w:rsidR="00B028B0" w:rsidRPr="00411DBC" w:rsidRDefault="00B028B0" w:rsidP="00B028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31" w:type="dxa"/>
            <w:vAlign w:val="bottom"/>
          </w:tcPr>
          <w:p w14:paraId="3FCA52AE" w14:textId="77777777" w:rsidR="00B028B0" w:rsidRPr="00411DBC" w:rsidRDefault="00B028B0" w:rsidP="00B028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9" w:type="dxa"/>
            <w:tcBorders>
              <w:bottom w:val="single" w:sz="4" w:space="0" w:color="auto"/>
            </w:tcBorders>
            <w:vAlign w:val="bottom"/>
          </w:tcPr>
          <w:p w14:paraId="4FD2A25E" w14:textId="6F3906F1" w:rsidR="00B028B0" w:rsidRPr="00411DBC" w:rsidRDefault="00B028B0" w:rsidP="00B028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31" w:type="dxa"/>
            <w:vAlign w:val="bottom"/>
          </w:tcPr>
          <w:p w14:paraId="5EABE316" w14:textId="77777777" w:rsidR="00B028B0" w:rsidRPr="00411DBC" w:rsidRDefault="00B028B0" w:rsidP="00B028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vAlign w:val="bottom"/>
          </w:tcPr>
          <w:p w14:paraId="0333B543" w14:textId="2B8ED35D" w:rsidR="00B028B0" w:rsidRPr="00411DBC" w:rsidRDefault="00B028B0" w:rsidP="00B028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color w:val="000000"/>
                <w:sz w:val="24"/>
                <w:szCs w:val="24"/>
              </w:rPr>
              <w:t>1,623</w:t>
            </w:r>
          </w:p>
        </w:tc>
        <w:tc>
          <w:tcPr>
            <w:tcW w:w="235" w:type="dxa"/>
          </w:tcPr>
          <w:p w14:paraId="71BD7EE3" w14:textId="77777777" w:rsidR="00B028B0" w:rsidRPr="00411DBC" w:rsidRDefault="00B028B0" w:rsidP="00B028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61" w:type="dxa"/>
          </w:tcPr>
          <w:p w14:paraId="0DB9C979" w14:textId="626426DB" w:rsidR="00B028B0" w:rsidRPr="00411DBC" w:rsidRDefault="00B028B0" w:rsidP="00B028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</w:tr>
      <w:tr w:rsidR="00B028B0" w:rsidRPr="00411DBC" w14:paraId="30B076EE" w14:textId="77777777" w:rsidTr="00B028B0">
        <w:trPr>
          <w:gridAfter w:val="1"/>
          <w:wAfter w:w="17" w:type="dxa"/>
          <w:trHeight w:val="369"/>
        </w:trPr>
        <w:tc>
          <w:tcPr>
            <w:tcW w:w="3319" w:type="dxa"/>
          </w:tcPr>
          <w:p w14:paraId="740FE70A" w14:textId="254AC97C" w:rsidR="00B028B0" w:rsidRPr="00411DBC" w:rsidRDefault="00B028B0" w:rsidP="00B028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ind w:left="33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รวมสินทรัพย์ทางการเงิน</w:t>
            </w:r>
          </w:p>
        </w:tc>
        <w:tc>
          <w:tcPr>
            <w:tcW w:w="73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11F51A9" w14:textId="1A36A839" w:rsidR="00B028B0" w:rsidRPr="00411DBC" w:rsidRDefault="00B028B0" w:rsidP="00B028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color w:val="000000"/>
                <w:sz w:val="24"/>
                <w:szCs w:val="24"/>
              </w:rPr>
              <w:t>759,277</w:t>
            </w:r>
          </w:p>
        </w:tc>
        <w:tc>
          <w:tcPr>
            <w:tcW w:w="234" w:type="dxa"/>
            <w:vAlign w:val="bottom"/>
          </w:tcPr>
          <w:p w14:paraId="498C90F1" w14:textId="77777777" w:rsidR="00B028B0" w:rsidRPr="00411DBC" w:rsidRDefault="00B028B0" w:rsidP="00B028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0A15182" w14:textId="61C2F5CB" w:rsidR="00B028B0" w:rsidRPr="00776894" w:rsidRDefault="00B028B0" w:rsidP="00B028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776894">
              <w:rPr>
                <w:rFonts w:ascii="Angsana New" w:hAnsi="Angsana New"/>
                <w:color w:val="000000"/>
                <w:sz w:val="24"/>
                <w:szCs w:val="24"/>
              </w:rPr>
              <w:t>214,309</w:t>
            </w:r>
          </w:p>
        </w:tc>
        <w:tc>
          <w:tcPr>
            <w:tcW w:w="235" w:type="dxa"/>
            <w:vAlign w:val="bottom"/>
          </w:tcPr>
          <w:p w14:paraId="37C0A78B" w14:textId="77777777" w:rsidR="00B028B0" w:rsidRPr="00776894" w:rsidRDefault="00B028B0" w:rsidP="00B028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4E845A0" w14:textId="656B135D" w:rsidR="00B028B0" w:rsidRPr="00776894" w:rsidRDefault="00B028B0" w:rsidP="00B028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776894">
              <w:rPr>
                <w:rFonts w:ascii="Angsana New" w:hAnsi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43" w:type="dxa"/>
            <w:vAlign w:val="bottom"/>
          </w:tcPr>
          <w:p w14:paraId="0DC40BEE" w14:textId="77777777" w:rsidR="00B028B0" w:rsidRPr="00776894" w:rsidRDefault="00B028B0" w:rsidP="00B028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1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50A663B" w14:textId="4D2FC95C" w:rsidR="00B028B0" w:rsidRPr="00776894" w:rsidRDefault="00B028B0" w:rsidP="00B028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776894">
              <w:rPr>
                <w:rFonts w:ascii="Angsana New" w:hAnsi="Angsana New"/>
                <w:color w:val="000000"/>
                <w:sz w:val="24"/>
                <w:szCs w:val="24"/>
              </w:rPr>
              <w:t>627,571</w:t>
            </w:r>
          </w:p>
        </w:tc>
        <w:tc>
          <w:tcPr>
            <w:tcW w:w="231" w:type="dxa"/>
            <w:vAlign w:val="bottom"/>
          </w:tcPr>
          <w:p w14:paraId="6B00A4D2" w14:textId="77777777" w:rsidR="00B028B0" w:rsidRPr="00776894" w:rsidRDefault="00B028B0" w:rsidP="00B028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2BFFFC2" w14:textId="4169DDCE" w:rsidR="00B028B0" w:rsidRPr="00776894" w:rsidRDefault="00B028B0" w:rsidP="00B028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776894">
              <w:rPr>
                <w:rFonts w:ascii="Angsana New" w:hAnsi="Angsana New"/>
                <w:color w:val="000000"/>
                <w:sz w:val="24"/>
                <w:szCs w:val="24"/>
              </w:rPr>
              <w:t>489,320</w:t>
            </w:r>
          </w:p>
        </w:tc>
        <w:tc>
          <w:tcPr>
            <w:tcW w:w="231" w:type="dxa"/>
            <w:vAlign w:val="bottom"/>
          </w:tcPr>
          <w:p w14:paraId="6AC36581" w14:textId="77777777" w:rsidR="00B028B0" w:rsidRPr="00776894" w:rsidRDefault="00B028B0" w:rsidP="00B028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519F042" w14:textId="5DA8E6A4" w:rsidR="00B028B0" w:rsidRPr="00776894" w:rsidRDefault="00B028B0" w:rsidP="00B028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776894">
              <w:rPr>
                <w:rFonts w:ascii="Angsana New" w:hAnsi="Angsana New"/>
                <w:color w:val="000000"/>
                <w:sz w:val="24"/>
                <w:szCs w:val="24"/>
              </w:rPr>
              <w:t>2,090,477</w:t>
            </w:r>
          </w:p>
        </w:tc>
        <w:tc>
          <w:tcPr>
            <w:tcW w:w="235" w:type="dxa"/>
          </w:tcPr>
          <w:p w14:paraId="2F23117C" w14:textId="77777777" w:rsidR="00B028B0" w:rsidRPr="00411DBC" w:rsidRDefault="00B028B0" w:rsidP="00B028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61" w:type="dxa"/>
          </w:tcPr>
          <w:p w14:paraId="6F627F09" w14:textId="77777777" w:rsidR="00B028B0" w:rsidRPr="00411DBC" w:rsidRDefault="00B028B0" w:rsidP="00B028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</w:tr>
      <w:tr w:rsidR="005E6307" w:rsidRPr="00411DBC" w14:paraId="3616C7F6" w14:textId="77777777" w:rsidTr="00B028B0">
        <w:trPr>
          <w:gridAfter w:val="1"/>
          <w:wAfter w:w="17" w:type="dxa"/>
          <w:trHeight w:val="357"/>
        </w:trPr>
        <w:tc>
          <w:tcPr>
            <w:tcW w:w="3319" w:type="dxa"/>
          </w:tcPr>
          <w:p w14:paraId="7CCF4945" w14:textId="1161874D" w:rsidR="005E6307" w:rsidRPr="00411DBC" w:rsidRDefault="005E6307" w:rsidP="005E630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ind w:left="33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หนี้สินทางการเงิน</w:t>
            </w:r>
          </w:p>
        </w:tc>
        <w:tc>
          <w:tcPr>
            <w:tcW w:w="731" w:type="dxa"/>
            <w:tcBorders>
              <w:top w:val="double" w:sz="4" w:space="0" w:color="auto"/>
            </w:tcBorders>
          </w:tcPr>
          <w:p w14:paraId="373AE0D7" w14:textId="77777777" w:rsidR="005E6307" w:rsidRPr="00411DBC" w:rsidRDefault="005E6307" w:rsidP="005E630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4" w:type="dxa"/>
          </w:tcPr>
          <w:p w14:paraId="68D06CD9" w14:textId="77777777" w:rsidR="005E6307" w:rsidRPr="00411DBC" w:rsidRDefault="005E6307" w:rsidP="005E630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double" w:sz="4" w:space="0" w:color="auto"/>
            </w:tcBorders>
          </w:tcPr>
          <w:p w14:paraId="1EECAB62" w14:textId="77777777" w:rsidR="005E6307" w:rsidRPr="00411DBC" w:rsidRDefault="005E6307" w:rsidP="005E630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5" w:type="dxa"/>
          </w:tcPr>
          <w:p w14:paraId="78778D50" w14:textId="77777777" w:rsidR="005E6307" w:rsidRPr="00411DBC" w:rsidRDefault="005E6307" w:rsidP="005E630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double" w:sz="4" w:space="0" w:color="auto"/>
            </w:tcBorders>
          </w:tcPr>
          <w:p w14:paraId="1D75378B" w14:textId="77777777" w:rsidR="005E6307" w:rsidRPr="00411DBC" w:rsidRDefault="005E6307" w:rsidP="005E630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43" w:type="dxa"/>
          </w:tcPr>
          <w:p w14:paraId="34E07E2D" w14:textId="77777777" w:rsidR="005E6307" w:rsidRPr="00411DBC" w:rsidRDefault="005E6307" w:rsidP="005E630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19" w:type="dxa"/>
            <w:tcBorders>
              <w:top w:val="double" w:sz="4" w:space="0" w:color="auto"/>
            </w:tcBorders>
          </w:tcPr>
          <w:p w14:paraId="23556468" w14:textId="77777777" w:rsidR="005E6307" w:rsidRPr="00411DBC" w:rsidRDefault="005E6307" w:rsidP="005E630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1" w:type="dxa"/>
          </w:tcPr>
          <w:p w14:paraId="1DF9BE61" w14:textId="77777777" w:rsidR="005E6307" w:rsidRPr="00411DBC" w:rsidRDefault="005E6307" w:rsidP="005E630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9" w:type="dxa"/>
            <w:tcBorders>
              <w:top w:val="double" w:sz="4" w:space="0" w:color="auto"/>
            </w:tcBorders>
          </w:tcPr>
          <w:p w14:paraId="1109457D" w14:textId="77777777" w:rsidR="005E6307" w:rsidRPr="00411DBC" w:rsidRDefault="005E6307" w:rsidP="005E630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1" w:type="dxa"/>
          </w:tcPr>
          <w:p w14:paraId="2BBB935E" w14:textId="77777777" w:rsidR="005E6307" w:rsidRPr="00411DBC" w:rsidRDefault="005E6307" w:rsidP="005E630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double" w:sz="4" w:space="0" w:color="auto"/>
            </w:tcBorders>
          </w:tcPr>
          <w:p w14:paraId="56115783" w14:textId="77777777" w:rsidR="005E6307" w:rsidRPr="00411DBC" w:rsidRDefault="005E6307" w:rsidP="005E630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5" w:type="dxa"/>
          </w:tcPr>
          <w:p w14:paraId="725718AD" w14:textId="77777777" w:rsidR="005E6307" w:rsidRPr="00411DBC" w:rsidRDefault="005E6307" w:rsidP="005E630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61" w:type="dxa"/>
          </w:tcPr>
          <w:p w14:paraId="125A87C2" w14:textId="77777777" w:rsidR="005E6307" w:rsidRPr="00411DBC" w:rsidRDefault="005E6307" w:rsidP="005E630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</w:tr>
      <w:tr w:rsidR="00B028B0" w:rsidRPr="00411DBC" w14:paraId="6388DEC1" w14:textId="77777777" w:rsidTr="00B028B0">
        <w:trPr>
          <w:gridAfter w:val="1"/>
          <w:wAfter w:w="17" w:type="dxa"/>
          <w:trHeight w:val="357"/>
        </w:trPr>
        <w:tc>
          <w:tcPr>
            <w:tcW w:w="3319" w:type="dxa"/>
          </w:tcPr>
          <w:p w14:paraId="7566BB19" w14:textId="0135C058" w:rsidR="00B028B0" w:rsidRPr="00411DBC" w:rsidRDefault="00B028B0" w:rsidP="00B028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ind w:left="33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  <w:cs/>
              </w:rPr>
              <w:t>เจ้าหนี้การค้าและเจ้าหนี้หมุนเวียนอื่น</w:t>
            </w:r>
          </w:p>
        </w:tc>
        <w:tc>
          <w:tcPr>
            <w:tcW w:w="731" w:type="dxa"/>
            <w:vAlign w:val="bottom"/>
          </w:tcPr>
          <w:p w14:paraId="0124B3D5" w14:textId="21567782" w:rsidR="00B028B0" w:rsidRPr="00411DBC" w:rsidRDefault="00B028B0" w:rsidP="00B028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34" w:type="dxa"/>
            <w:vAlign w:val="bottom"/>
          </w:tcPr>
          <w:p w14:paraId="7813AEB1" w14:textId="77777777" w:rsidR="00B028B0" w:rsidRPr="00411DBC" w:rsidRDefault="00B028B0" w:rsidP="00B028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4" w:type="dxa"/>
            <w:vAlign w:val="bottom"/>
          </w:tcPr>
          <w:p w14:paraId="2621C4F9" w14:textId="0853F11A" w:rsidR="00B028B0" w:rsidRPr="00411DBC" w:rsidRDefault="00B028B0" w:rsidP="00B028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35" w:type="dxa"/>
            <w:vAlign w:val="bottom"/>
          </w:tcPr>
          <w:p w14:paraId="788E4F75" w14:textId="77777777" w:rsidR="00B028B0" w:rsidRPr="00411DBC" w:rsidRDefault="00B028B0" w:rsidP="00B028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4" w:type="dxa"/>
            <w:vAlign w:val="bottom"/>
          </w:tcPr>
          <w:p w14:paraId="068B34E4" w14:textId="37BC6A7F" w:rsidR="00B028B0" w:rsidRPr="00411DBC" w:rsidRDefault="00B028B0" w:rsidP="00B028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43" w:type="dxa"/>
            <w:vAlign w:val="bottom"/>
          </w:tcPr>
          <w:p w14:paraId="2578CC32" w14:textId="77777777" w:rsidR="00B028B0" w:rsidRPr="00411DBC" w:rsidRDefault="00B028B0" w:rsidP="00B028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19" w:type="dxa"/>
            <w:vAlign w:val="bottom"/>
          </w:tcPr>
          <w:p w14:paraId="263E6AF0" w14:textId="20BAE965" w:rsidR="00B028B0" w:rsidRPr="00411DBC" w:rsidRDefault="00B028B0" w:rsidP="00B028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31" w:type="dxa"/>
            <w:vAlign w:val="bottom"/>
          </w:tcPr>
          <w:p w14:paraId="43994BAF" w14:textId="77777777" w:rsidR="00B028B0" w:rsidRPr="00411DBC" w:rsidRDefault="00B028B0" w:rsidP="00B028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9" w:type="dxa"/>
            <w:vAlign w:val="bottom"/>
          </w:tcPr>
          <w:p w14:paraId="6AF951E3" w14:textId="2248FDCA" w:rsidR="00B028B0" w:rsidRPr="00411DBC" w:rsidRDefault="00B028B0" w:rsidP="00B028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color w:val="000000"/>
                <w:sz w:val="24"/>
                <w:szCs w:val="24"/>
              </w:rPr>
              <w:t>739,916</w:t>
            </w:r>
          </w:p>
        </w:tc>
        <w:tc>
          <w:tcPr>
            <w:tcW w:w="231" w:type="dxa"/>
            <w:vAlign w:val="bottom"/>
          </w:tcPr>
          <w:p w14:paraId="79C75F15" w14:textId="77777777" w:rsidR="00B028B0" w:rsidRPr="00411DBC" w:rsidRDefault="00B028B0" w:rsidP="00B028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70979EF0" w14:textId="6DD96DC3" w:rsidR="00B028B0" w:rsidRPr="00411DBC" w:rsidRDefault="00B028B0" w:rsidP="00B028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color w:val="000000"/>
                <w:sz w:val="24"/>
                <w:szCs w:val="24"/>
              </w:rPr>
              <w:t>739,916</w:t>
            </w:r>
          </w:p>
        </w:tc>
        <w:tc>
          <w:tcPr>
            <w:tcW w:w="235" w:type="dxa"/>
          </w:tcPr>
          <w:p w14:paraId="03B95633" w14:textId="77777777" w:rsidR="00B028B0" w:rsidRPr="00411DBC" w:rsidRDefault="00B028B0" w:rsidP="00B028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61" w:type="dxa"/>
          </w:tcPr>
          <w:p w14:paraId="782CA37D" w14:textId="1E3067B8" w:rsidR="00B028B0" w:rsidRPr="00411DBC" w:rsidRDefault="00B028B0" w:rsidP="00B028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</w:tr>
      <w:tr w:rsidR="00B028B0" w:rsidRPr="00411DBC" w14:paraId="636082A0" w14:textId="77777777" w:rsidTr="00B028B0">
        <w:trPr>
          <w:gridAfter w:val="1"/>
          <w:wAfter w:w="17" w:type="dxa"/>
          <w:trHeight w:val="357"/>
        </w:trPr>
        <w:tc>
          <w:tcPr>
            <w:tcW w:w="3319" w:type="dxa"/>
          </w:tcPr>
          <w:p w14:paraId="4CB35B75" w14:textId="20957B1F" w:rsidR="00B028B0" w:rsidRPr="00411DBC" w:rsidRDefault="00B028B0" w:rsidP="00B028B0">
            <w:pPr>
              <w:pStyle w:val="BodyText"/>
              <w:spacing w:before="0" w:after="0"/>
              <w:ind w:left="33"/>
              <w:jc w:val="thaiDistribute"/>
              <w:rPr>
                <w:rFonts w:ascii="Angsana New" w:hAnsi="Angsana New"/>
                <w:sz w:val="24"/>
                <w:szCs w:val="24"/>
                <w:cs/>
              </w:rPr>
            </w:pPr>
            <w:r w:rsidRPr="00411DBC">
              <w:rPr>
                <w:rFonts w:ascii="Angsana New" w:hAnsi="Angsana New" w:hint="cs"/>
                <w:sz w:val="24"/>
                <w:szCs w:val="24"/>
                <w:cs/>
              </w:rPr>
              <w:t>หุ้นกู้</w:t>
            </w:r>
          </w:p>
        </w:tc>
        <w:tc>
          <w:tcPr>
            <w:tcW w:w="731" w:type="dxa"/>
            <w:vAlign w:val="bottom"/>
          </w:tcPr>
          <w:p w14:paraId="17C862E2" w14:textId="5261ABE7" w:rsidR="00B028B0" w:rsidRPr="00411DBC" w:rsidRDefault="00B028B0" w:rsidP="00B028B0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color w:val="000000"/>
                <w:sz w:val="24"/>
                <w:szCs w:val="24"/>
              </w:rPr>
              <w:t>49,739</w:t>
            </w:r>
          </w:p>
        </w:tc>
        <w:tc>
          <w:tcPr>
            <w:tcW w:w="234" w:type="dxa"/>
            <w:vAlign w:val="bottom"/>
          </w:tcPr>
          <w:p w14:paraId="7D864799" w14:textId="77777777" w:rsidR="00B028B0" w:rsidRPr="00411DBC" w:rsidRDefault="00B028B0" w:rsidP="00B028B0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4" w:type="dxa"/>
            <w:vAlign w:val="bottom"/>
          </w:tcPr>
          <w:p w14:paraId="2375AE12" w14:textId="6717359A" w:rsidR="00B028B0" w:rsidRPr="00411DBC" w:rsidRDefault="00B028B0" w:rsidP="00B028B0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35" w:type="dxa"/>
            <w:vAlign w:val="bottom"/>
          </w:tcPr>
          <w:p w14:paraId="74A3BB2F" w14:textId="77777777" w:rsidR="00B028B0" w:rsidRPr="00411DBC" w:rsidRDefault="00B028B0" w:rsidP="00B028B0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4" w:type="dxa"/>
            <w:vAlign w:val="bottom"/>
          </w:tcPr>
          <w:p w14:paraId="4850E153" w14:textId="6E04210E" w:rsidR="00B028B0" w:rsidRPr="00411DBC" w:rsidRDefault="00B028B0" w:rsidP="00B028B0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43" w:type="dxa"/>
            <w:vAlign w:val="bottom"/>
          </w:tcPr>
          <w:p w14:paraId="61E112AE" w14:textId="77777777" w:rsidR="00B028B0" w:rsidRPr="00411DBC" w:rsidRDefault="00B028B0" w:rsidP="00B028B0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19" w:type="dxa"/>
            <w:vAlign w:val="bottom"/>
          </w:tcPr>
          <w:p w14:paraId="12967BC6" w14:textId="38556412" w:rsidR="00B028B0" w:rsidRPr="00411DBC" w:rsidRDefault="00B028B0" w:rsidP="00B028B0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31" w:type="dxa"/>
            <w:vAlign w:val="bottom"/>
          </w:tcPr>
          <w:p w14:paraId="32171740" w14:textId="77777777" w:rsidR="00B028B0" w:rsidRPr="00411DBC" w:rsidRDefault="00B028B0" w:rsidP="00B028B0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9" w:type="dxa"/>
            <w:vAlign w:val="bottom"/>
          </w:tcPr>
          <w:p w14:paraId="3AE3AE31" w14:textId="1FCAA206" w:rsidR="00B028B0" w:rsidRPr="00411DBC" w:rsidRDefault="00B028B0" w:rsidP="00B028B0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31" w:type="dxa"/>
            <w:vAlign w:val="bottom"/>
          </w:tcPr>
          <w:p w14:paraId="4B9E73A1" w14:textId="77777777" w:rsidR="00B028B0" w:rsidRPr="00411DBC" w:rsidRDefault="00B028B0" w:rsidP="00B028B0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18C6BB8F" w14:textId="66A72A57" w:rsidR="00B028B0" w:rsidRPr="00411DBC" w:rsidRDefault="00B028B0" w:rsidP="00B028B0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color w:val="000000"/>
                <w:sz w:val="24"/>
                <w:szCs w:val="24"/>
              </w:rPr>
              <w:t>49,739</w:t>
            </w:r>
          </w:p>
        </w:tc>
        <w:tc>
          <w:tcPr>
            <w:tcW w:w="235" w:type="dxa"/>
          </w:tcPr>
          <w:p w14:paraId="1B162F26" w14:textId="77777777" w:rsidR="00B028B0" w:rsidRPr="00411DBC" w:rsidRDefault="00B028B0" w:rsidP="00B028B0">
            <w:pPr>
              <w:pStyle w:val="BodyText"/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61" w:type="dxa"/>
          </w:tcPr>
          <w:p w14:paraId="3D1B823F" w14:textId="284690B4" w:rsidR="00B028B0" w:rsidRPr="00411DBC" w:rsidRDefault="00B028B0" w:rsidP="00B028B0">
            <w:pPr>
              <w:pStyle w:val="BodyText"/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pacing w:val="-2"/>
                <w:sz w:val="24"/>
                <w:szCs w:val="24"/>
              </w:rPr>
              <w:t>7.80</w:t>
            </w:r>
          </w:p>
        </w:tc>
      </w:tr>
      <w:tr w:rsidR="00B028B0" w:rsidRPr="00411DBC" w14:paraId="1CBAECA8" w14:textId="77777777" w:rsidTr="00352BE0">
        <w:trPr>
          <w:gridAfter w:val="1"/>
          <w:wAfter w:w="17" w:type="dxa"/>
          <w:trHeight w:val="729"/>
        </w:trPr>
        <w:tc>
          <w:tcPr>
            <w:tcW w:w="3319" w:type="dxa"/>
          </w:tcPr>
          <w:p w14:paraId="0620AC71" w14:textId="77777777" w:rsidR="00B028B0" w:rsidRPr="00411DBC" w:rsidRDefault="00B028B0" w:rsidP="00B028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3"/>
              <w:contextualSpacing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  <w:cs/>
              </w:rPr>
              <w:t>ส่วนของหนี้สินตามสัญญาเช่าที่ถึงกำหนด</w:t>
            </w:r>
          </w:p>
          <w:p w14:paraId="14D68522" w14:textId="56977971" w:rsidR="00B028B0" w:rsidRPr="00411DBC" w:rsidRDefault="00B028B0" w:rsidP="00B028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ind w:left="33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  <w:cs/>
              </w:rPr>
              <w:t>ชำระภายในหนึ่งปี</w:t>
            </w:r>
          </w:p>
        </w:tc>
        <w:tc>
          <w:tcPr>
            <w:tcW w:w="731" w:type="dxa"/>
            <w:vAlign w:val="bottom"/>
          </w:tcPr>
          <w:p w14:paraId="04BE15DD" w14:textId="43A8F9AD" w:rsidR="00B028B0" w:rsidRPr="00411DBC" w:rsidRDefault="00B028B0" w:rsidP="00B028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color w:val="000000"/>
                <w:sz w:val="24"/>
                <w:szCs w:val="24"/>
              </w:rPr>
              <w:t>18,059</w:t>
            </w:r>
          </w:p>
        </w:tc>
        <w:tc>
          <w:tcPr>
            <w:tcW w:w="234" w:type="dxa"/>
            <w:vAlign w:val="bottom"/>
          </w:tcPr>
          <w:p w14:paraId="0B596EB8" w14:textId="77777777" w:rsidR="00B028B0" w:rsidRPr="00411DBC" w:rsidRDefault="00B028B0" w:rsidP="00B028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4" w:type="dxa"/>
            <w:vAlign w:val="bottom"/>
          </w:tcPr>
          <w:p w14:paraId="00F93B80" w14:textId="5D8F5E39" w:rsidR="00B028B0" w:rsidRPr="00411DBC" w:rsidRDefault="00B028B0" w:rsidP="00B028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35" w:type="dxa"/>
            <w:vAlign w:val="bottom"/>
          </w:tcPr>
          <w:p w14:paraId="746C48E1" w14:textId="77777777" w:rsidR="00B028B0" w:rsidRPr="00411DBC" w:rsidRDefault="00B028B0" w:rsidP="00B028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4" w:type="dxa"/>
            <w:vAlign w:val="bottom"/>
          </w:tcPr>
          <w:p w14:paraId="7934E675" w14:textId="1217279B" w:rsidR="00B028B0" w:rsidRPr="00411DBC" w:rsidRDefault="00B028B0" w:rsidP="00B028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43" w:type="dxa"/>
            <w:vAlign w:val="bottom"/>
          </w:tcPr>
          <w:p w14:paraId="7D7A1282" w14:textId="77777777" w:rsidR="00B028B0" w:rsidRPr="00411DBC" w:rsidRDefault="00B028B0" w:rsidP="00B028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19" w:type="dxa"/>
            <w:vAlign w:val="bottom"/>
          </w:tcPr>
          <w:p w14:paraId="4F24F6BE" w14:textId="35219D5E" w:rsidR="00B028B0" w:rsidRPr="00411DBC" w:rsidRDefault="00B028B0" w:rsidP="00B028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31" w:type="dxa"/>
            <w:vAlign w:val="bottom"/>
          </w:tcPr>
          <w:p w14:paraId="581AB80E" w14:textId="77777777" w:rsidR="00B028B0" w:rsidRPr="00411DBC" w:rsidRDefault="00B028B0" w:rsidP="00B028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9" w:type="dxa"/>
            <w:vAlign w:val="bottom"/>
          </w:tcPr>
          <w:p w14:paraId="1413D38B" w14:textId="1EC5B374" w:rsidR="00B028B0" w:rsidRPr="00411DBC" w:rsidRDefault="00B028B0" w:rsidP="00B028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31" w:type="dxa"/>
            <w:vAlign w:val="bottom"/>
          </w:tcPr>
          <w:p w14:paraId="57A748E5" w14:textId="77777777" w:rsidR="00B028B0" w:rsidRPr="00411DBC" w:rsidRDefault="00B028B0" w:rsidP="00B028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47A46B62" w14:textId="1CA110BF" w:rsidR="00B028B0" w:rsidRPr="00411DBC" w:rsidRDefault="00B028B0" w:rsidP="00B028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color w:val="000000"/>
                <w:sz w:val="24"/>
                <w:szCs w:val="24"/>
              </w:rPr>
              <w:t>18,059</w:t>
            </w:r>
          </w:p>
        </w:tc>
        <w:tc>
          <w:tcPr>
            <w:tcW w:w="235" w:type="dxa"/>
            <w:vAlign w:val="bottom"/>
          </w:tcPr>
          <w:p w14:paraId="09B8618D" w14:textId="77777777" w:rsidR="00B028B0" w:rsidRPr="00411DBC" w:rsidRDefault="00B028B0" w:rsidP="00B028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61" w:type="dxa"/>
            <w:vAlign w:val="bottom"/>
          </w:tcPr>
          <w:p w14:paraId="018314A0" w14:textId="44543DA0" w:rsidR="00B028B0" w:rsidRPr="00411DBC" w:rsidRDefault="00B028B0" w:rsidP="00B028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</w:rPr>
              <w:t>-</w:t>
            </w:r>
          </w:p>
        </w:tc>
      </w:tr>
      <w:tr w:rsidR="00B028B0" w:rsidRPr="00411DBC" w14:paraId="6CB48EE8" w14:textId="77777777" w:rsidTr="00352BE0">
        <w:trPr>
          <w:gridAfter w:val="1"/>
          <w:wAfter w:w="17" w:type="dxa"/>
          <w:trHeight w:val="357"/>
        </w:trPr>
        <w:tc>
          <w:tcPr>
            <w:tcW w:w="3319" w:type="dxa"/>
            <w:vAlign w:val="bottom"/>
          </w:tcPr>
          <w:p w14:paraId="3A8BA55F" w14:textId="1B2FB9C3" w:rsidR="00B028B0" w:rsidRPr="00411DBC" w:rsidRDefault="00B028B0" w:rsidP="00B028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ind w:left="33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 w:hint="cs"/>
                <w:sz w:val="24"/>
                <w:szCs w:val="24"/>
                <w:cs/>
              </w:rPr>
              <w:t xml:space="preserve">หนี้สินตามสัญญาเช่า </w:t>
            </w:r>
            <w:r w:rsidRPr="00411DBC">
              <w:rPr>
                <w:rFonts w:ascii="Angsana New" w:hAnsi="Angsana New"/>
                <w:sz w:val="24"/>
                <w:szCs w:val="24"/>
              </w:rPr>
              <w:t xml:space="preserve">- </w:t>
            </w:r>
            <w:r w:rsidRPr="00411DBC">
              <w:rPr>
                <w:rFonts w:ascii="Angsana New" w:hAnsi="Angsana New" w:hint="cs"/>
                <w:sz w:val="24"/>
                <w:szCs w:val="24"/>
                <w:cs/>
              </w:rPr>
              <w:t>สุทธิ</w:t>
            </w:r>
          </w:p>
        </w:tc>
        <w:tc>
          <w:tcPr>
            <w:tcW w:w="731" w:type="dxa"/>
            <w:tcBorders>
              <w:bottom w:val="single" w:sz="4" w:space="0" w:color="auto"/>
            </w:tcBorders>
            <w:vAlign w:val="bottom"/>
          </w:tcPr>
          <w:p w14:paraId="1A53F260" w14:textId="71BE8622" w:rsidR="00B028B0" w:rsidRPr="00411DBC" w:rsidRDefault="00B028B0" w:rsidP="00B028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34" w:type="dxa"/>
            <w:vAlign w:val="bottom"/>
          </w:tcPr>
          <w:p w14:paraId="2185FD95" w14:textId="77777777" w:rsidR="00B028B0" w:rsidRPr="00411DBC" w:rsidRDefault="00B028B0" w:rsidP="00B028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4" w:type="dxa"/>
            <w:tcBorders>
              <w:bottom w:val="single" w:sz="4" w:space="0" w:color="auto"/>
            </w:tcBorders>
            <w:vAlign w:val="bottom"/>
          </w:tcPr>
          <w:p w14:paraId="2C5DF327" w14:textId="0D605A3C" w:rsidR="00B028B0" w:rsidRPr="00411DBC" w:rsidRDefault="00B028B0" w:rsidP="00B028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color w:val="000000"/>
                <w:sz w:val="24"/>
                <w:szCs w:val="24"/>
              </w:rPr>
              <w:t>31,696</w:t>
            </w:r>
          </w:p>
        </w:tc>
        <w:tc>
          <w:tcPr>
            <w:tcW w:w="235" w:type="dxa"/>
            <w:vAlign w:val="bottom"/>
          </w:tcPr>
          <w:p w14:paraId="2B45F796" w14:textId="77777777" w:rsidR="00B028B0" w:rsidRPr="00411DBC" w:rsidRDefault="00B028B0" w:rsidP="00B028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4" w:type="dxa"/>
            <w:tcBorders>
              <w:bottom w:val="single" w:sz="4" w:space="0" w:color="auto"/>
            </w:tcBorders>
            <w:vAlign w:val="bottom"/>
          </w:tcPr>
          <w:p w14:paraId="3637F5DB" w14:textId="769BC077" w:rsidR="00B028B0" w:rsidRPr="00411DBC" w:rsidRDefault="00B028B0" w:rsidP="00B028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43" w:type="dxa"/>
            <w:vAlign w:val="bottom"/>
          </w:tcPr>
          <w:p w14:paraId="1BDFAD86" w14:textId="77777777" w:rsidR="00B028B0" w:rsidRPr="00411DBC" w:rsidRDefault="00B028B0" w:rsidP="00B028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19" w:type="dxa"/>
            <w:tcBorders>
              <w:bottom w:val="single" w:sz="4" w:space="0" w:color="auto"/>
            </w:tcBorders>
            <w:vAlign w:val="bottom"/>
          </w:tcPr>
          <w:p w14:paraId="6F10B4C9" w14:textId="646906F8" w:rsidR="00B028B0" w:rsidRPr="00411DBC" w:rsidRDefault="00B028B0" w:rsidP="00B028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31" w:type="dxa"/>
            <w:vAlign w:val="bottom"/>
          </w:tcPr>
          <w:p w14:paraId="6EF46B51" w14:textId="77777777" w:rsidR="00B028B0" w:rsidRPr="00411DBC" w:rsidRDefault="00B028B0" w:rsidP="00B028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9" w:type="dxa"/>
            <w:tcBorders>
              <w:bottom w:val="single" w:sz="4" w:space="0" w:color="auto"/>
            </w:tcBorders>
            <w:vAlign w:val="bottom"/>
          </w:tcPr>
          <w:p w14:paraId="31C5FCA3" w14:textId="47FB5295" w:rsidR="00B028B0" w:rsidRPr="00411DBC" w:rsidRDefault="00B028B0" w:rsidP="00B028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31" w:type="dxa"/>
            <w:vAlign w:val="bottom"/>
          </w:tcPr>
          <w:p w14:paraId="1379B696" w14:textId="77777777" w:rsidR="00B028B0" w:rsidRPr="00411DBC" w:rsidRDefault="00B028B0" w:rsidP="00B028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vAlign w:val="bottom"/>
          </w:tcPr>
          <w:p w14:paraId="3F5E42E7" w14:textId="6FC67CC5" w:rsidR="00B028B0" w:rsidRPr="00411DBC" w:rsidRDefault="00B028B0" w:rsidP="00B028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color w:val="000000"/>
                <w:sz w:val="24"/>
                <w:szCs w:val="24"/>
              </w:rPr>
              <w:t>31,696</w:t>
            </w:r>
          </w:p>
        </w:tc>
        <w:tc>
          <w:tcPr>
            <w:tcW w:w="235" w:type="dxa"/>
          </w:tcPr>
          <w:p w14:paraId="1E396A6B" w14:textId="77777777" w:rsidR="00B028B0" w:rsidRPr="00411DBC" w:rsidRDefault="00B028B0" w:rsidP="00B028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61" w:type="dxa"/>
            <w:vAlign w:val="bottom"/>
          </w:tcPr>
          <w:p w14:paraId="1BB43DD3" w14:textId="4A72F17F" w:rsidR="00B028B0" w:rsidRPr="00411DBC" w:rsidRDefault="00B028B0" w:rsidP="00B028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</w:rPr>
              <w:t>-</w:t>
            </w:r>
          </w:p>
        </w:tc>
      </w:tr>
      <w:tr w:rsidR="00B028B0" w:rsidRPr="00411DBC" w14:paraId="3C2CA9E2" w14:textId="77777777" w:rsidTr="00352BE0">
        <w:trPr>
          <w:gridAfter w:val="1"/>
          <w:wAfter w:w="17" w:type="dxa"/>
          <w:trHeight w:val="369"/>
        </w:trPr>
        <w:tc>
          <w:tcPr>
            <w:tcW w:w="3319" w:type="dxa"/>
            <w:vAlign w:val="bottom"/>
          </w:tcPr>
          <w:p w14:paraId="65DB5084" w14:textId="10F6234E" w:rsidR="00B028B0" w:rsidRPr="00411DBC" w:rsidRDefault="00B028B0" w:rsidP="00B028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ind w:left="33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รวมหนี้สินทางการเงิน</w:t>
            </w:r>
          </w:p>
        </w:tc>
        <w:tc>
          <w:tcPr>
            <w:tcW w:w="73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9ACCA12" w14:textId="1645CC5A" w:rsidR="00B028B0" w:rsidRPr="00411DBC" w:rsidRDefault="00B028B0" w:rsidP="00B028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color w:val="000000"/>
                <w:sz w:val="24"/>
                <w:szCs w:val="24"/>
              </w:rPr>
              <w:t>67,797</w:t>
            </w:r>
          </w:p>
        </w:tc>
        <w:tc>
          <w:tcPr>
            <w:tcW w:w="234" w:type="dxa"/>
            <w:vAlign w:val="bottom"/>
          </w:tcPr>
          <w:p w14:paraId="64D0E084" w14:textId="77777777" w:rsidR="00B028B0" w:rsidRPr="00411DBC" w:rsidRDefault="00B028B0" w:rsidP="00B028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C4208D6" w14:textId="12420194" w:rsidR="00B028B0" w:rsidRPr="00411DBC" w:rsidRDefault="00B028B0" w:rsidP="00B028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color w:val="000000"/>
                <w:sz w:val="24"/>
                <w:szCs w:val="24"/>
              </w:rPr>
              <w:t>31,696</w:t>
            </w:r>
          </w:p>
        </w:tc>
        <w:tc>
          <w:tcPr>
            <w:tcW w:w="235" w:type="dxa"/>
            <w:vAlign w:val="bottom"/>
          </w:tcPr>
          <w:p w14:paraId="4C59CE43" w14:textId="77777777" w:rsidR="00B028B0" w:rsidRPr="00411DBC" w:rsidRDefault="00B028B0" w:rsidP="00B028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C4AB5FC" w14:textId="73D18107" w:rsidR="00B028B0" w:rsidRPr="00411DBC" w:rsidRDefault="00B028B0" w:rsidP="00B028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43" w:type="dxa"/>
            <w:vAlign w:val="bottom"/>
          </w:tcPr>
          <w:p w14:paraId="49344FA0" w14:textId="77777777" w:rsidR="00B028B0" w:rsidRPr="00411DBC" w:rsidRDefault="00B028B0" w:rsidP="00B028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1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6DF871C" w14:textId="5FE6B4C9" w:rsidR="00B028B0" w:rsidRPr="00411DBC" w:rsidRDefault="00B028B0" w:rsidP="00B028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31" w:type="dxa"/>
            <w:vAlign w:val="bottom"/>
          </w:tcPr>
          <w:p w14:paraId="784F4324" w14:textId="77777777" w:rsidR="00B028B0" w:rsidRPr="00411DBC" w:rsidRDefault="00B028B0" w:rsidP="00B028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3CFB397" w14:textId="469B4A58" w:rsidR="00B028B0" w:rsidRPr="00411DBC" w:rsidRDefault="00B028B0" w:rsidP="00B028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color w:val="000000"/>
                <w:sz w:val="24"/>
                <w:szCs w:val="24"/>
              </w:rPr>
              <w:t>739,916</w:t>
            </w:r>
          </w:p>
        </w:tc>
        <w:tc>
          <w:tcPr>
            <w:tcW w:w="231" w:type="dxa"/>
            <w:vAlign w:val="bottom"/>
          </w:tcPr>
          <w:p w14:paraId="222976E8" w14:textId="77777777" w:rsidR="00B028B0" w:rsidRPr="00411DBC" w:rsidRDefault="00B028B0" w:rsidP="00B028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BC36DF6" w14:textId="1A782D8A" w:rsidR="00B028B0" w:rsidRPr="00776894" w:rsidRDefault="00B028B0" w:rsidP="00B028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776894">
              <w:rPr>
                <w:rFonts w:ascii="Angsana New" w:hAnsi="Angsana New"/>
                <w:color w:val="000000"/>
                <w:sz w:val="24"/>
                <w:szCs w:val="24"/>
              </w:rPr>
              <w:t>839,409</w:t>
            </w:r>
          </w:p>
        </w:tc>
        <w:tc>
          <w:tcPr>
            <w:tcW w:w="235" w:type="dxa"/>
          </w:tcPr>
          <w:p w14:paraId="035E3B61" w14:textId="77777777" w:rsidR="00B028B0" w:rsidRPr="00776894" w:rsidRDefault="00B028B0" w:rsidP="00B028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61" w:type="dxa"/>
          </w:tcPr>
          <w:p w14:paraId="5118B6E1" w14:textId="77777777" w:rsidR="00B028B0" w:rsidRPr="00411DBC" w:rsidRDefault="00B028B0" w:rsidP="00B028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</w:tr>
    </w:tbl>
    <w:p w14:paraId="66044D8E" w14:textId="1353B73A" w:rsidR="00F17D91" w:rsidRPr="00411DBC" w:rsidRDefault="00F17D91" w:rsidP="00F17D91">
      <w:pPr>
        <w:pStyle w:val="BodyText"/>
        <w:spacing w:before="0" w:after="0"/>
        <w:jc w:val="thaiDistribute"/>
        <w:rPr>
          <w:rFonts w:ascii="Angsana New" w:hAnsi="Angsana New"/>
          <w:spacing w:val="-2"/>
          <w:sz w:val="28"/>
          <w:szCs w:val="28"/>
        </w:rPr>
        <w:sectPr w:rsidR="00F17D91" w:rsidRPr="00411DBC" w:rsidSect="00BB20F6">
          <w:pgSz w:w="11907" w:h="16840" w:code="9"/>
          <w:pgMar w:top="851" w:right="1077" w:bottom="851" w:left="1588" w:header="850" w:footer="567" w:gutter="0"/>
          <w:pgNumType w:fmt="numberInDash"/>
          <w:cols w:space="708"/>
          <w:docGrid w:linePitch="360"/>
        </w:sectPr>
      </w:pPr>
    </w:p>
    <w:tbl>
      <w:tblPr>
        <w:tblStyle w:val="TableGrid"/>
        <w:tblW w:w="10824" w:type="dxa"/>
        <w:tblInd w:w="-7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85"/>
        <w:gridCol w:w="724"/>
        <w:gridCol w:w="236"/>
        <w:gridCol w:w="807"/>
        <w:gridCol w:w="236"/>
        <w:gridCol w:w="807"/>
        <w:gridCol w:w="240"/>
        <w:gridCol w:w="1130"/>
        <w:gridCol w:w="232"/>
        <w:gridCol w:w="812"/>
        <w:gridCol w:w="232"/>
        <w:gridCol w:w="774"/>
        <w:gridCol w:w="236"/>
        <w:gridCol w:w="965"/>
        <w:gridCol w:w="8"/>
      </w:tblGrid>
      <w:tr w:rsidR="001600E7" w:rsidRPr="00411DBC" w14:paraId="2ABA5B80" w14:textId="77777777" w:rsidTr="00410C86">
        <w:trPr>
          <w:trHeight w:val="368"/>
        </w:trPr>
        <w:tc>
          <w:tcPr>
            <w:tcW w:w="3385" w:type="dxa"/>
            <w:vAlign w:val="bottom"/>
          </w:tcPr>
          <w:p w14:paraId="67B03A01" w14:textId="77777777" w:rsidR="001600E7" w:rsidRPr="00411DBC" w:rsidRDefault="001600E7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ind w:left="-111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7439" w:type="dxa"/>
            <w:gridSpan w:val="14"/>
            <w:tcBorders>
              <w:bottom w:val="single" w:sz="4" w:space="0" w:color="auto"/>
            </w:tcBorders>
            <w:vAlign w:val="bottom"/>
          </w:tcPr>
          <w:p w14:paraId="6EAE2B27" w14:textId="77777777" w:rsidR="001600E7" w:rsidRPr="00411DBC" w:rsidRDefault="001600E7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  <w:r w:rsidRPr="00411DBC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(หน่วย</w:t>
            </w:r>
            <w:r w:rsidRPr="00411DBC">
              <w:rPr>
                <w:rFonts w:ascii="Angsana New" w:hAnsi="Angsana New"/>
                <w:spacing w:val="-2"/>
                <w:sz w:val="24"/>
                <w:szCs w:val="24"/>
              </w:rPr>
              <w:t>:</w:t>
            </w:r>
            <w:r w:rsidRPr="00411DBC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พันบาท)</w:t>
            </w:r>
          </w:p>
        </w:tc>
      </w:tr>
      <w:tr w:rsidR="001600E7" w:rsidRPr="00411DBC" w14:paraId="53C2A6EB" w14:textId="77777777" w:rsidTr="00410C86">
        <w:trPr>
          <w:trHeight w:val="368"/>
        </w:trPr>
        <w:tc>
          <w:tcPr>
            <w:tcW w:w="3385" w:type="dxa"/>
            <w:vAlign w:val="bottom"/>
          </w:tcPr>
          <w:p w14:paraId="4A54F95E" w14:textId="77777777" w:rsidR="001600E7" w:rsidRPr="00411DBC" w:rsidRDefault="001600E7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ind w:left="-111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7439" w:type="dxa"/>
            <w:gridSpan w:val="1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8EF6A02" w14:textId="77777777" w:rsidR="001600E7" w:rsidRPr="00411DBC" w:rsidRDefault="001600E7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  <w:r w:rsidRPr="00411DBC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งบการเงินรวม</w:t>
            </w:r>
          </w:p>
        </w:tc>
      </w:tr>
      <w:tr w:rsidR="001600E7" w:rsidRPr="00411DBC" w14:paraId="7F9FEA0B" w14:textId="77777777" w:rsidTr="00410C86">
        <w:trPr>
          <w:trHeight w:val="368"/>
        </w:trPr>
        <w:tc>
          <w:tcPr>
            <w:tcW w:w="3385" w:type="dxa"/>
            <w:vAlign w:val="bottom"/>
          </w:tcPr>
          <w:p w14:paraId="6D8A5731" w14:textId="77777777" w:rsidR="001600E7" w:rsidRPr="00411DBC" w:rsidRDefault="001600E7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ind w:left="-111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7439" w:type="dxa"/>
            <w:gridSpan w:val="1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F3FDA20" w14:textId="15B05606" w:rsidR="001600E7" w:rsidRPr="00411DBC" w:rsidRDefault="001600E7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 xml:space="preserve">ณ วันที่ </w:t>
            </w:r>
            <w:r w:rsidRPr="00411DBC">
              <w:rPr>
                <w:rFonts w:ascii="Angsana New" w:hAnsi="Angsana New"/>
                <w:spacing w:val="-2"/>
                <w:sz w:val="24"/>
                <w:szCs w:val="24"/>
              </w:rPr>
              <w:t xml:space="preserve">31 </w:t>
            </w:r>
            <w:r w:rsidRPr="00411DBC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 xml:space="preserve">ธันวาคม </w:t>
            </w:r>
            <w:r w:rsidRPr="00411DBC">
              <w:rPr>
                <w:rFonts w:ascii="Angsana New" w:hAnsi="Angsana New"/>
                <w:spacing w:val="-2"/>
                <w:sz w:val="24"/>
                <w:szCs w:val="24"/>
              </w:rPr>
              <w:t>256</w:t>
            </w:r>
            <w:r w:rsidR="00194210" w:rsidRPr="00411DBC">
              <w:rPr>
                <w:rFonts w:ascii="Angsana New" w:hAnsi="Angsana New"/>
                <w:spacing w:val="-2"/>
                <w:sz w:val="24"/>
                <w:szCs w:val="24"/>
              </w:rPr>
              <w:t>5</w:t>
            </w:r>
          </w:p>
        </w:tc>
      </w:tr>
      <w:tr w:rsidR="001600E7" w:rsidRPr="00411DBC" w14:paraId="62E74EA8" w14:textId="77777777" w:rsidTr="00410C86">
        <w:trPr>
          <w:gridAfter w:val="1"/>
          <w:wAfter w:w="8" w:type="dxa"/>
          <w:trHeight w:val="380"/>
        </w:trPr>
        <w:tc>
          <w:tcPr>
            <w:tcW w:w="3385" w:type="dxa"/>
            <w:vAlign w:val="bottom"/>
          </w:tcPr>
          <w:p w14:paraId="34E2A1E8" w14:textId="77777777" w:rsidR="001600E7" w:rsidRPr="00411DBC" w:rsidRDefault="001600E7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ind w:left="-111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3050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56A0922" w14:textId="77777777" w:rsidR="001600E7" w:rsidRPr="00411DBC" w:rsidRDefault="001600E7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อัตราดอกเบี้ยคงที่</w:t>
            </w:r>
          </w:p>
        </w:tc>
        <w:tc>
          <w:tcPr>
            <w:tcW w:w="1130" w:type="dxa"/>
            <w:tcBorders>
              <w:top w:val="single" w:sz="4" w:space="0" w:color="auto"/>
            </w:tcBorders>
            <w:vAlign w:val="bottom"/>
          </w:tcPr>
          <w:p w14:paraId="7FED64F8" w14:textId="77777777" w:rsidR="001600E7" w:rsidRPr="00411DBC" w:rsidRDefault="001600E7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</w:p>
        </w:tc>
        <w:tc>
          <w:tcPr>
            <w:tcW w:w="232" w:type="dxa"/>
            <w:tcBorders>
              <w:top w:val="single" w:sz="4" w:space="0" w:color="auto"/>
            </w:tcBorders>
            <w:vAlign w:val="bottom"/>
          </w:tcPr>
          <w:p w14:paraId="5147759B" w14:textId="77777777" w:rsidR="001600E7" w:rsidRPr="00411DBC" w:rsidRDefault="001600E7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4" w:space="0" w:color="auto"/>
            </w:tcBorders>
            <w:vAlign w:val="bottom"/>
          </w:tcPr>
          <w:p w14:paraId="3D778A5C" w14:textId="77777777" w:rsidR="001600E7" w:rsidRPr="00411DBC" w:rsidRDefault="001600E7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</w:p>
        </w:tc>
        <w:tc>
          <w:tcPr>
            <w:tcW w:w="232" w:type="dxa"/>
            <w:tcBorders>
              <w:top w:val="single" w:sz="4" w:space="0" w:color="auto"/>
            </w:tcBorders>
            <w:vAlign w:val="bottom"/>
          </w:tcPr>
          <w:p w14:paraId="2E03B71A" w14:textId="77777777" w:rsidR="001600E7" w:rsidRPr="00411DBC" w:rsidRDefault="001600E7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774" w:type="dxa"/>
            <w:tcBorders>
              <w:top w:val="single" w:sz="4" w:space="0" w:color="auto"/>
            </w:tcBorders>
            <w:vAlign w:val="bottom"/>
          </w:tcPr>
          <w:p w14:paraId="5F942574" w14:textId="77777777" w:rsidR="001600E7" w:rsidRPr="00411DBC" w:rsidRDefault="001600E7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</w:p>
        </w:tc>
        <w:tc>
          <w:tcPr>
            <w:tcW w:w="236" w:type="dxa"/>
            <w:tcBorders>
              <w:top w:val="single" w:sz="4" w:space="0" w:color="auto"/>
            </w:tcBorders>
            <w:vAlign w:val="bottom"/>
          </w:tcPr>
          <w:p w14:paraId="516DB825" w14:textId="77777777" w:rsidR="001600E7" w:rsidRPr="00411DBC" w:rsidRDefault="001600E7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single" w:sz="4" w:space="0" w:color="auto"/>
            </w:tcBorders>
            <w:vAlign w:val="bottom"/>
          </w:tcPr>
          <w:p w14:paraId="793E3795" w14:textId="77777777" w:rsidR="001600E7" w:rsidRPr="00411DBC" w:rsidRDefault="001600E7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</w:p>
        </w:tc>
      </w:tr>
      <w:tr w:rsidR="0040309F" w:rsidRPr="00411DBC" w14:paraId="7C492C61" w14:textId="77777777" w:rsidTr="00410C86">
        <w:trPr>
          <w:gridAfter w:val="1"/>
          <w:wAfter w:w="8" w:type="dxa"/>
          <w:trHeight w:val="1475"/>
        </w:trPr>
        <w:tc>
          <w:tcPr>
            <w:tcW w:w="3385" w:type="dxa"/>
            <w:vAlign w:val="bottom"/>
          </w:tcPr>
          <w:p w14:paraId="5EC162DD" w14:textId="77777777" w:rsidR="001600E7" w:rsidRPr="00411DBC" w:rsidRDefault="001600E7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ind w:left="-111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72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BFA9E57" w14:textId="77777777" w:rsidR="001600E7" w:rsidRPr="00411DBC" w:rsidRDefault="001600E7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ภายใน 1 ปี</w:t>
            </w:r>
          </w:p>
        </w:tc>
        <w:tc>
          <w:tcPr>
            <w:tcW w:w="236" w:type="dxa"/>
            <w:tcBorders>
              <w:top w:val="single" w:sz="4" w:space="0" w:color="auto"/>
            </w:tcBorders>
            <w:vAlign w:val="bottom"/>
          </w:tcPr>
          <w:p w14:paraId="18993238" w14:textId="77777777" w:rsidR="001600E7" w:rsidRPr="00411DBC" w:rsidRDefault="001600E7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828542D" w14:textId="77777777" w:rsidR="001600E7" w:rsidRPr="00411DBC" w:rsidRDefault="001600E7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 xml:space="preserve">มากกว่า </w:t>
            </w:r>
            <w:r w:rsidRPr="00411DBC">
              <w:rPr>
                <w:rFonts w:ascii="Angsana New" w:hAnsi="Angsana New"/>
                <w:spacing w:val="-2"/>
                <w:sz w:val="24"/>
                <w:szCs w:val="24"/>
              </w:rPr>
              <w:t>1</w:t>
            </w:r>
            <w:r w:rsidRPr="00411DBC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 xml:space="preserve"> ถึง </w:t>
            </w:r>
            <w:r w:rsidRPr="00411DBC">
              <w:rPr>
                <w:rFonts w:ascii="Angsana New" w:hAnsi="Angsana New"/>
                <w:spacing w:val="-2"/>
                <w:sz w:val="24"/>
                <w:szCs w:val="24"/>
              </w:rPr>
              <w:t>5</w:t>
            </w:r>
            <w:r w:rsidRPr="00411DBC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236" w:type="dxa"/>
            <w:tcBorders>
              <w:top w:val="single" w:sz="4" w:space="0" w:color="auto"/>
            </w:tcBorders>
            <w:vAlign w:val="bottom"/>
          </w:tcPr>
          <w:p w14:paraId="4E322747" w14:textId="77777777" w:rsidR="001600E7" w:rsidRPr="00411DBC" w:rsidRDefault="001600E7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5199BF7" w14:textId="77777777" w:rsidR="001600E7" w:rsidRPr="00411DBC" w:rsidRDefault="001600E7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 xml:space="preserve">มากกว่า </w:t>
            </w:r>
            <w:r w:rsidRPr="00411DBC">
              <w:rPr>
                <w:rFonts w:ascii="Angsana New" w:hAnsi="Angsana New"/>
                <w:spacing w:val="-2"/>
                <w:sz w:val="24"/>
                <w:szCs w:val="24"/>
              </w:rPr>
              <w:t>5</w:t>
            </w:r>
            <w:r w:rsidRPr="00411DBC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240" w:type="dxa"/>
            <w:tcBorders>
              <w:top w:val="single" w:sz="4" w:space="0" w:color="auto"/>
            </w:tcBorders>
            <w:vAlign w:val="bottom"/>
          </w:tcPr>
          <w:p w14:paraId="72815660" w14:textId="77777777" w:rsidR="001600E7" w:rsidRPr="00411DBC" w:rsidRDefault="001600E7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30" w:type="dxa"/>
            <w:tcBorders>
              <w:bottom w:val="single" w:sz="4" w:space="0" w:color="auto"/>
            </w:tcBorders>
            <w:vAlign w:val="bottom"/>
          </w:tcPr>
          <w:p w14:paraId="66DBA69F" w14:textId="77777777" w:rsidR="001600E7" w:rsidRPr="00411DBC" w:rsidRDefault="001600E7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อัตราดอกเบี้ยปรับขึ้นลงตามราคาตลาด</w:t>
            </w:r>
          </w:p>
        </w:tc>
        <w:tc>
          <w:tcPr>
            <w:tcW w:w="232" w:type="dxa"/>
            <w:vAlign w:val="bottom"/>
          </w:tcPr>
          <w:p w14:paraId="13940472" w14:textId="77777777" w:rsidR="001600E7" w:rsidRPr="00411DBC" w:rsidRDefault="001600E7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tcBorders>
              <w:bottom w:val="single" w:sz="4" w:space="0" w:color="auto"/>
            </w:tcBorders>
            <w:vAlign w:val="bottom"/>
          </w:tcPr>
          <w:p w14:paraId="307B455C" w14:textId="77777777" w:rsidR="001600E7" w:rsidRPr="00411DBC" w:rsidRDefault="001600E7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ไม่มีอัตราดอกเบี้ย</w:t>
            </w:r>
          </w:p>
        </w:tc>
        <w:tc>
          <w:tcPr>
            <w:tcW w:w="232" w:type="dxa"/>
            <w:vAlign w:val="bottom"/>
          </w:tcPr>
          <w:p w14:paraId="042099E4" w14:textId="77777777" w:rsidR="001600E7" w:rsidRPr="00411DBC" w:rsidRDefault="001600E7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774" w:type="dxa"/>
            <w:tcBorders>
              <w:bottom w:val="single" w:sz="4" w:space="0" w:color="auto"/>
            </w:tcBorders>
            <w:vAlign w:val="bottom"/>
          </w:tcPr>
          <w:p w14:paraId="71BC6D88" w14:textId="77777777" w:rsidR="001600E7" w:rsidRPr="00411DBC" w:rsidRDefault="001600E7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รวม</w:t>
            </w:r>
          </w:p>
        </w:tc>
        <w:tc>
          <w:tcPr>
            <w:tcW w:w="236" w:type="dxa"/>
            <w:vAlign w:val="bottom"/>
          </w:tcPr>
          <w:p w14:paraId="64C2F2F7" w14:textId="77777777" w:rsidR="001600E7" w:rsidRPr="00411DBC" w:rsidRDefault="001600E7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65" w:type="dxa"/>
            <w:tcBorders>
              <w:bottom w:val="single" w:sz="4" w:space="0" w:color="auto"/>
            </w:tcBorders>
            <w:vAlign w:val="bottom"/>
          </w:tcPr>
          <w:p w14:paraId="25EFD19D" w14:textId="77777777" w:rsidR="001600E7" w:rsidRPr="00411DBC" w:rsidRDefault="001600E7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อัตราดอกเบี้ยที่แท้จริง</w:t>
            </w:r>
          </w:p>
        </w:tc>
      </w:tr>
      <w:tr w:rsidR="001600E7" w:rsidRPr="00411DBC" w14:paraId="27378033" w14:textId="77777777" w:rsidTr="00410C86">
        <w:trPr>
          <w:gridAfter w:val="1"/>
          <w:wAfter w:w="8" w:type="dxa"/>
          <w:trHeight w:val="61"/>
        </w:trPr>
        <w:tc>
          <w:tcPr>
            <w:tcW w:w="3385" w:type="dxa"/>
          </w:tcPr>
          <w:p w14:paraId="1E3875DC" w14:textId="77777777" w:rsidR="001600E7" w:rsidRPr="00411DBC" w:rsidRDefault="001600E7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ind w:left="33"/>
              <w:jc w:val="thaiDistribute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724" w:type="dxa"/>
            <w:tcBorders>
              <w:top w:val="single" w:sz="4" w:space="0" w:color="auto"/>
            </w:tcBorders>
          </w:tcPr>
          <w:p w14:paraId="770E2CB2" w14:textId="77777777" w:rsidR="001600E7" w:rsidRPr="00411DBC" w:rsidRDefault="001600E7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6" w:type="dxa"/>
          </w:tcPr>
          <w:p w14:paraId="75D59635" w14:textId="77777777" w:rsidR="001600E7" w:rsidRPr="00411DBC" w:rsidRDefault="001600E7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7" w:type="dxa"/>
            <w:tcBorders>
              <w:top w:val="single" w:sz="4" w:space="0" w:color="auto"/>
            </w:tcBorders>
          </w:tcPr>
          <w:p w14:paraId="1DF05EAD" w14:textId="77777777" w:rsidR="001600E7" w:rsidRPr="00411DBC" w:rsidRDefault="001600E7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6" w:type="dxa"/>
          </w:tcPr>
          <w:p w14:paraId="296CCA39" w14:textId="77777777" w:rsidR="001600E7" w:rsidRPr="00411DBC" w:rsidRDefault="001600E7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7" w:type="dxa"/>
            <w:tcBorders>
              <w:top w:val="single" w:sz="4" w:space="0" w:color="auto"/>
            </w:tcBorders>
          </w:tcPr>
          <w:p w14:paraId="4D96A919" w14:textId="77777777" w:rsidR="001600E7" w:rsidRPr="00411DBC" w:rsidRDefault="001600E7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40" w:type="dxa"/>
          </w:tcPr>
          <w:p w14:paraId="27E20D5C" w14:textId="77777777" w:rsidR="001600E7" w:rsidRPr="00411DBC" w:rsidRDefault="001600E7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single" w:sz="4" w:space="0" w:color="auto"/>
            </w:tcBorders>
          </w:tcPr>
          <w:p w14:paraId="26273DC4" w14:textId="77777777" w:rsidR="001600E7" w:rsidRPr="00411DBC" w:rsidRDefault="001600E7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2" w:type="dxa"/>
          </w:tcPr>
          <w:p w14:paraId="4A795CA6" w14:textId="77777777" w:rsidR="001600E7" w:rsidRPr="00411DBC" w:rsidRDefault="001600E7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4" w:space="0" w:color="auto"/>
            </w:tcBorders>
          </w:tcPr>
          <w:p w14:paraId="2CE41AFB" w14:textId="77777777" w:rsidR="001600E7" w:rsidRPr="00411DBC" w:rsidRDefault="001600E7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2" w:type="dxa"/>
          </w:tcPr>
          <w:p w14:paraId="45EBDE62" w14:textId="77777777" w:rsidR="001600E7" w:rsidRPr="00411DBC" w:rsidRDefault="001600E7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774" w:type="dxa"/>
            <w:tcBorders>
              <w:top w:val="single" w:sz="4" w:space="0" w:color="auto"/>
            </w:tcBorders>
          </w:tcPr>
          <w:p w14:paraId="04BF2F38" w14:textId="77777777" w:rsidR="001600E7" w:rsidRPr="00411DBC" w:rsidRDefault="001600E7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6" w:type="dxa"/>
          </w:tcPr>
          <w:p w14:paraId="3583341D" w14:textId="77777777" w:rsidR="001600E7" w:rsidRPr="00411DBC" w:rsidRDefault="001600E7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right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</w:p>
        </w:tc>
        <w:tc>
          <w:tcPr>
            <w:tcW w:w="965" w:type="dxa"/>
            <w:tcBorders>
              <w:top w:val="single" w:sz="4" w:space="0" w:color="auto"/>
            </w:tcBorders>
          </w:tcPr>
          <w:p w14:paraId="0572FBEE" w14:textId="77777777" w:rsidR="001600E7" w:rsidRPr="00411DBC" w:rsidRDefault="001600E7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</w:p>
        </w:tc>
      </w:tr>
      <w:tr w:rsidR="0040309F" w:rsidRPr="00411DBC" w14:paraId="2B7CF1FA" w14:textId="77777777" w:rsidTr="00410C86">
        <w:trPr>
          <w:gridAfter w:val="1"/>
          <w:wAfter w:w="8" w:type="dxa"/>
          <w:trHeight w:val="380"/>
        </w:trPr>
        <w:tc>
          <w:tcPr>
            <w:tcW w:w="3385" w:type="dxa"/>
          </w:tcPr>
          <w:p w14:paraId="173DFAD9" w14:textId="77777777" w:rsidR="001600E7" w:rsidRPr="00411DBC" w:rsidRDefault="001600E7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ind w:left="33"/>
              <w:jc w:val="thaiDistribute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724" w:type="dxa"/>
            <w:vAlign w:val="center"/>
          </w:tcPr>
          <w:p w14:paraId="3FCD13E6" w14:textId="77777777" w:rsidR="001600E7" w:rsidRPr="00411DBC" w:rsidRDefault="001600E7" w:rsidP="0040309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6" w:type="dxa"/>
            <w:vAlign w:val="center"/>
          </w:tcPr>
          <w:p w14:paraId="398139D1" w14:textId="77777777" w:rsidR="001600E7" w:rsidRPr="00411DBC" w:rsidRDefault="001600E7" w:rsidP="0040309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7" w:type="dxa"/>
            <w:vAlign w:val="center"/>
          </w:tcPr>
          <w:p w14:paraId="2D93E9E8" w14:textId="77777777" w:rsidR="001600E7" w:rsidRPr="00411DBC" w:rsidRDefault="001600E7" w:rsidP="0040309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6" w:type="dxa"/>
            <w:vAlign w:val="center"/>
          </w:tcPr>
          <w:p w14:paraId="1E814119" w14:textId="77777777" w:rsidR="001600E7" w:rsidRPr="00411DBC" w:rsidRDefault="001600E7" w:rsidP="0040309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7" w:type="dxa"/>
            <w:vAlign w:val="center"/>
          </w:tcPr>
          <w:p w14:paraId="5FAB316C" w14:textId="77777777" w:rsidR="001600E7" w:rsidRPr="00411DBC" w:rsidRDefault="001600E7" w:rsidP="0040309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40" w:type="dxa"/>
            <w:vAlign w:val="center"/>
          </w:tcPr>
          <w:p w14:paraId="4593F82A" w14:textId="77777777" w:rsidR="001600E7" w:rsidRPr="00411DBC" w:rsidRDefault="001600E7" w:rsidP="0040309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30" w:type="dxa"/>
            <w:vAlign w:val="center"/>
          </w:tcPr>
          <w:p w14:paraId="58A44DBB" w14:textId="77777777" w:rsidR="001600E7" w:rsidRPr="00411DBC" w:rsidRDefault="001600E7" w:rsidP="0040309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2" w:type="dxa"/>
            <w:vAlign w:val="center"/>
          </w:tcPr>
          <w:p w14:paraId="3246DD0B" w14:textId="77777777" w:rsidR="001600E7" w:rsidRPr="00411DBC" w:rsidRDefault="001600E7" w:rsidP="0040309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vAlign w:val="center"/>
          </w:tcPr>
          <w:p w14:paraId="639ACE3A" w14:textId="77777777" w:rsidR="001600E7" w:rsidRPr="00411DBC" w:rsidRDefault="001600E7" w:rsidP="0040309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2" w:type="dxa"/>
            <w:vAlign w:val="center"/>
          </w:tcPr>
          <w:p w14:paraId="44E6821A" w14:textId="77777777" w:rsidR="001600E7" w:rsidRPr="00411DBC" w:rsidRDefault="001600E7" w:rsidP="0040309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774" w:type="dxa"/>
            <w:vAlign w:val="center"/>
          </w:tcPr>
          <w:p w14:paraId="5A1A0306" w14:textId="77777777" w:rsidR="001600E7" w:rsidRPr="00411DBC" w:rsidRDefault="001600E7" w:rsidP="0040309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201" w:type="dxa"/>
            <w:gridSpan w:val="2"/>
            <w:vAlign w:val="center"/>
          </w:tcPr>
          <w:p w14:paraId="32F2E661" w14:textId="77777777" w:rsidR="001600E7" w:rsidRPr="00411DBC" w:rsidRDefault="001600E7" w:rsidP="0040309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  <w:r w:rsidRPr="00411DBC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(ร้อยละ</w:t>
            </w:r>
            <w:r w:rsidRPr="00411DBC">
              <w:rPr>
                <w:rFonts w:ascii="Angsana New" w:hAnsi="Angsana New"/>
                <w:spacing w:val="-2"/>
                <w:sz w:val="24"/>
                <w:szCs w:val="24"/>
              </w:rPr>
              <w:t>:</w:t>
            </w:r>
            <w:r w:rsidRPr="00411DBC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ต่อปี)</w:t>
            </w:r>
          </w:p>
        </w:tc>
      </w:tr>
      <w:tr w:rsidR="001600E7" w:rsidRPr="00411DBC" w14:paraId="7C583E48" w14:textId="77777777" w:rsidTr="00410C86">
        <w:trPr>
          <w:gridAfter w:val="1"/>
          <w:wAfter w:w="8" w:type="dxa"/>
          <w:trHeight w:val="380"/>
        </w:trPr>
        <w:tc>
          <w:tcPr>
            <w:tcW w:w="3385" w:type="dxa"/>
          </w:tcPr>
          <w:p w14:paraId="735BDC62" w14:textId="77777777" w:rsidR="001600E7" w:rsidRPr="00411DBC" w:rsidRDefault="001600E7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ind w:left="33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สินทรัพย์ทางการเงิน</w:t>
            </w:r>
          </w:p>
        </w:tc>
        <w:tc>
          <w:tcPr>
            <w:tcW w:w="724" w:type="dxa"/>
            <w:vAlign w:val="center"/>
          </w:tcPr>
          <w:p w14:paraId="26229044" w14:textId="77777777" w:rsidR="001600E7" w:rsidRPr="00411DBC" w:rsidRDefault="001600E7" w:rsidP="0040309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6" w:type="dxa"/>
            <w:vAlign w:val="center"/>
          </w:tcPr>
          <w:p w14:paraId="17055380" w14:textId="77777777" w:rsidR="001600E7" w:rsidRPr="00411DBC" w:rsidRDefault="001600E7" w:rsidP="0040309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7" w:type="dxa"/>
            <w:vAlign w:val="center"/>
          </w:tcPr>
          <w:p w14:paraId="42612453" w14:textId="77777777" w:rsidR="001600E7" w:rsidRPr="00411DBC" w:rsidRDefault="001600E7" w:rsidP="0040309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6" w:type="dxa"/>
            <w:vAlign w:val="center"/>
          </w:tcPr>
          <w:p w14:paraId="23BB614A" w14:textId="77777777" w:rsidR="001600E7" w:rsidRPr="00411DBC" w:rsidRDefault="001600E7" w:rsidP="0040309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7" w:type="dxa"/>
            <w:vAlign w:val="center"/>
          </w:tcPr>
          <w:p w14:paraId="66902541" w14:textId="77777777" w:rsidR="001600E7" w:rsidRPr="00411DBC" w:rsidRDefault="001600E7" w:rsidP="0040309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40" w:type="dxa"/>
            <w:vAlign w:val="center"/>
          </w:tcPr>
          <w:p w14:paraId="42F2127E" w14:textId="77777777" w:rsidR="001600E7" w:rsidRPr="00411DBC" w:rsidRDefault="001600E7" w:rsidP="0040309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30" w:type="dxa"/>
            <w:vAlign w:val="center"/>
          </w:tcPr>
          <w:p w14:paraId="5BBC4A7B" w14:textId="77777777" w:rsidR="001600E7" w:rsidRPr="00411DBC" w:rsidRDefault="001600E7" w:rsidP="0040309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2" w:type="dxa"/>
            <w:vAlign w:val="center"/>
          </w:tcPr>
          <w:p w14:paraId="6182414D" w14:textId="77777777" w:rsidR="001600E7" w:rsidRPr="00411DBC" w:rsidRDefault="001600E7" w:rsidP="0040309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vAlign w:val="center"/>
          </w:tcPr>
          <w:p w14:paraId="5D100109" w14:textId="77777777" w:rsidR="001600E7" w:rsidRPr="00411DBC" w:rsidRDefault="001600E7" w:rsidP="0040309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2" w:type="dxa"/>
            <w:vAlign w:val="center"/>
          </w:tcPr>
          <w:p w14:paraId="4A049CD9" w14:textId="77777777" w:rsidR="001600E7" w:rsidRPr="00411DBC" w:rsidRDefault="001600E7" w:rsidP="0040309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774" w:type="dxa"/>
            <w:vAlign w:val="center"/>
          </w:tcPr>
          <w:p w14:paraId="2E01FDDC" w14:textId="77777777" w:rsidR="001600E7" w:rsidRPr="00411DBC" w:rsidRDefault="001600E7" w:rsidP="0040309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6" w:type="dxa"/>
            <w:vAlign w:val="center"/>
          </w:tcPr>
          <w:p w14:paraId="1D74B046" w14:textId="77777777" w:rsidR="001600E7" w:rsidRPr="00411DBC" w:rsidRDefault="001600E7" w:rsidP="0040309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65" w:type="dxa"/>
            <w:vAlign w:val="center"/>
          </w:tcPr>
          <w:p w14:paraId="209B2E9F" w14:textId="77777777" w:rsidR="001600E7" w:rsidRPr="00411DBC" w:rsidRDefault="001600E7" w:rsidP="0040309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ind w:right="-26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</w:tr>
      <w:tr w:rsidR="00194210" w:rsidRPr="00411DBC" w14:paraId="7C4569DA" w14:textId="77777777" w:rsidTr="00662324">
        <w:trPr>
          <w:gridAfter w:val="1"/>
          <w:wAfter w:w="8" w:type="dxa"/>
          <w:trHeight w:val="380"/>
        </w:trPr>
        <w:tc>
          <w:tcPr>
            <w:tcW w:w="3385" w:type="dxa"/>
          </w:tcPr>
          <w:p w14:paraId="605A5D05" w14:textId="77777777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ind w:left="33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  <w:cs/>
              </w:rPr>
              <w:t>เงินสดและรายการเทียบเท่าเงินสด</w:t>
            </w:r>
          </w:p>
        </w:tc>
        <w:tc>
          <w:tcPr>
            <w:tcW w:w="724" w:type="dxa"/>
          </w:tcPr>
          <w:p w14:paraId="05AF753E" w14:textId="785E3B7E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6" w:type="dxa"/>
          </w:tcPr>
          <w:p w14:paraId="373178A2" w14:textId="77777777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7" w:type="dxa"/>
          </w:tcPr>
          <w:p w14:paraId="7FED9FA9" w14:textId="4A761008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6" w:type="dxa"/>
          </w:tcPr>
          <w:p w14:paraId="5A131B2B" w14:textId="77777777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7" w:type="dxa"/>
          </w:tcPr>
          <w:p w14:paraId="2A06155E" w14:textId="160437C2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40" w:type="dxa"/>
          </w:tcPr>
          <w:p w14:paraId="466E7B55" w14:textId="77777777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30" w:type="dxa"/>
          </w:tcPr>
          <w:p w14:paraId="177E50F6" w14:textId="1EE19BA5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pacing w:val="-2"/>
                <w:sz w:val="24"/>
                <w:szCs w:val="24"/>
              </w:rPr>
              <w:t>6,430</w:t>
            </w:r>
          </w:p>
        </w:tc>
        <w:tc>
          <w:tcPr>
            <w:tcW w:w="232" w:type="dxa"/>
          </w:tcPr>
          <w:p w14:paraId="63F4A21D" w14:textId="77777777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</w:tcPr>
          <w:p w14:paraId="3AFC2DF1" w14:textId="7E744CFD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pacing w:val="-2"/>
                <w:sz w:val="24"/>
                <w:szCs w:val="24"/>
              </w:rPr>
              <w:t>111</w:t>
            </w:r>
          </w:p>
        </w:tc>
        <w:tc>
          <w:tcPr>
            <w:tcW w:w="232" w:type="dxa"/>
          </w:tcPr>
          <w:p w14:paraId="777B569B" w14:textId="77777777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774" w:type="dxa"/>
          </w:tcPr>
          <w:p w14:paraId="51B67344" w14:textId="65C8EC12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pacing w:val="-2"/>
                <w:sz w:val="24"/>
                <w:szCs w:val="24"/>
              </w:rPr>
              <w:t>6,541</w:t>
            </w:r>
          </w:p>
        </w:tc>
        <w:tc>
          <w:tcPr>
            <w:tcW w:w="236" w:type="dxa"/>
          </w:tcPr>
          <w:p w14:paraId="5F70D463" w14:textId="77777777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65" w:type="dxa"/>
          </w:tcPr>
          <w:p w14:paraId="0690CE42" w14:textId="145E1937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pacing w:val="-2"/>
                <w:sz w:val="24"/>
                <w:szCs w:val="24"/>
              </w:rPr>
              <w:t>0.25-0.62</w:t>
            </w:r>
          </w:p>
        </w:tc>
      </w:tr>
      <w:tr w:rsidR="00194210" w:rsidRPr="00411DBC" w14:paraId="2375187C" w14:textId="77777777" w:rsidTr="006E0CEC">
        <w:trPr>
          <w:gridAfter w:val="1"/>
          <w:wAfter w:w="8" w:type="dxa"/>
          <w:trHeight w:val="368"/>
        </w:trPr>
        <w:tc>
          <w:tcPr>
            <w:tcW w:w="3385" w:type="dxa"/>
          </w:tcPr>
          <w:p w14:paraId="0DFAD306" w14:textId="77777777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ind w:left="33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  <w:cs/>
              </w:rPr>
              <w:t>ลูกหนี้การค้าและลูกหนี้หมุนเวียนอื่น - สุทธิ</w:t>
            </w:r>
          </w:p>
        </w:tc>
        <w:tc>
          <w:tcPr>
            <w:tcW w:w="724" w:type="dxa"/>
          </w:tcPr>
          <w:p w14:paraId="6A7E4659" w14:textId="40F7319F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6" w:type="dxa"/>
          </w:tcPr>
          <w:p w14:paraId="095DB4E1" w14:textId="77777777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7" w:type="dxa"/>
          </w:tcPr>
          <w:p w14:paraId="6AF0C878" w14:textId="7AD16752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6" w:type="dxa"/>
          </w:tcPr>
          <w:p w14:paraId="32478E4B" w14:textId="77777777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7" w:type="dxa"/>
          </w:tcPr>
          <w:p w14:paraId="7E2A9FE5" w14:textId="11886A3C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40" w:type="dxa"/>
          </w:tcPr>
          <w:p w14:paraId="44450D6D" w14:textId="77777777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30" w:type="dxa"/>
          </w:tcPr>
          <w:p w14:paraId="2820E48B" w14:textId="3C08E5AD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2" w:type="dxa"/>
          </w:tcPr>
          <w:p w14:paraId="10EC6916" w14:textId="77777777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</w:tcPr>
          <w:p w14:paraId="58883A7F" w14:textId="4AAAB5B8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pacing w:val="-2"/>
                <w:sz w:val="24"/>
                <w:szCs w:val="24"/>
              </w:rPr>
              <w:t>218,863</w:t>
            </w:r>
          </w:p>
        </w:tc>
        <w:tc>
          <w:tcPr>
            <w:tcW w:w="232" w:type="dxa"/>
          </w:tcPr>
          <w:p w14:paraId="7D38FB3E" w14:textId="77777777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774" w:type="dxa"/>
          </w:tcPr>
          <w:p w14:paraId="0E0B62F3" w14:textId="2B6205EE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pacing w:val="-2"/>
                <w:sz w:val="24"/>
                <w:szCs w:val="24"/>
              </w:rPr>
              <w:t>218,863</w:t>
            </w:r>
          </w:p>
        </w:tc>
        <w:tc>
          <w:tcPr>
            <w:tcW w:w="236" w:type="dxa"/>
          </w:tcPr>
          <w:p w14:paraId="65DFCDA1" w14:textId="77777777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65" w:type="dxa"/>
          </w:tcPr>
          <w:p w14:paraId="55E09305" w14:textId="546DC562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</w:tr>
      <w:tr w:rsidR="00194210" w:rsidRPr="00411DBC" w14:paraId="4086D6F2" w14:textId="77777777" w:rsidTr="00166ED6">
        <w:trPr>
          <w:gridAfter w:val="1"/>
          <w:wAfter w:w="8" w:type="dxa"/>
          <w:trHeight w:val="368"/>
        </w:trPr>
        <w:tc>
          <w:tcPr>
            <w:tcW w:w="3385" w:type="dxa"/>
          </w:tcPr>
          <w:p w14:paraId="5E391593" w14:textId="77777777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ind w:left="33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  <w:cs/>
              </w:rPr>
              <w:t>เงินให้กู้ยืมระยะสั้นแก่</w:t>
            </w:r>
            <w:r w:rsidRPr="00411DBC">
              <w:rPr>
                <w:rFonts w:ascii="Angsana New" w:hAnsi="Angsana New" w:hint="cs"/>
                <w:sz w:val="24"/>
                <w:szCs w:val="24"/>
                <w:cs/>
              </w:rPr>
              <w:t>บริษัทที่เกี่ยวข้องกัน</w:t>
            </w:r>
          </w:p>
        </w:tc>
        <w:tc>
          <w:tcPr>
            <w:tcW w:w="724" w:type="dxa"/>
            <w:vAlign w:val="bottom"/>
          </w:tcPr>
          <w:p w14:paraId="4EFDA203" w14:textId="57B38277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pacing w:val="-2"/>
                <w:sz w:val="24"/>
                <w:szCs w:val="24"/>
              </w:rPr>
              <w:t>6,109</w:t>
            </w:r>
          </w:p>
        </w:tc>
        <w:tc>
          <w:tcPr>
            <w:tcW w:w="236" w:type="dxa"/>
            <w:vAlign w:val="bottom"/>
          </w:tcPr>
          <w:p w14:paraId="733D1F5C" w14:textId="77777777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7" w:type="dxa"/>
            <w:vAlign w:val="bottom"/>
          </w:tcPr>
          <w:p w14:paraId="0AE8F733" w14:textId="6786E1C4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6" w:type="dxa"/>
            <w:vAlign w:val="bottom"/>
          </w:tcPr>
          <w:p w14:paraId="26600CDC" w14:textId="77777777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7" w:type="dxa"/>
            <w:vAlign w:val="bottom"/>
          </w:tcPr>
          <w:p w14:paraId="4DDA29A4" w14:textId="7B2966CB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40" w:type="dxa"/>
            <w:vAlign w:val="bottom"/>
          </w:tcPr>
          <w:p w14:paraId="457C4AA0" w14:textId="77777777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30" w:type="dxa"/>
            <w:vAlign w:val="bottom"/>
          </w:tcPr>
          <w:p w14:paraId="4C47B1FE" w14:textId="478EA922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2" w:type="dxa"/>
            <w:vAlign w:val="bottom"/>
          </w:tcPr>
          <w:p w14:paraId="75843D41" w14:textId="77777777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vAlign w:val="bottom"/>
          </w:tcPr>
          <w:p w14:paraId="6D2EDA9A" w14:textId="33BFBF4D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2" w:type="dxa"/>
            <w:vAlign w:val="bottom"/>
          </w:tcPr>
          <w:p w14:paraId="398526AE" w14:textId="77777777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774" w:type="dxa"/>
            <w:vAlign w:val="bottom"/>
          </w:tcPr>
          <w:p w14:paraId="4429A7DE" w14:textId="4283BFAB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pacing w:val="-2"/>
                <w:sz w:val="24"/>
                <w:szCs w:val="24"/>
              </w:rPr>
              <w:t>6,109</w:t>
            </w:r>
          </w:p>
        </w:tc>
        <w:tc>
          <w:tcPr>
            <w:tcW w:w="236" w:type="dxa"/>
            <w:vAlign w:val="bottom"/>
          </w:tcPr>
          <w:p w14:paraId="0D19D481" w14:textId="77777777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65" w:type="dxa"/>
            <w:vAlign w:val="bottom"/>
          </w:tcPr>
          <w:p w14:paraId="32FA1F12" w14:textId="2C5C1DA1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pacing w:val="-2"/>
                <w:sz w:val="24"/>
                <w:szCs w:val="24"/>
              </w:rPr>
              <w:t>15.00</w:t>
            </w:r>
          </w:p>
        </w:tc>
      </w:tr>
      <w:tr w:rsidR="0040309F" w:rsidRPr="00411DBC" w14:paraId="46F5F413" w14:textId="77777777" w:rsidTr="00410C86">
        <w:trPr>
          <w:gridAfter w:val="1"/>
          <w:wAfter w:w="8" w:type="dxa"/>
          <w:trHeight w:val="380"/>
        </w:trPr>
        <w:tc>
          <w:tcPr>
            <w:tcW w:w="3385" w:type="dxa"/>
          </w:tcPr>
          <w:p w14:paraId="4B84CA58" w14:textId="77777777" w:rsidR="0040309F" w:rsidRPr="00411DBC" w:rsidRDefault="0040309F" w:rsidP="0040309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ind w:left="33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  <w:cs/>
              </w:rPr>
              <w:t>สินทรัพย์ทางการเงินไม่หมุนเวียนอื่น</w:t>
            </w:r>
          </w:p>
        </w:tc>
        <w:tc>
          <w:tcPr>
            <w:tcW w:w="724" w:type="dxa"/>
            <w:vAlign w:val="center"/>
          </w:tcPr>
          <w:p w14:paraId="40536EE1" w14:textId="77777777" w:rsidR="0040309F" w:rsidRPr="00411DBC" w:rsidRDefault="0040309F" w:rsidP="0040309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6" w:type="dxa"/>
            <w:vAlign w:val="center"/>
          </w:tcPr>
          <w:p w14:paraId="5BD19091" w14:textId="77777777" w:rsidR="0040309F" w:rsidRPr="00411DBC" w:rsidRDefault="0040309F" w:rsidP="0040309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7" w:type="dxa"/>
            <w:vAlign w:val="center"/>
          </w:tcPr>
          <w:p w14:paraId="11A3FAEC" w14:textId="77777777" w:rsidR="0040309F" w:rsidRPr="00411DBC" w:rsidRDefault="0040309F" w:rsidP="0040309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6" w:type="dxa"/>
            <w:vAlign w:val="center"/>
          </w:tcPr>
          <w:p w14:paraId="5ADDE6F5" w14:textId="77777777" w:rsidR="0040309F" w:rsidRPr="00411DBC" w:rsidRDefault="0040309F" w:rsidP="0040309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7" w:type="dxa"/>
            <w:vAlign w:val="center"/>
          </w:tcPr>
          <w:p w14:paraId="0DF219D3" w14:textId="77777777" w:rsidR="0040309F" w:rsidRPr="00411DBC" w:rsidRDefault="0040309F" w:rsidP="0040309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40" w:type="dxa"/>
            <w:vAlign w:val="center"/>
          </w:tcPr>
          <w:p w14:paraId="1BD57ECF" w14:textId="77777777" w:rsidR="0040309F" w:rsidRPr="00411DBC" w:rsidRDefault="0040309F" w:rsidP="0040309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30" w:type="dxa"/>
            <w:vAlign w:val="center"/>
          </w:tcPr>
          <w:p w14:paraId="686E85CA" w14:textId="77777777" w:rsidR="0040309F" w:rsidRPr="00411DBC" w:rsidRDefault="0040309F" w:rsidP="0040309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2" w:type="dxa"/>
            <w:vAlign w:val="center"/>
          </w:tcPr>
          <w:p w14:paraId="730F983B" w14:textId="77777777" w:rsidR="0040309F" w:rsidRPr="00411DBC" w:rsidRDefault="0040309F" w:rsidP="0040309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vAlign w:val="center"/>
          </w:tcPr>
          <w:p w14:paraId="38500752" w14:textId="77777777" w:rsidR="0040309F" w:rsidRPr="00411DBC" w:rsidRDefault="0040309F" w:rsidP="0040309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2" w:type="dxa"/>
            <w:vAlign w:val="center"/>
          </w:tcPr>
          <w:p w14:paraId="7135A03D" w14:textId="77777777" w:rsidR="0040309F" w:rsidRPr="00411DBC" w:rsidRDefault="0040309F" w:rsidP="0040309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774" w:type="dxa"/>
            <w:vAlign w:val="center"/>
          </w:tcPr>
          <w:p w14:paraId="315140FE" w14:textId="77777777" w:rsidR="0040309F" w:rsidRPr="00411DBC" w:rsidRDefault="0040309F" w:rsidP="0040309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6" w:type="dxa"/>
            <w:vAlign w:val="center"/>
          </w:tcPr>
          <w:p w14:paraId="15371B6E" w14:textId="77777777" w:rsidR="0040309F" w:rsidRPr="00411DBC" w:rsidRDefault="0040309F" w:rsidP="0040309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65" w:type="dxa"/>
            <w:vAlign w:val="bottom"/>
          </w:tcPr>
          <w:p w14:paraId="7E24058D" w14:textId="77777777" w:rsidR="0040309F" w:rsidRPr="00411DBC" w:rsidRDefault="0040309F" w:rsidP="0015218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</w:tr>
      <w:tr w:rsidR="00194210" w:rsidRPr="00411DBC" w14:paraId="5A81FD0F" w14:textId="77777777" w:rsidTr="00194210">
        <w:trPr>
          <w:gridAfter w:val="1"/>
          <w:wAfter w:w="8" w:type="dxa"/>
          <w:trHeight w:val="382"/>
        </w:trPr>
        <w:tc>
          <w:tcPr>
            <w:tcW w:w="3385" w:type="dxa"/>
          </w:tcPr>
          <w:p w14:paraId="46896633" w14:textId="5E30CF2E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ind w:left="33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 w:hint="cs"/>
                <w:sz w:val="24"/>
                <w:szCs w:val="24"/>
                <w:cs/>
              </w:rPr>
              <w:t>-หน่วยลงทุนในกองทุนเปิด</w:t>
            </w:r>
          </w:p>
        </w:tc>
        <w:tc>
          <w:tcPr>
            <w:tcW w:w="724" w:type="dxa"/>
          </w:tcPr>
          <w:p w14:paraId="20228BC5" w14:textId="23C9A0E5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6" w:type="dxa"/>
          </w:tcPr>
          <w:p w14:paraId="6858C4DA" w14:textId="77777777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7" w:type="dxa"/>
          </w:tcPr>
          <w:p w14:paraId="3084D98E" w14:textId="4BF39244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6" w:type="dxa"/>
          </w:tcPr>
          <w:p w14:paraId="739AE7D0" w14:textId="77777777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7" w:type="dxa"/>
          </w:tcPr>
          <w:p w14:paraId="18BBFE7E" w14:textId="3FADD98F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40" w:type="dxa"/>
          </w:tcPr>
          <w:p w14:paraId="7F1ED8D9" w14:textId="77777777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30" w:type="dxa"/>
          </w:tcPr>
          <w:p w14:paraId="5D71FC0F" w14:textId="4B8CF22F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2" w:type="dxa"/>
          </w:tcPr>
          <w:p w14:paraId="78DFB5C5" w14:textId="77777777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</w:tcPr>
          <w:p w14:paraId="394D3D1B" w14:textId="56C8F3D2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pacing w:val="-2"/>
                <w:sz w:val="24"/>
                <w:szCs w:val="24"/>
              </w:rPr>
              <w:t>50,000</w:t>
            </w:r>
          </w:p>
        </w:tc>
        <w:tc>
          <w:tcPr>
            <w:tcW w:w="232" w:type="dxa"/>
          </w:tcPr>
          <w:p w14:paraId="632DF612" w14:textId="77777777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774" w:type="dxa"/>
          </w:tcPr>
          <w:p w14:paraId="7545F264" w14:textId="5CAD3FD4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pacing w:val="-2"/>
                <w:sz w:val="24"/>
                <w:szCs w:val="24"/>
              </w:rPr>
              <w:t>50,000</w:t>
            </w:r>
          </w:p>
        </w:tc>
        <w:tc>
          <w:tcPr>
            <w:tcW w:w="236" w:type="dxa"/>
          </w:tcPr>
          <w:p w14:paraId="1770EF13" w14:textId="77777777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65" w:type="dxa"/>
          </w:tcPr>
          <w:p w14:paraId="62907268" w14:textId="487CE7EB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</w:tr>
      <w:tr w:rsidR="00194210" w:rsidRPr="00411DBC" w14:paraId="38C9FCD9" w14:textId="77777777" w:rsidTr="00856F86">
        <w:trPr>
          <w:gridAfter w:val="1"/>
          <w:wAfter w:w="8" w:type="dxa"/>
          <w:trHeight w:val="368"/>
        </w:trPr>
        <w:tc>
          <w:tcPr>
            <w:tcW w:w="3385" w:type="dxa"/>
          </w:tcPr>
          <w:p w14:paraId="47D61D43" w14:textId="77777777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ind w:left="33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  <w:cs/>
              </w:rPr>
              <w:t>เงินฝากธนาคารติดภาระค้ำประกัน</w:t>
            </w:r>
          </w:p>
        </w:tc>
        <w:tc>
          <w:tcPr>
            <w:tcW w:w="724" w:type="dxa"/>
            <w:tcBorders>
              <w:bottom w:val="single" w:sz="4" w:space="0" w:color="auto"/>
            </w:tcBorders>
          </w:tcPr>
          <w:p w14:paraId="7C2D73FE" w14:textId="168282BE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6" w:type="dxa"/>
          </w:tcPr>
          <w:p w14:paraId="76C7E39C" w14:textId="77777777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7" w:type="dxa"/>
            <w:tcBorders>
              <w:bottom w:val="single" w:sz="4" w:space="0" w:color="auto"/>
            </w:tcBorders>
          </w:tcPr>
          <w:p w14:paraId="6D73E01D" w14:textId="1B008350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pacing w:val="-2"/>
                <w:sz w:val="24"/>
                <w:szCs w:val="24"/>
              </w:rPr>
              <w:t>1,623</w:t>
            </w:r>
          </w:p>
        </w:tc>
        <w:tc>
          <w:tcPr>
            <w:tcW w:w="236" w:type="dxa"/>
          </w:tcPr>
          <w:p w14:paraId="1169AFE6" w14:textId="77777777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7" w:type="dxa"/>
            <w:tcBorders>
              <w:bottom w:val="single" w:sz="4" w:space="0" w:color="auto"/>
            </w:tcBorders>
          </w:tcPr>
          <w:p w14:paraId="1E8DCBAB" w14:textId="6E238D21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40" w:type="dxa"/>
          </w:tcPr>
          <w:p w14:paraId="40CB330B" w14:textId="77777777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30" w:type="dxa"/>
            <w:tcBorders>
              <w:bottom w:val="single" w:sz="4" w:space="0" w:color="auto"/>
            </w:tcBorders>
          </w:tcPr>
          <w:p w14:paraId="4E71F141" w14:textId="0614CDB9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2" w:type="dxa"/>
          </w:tcPr>
          <w:p w14:paraId="044136AA" w14:textId="77777777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tcBorders>
              <w:bottom w:val="single" w:sz="4" w:space="0" w:color="auto"/>
            </w:tcBorders>
          </w:tcPr>
          <w:p w14:paraId="54DAC863" w14:textId="103B3D57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2" w:type="dxa"/>
          </w:tcPr>
          <w:p w14:paraId="68465362" w14:textId="77777777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774" w:type="dxa"/>
            <w:tcBorders>
              <w:bottom w:val="single" w:sz="4" w:space="0" w:color="auto"/>
            </w:tcBorders>
          </w:tcPr>
          <w:p w14:paraId="6CF9B323" w14:textId="44D2507B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pacing w:val="-2"/>
                <w:sz w:val="24"/>
                <w:szCs w:val="24"/>
              </w:rPr>
              <w:t>1,623</w:t>
            </w:r>
          </w:p>
        </w:tc>
        <w:tc>
          <w:tcPr>
            <w:tcW w:w="236" w:type="dxa"/>
          </w:tcPr>
          <w:p w14:paraId="425A2C11" w14:textId="77777777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65" w:type="dxa"/>
          </w:tcPr>
          <w:p w14:paraId="185966D0" w14:textId="169B92A9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</w:tr>
      <w:tr w:rsidR="00194210" w:rsidRPr="00411DBC" w14:paraId="5925C455" w14:textId="77777777" w:rsidTr="007B5D9D">
        <w:trPr>
          <w:gridAfter w:val="1"/>
          <w:wAfter w:w="8" w:type="dxa"/>
          <w:trHeight w:val="380"/>
        </w:trPr>
        <w:tc>
          <w:tcPr>
            <w:tcW w:w="3385" w:type="dxa"/>
          </w:tcPr>
          <w:p w14:paraId="37F5EF05" w14:textId="77777777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ind w:left="33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รวมสินทรัพย์ทางการเงิน</w:t>
            </w:r>
          </w:p>
        </w:tc>
        <w:tc>
          <w:tcPr>
            <w:tcW w:w="724" w:type="dxa"/>
            <w:tcBorders>
              <w:top w:val="single" w:sz="4" w:space="0" w:color="auto"/>
              <w:bottom w:val="double" w:sz="4" w:space="0" w:color="auto"/>
            </w:tcBorders>
          </w:tcPr>
          <w:p w14:paraId="70DF52A7" w14:textId="38B37535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pacing w:val="-2"/>
                <w:sz w:val="24"/>
                <w:szCs w:val="24"/>
              </w:rPr>
              <w:t>6,109</w:t>
            </w:r>
          </w:p>
        </w:tc>
        <w:tc>
          <w:tcPr>
            <w:tcW w:w="236" w:type="dxa"/>
          </w:tcPr>
          <w:p w14:paraId="4272C794" w14:textId="77777777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7" w:type="dxa"/>
            <w:tcBorders>
              <w:top w:val="single" w:sz="4" w:space="0" w:color="auto"/>
              <w:bottom w:val="double" w:sz="4" w:space="0" w:color="auto"/>
            </w:tcBorders>
          </w:tcPr>
          <w:p w14:paraId="485F5CCB" w14:textId="5139923B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pacing w:val="-2"/>
                <w:sz w:val="24"/>
                <w:szCs w:val="24"/>
              </w:rPr>
              <w:t>1,623</w:t>
            </w:r>
          </w:p>
        </w:tc>
        <w:tc>
          <w:tcPr>
            <w:tcW w:w="236" w:type="dxa"/>
          </w:tcPr>
          <w:p w14:paraId="0D77C465" w14:textId="77777777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7" w:type="dxa"/>
            <w:tcBorders>
              <w:top w:val="single" w:sz="4" w:space="0" w:color="auto"/>
              <w:bottom w:val="double" w:sz="4" w:space="0" w:color="auto"/>
            </w:tcBorders>
          </w:tcPr>
          <w:p w14:paraId="46B618B4" w14:textId="618F4354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40" w:type="dxa"/>
          </w:tcPr>
          <w:p w14:paraId="52DE8C34" w14:textId="77777777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single" w:sz="4" w:space="0" w:color="auto"/>
              <w:bottom w:val="double" w:sz="4" w:space="0" w:color="auto"/>
            </w:tcBorders>
          </w:tcPr>
          <w:p w14:paraId="3EB5866D" w14:textId="193D6DF1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pacing w:val="-2"/>
                <w:sz w:val="24"/>
                <w:szCs w:val="24"/>
              </w:rPr>
              <w:t>6,430</w:t>
            </w:r>
          </w:p>
        </w:tc>
        <w:tc>
          <w:tcPr>
            <w:tcW w:w="232" w:type="dxa"/>
          </w:tcPr>
          <w:p w14:paraId="54F2CDC7" w14:textId="77777777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4" w:space="0" w:color="auto"/>
              <w:bottom w:val="double" w:sz="4" w:space="0" w:color="auto"/>
            </w:tcBorders>
          </w:tcPr>
          <w:p w14:paraId="01CD1E64" w14:textId="3C23D671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pacing w:val="-2"/>
                <w:sz w:val="24"/>
                <w:szCs w:val="24"/>
              </w:rPr>
              <w:t>268,974</w:t>
            </w:r>
          </w:p>
        </w:tc>
        <w:tc>
          <w:tcPr>
            <w:tcW w:w="232" w:type="dxa"/>
          </w:tcPr>
          <w:p w14:paraId="3513A6AA" w14:textId="77777777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774" w:type="dxa"/>
            <w:tcBorders>
              <w:top w:val="single" w:sz="4" w:space="0" w:color="auto"/>
              <w:bottom w:val="double" w:sz="4" w:space="0" w:color="auto"/>
            </w:tcBorders>
          </w:tcPr>
          <w:p w14:paraId="4DED9469" w14:textId="397DF73B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pacing w:val="-2"/>
                <w:sz w:val="24"/>
                <w:szCs w:val="24"/>
              </w:rPr>
              <w:t>283,136</w:t>
            </w:r>
          </w:p>
        </w:tc>
        <w:tc>
          <w:tcPr>
            <w:tcW w:w="236" w:type="dxa"/>
            <w:vAlign w:val="center"/>
          </w:tcPr>
          <w:p w14:paraId="2E636A05" w14:textId="77777777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65" w:type="dxa"/>
            <w:vAlign w:val="bottom"/>
          </w:tcPr>
          <w:p w14:paraId="36E70E8B" w14:textId="77777777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</w:tr>
      <w:tr w:rsidR="00194210" w:rsidRPr="00411DBC" w14:paraId="61DB854D" w14:textId="77777777" w:rsidTr="00410C86">
        <w:trPr>
          <w:gridAfter w:val="1"/>
          <w:wAfter w:w="8" w:type="dxa"/>
          <w:trHeight w:val="368"/>
        </w:trPr>
        <w:tc>
          <w:tcPr>
            <w:tcW w:w="3385" w:type="dxa"/>
          </w:tcPr>
          <w:p w14:paraId="18E9E8EB" w14:textId="77777777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ind w:left="33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หนี้สินทางการเงิน</w:t>
            </w:r>
          </w:p>
        </w:tc>
        <w:tc>
          <w:tcPr>
            <w:tcW w:w="724" w:type="dxa"/>
            <w:tcBorders>
              <w:top w:val="double" w:sz="4" w:space="0" w:color="auto"/>
            </w:tcBorders>
            <w:vAlign w:val="center"/>
          </w:tcPr>
          <w:p w14:paraId="60993265" w14:textId="77777777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6" w:type="dxa"/>
            <w:vAlign w:val="center"/>
          </w:tcPr>
          <w:p w14:paraId="702F4147" w14:textId="77777777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7" w:type="dxa"/>
            <w:tcBorders>
              <w:top w:val="double" w:sz="4" w:space="0" w:color="auto"/>
            </w:tcBorders>
            <w:vAlign w:val="center"/>
          </w:tcPr>
          <w:p w14:paraId="5FE832E8" w14:textId="77777777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6" w:type="dxa"/>
            <w:vAlign w:val="center"/>
          </w:tcPr>
          <w:p w14:paraId="69F5E0B2" w14:textId="77777777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7" w:type="dxa"/>
            <w:tcBorders>
              <w:top w:val="double" w:sz="4" w:space="0" w:color="auto"/>
            </w:tcBorders>
            <w:vAlign w:val="center"/>
          </w:tcPr>
          <w:p w14:paraId="18B9F484" w14:textId="77777777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40" w:type="dxa"/>
            <w:vAlign w:val="center"/>
          </w:tcPr>
          <w:p w14:paraId="30E63C5A" w14:textId="77777777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double" w:sz="4" w:space="0" w:color="auto"/>
            </w:tcBorders>
            <w:vAlign w:val="center"/>
          </w:tcPr>
          <w:p w14:paraId="0BA61EB7" w14:textId="77777777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2" w:type="dxa"/>
            <w:vAlign w:val="center"/>
          </w:tcPr>
          <w:p w14:paraId="7EF51A09" w14:textId="77777777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double" w:sz="4" w:space="0" w:color="auto"/>
            </w:tcBorders>
            <w:vAlign w:val="center"/>
          </w:tcPr>
          <w:p w14:paraId="1BF4B705" w14:textId="77777777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2" w:type="dxa"/>
            <w:vAlign w:val="center"/>
          </w:tcPr>
          <w:p w14:paraId="161DF616" w14:textId="77777777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774" w:type="dxa"/>
            <w:tcBorders>
              <w:top w:val="double" w:sz="4" w:space="0" w:color="auto"/>
            </w:tcBorders>
            <w:vAlign w:val="center"/>
          </w:tcPr>
          <w:p w14:paraId="16767779" w14:textId="77777777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6" w:type="dxa"/>
            <w:vAlign w:val="center"/>
          </w:tcPr>
          <w:p w14:paraId="59D20963" w14:textId="77777777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65" w:type="dxa"/>
            <w:vAlign w:val="bottom"/>
          </w:tcPr>
          <w:p w14:paraId="69BF1027" w14:textId="77777777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</w:tr>
      <w:tr w:rsidR="00194210" w:rsidRPr="00411DBC" w14:paraId="638AF488" w14:textId="77777777" w:rsidTr="003638B3">
        <w:trPr>
          <w:gridAfter w:val="1"/>
          <w:wAfter w:w="8" w:type="dxa"/>
          <w:trHeight w:val="368"/>
        </w:trPr>
        <w:tc>
          <w:tcPr>
            <w:tcW w:w="3385" w:type="dxa"/>
          </w:tcPr>
          <w:p w14:paraId="3D95D2B5" w14:textId="77777777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ind w:left="33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  <w:cs/>
              </w:rPr>
              <w:t>เจ้าหนี้การค้าและเจ้าหนี้หมุนเวียนอื่น</w:t>
            </w:r>
          </w:p>
        </w:tc>
        <w:tc>
          <w:tcPr>
            <w:tcW w:w="724" w:type="dxa"/>
          </w:tcPr>
          <w:p w14:paraId="37C14DA2" w14:textId="73D8052B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6" w:type="dxa"/>
          </w:tcPr>
          <w:p w14:paraId="0DCC1E90" w14:textId="77777777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7" w:type="dxa"/>
          </w:tcPr>
          <w:p w14:paraId="6ABD4490" w14:textId="7B1C5AC4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6" w:type="dxa"/>
          </w:tcPr>
          <w:p w14:paraId="79FC48BD" w14:textId="77777777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7" w:type="dxa"/>
          </w:tcPr>
          <w:p w14:paraId="5E7F613C" w14:textId="7D8C9FC6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40" w:type="dxa"/>
          </w:tcPr>
          <w:p w14:paraId="57C22E43" w14:textId="77777777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30" w:type="dxa"/>
          </w:tcPr>
          <w:p w14:paraId="4F7596A8" w14:textId="54C0DEDB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2" w:type="dxa"/>
          </w:tcPr>
          <w:p w14:paraId="6D218E75" w14:textId="77777777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</w:tcPr>
          <w:p w14:paraId="3B632021" w14:textId="51F6B869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pacing w:val="-2"/>
                <w:sz w:val="24"/>
                <w:szCs w:val="24"/>
              </w:rPr>
              <w:t>110,424</w:t>
            </w:r>
          </w:p>
        </w:tc>
        <w:tc>
          <w:tcPr>
            <w:tcW w:w="232" w:type="dxa"/>
          </w:tcPr>
          <w:p w14:paraId="64D4751E" w14:textId="77777777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774" w:type="dxa"/>
          </w:tcPr>
          <w:p w14:paraId="459DE5A7" w14:textId="7A5E186F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pacing w:val="-2"/>
                <w:sz w:val="24"/>
                <w:szCs w:val="24"/>
              </w:rPr>
              <w:t>110,424</w:t>
            </w:r>
          </w:p>
        </w:tc>
        <w:tc>
          <w:tcPr>
            <w:tcW w:w="236" w:type="dxa"/>
            <w:vAlign w:val="center"/>
          </w:tcPr>
          <w:p w14:paraId="558004C5" w14:textId="77777777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65" w:type="dxa"/>
            <w:vAlign w:val="bottom"/>
          </w:tcPr>
          <w:p w14:paraId="2B43CFE3" w14:textId="6CBC8307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</w:rPr>
              <w:t>-</w:t>
            </w:r>
          </w:p>
        </w:tc>
      </w:tr>
      <w:tr w:rsidR="00194210" w:rsidRPr="00411DBC" w14:paraId="6E761BE0" w14:textId="77777777" w:rsidTr="00410C86">
        <w:trPr>
          <w:gridAfter w:val="1"/>
          <w:wAfter w:w="8" w:type="dxa"/>
          <w:trHeight w:val="749"/>
        </w:trPr>
        <w:tc>
          <w:tcPr>
            <w:tcW w:w="3385" w:type="dxa"/>
          </w:tcPr>
          <w:p w14:paraId="64D3E0AB" w14:textId="77777777" w:rsidR="00194210" w:rsidRPr="00411DBC" w:rsidRDefault="00194210" w:rsidP="001942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3"/>
              <w:contextualSpacing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  <w:cs/>
              </w:rPr>
              <w:t>ส่วนของหนี้สินตามสัญญาเช่าที่ถึงกำหนด</w:t>
            </w:r>
          </w:p>
          <w:p w14:paraId="2F5EE31A" w14:textId="77777777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ind w:left="33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  <w:cs/>
              </w:rPr>
              <w:t>ชำระภายในหนึ่งปี</w:t>
            </w:r>
          </w:p>
        </w:tc>
        <w:tc>
          <w:tcPr>
            <w:tcW w:w="724" w:type="dxa"/>
            <w:vAlign w:val="bottom"/>
          </w:tcPr>
          <w:p w14:paraId="663B3442" w14:textId="4B848D0B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pacing w:val="-2"/>
                <w:sz w:val="24"/>
                <w:szCs w:val="24"/>
              </w:rPr>
              <w:t>31,902</w:t>
            </w:r>
          </w:p>
        </w:tc>
        <w:tc>
          <w:tcPr>
            <w:tcW w:w="236" w:type="dxa"/>
            <w:vAlign w:val="bottom"/>
          </w:tcPr>
          <w:p w14:paraId="0850C3B0" w14:textId="77777777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7" w:type="dxa"/>
            <w:vAlign w:val="bottom"/>
          </w:tcPr>
          <w:p w14:paraId="1D6FE625" w14:textId="6FA4E4DA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6" w:type="dxa"/>
            <w:vAlign w:val="bottom"/>
          </w:tcPr>
          <w:p w14:paraId="68DCDD8D" w14:textId="77777777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7" w:type="dxa"/>
            <w:vAlign w:val="bottom"/>
          </w:tcPr>
          <w:p w14:paraId="7C2C4854" w14:textId="41E628FA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40" w:type="dxa"/>
            <w:vAlign w:val="bottom"/>
          </w:tcPr>
          <w:p w14:paraId="49DFC41D" w14:textId="77777777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30" w:type="dxa"/>
            <w:vAlign w:val="bottom"/>
          </w:tcPr>
          <w:p w14:paraId="28736148" w14:textId="777626F3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2" w:type="dxa"/>
            <w:vAlign w:val="bottom"/>
          </w:tcPr>
          <w:p w14:paraId="6D67CB57" w14:textId="77777777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vAlign w:val="bottom"/>
          </w:tcPr>
          <w:p w14:paraId="41F0ADAF" w14:textId="2F701193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2" w:type="dxa"/>
            <w:vAlign w:val="bottom"/>
          </w:tcPr>
          <w:p w14:paraId="4943EDC3" w14:textId="77777777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774" w:type="dxa"/>
            <w:vAlign w:val="bottom"/>
          </w:tcPr>
          <w:p w14:paraId="4E052DDA" w14:textId="4E535676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pacing w:val="-2"/>
                <w:sz w:val="24"/>
                <w:szCs w:val="24"/>
              </w:rPr>
              <w:t>31,902</w:t>
            </w:r>
          </w:p>
        </w:tc>
        <w:tc>
          <w:tcPr>
            <w:tcW w:w="236" w:type="dxa"/>
            <w:vAlign w:val="bottom"/>
          </w:tcPr>
          <w:p w14:paraId="37BCE022" w14:textId="77777777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65" w:type="dxa"/>
            <w:vAlign w:val="bottom"/>
          </w:tcPr>
          <w:p w14:paraId="63EF4D52" w14:textId="16FBA612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</w:rPr>
              <w:t>-</w:t>
            </w:r>
          </w:p>
        </w:tc>
      </w:tr>
      <w:tr w:rsidR="00194210" w:rsidRPr="00411DBC" w14:paraId="73A7508B" w14:textId="77777777" w:rsidTr="003638B3">
        <w:trPr>
          <w:gridAfter w:val="1"/>
          <w:wAfter w:w="8" w:type="dxa"/>
          <w:trHeight w:val="368"/>
        </w:trPr>
        <w:tc>
          <w:tcPr>
            <w:tcW w:w="3385" w:type="dxa"/>
            <w:vAlign w:val="bottom"/>
          </w:tcPr>
          <w:p w14:paraId="44185F74" w14:textId="77777777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ind w:left="33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 w:hint="cs"/>
                <w:sz w:val="24"/>
                <w:szCs w:val="24"/>
                <w:cs/>
              </w:rPr>
              <w:t xml:space="preserve">หนี้สินตามสัญญาเช่า </w:t>
            </w:r>
            <w:r w:rsidRPr="00411DBC">
              <w:rPr>
                <w:rFonts w:ascii="Angsana New" w:hAnsi="Angsana New"/>
                <w:sz w:val="24"/>
                <w:szCs w:val="24"/>
              </w:rPr>
              <w:t xml:space="preserve">- </w:t>
            </w:r>
            <w:r w:rsidRPr="00411DBC">
              <w:rPr>
                <w:rFonts w:ascii="Angsana New" w:hAnsi="Angsana New" w:hint="cs"/>
                <w:sz w:val="24"/>
                <w:szCs w:val="24"/>
                <w:cs/>
              </w:rPr>
              <w:t>สุทธิ</w:t>
            </w:r>
          </w:p>
        </w:tc>
        <w:tc>
          <w:tcPr>
            <w:tcW w:w="724" w:type="dxa"/>
            <w:tcBorders>
              <w:bottom w:val="single" w:sz="4" w:space="0" w:color="auto"/>
            </w:tcBorders>
          </w:tcPr>
          <w:p w14:paraId="7612C160" w14:textId="306F7BFE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6" w:type="dxa"/>
          </w:tcPr>
          <w:p w14:paraId="489170B8" w14:textId="77777777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7" w:type="dxa"/>
            <w:tcBorders>
              <w:bottom w:val="single" w:sz="4" w:space="0" w:color="auto"/>
            </w:tcBorders>
          </w:tcPr>
          <w:p w14:paraId="0E9E0B9A" w14:textId="23135CB2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pacing w:val="-2"/>
                <w:sz w:val="24"/>
                <w:szCs w:val="24"/>
              </w:rPr>
              <w:t>72,059</w:t>
            </w:r>
          </w:p>
        </w:tc>
        <w:tc>
          <w:tcPr>
            <w:tcW w:w="236" w:type="dxa"/>
          </w:tcPr>
          <w:p w14:paraId="602FD4BB" w14:textId="77777777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7" w:type="dxa"/>
            <w:tcBorders>
              <w:bottom w:val="single" w:sz="4" w:space="0" w:color="auto"/>
            </w:tcBorders>
          </w:tcPr>
          <w:p w14:paraId="2600F635" w14:textId="4C8272EF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40" w:type="dxa"/>
          </w:tcPr>
          <w:p w14:paraId="0DF214CA" w14:textId="77777777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30" w:type="dxa"/>
            <w:tcBorders>
              <w:bottom w:val="single" w:sz="4" w:space="0" w:color="auto"/>
            </w:tcBorders>
          </w:tcPr>
          <w:p w14:paraId="1B145271" w14:textId="26E16A30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2" w:type="dxa"/>
          </w:tcPr>
          <w:p w14:paraId="75AB7058" w14:textId="77777777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tcBorders>
              <w:bottom w:val="single" w:sz="4" w:space="0" w:color="auto"/>
            </w:tcBorders>
          </w:tcPr>
          <w:p w14:paraId="4D01E21E" w14:textId="6DCAAD51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2" w:type="dxa"/>
          </w:tcPr>
          <w:p w14:paraId="5C4C865E" w14:textId="77777777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774" w:type="dxa"/>
            <w:tcBorders>
              <w:bottom w:val="single" w:sz="4" w:space="0" w:color="auto"/>
            </w:tcBorders>
          </w:tcPr>
          <w:p w14:paraId="7ECBAC72" w14:textId="12B33385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pacing w:val="-2"/>
                <w:sz w:val="24"/>
                <w:szCs w:val="24"/>
              </w:rPr>
              <w:t>72,059</w:t>
            </w:r>
          </w:p>
        </w:tc>
        <w:tc>
          <w:tcPr>
            <w:tcW w:w="236" w:type="dxa"/>
            <w:vAlign w:val="center"/>
          </w:tcPr>
          <w:p w14:paraId="66A38B9F" w14:textId="77777777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65" w:type="dxa"/>
            <w:vAlign w:val="bottom"/>
          </w:tcPr>
          <w:p w14:paraId="2B30367E" w14:textId="4F1EC433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</w:rPr>
              <w:t>-</w:t>
            </w:r>
          </w:p>
        </w:tc>
      </w:tr>
      <w:tr w:rsidR="00194210" w:rsidRPr="00411DBC" w14:paraId="5654ED6F" w14:textId="77777777" w:rsidTr="003638B3">
        <w:trPr>
          <w:gridAfter w:val="1"/>
          <w:wAfter w:w="8" w:type="dxa"/>
          <w:trHeight w:val="276"/>
        </w:trPr>
        <w:tc>
          <w:tcPr>
            <w:tcW w:w="3385" w:type="dxa"/>
            <w:vAlign w:val="bottom"/>
          </w:tcPr>
          <w:p w14:paraId="74C9DD5A" w14:textId="77777777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ind w:left="33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รวมหนี้สินทางการเงิน</w:t>
            </w:r>
          </w:p>
        </w:tc>
        <w:tc>
          <w:tcPr>
            <w:tcW w:w="724" w:type="dxa"/>
            <w:tcBorders>
              <w:top w:val="single" w:sz="4" w:space="0" w:color="auto"/>
              <w:bottom w:val="double" w:sz="4" w:space="0" w:color="auto"/>
            </w:tcBorders>
          </w:tcPr>
          <w:p w14:paraId="7F3DC572" w14:textId="58BB4918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pacing w:val="-2"/>
                <w:sz w:val="24"/>
                <w:szCs w:val="24"/>
              </w:rPr>
              <w:t>31,902</w:t>
            </w:r>
          </w:p>
        </w:tc>
        <w:tc>
          <w:tcPr>
            <w:tcW w:w="236" w:type="dxa"/>
          </w:tcPr>
          <w:p w14:paraId="7FCC9B13" w14:textId="77777777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7" w:type="dxa"/>
            <w:tcBorders>
              <w:top w:val="single" w:sz="4" w:space="0" w:color="auto"/>
              <w:bottom w:val="double" w:sz="4" w:space="0" w:color="auto"/>
            </w:tcBorders>
          </w:tcPr>
          <w:p w14:paraId="6766210F" w14:textId="4AA51BD7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pacing w:val="-2"/>
                <w:sz w:val="24"/>
                <w:szCs w:val="24"/>
              </w:rPr>
              <w:t>72,059</w:t>
            </w:r>
          </w:p>
        </w:tc>
        <w:tc>
          <w:tcPr>
            <w:tcW w:w="236" w:type="dxa"/>
          </w:tcPr>
          <w:p w14:paraId="540F31B6" w14:textId="77777777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7" w:type="dxa"/>
            <w:tcBorders>
              <w:top w:val="single" w:sz="4" w:space="0" w:color="auto"/>
              <w:bottom w:val="double" w:sz="4" w:space="0" w:color="auto"/>
            </w:tcBorders>
          </w:tcPr>
          <w:p w14:paraId="65F2F738" w14:textId="531459A7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40" w:type="dxa"/>
          </w:tcPr>
          <w:p w14:paraId="350312F6" w14:textId="77777777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single" w:sz="4" w:space="0" w:color="auto"/>
              <w:bottom w:val="double" w:sz="4" w:space="0" w:color="auto"/>
            </w:tcBorders>
          </w:tcPr>
          <w:p w14:paraId="51FB2542" w14:textId="3D955C20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2" w:type="dxa"/>
          </w:tcPr>
          <w:p w14:paraId="2AD1302A" w14:textId="77777777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4" w:space="0" w:color="auto"/>
              <w:bottom w:val="double" w:sz="4" w:space="0" w:color="auto"/>
            </w:tcBorders>
          </w:tcPr>
          <w:p w14:paraId="36319745" w14:textId="511760D6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pacing w:val="-2"/>
                <w:sz w:val="24"/>
                <w:szCs w:val="24"/>
              </w:rPr>
              <w:t>110,424</w:t>
            </w:r>
          </w:p>
        </w:tc>
        <w:tc>
          <w:tcPr>
            <w:tcW w:w="232" w:type="dxa"/>
          </w:tcPr>
          <w:p w14:paraId="27850E01" w14:textId="77777777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774" w:type="dxa"/>
            <w:tcBorders>
              <w:top w:val="single" w:sz="4" w:space="0" w:color="auto"/>
              <w:bottom w:val="double" w:sz="4" w:space="0" w:color="auto"/>
            </w:tcBorders>
          </w:tcPr>
          <w:p w14:paraId="36771155" w14:textId="310436A6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pacing w:val="-2"/>
                <w:sz w:val="24"/>
                <w:szCs w:val="24"/>
              </w:rPr>
              <w:t>214,385</w:t>
            </w:r>
          </w:p>
        </w:tc>
        <w:tc>
          <w:tcPr>
            <w:tcW w:w="236" w:type="dxa"/>
            <w:vAlign w:val="center"/>
          </w:tcPr>
          <w:p w14:paraId="10E0C2F9" w14:textId="77777777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65" w:type="dxa"/>
            <w:vAlign w:val="bottom"/>
          </w:tcPr>
          <w:p w14:paraId="19A47CD0" w14:textId="77777777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</w:tr>
    </w:tbl>
    <w:p w14:paraId="6BBADBD0" w14:textId="77777777" w:rsidR="00936052" w:rsidRPr="00411DBC" w:rsidRDefault="00936052" w:rsidP="00854D94"/>
    <w:p w14:paraId="76FFA2BE" w14:textId="77777777" w:rsidR="00127D21" w:rsidRPr="00411DBC" w:rsidRDefault="00127D21" w:rsidP="00127D21"/>
    <w:p w14:paraId="27C03194" w14:textId="77777777" w:rsidR="00127D21" w:rsidRPr="00411DBC" w:rsidRDefault="00127D21" w:rsidP="00127D21"/>
    <w:p w14:paraId="50C4C975" w14:textId="77777777" w:rsidR="00127D21" w:rsidRPr="00411DBC" w:rsidRDefault="00127D21" w:rsidP="00127D21"/>
    <w:p w14:paraId="2273C2AF" w14:textId="77777777" w:rsidR="00127D21" w:rsidRPr="00411DBC" w:rsidRDefault="00127D21" w:rsidP="00127D21"/>
    <w:p w14:paraId="049D1FF0" w14:textId="77777777" w:rsidR="00127D21" w:rsidRPr="00411DBC" w:rsidRDefault="00127D21" w:rsidP="00127D21"/>
    <w:p w14:paraId="72CF6144" w14:textId="77777777" w:rsidR="00127D21" w:rsidRPr="00411DBC" w:rsidRDefault="00127D21" w:rsidP="00127D21"/>
    <w:p w14:paraId="01D8D2DC" w14:textId="77777777" w:rsidR="00127D21" w:rsidRPr="00411DBC" w:rsidRDefault="00127D21" w:rsidP="00127D21"/>
    <w:p w14:paraId="734B5F08" w14:textId="025018B8" w:rsidR="00127D21" w:rsidRPr="00411DBC" w:rsidRDefault="00127D21" w:rsidP="00127D21"/>
    <w:p w14:paraId="55D0FED8" w14:textId="4DCD808F" w:rsidR="00410C86" w:rsidRPr="00411DBC" w:rsidRDefault="00410C86" w:rsidP="00127D21"/>
    <w:p w14:paraId="5FC9C17E" w14:textId="5A10ECEB" w:rsidR="00410C86" w:rsidRPr="00411DBC" w:rsidRDefault="00410C86" w:rsidP="00127D21"/>
    <w:p w14:paraId="565DCDA9" w14:textId="67A7A183" w:rsidR="00410C86" w:rsidRPr="00411DBC" w:rsidRDefault="00410C86" w:rsidP="00127D21"/>
    <w:p w14:paraId="24EC059E" w14:textId="0DA04EE0" w:rsidR="00410C86" w:rsidRPr="00411DBC" w:rsidRDefault="00410C86" w:rsidP="00127D21"/>
    <w:p w14:paraId="59FE9DFF" w14:textId="62E969E6" w:rsidR="00410C86" w:rsidRPr="00411DBC" w:rsidRDefault="00410C86" w:rsidP="00127D21"/>
    <w:p w14:paraId="2F909916" w14:textId="594DB67C" w:rsidR="00B3105A" w:rsidRPr="00411DBC" w:rsidRDefault="00B3105A" w:rsidP="00127D21"/>
    <w:p w14:paraId="155E968E" w14:textId="77777777" w:rsidR="00B3105A" w:rsidRPr="00411DBC" w:rsidRDefault="00B3105A" w:rsidP="00127D21"/>
    <w:p w14:paraId="5D43C6FE" w14:textId="77777777" w:rsidR="00C978C5" w:rsidRPr="00411DBC" w:rsidRDefault="00C978C5" w:rsidP="00127D21"/>
    <w:p w14:paraId="092F1C85" w14:textId="77777777" w:rsidR="00C978C5" w:rsidRPr="00411DBC" w:rsidRDefault="00C978C5" w:rsidP="00127D21"/>
    <w:p w14:paraId="419B833B" w14:textId="77777777" w:rsidR="00D421E4" w:rsidRPr="00411DBC" w:rsidRDefault="00D421E4" w:rsidP="00127D21"/>
    <w:p w14:paraId="3C6DFBD0" w14:textId="77777777" w:rsidR="00D421E4" w:rsidRPr="00411DBC" w:rsidRDefault="00D421E4" w:rsidP="00127D21"/>
    <w:p w14:paraId="6E5B6FC0" w14:textId="77777777" w:rsidR="00D421E4" w:rsidRPr="00411DBC" w:rsidRDefault="00D421E4" w:rsidP="00127D21"/>
    <w:p w14:paraId="201D6B38" w14:textId="77777777" w:rsidR="00D421E4" w:rsidRPr="00411DBC" w:rsidRDefault="00D421E4" w:rsidP="00127D21"/>
    <w:p w14:paraId="169DA79D" w14:textId="77777777" w:rsidR="00127D21" w:rsidRPr="00411DBC" w:rsidRDefault="00127D21" w:rsidP="00127D21"/>
    <w:p w14:paraId="33D1C93E" w14:textId="3753E878" w:rsidR="00127D21" w:rsidRPr="00411DBC" w:rsidRDefault="00127D21" w:rsidP="00127D21">
      <w:pPr>
        <w:tabs>
          <w:tab w:val="left" w:pos="514"/>
        </w:tabs>
      </w:pPr>
    </w:p>
    <w:p w14:paraId="2A1AD872" w14:textId="62EE593D" w:rsidR="00127D21" w:rsidRPr="00411DBC" w:rsidRDefault="00127D21" w:rsidP="00127D21">
      <w:pPr>
        <w:tabs>
          <w:tab w:val="left" w:pos="514"/>
        </w:tabs>
      </w:pPr>
    </w:p>
    <w:p w14:paraId="6CE27277" w14:textId="77777777" w:rsidR="00127D21" w:rsidRPr="00411DBC" w:rsidRDefault="00127D21" w:rsidP="00127D21">
      <w:pPr>
        <w:tabs>
          <w:tab w:val="left" w:pos="514"/>
        </w:tabs>
      </w:pPr>
    </w:p>
    <w:tbl>
      <w:tblPr>
        <w:tblStyle w:val="TableGrid"/>
        <w:tblW w:w="10921" w:type="dxa"/>
        <w:tblInd w:w="-7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94"/>
        <w:gridCol w:w="816"/>
        <w:gridCol w:w="236"/>
        <w:gridCol w:w="812"/>
        <w:gridCol w:w="238"/>
        <w:gridCol w:w="812"/>
        <w:gridCol w:w="242"/>
        <w:gridCol w:w="1122"/>
        <w:gridCol w:w="234"/>
        <w:gridCol w:w="818"/>
        <w:gridCol w:w="236"/>
        <w:gridCol w:w="850"/>
        <w:gridCol w:w="238"/>
        <w:gridCol w:w="965"/>
        <w:gridCol w:w="8"/>
      </w:tblGrid>
      <w:tr w:rsidR="003A7604" w:rsidRPr="00411DBC" w14:paraId="14A60AE0" w14:textId="77777777" w:rsidTr="00F2171A">
        <w:trPr>
          <w:trHeight w:val="351"/>
        </w:trPr>
        <w:tc>
          <w:tcPr>
            <w:tcW w:w="3294" w:type="dxa"/>
            <w:vAlign w:val="bottom"/>
          </w:tcPr>
          <w:p w14:paraId="353AE610" w14:textId="5392DC80" w:rsidR="0040309F" w:rsidRPr="00411DBC" w:rsidRDefault="00127D21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ind w:left="-111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sz w:val="24"/>
                <w:szCs w:val="24"/>
              </w:rPr>
              <w:tab/>
            </w:r>
          </w:p>
        </w:tc>
        <w:tc>
          <w:tcPr>
            <w:tcW w:w="7627" w:type="dxa"/>
            <w:gridSpan w:val="14"/>
            <w:tcBorders>
              <w:bottom w:val="single" w:sz="4" w:space="0" w:color="auto"/>
            </w:tcBorders>
            <w:vAlign w:val="bottom"/>
          </w:tcPr>
          <w:p w14:paraId="2F98D166" w14:textId="77777777" w:rsidR="0040309F" w:rsidRPr="00411DBC" w:rsidRDefault="0040309F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  <w:r w:rsidRPr="00411DBC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(หน่วย</w:t>
            </w:r>
            <w:r w:rsidRPr="00411DBC">
              <w:rPr>
                <w:rFonts w:ascii="Angsana New" w:hAnsi="Angsana New"/>
                <w:spacing w:val="-2"/>
                <w:sz w:val="24"/>
                <w:szCs w:val="24"/>
              </w:rPr>
              <w:t>:</w:t>
            </w:r>
            <w:r w:rsidRPr="00411DBC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พันบาท)</w:t>
            </w:r>
          </w:p>
        </w:tc>
      </w:tr>
      <w:tr w:rsidR="003A7604" w:rsidRPr="00411DBC" w14:paraId="729C757C" w14:textId="77777777" w:rsidTr="00F2171A">
        <w:trPr>
          <w:trHeight w:val="351"/>
        </w:trPr>
        <w:tc>
          <w:tcPr>
            <w:tcW w:w="3294" w:type="dxa"/>
            <w:vAlign w:val="bottom"/>
          </w:tcPr>
          <w:p w14:paraId="40FBFE87" w14:textId="77777777" w:rsidR="0040309F" w:rsidRPr="00411DBC" w:rsidRDefault="0040309F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ind w:left="-111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7627" w:type="dxa"/>
            <w:gridSpan w:val="1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E606201" w14:textId="0F363882" w:rsidR="0040309F" w:rsidRPr="00411DBC" w:rsidRDefault="0040309F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  <w:r w:rsidRPr="00411DBC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งบการเงินเฉพาะ</w:t>
            </w:r>
            <w:r w:rsidR="007C6BBF" w:rsidRPr="00411DBC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กิจการ</w:t>
            </w:r>
          </w:p>
        </w:tc>
      </w:tr>
      <w:tr w:rsidR="00411D98" w:rsidRPr="00411DBC" w14:paraId="247F5B56" w14:textId="77777777" w:rsidTr="00F2171A">
        <w:trPr>
          <w:trHeight w:val="351"/>
        </w:trPr>
        <w:tc>
          <w:tcPr>
            <w:tcW w:w="3294" w:type="dxa"/>
            <w:vAlign w:val="bottom"/>
          </w:tcPr>
          <w:p w14:paraId="77540DEE" w14:textId="77777777" w:rsidR="00411D98" w:rsidRPr="00411DBC" w:rsidRDefault="00411D98" w:rsidP="00411D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ind w:left="-111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7627" w:type="dxa"/>
            <w:gridSpan w:val="1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EA75546" w14:textId="3C4C4374" w:rsidR="00411D98" w:rsidRPr="00411DBC" w:rsidRDefault="00411D98" w:rsidP="00411D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 xml:space="preserve">ณ วันที่ </w:t>
            </w:r>
            <w:r w:rsidR="002147D8" w:rsidRPr="00411DBC">
              <w:rPr>
                <w:rFonts w:ascii="Angsana New" w:hAnsi="Angsana New"/>
                <w:spacing w:val="-2"/>
                <w:sz w:val="24"/>
                <w:szCs w:val="24"/>
              </w:rPr>
              <w:t xml:space="preserve">30 </w:t>
            </w:r>
            <w:r w:rsidR="002147D8" w:rsidRPr="00411DBC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 xml:space="preserve">มิถุนายน </w:t>
            </w:r>
            <w:r w:rsidR="002147D8" w:rsidRPr="00411DBC">
              <w:rPr>
                <w:rFonts w:ascii="Angsana New" w:hAnsi="Angsana New"/>
                <w:spacing w:val="-2"/>
                <w:sz w:val="24"/>
                <w:szCs w:val="24"/>
              </w:rPr>
              <w:t>2566</w:t>
            </w:r>
          </w:p>
        </w:tc>
      </w:tr>
      <w:tr w:rsidR="003A7604" w:rsidRPr="00411DBC" w14:paraId="13CFB33C" w14:textId="77777777" w:rsidTr="00F2171A">
        <w:trPr>
          <w:gridAfter w:val="1"/>
          <w:wAfter w:w="8" w:type="dxa"/>
          <w:trHeight w:val="363"/>
        </w:trPr>
        <w:tc>
          <w:tcPr>
            <w:tcW w:w="3294" w:type="dxa"/>
            <w:vAlign w:val="bottom"/>
          </w:tcPr>
          <w:p w14:paraId="44DFC44A" w14:textId="77777777" w:rsidR="0040309F" w:rsidRPr="00411DBC" w:rsidRDefault="0040309F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ind w:left="-111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3156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77A20C0" w14:textId="77777777" w:rsidR="0040309F" w:rsidRPr="00411DBC" w:rsidRDefault="0040309F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อัตราดอกเบี้ยคงที่</w:t>
            </w:r>
          </w:p>
        </w:tc>
        <w:tc>
          <w:tcPr>
            <w:tcW w:w="1122" w:type="dxa"/>
            <w:tcBorders>
              <w:top w:val="single" w:sz="4" w:space="0" w:color="auto"/>
            </w:tcBorders>
            <w:vAlign w:val="bottom"/>
          </w:tcPr>
          <w:p w14:paraId="034745BD" w14:textId="77777777" w:rsidR="0040309F" w:rsidRPr="00411DBC" w:rsidRDefault="0040309F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</w:p>
        </w:tc>
        <w:tc>
          <w:tcPr>
            <w:tcW w:w="234" w:type="dxa"/>
            <w:tcBorders>
              <w:top w:val="single" w:sz="4" w:space="0" w:color="auto"/>
            </w:tcBorders>
            <w:vAlign w:val="bottom"/>
          </w:tcPr>
          <w:p w14:paraId="604B0AEC" w14:textId="77777777" w:rsidR="0040309F" w:rsidRPr="00411DBC" w:rsidRDefault="0040309F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single" w:sz="4" w:space="0" w:color="auto"/>
            </w:tcBorders>
            <w:vAlign w:val="bottom"/>
          </w:tcPr>
          <w:p w14:paraId="39EEE078" w14:textId="77777777" w:rsidR="0040309F" w:rsidRPr="00411DBC" w:rsidRDefault="0040309F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</w:p>
        </w:tc>
        <w:tc>
          <w:tcPr>
            <w:tcW w:w="236" w:type="dxa"/>
            <w:tcBorders>
              <w:top w:val="single" w:sz="4" w:space="0" w:color="auto"/>
            </w:tcBorders>
            <w:vAlign w:val="bottom"/>
          </w:tcPr>
          <w:p w14:paraId="1C26392F" w14:textId="77777777" w:rsidR="0040309F" w:rsidRPr="00411DBC" w:rsidRDefault="0040309F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14:paraId="016C6E89" w14:textId="77777777" w:rsidR="0040309F" w:rsidRPr="00411DBC" w:rsidRDefault="0040309F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</w:p>
        </w:tc>
        <w:tc>
          <w:tcPr>
            <w:tcW w:w="238" w:type="dxa"/>
            <w:tcBorders>
              <w:top w:val="single" w:sz="4" w:space="0" w:color="auto"/>
            </w:tcBorders>
            <w:vAlign w:val="bottom"/>
          </w:tcPr>
          <w:p w14:paraId="37D9228F" w14:textId="77777777" w:rsidR="0040309F" w:rsidRPr="00411DBC" w:rsidRDefault="0040309F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single" w:sz="4" w:space="0" w:color="auto"/>
            </w:tcBorders>
            <w:vAlign w:val="bottom"/>
          </w:tcPr>
          <w:p w14:paraId="200FA8E9" w14:textId="77777777" w:rsidR="0040309F" w:rsidRPr="00411DBC" w:rsidRDefault="0040309F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</w:p>
        </w:tc>
      </w:tr>
      <w:tr w:rsidR="003A7604" w:rsidRPr="00411DBC" w14:paraId="3D12D32D" w14:textId="77777777" w:rsidTr="00F2171A">
        <w:trPr>
          <w:gridAfter w:val="1"/>
          <w:wAfter w:w="8" w:type="dxa"/>
          <w:trHeight w:val="1408"/>
        </w:trPr>
        <w:tc>
          <w:tcPr>
            <w:tcW w:w="3294" w:type="dxa"/>
            <w:vAlign w:val="bottom"/>
          </w:tcPr>
          <w:p w14:paraId="221BCE4E" w14:textId="77777777" w:rsidR="0040309F" w:rsidRPr="00411DBC" w:rsidRDefault="0040309F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ind w:left="-111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FC64115" w14:textId="77777777" w:rsidR="0040309F" w:rsidRPr="00411DBC" w:rsidRDefault="0040309F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ภายใน 1 ปี</w:t>
            </w:r>
          </w:p>
        </w:tc>
        <w:tc>
          <w:tcPr>
            <w:tcW w:w="236" w:type="dxa"/>
            <w:tcBorders>
              <w:top w:val="single" w:sz="4" w:space="0" w:color="auto"/>
            </w:tcBorders>
            <w:vAlign w:val="bottom"/>
          </w:tcPr>
          <w:p w14:paraId="13BB85B1" w14:textId="77777777" w:rsidR="0040309F" w:rsidRPr="00411DBC" w:rsidRDefault="0040309F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C04A095" w14:textId="77777777" w:rsidR="0040309F" w:rsidRPr="00411DBC" w:rsidRDefault="0040309F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 xml:space="preserve">มากกว่า </w:t>
            </w:r>
            <w:r w:rsidRPr="00411DBC">
              <w:rPr>
                <w:rFonts w:ascii="Angsana New" w:hAnsi="Angsana New"/>
                <w:spacing w:val="-2"/>
                <w:sz w:val="24"/>
                <w:szCs w:val="24"/>
              </w:rPr>
              <w:t>1</w:t>
            </w:r>
            <w:r w:rsidRPr="00411DBC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 xml:space="preserve"> ถึง </w:t>
            </w:r>
            <w:r w:rsidRPr="00411DBC">
              <w:rPr>
                <w:rFonts w:ascii="Angsana New" w:hAnsi="Angsana New"/>
                <w:spacing w:val="-2"/>
                <w:sz w:val="24"/>
                <w:szCs w:val="24"/>
              </w:rPr>
              <w:t>5</w:t>
            </w:r>
            <w:r w:rsidRPr="00411DBC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238" w:type="dxa"/>
            <w:tcBorders>
              <w:top w:val="single" w:sz="4" w:space="0" w:color="auto"/>
            </w:tcBorders>
            <w:vAlign w:val="bottom"/>
          </w:tcPr>
          <w:p w14:paraId="78914054" w14:textId="77777777" w:rsidR="0040309F" w:rsidRPr="00411DBC" w:rsidRDefault="0040309F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75DCC4D" w14:textId="77777777" w:rsidR="0040309F" w:rsidRPr="00411DBC" w:rsidRDefault="0040309F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 xml:space="preserve">มากกว่า </w:t>
            </w:r>
            <w:r w:rsidRPr="00411DBC">
              <w:rPr>
                <w:rFonts w:ascii="Angsana New" w:hAnsi="Angsana New"/>
                <w:spacing w:val="-2"/>
                <w:sz w:val="24"/>
                <w:szCs w:val="24"/>
              </w:rPr>
              <w:t>5</w:t>
            </w:r>
            <w:r w:rsidRPr="00411DBC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242" w:type="dxa"/>
            <w:tcBorders>
              <w:top w:val="single" w:sz="4" w:space="0" w:color="auto"/>
            </w:tcBorders>
            <w:vAlign w:val="bottom"/>
          </w:tcPr>
          <w:p w14:paraId="6473947D" w14:textId="77777777" w:rsidR="0040309F" w:rsidRPr="00411DBC" w:rsidRDefault="0040309F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22" w:type="dxa"/>
            <w:tcBorders>
              <w:bottom w:val="single" w:sz="4" w:space="0" w:color="auto"/>
            </w:tcBorders>
            <w:vAlign w:val="bottom"/>
          </w:tcPr>
          <w:p w14:paraId="41147C9E" w14:textId="77777777" w:rsidR="0040309F" w:rsidRPr="00411DBC" w:rsidRDefault="0040309F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อัตราดอกเบี้ยปรับขึ้นลงตามราคาตลาด</w:t>
            </w:r>
          </w:p>
        </w:tc>
        <w:tc>
          <w:tcPr>
            <w:tcW w:w="234" w:type="dxa"/>
            <w:vAlign w:val="bottom"/>
          </w:tcPr>
          <w:p w14:paraId="49FD80E1" w14:textId="77777777" w:rsidR="0040309F" w:rsidRPr="00411DBC" w:rsidRDefault="0040309F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8" w:type="dxa"/>
            <w:tcBorders>
              <w:bottom w:val="single" w:sz="4" w:space="0" w:color="auto"/>
            </w:tcBorders>
            <w:vAlign w:val="bottom"/>
          </w:tcPr>
          <w:p w14:paraId="1D461C85" w14:textId="77777777" w:rsidR="0040309F" w:rsidRPr="00411DBC" w:rsidRDefault="0040309F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ไม่มีอัตราดอกเบี้ย</w:t>
            </w:r>
          </w:p>
        </w:tc>
        <w:tc>
          <w:tcPr>
            <w:tcW w:w="236" w:type="dxa"/>
            <w:vAlign w:val="bottom"/>
          </w:tcPr>
          <w:p w14:paraId="25C0D98F" w14:textId="77777777" w:rsidR="0040309F" w:rsidRPr="00411DBC" w:rsidRDefault="0040309F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vAlign w:val="bottom"/>
          </w:tcPr>
          <w:p w14:paraId="7267021C" w14:textId="77777777" w:rsidR="0040309F" w:rsidRPr="00411DBC" w:rsidRDefault="0040309F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รวม</w:t>
            </w:r>
          </w:p>
        </w:tc>
        <w:tc>
          <w:tcPr>
            <w:tcW w:w="238" w:type="dxa"/>
            <w:vAlign w:val="bottom"/>
          </w:tcPr>
          <w:p w14:paraId="74C8F117" w14:textId="77777777" w:rsidR="0040309F" w:rsidRPr="00411DBC" w:rsidRDefault="0040309F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65" w:type="dxa"/>
            <w:tcBorders>
              <w:bottom w:val="single" w:sz="4" w:space="0" w:color="auto"/>
            </w:tcBorders>
            <w:vAlign w:val="bottom"/>
          </w:tcPr>
          <w:p w14:paraId="5BD6088C" w14:textId="77777777" w:rsidR="0040309F" w:rsidRPr="00411DBC" w:rsidRDefault="0040309F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อัตราดอกเบี้ยที่แท้จริง</w:t>
            </w:r>
          </w:p>
        </w:tc>
      </w:tr>
      <w:tr w:rsidR="003A7604" w:rsidRPr="00411DBC" w14:paraId="2A8B4989" w14:textId="77777777" w:rsidTr="00F2171A">
        <w:trPr>
          <w:gridAfter w:val="1"/>
          <w:wAfter w:w="8" w:type="dxa"/>
          <w:trHeight w:val="58"/>
        </w:trPr>
        <w:tc>
          <w:tcPr>
            <w:tcW w:w="3294" w:type="dxa"/>
          </w:tcPr>
          <w:p w14:paraId="163C49E8" w14:textId="77777777" w:rsidR="0040309F" w:rsidRPr="00411DBC" w:rsidRDefault="0040309F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ind w:left="33"/>
              <w:jc w:val="thaiDistribute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816" w:type="dxa"/>
            <w:tcBorders>
              <w:top w:val="single" w:sz="4" w:space="0" w:color="auto"/>
            </w:tcBorders>
          </w:tcPr>
          <w:p w14:paraId="21EBF39E" w14:textId="77777777" w:rsidR="0040309F" w:rsidRPr="00411DBC" w:rsidRDefault="0040309F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6" w:type="dxa"/>
          </w:tcPr>
          <w:p w14:paraId="73EDBFEC" w14:textId="77777777" w:rsidR="0040309F" w:rsidRPr="00411DBC" w:rsidRDefault="0040309F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4" w:space="0" w:color="auto"/>
            </w:tcBorders>
          </w:tcPr>
          <w:p w14:paraId="02E8C48A" w14:textId="77777777" w:rsidR="0040309F" w:rsidRPr="00411DBC" w:rsidRDefault="0040309F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8" w:type="dxa"/>
          </w:tcPr>
          <w:p w14:paraId="36C882BA" w14:textId="77777777" w:rsidR="0040309F" w:rsidRPr="00411DBC" w:rsidRDefault="0040309F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4" w:space="0" w:color="auto"/>
            </w:tcBorders>
          </w:tcPr>
          <w:p w14:paraId="454BF3F0" w14:textId="77777777" w:rsidR="0040309F" w:rsidRPr="00411DBC" w:rsidRDefault="0040309F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42" w:type="dxa"/>
          </w:tcPr>
          <w:p w14:paraId="0DDA0AEB" w14:textId="77777777" w:rsidR="0040309F" w:rsidRPr="00411DBC" w:rsidRDefault="0040309F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22" w:type="dxa"/>
            <w:tcBorders>
              <w:top w:val="single" w:sz="4" w:space="0" w:color="auto"/>
            </w:tcBorders>
          </w:tcPr>
          <w:p w14:paraId="00E18CDA" w14:textId="77777777" w:rsidR="0040309F" w:rsidRPr="00411DBC" w:rsidRDefault="0040309F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4" w:type="dxa"/>
          </w:tcPr>
          <w:p w14:paraId="67E53280" w14:textId="77777777" w:rsidR="0040309F" w:rsidRPr="00411DBC" w:rsidRDefault="0040309F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single" w:sz="4" w:space="0" w:color="auto"/>
            </w:tcBorders>
          </w:tcPr>
          <w:p w14:paraId="5ECF5841" w14:textId="77777777" w:rsidR="0040309F" w:rsidRPr="00411DBC" w:rsidRDefault="0040309F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6" w:type="dxa"/>
          </w:tcPr>
          <w:p w14:paraId="53798F4D" w14:textId="77777777" w:rsidR="0040309F" w:rsidRPr="00411DBC" w:rsidRDefault="0040309F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14:paraId="797B6711" w14:textId="77777777" w:rsidR="0040309F" w:rsidRPr="00411DBC" w:rsidRDefault="0040309F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8" w:type="dxa"/>
          </w:tcPr>
          <w:p w14:paraId="0E2DFF2D" w14:textId="77777777" w:rsidR="0040309F" w:rsidRPr="00411DBC" w:rsidRDefault="0040309F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right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</w:p>
        </w:tc>
        <w:tc>
          <w:tcPr>
            <w:tcW w:w="965" w:type="dxa"/>
            <w:tcBorders>
              <w:top w:val="single" w:sz="4" w:space="0" w:color="auto"/>
            </w:tcBorders>
          </w:tcPr>
          <w:p w14:paraId="15A3088A" w14:textId="77777777" w:rsidR="0040309F" w:rsidRPr="00411DBC" w:rsidRDefault="0040309F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</w:p>
        </w:tc>
      </w:tr>
      <w:tr w:rsidR="00152187" w:rsidRPr="00411DBC" w14:paraId="696F92D0" w14:textId="77777777" w:rsidTr="00F2171A">
        <w:trPr>
          <w:gridAfter w:val="1"/>
          <w:wAfter w:w="8" w:type="dxa"/>
          <w:trHeight w:val="363"/>
        </w:trPr>
        <w:tc>
          <w:tcPr>
            <w:tcW w:w="3294" w:type="dxa"/>
          </w:tcPr>
          <w:p w14:paraId="3C90D779" w14:textId="77777777" w:rsidR="00152187" w:rsidRPr="00411DBC" w:rsidRDefault="00152187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ind w:left="33"/>
              <w:jc w:val="thaiDistribute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816" w:type="dxa"/>
          </w:tcPr>
          <w:p w14:paraId="1BA71A78" w14:textId="77777777" w:rsidR="00152187" w:rsidRPr="00411DBC" w:rsidRDefault="00152187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6" w:type="dxa"/>
          </w:tcPr>
          <w:p w14:paraId="74AF3B71" w14:textId="77777777" w:rsidR="00152187" w:rsidRPr="00411DBC" w:rsidRDefault="00152187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</w:tcPr>
          <w:p w14:paraId="018853B1" w14:textId="77777777" w:rsidR="00152187" w:rsidRPr="00411DBC" w:rsidRDefault="00152187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8" w:type="dxa"/>
          </w:tcPr>
          <w:p w14:paraId="65FF67AB" w14:textId="77777777" w:rsidR="00152187" w:rsidRPr="00411DBC" w:rsidRDefault="00152187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</w:tcPr>
          <w:p w14:paraId="1238F812" w14:textId="77777777" w:rsidR="00152187" w:rsidRPr="00411DBC" w:rsidRDefault="00152187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42" w:type="dxa"/>
          </w:tcPr>
          <w:p w14:paraId="2E918D87" w14:textId="77777777" w:rsidR="00152187" w:rsidRPr="00411DBC" w:rsidRDefault="00152187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22" w:type="dxa"/>
          </w:tcPr>
          <w:p w14:paraId="20EF365B" w14:textId="77777777" w:rsidR="00152187" w:rsidRPr="00411DBC" w:rsidRDefault="00152187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4" w:type="dxa"/>
          </w:tcPr>
          <w:p w14:paraId="14051162" w14:textId="77777777" w:rsidR="00152187" w:rsidRPr="00411DBC" w:rsidRDefault="00152187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8" w:type="dxa"/>
          </w:tcPr>
          <w:p w14:paraId="2178ABA7" w14:textId="77777777" w:rsidR="00152187" w:rsidRPr="00411DBC" w:rsidRDefault="00152187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6" w:type="dxa"/>
          </w:tcPr>
          <w:p w14:paraId="2D5DF159" w14:textId="77777777" w:rsidR="00152187" w:rsidRPr="00411DBC" w:rsidRDefault="00152187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053" w:type="dxa"/>
            <w:gridSpan w:val="3"/>
            <w:vAlign w:val="center"/>
          </w:tcPr>
          <w:p w14:paraId="1C46F69C" w14:textId="77777777" w:rsidR="00152187" w:rsidRPr="00411DBC" w:rsidRDefault="00152187" w:rsidP="0015218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  <w:r w:rsidRPr="00411DBC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(ร้อยละ</w:t>
            </w:r>
            <w:r w:rsidRPr="00411DBC">
              <w:rPr>
                <w:rFonts w:ascii="Angsana New" w:hAnsi="Angsana New"/>
                <w:spacing w:val="-2"/>
                <w:sz w:val="24"/>
                <w:szCs w:val="24"/>
              </w:rPr>
              <w:t>:</w:t>
            </w:r>
            <w:r w:rsidRPr="00411DBC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ต่อปี)</w:t>
            </w:r>
          </w:p>
        </w:tc>
      </w:tr>
      <w:tr w:rsidR="003A7604" w:rsidRPr="00411DBC" w14:paraId="7393D89D" w14:textId="77777777" w:rsidTr="00F2171A">
        <w:trPr>
          <w:gridAfter w:val="1"/>
          <w:wAfter w:w="8" w:type="dxa"/>
          <w:trHeight w:val="363"/>
        </w:trPr>
        <w:tc>
          <w:tcPr>
            <w:tcW w:w="3294" w:type="dxa"/>
          </w:tcPr>
          <w:p w14:paraId="78603516" w14:textId="77777777" w:rsidR="0040309F" w:rsidRPr="00411DBC" w:rsidRDefault="0040309F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ind w:left="33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สินทรัพย์ทางการเงิน</w:t>
            </w:r>
          </w:p>
        </w:tc>
        <w:tc>
          <w:tcPr>
            <w:tcW w:w="816" w:type="dxa"/>
          </w:tcPr>
          <w:p w14:paraId="1DE1930B" w14:textId="77777777" w:rsidR="0040309F" w:rsidRPr="00411DBC" w:rsidRDefault="0040309F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6" w:type="dxa"/>
          </w:tcPr>
          <w:p w14:paraId="71D2BED2" w14:textId="77777777" w:rsidR="0040309F" w:rsidRPr="00411DBC" w:rsidRDefault="0040309F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</w:tcPr>
          <w:p w14:paraId="3CEF7679" w14:textId="77777777" w:rsidR="0040309F" w:rsidRPr="00411DBC" w:rsidRDefault="0040309F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8" w:type="dxa"/>
          </w:tcPr>
          <w:p w14:paraId="49A0E748" w14:textId="77777777" w:rsidR="0040309F" w:rsidRPr="00411DBC" w:rsidRDefault="0040309F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</w:tcPr>
          <w:p w14:paraId="3CD5A181" w14:textId="77777777" w:rsidR="0040309F" w:rsidRPr="00411DBC" w:rsidRDefault="0040309F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42" w:type="dxa"/>
          </w:tcPr>
          <w:p w14:paraId="6AA19E5D" w14:textId="77777777" w:rsidR="0040309F" w:rsidRPr="00411DBC" w:rsidRDefault="0040309F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22" w:type="dxa"/>
          </w:tcPr>
          <w:p w14:paraId="55454115" w14:textId="77777777" w:rsidR="0040309F" w:rsidRPr="00411DBC" w:rsidRDefault="0040309F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4" w:type="dxa"/>
          </w:tcPr>
          <w:p w14:paraId="5CDEA0AA" w14:textId="77777777" w:rsidR="0040309F" w:rsidRPr="00411DBC" w:rsidRDefault="0040309F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8" w:type="dxa"/>
          </w:tcPr>
          <w:p w14:paraId="63C67205" w14:textId="77777777" w:rsidR="0040309F" w:rsidRPr="00411DBC" w:rsidRDefault="0040309F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6" w:type="dxa"/>
          </w:tcPr>
          <w:p w14:paraId="4F1128F8" w14:textId="77777777" w:rsidR="0040309F" w:rsidRPr="00411DBC" w:rsidRDefault="0040309F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</w:tcPr>
          <w:p w14:paraId="605D954C" w14:textId="77777777" w:rsidR="0040309F" w:rsidRPr="00411DBC" w:rsidRDefault="0040309F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8" w:type="dxa"/>
          </w:tcPr>
          <w:p w14:paraId="01357156" w14:textId="77777777" w:rsidR="0040309F" w:rsidRPr="00411DBC" w:rsidRDefault="0040309F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65" w:type="dxa"/>
          </w:tcPr>
          <w:p w14:paraId="7A4992DB" w14:textId="77777777" w:rsidR="0040309F" w:rsidRPr="00411DBC" w:rsidRDefault="0040309F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ind w:right="-261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</w:tr>
      <w:tr w:rsidR="00F2171A" w:rsidRPr="00411DBC" w14:paraId="1036FEEF" w14:textId="77777777" w:rsidTr="00F2171A">
        <w:trPr>
          <w:gridAfter w:val="1"/>
          <w:wAfter w:w="8" w:type="dxa"/>
          <w:trHeight w:val="363"/>
        </w:trPr>
        <w:tc>
          <w:tcPr>
            <w:tcW w:w="3294" w:type="dxa"/>
          </w:tcPr>
          <w:p w14:paraId="09E9EA90" w14:textId="77777777" w:rsidR="00F2171A" w:rsidRPr="00411DBC" w:rsidRDefault="00F2171A" w:rsidP="00F2171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ind w:left="33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  <w:cs/>
              </w:rPr>
              <w:t>เงินสดและรายการเทียบเท่าเงินสด</w:t>
            </w:r>
          </w:p>
        </w:tc>
        <w:tc>
          <w:tcPr>
            <w:tcW w:w="816" w:type="dxa"/>
            <w:vAlign w:val="bottom"/>
          </w:tcPr>
          <w:p w14:paraId="6DD83C99" w14:textId="3B8F5388" w:rsidR="00F2171A" w:rsidRPr="00411DBC" w:rsidRDefault="00F2171A" w:rsidP="00F2171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36" w:type="dxa"/>
            <w:vAlign w:val="bottom"/>
          </w:tcPr>
          <w:p w14:paraId="1B99B2D2" w14:textId="77777777" w:rsidR="00F2171A" w:rsidRPr="00411DBC" w:rsidRDefault="00F2171A" w:rsidP="00F2171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vAlign w:val="bottom"/>
          </w:tcPr>
          <w:p w14:paraId="726DD1DE" w14:textId="64B72832" w:rsidR="00F2171A" w:rsidRPr="00411DBC" w:rsidRDefault="00F2171A" w:rsidP="00F2171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38" w:type="dxa"/>
            <w:vAlign w:val="bottom"/>
          </w:tcPr>
          <w:p w14:paraId="7A191899" w14:textId="77777777" w:rsidR="00F2171A" w:rsidRPr="00411DBC" w:rsidRDefault="00F2171A" w:rsidP="00F2171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vAlign w:val="bottom"/>
          </w:tcPr>
          <w:p w14:paraId="2FD1959A" w14:textId="1E9D2C96" w:rsidR="00F2171A" w:rsidRPr="00411DBC" w:rsidRDefault="00F2171A" w:rsidP="00F2171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42" w:type="dxa"/>
            <w:vAlign w:val="bottom"/>
          </w:tcPr>
          <w:p w14:paraId="1664FDB4" w14:textId="77777777" w:rsidR="00F2171A" w:rsidRPr="00411DBC" w:rsidRDefault="00F2171A" w:rsidP="00F2171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22" w:type="dxa"/>
            <w:vAlign w:val="bottom"/>
          </w:tcPr>
          <w:p w14:paraId="3B65A42E" w14:textId="15EFA7C1" w:rsidR="00F2171A" w:rsidRPr="00411DBC" w:rsidRDefault="00F2171A" w:rsidP="00F2171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color w:val="000000"/>
                <w:sz w:val="24"/>
                <w:szCs w:val="24"/>
              </w:rPr>
              <w:t>623,396</w:t>
            </w:r>
          </w:p>
        </w:tc>
        <w:tc>
          <w:tcPr>
            <w:tcW w:w="234" w:type="dxa"/>
            <w:vAlign w:val="bottom"/>
          </w:tcPr>
          <w:p w14:paraId="45583E9E" w14:textId="77777777" w:rsidR="00F2171A" w:rsidRPr="00411DBC" w:rsidRDefault="00F2171A" w:rsidP="00F2171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8" w:type="dxa"/>
            <w:vAlign w:val="bottom"/>
          </w:tcPr>
          <w:p w14:paraId="65671F4B" w14:textId="661AE27E" w:rsidR="00F2171A" w:rsidRPr="00411DBC" w:rsidRDefault="00F2171A" w:rsidP="00F2171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color w:val="000000"/>
                <w:sz w:val="24"/>
                <w:szCs w:val="24"/>
              </w:rPr>
              <w:t>80</w:t>
            </w:r>
          </w:p>
        </w:tc>
        <w:tc>
          <w:tcPr>
            <w:tcW w:w="236" w:type="dxa"/>
            <w:vAlign w:val="bottom"/>
          </w:tcPr>
          <w:p w14:paraId="40286FAA" w14:textId="77777777" w:rsidR="00F2171A" w:rsidRPr="00411DBC" w:rsidRDefault="00F2171A" w:rsidP="00F2171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6A50AA6A" w14:textId="50C6D2A6" w:rsidR="00F2171A" w:rsidRPr="00411DBC" w:rsidRDefault="00F2171A" w:rsidP="00F2171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color w:val="000000"/>
                <w:sz w:val="24"/>
                <w:szCs w:val="24"/>
              </w:rPr>
              <w:t>623,476</w:t>
            </w:r>
          </w:p>
        </w:tc>
        <w:tc>
          <w:tcPr>
            <w:tcW w:w="238" w:type="dxa"/>
          </w:tcPr>
          <w:p w14:paraId="33A6A6A9" w14:textId="77777777" w:rsidR="00F2171A" w:rsidRPr="00411DBC" w:rsidRDefault="00F2171A" w:rsidP="00F2171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65" w:type="dxa"/>
            <w:vAlign w:val="bottom"/>
          </w:tcPr>
          <w:p w14:paraId="1B54686E" w14:textId="787320B6" w:rsidR="00F2171A" w:rsidRPr="00411DBC" w:rsidRDefault="00F2171A" w:rsidP="00F2171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color w:val="000000"/>
                <w:sz w:val="24"/>
                <w:szCs w:val="24"/>
              </w:rPr>
              <w:t>0.25-0.62</w:t>
            </w:r>
          </w:p>
        </w:tc>
      </w:tr>
      <w:tr w:rsidR="00F2171A" w:rsidRPr="00411DBC" w14:paraId="40BB2BFC" w14:textId="77777777" w:rsidTr="00F2171A">
        <w:trPr>
          <w:gridAfter w:val="1"/>
          <w:wAfter w:w="8" w:type="dxa"/>
          <w:trHeight w:val="283"/>
        </w:trPr>
        <w:tc>
          <w:tcPr>
            <w:tcW w:w="3294" w:type="dxa"/>
          </w:tcPr>
          <w:p w14:paraId="28DEC86E" w14:textId="77777777" w:rsidR="00F2171A" w:rsidRPr="00411DBC" w:rsidRDefault="00F2171A" w:rsidP="00F2171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ind w:left="33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  <w:cs/>
              </w:rPr>
              <w:t>ลูกหนี้การค้าและลูกหนี้หมุนเวียนอื่น - สุทธิ</w:t>
            </w:r>
          </w:p>
        </w:tc>
        <w:tc>
          <w:tcPr>
            <w:tcW w:w="816" w:type="dxa"/>
            <w:vAlign w:val="bottom"/>
          </w:tcPr>
          <w:p w14:paraId="05BBE0E2" w14:textId="77ACACE6" w:rsidR="00F2171A" w:rsidRPr="00411DBC" w:rsidRDefault="00F2171A" w:rsidP="00F2171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36" w:type="dxa"/>
            <w:vAlign w:val="bottom"/>
          </w:tcPr>
          <w:p w14:paraId="13AEE511" w14:textId="77777777" w:rsidR="00F2171A" w:rsidRPr="00411DBC" w:rsidRDefault="00F2171A" w:rsidP="00F2171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vAlign w:val="bottom"/>
          </w:tcPr>
          <w:p w14:paraId="37968209" w14:textId="4C22B0EA" w:rsidR="00F2171A" w:rsidRPr="00411DBC" w:rsidRDefault="00F2171A" w:rsidP="00F2171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38" w:type="dxa"/>
            <w:vAlign w:val="bottom"/>
          </w:tcPr>
          <w:p w14:paraId="24076A57" w14:textId="77777777" w:rsidR="00F2171A" w:rsidRPr="00411DBC" w:rsidRDefault="00F2171A" w:rsidP="00F2171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vAlign w:val="bottom"/>
          </w:tcPr>
          <w:p w14:paraId="4B8741A1" w14:textId="4AE52F5C" w:rsidR="00F2171A" w:rsidRPr="00411DBC" w:rsidRDefault="00F2171A" w:rsidP="00F2171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42" w:type="dxa"/>
            <w:vAlign w:val="bottom"/>
          </w:tcPr>
          <w:p w14:paraId="1EED95E8" w14:textId="77777777" w:rsidR="00F2171A" w:rsidRPr="00411DBC" w:rsidRDefault="00F2171A" w:rsidP="00F2171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22" w:type="dxa"/>
            <w:vAlign w:val="bottom"/>
          </w:tcPr>
          <w:p w14:paraId="1B9CA5A6" w14:textId="78C66F17" w:rsidR="00F2171A" w:rsidRPr="00411DBC" w:rsidRDefault="00F2171A" w:rsidP="00F2171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34" w:type="dxa"/>
            <w:vAlign w:val="bottom"/>
          </w:tcPr>
          <w:p w14:paraId="638B85E7" w14:textId="77777777" w:rsidR="00F2171A" w:rsidRPr="00411DBC" w:rsidRDefault="00F2171A" w:rsidP="00F2171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8" w:type="dxa"/>
            <w:vAlign w:val="bottom"/>
          </w:tcPr>
          <w:p w14:paraId="7A9CDC63" w14:textId="02E51203" w:rsidR="00F2171A" w:rsidRPr="00411DBC" w:rsidRDefault="00F2171A" w:rsidP="00F2171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color w:val="000000"/>
                <w:sz w:val="24"/>
                <w:szCs w:val="24"/>
              </w:rPr>
              <w:t>337,155</w:t>
            </w:r>
          </w:p>
        </w:tc>
        <w:tc>
          <w:tcPr>
            <w:tcW w:w="236" w:type="dxa"/>
            <w:vAlign w:val="bottom"/>
          </w:tcPr>
          <w:p w14:paraId="6EBFAA43" w14:textId="77777777" w:rsidR="00F2171A" w:rsidRPr="00411DBC" w:rsidRDefault="00F2171A" w:rsidP="00F2171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49F3C68C" w14:textId="3478FEF0" w:rsidR="00F2171A" w:rsidRPr="00411DBC" w:rsidRDefault="00F2171A" w:rsidP="00F2171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color w:val="000000"/>
                <w:sz w:val="24"/>
                <w:szCs w:val="24"/>
              </w:rPr>
              <w:t>337,155</w:t>
            </w:r>
          </w:p>
        </w:tc>
        <w:tc>
          <w:tcPr>
            <w:tcW w:w="238" w:type="dxa"/>
          </w:tcPr>
          <w:p w14:paraId="2814CC97" w14:textId="77777777" w:rsidR="00F2171A" w:rsidRPr="00411DBC" w:rsidRDefault="00F2171A" w:rsidP="00F2171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65" w:type="dxa"/>
            <w:vAlign w:val="bottom"/>
          </w:tcPr>
          <w:p w14:paraId="40F98DA1" w14:textId="603D3656" w:rsidR="00F2171A" w:rsidRPr="00411DBC" w:rsidRDefault="00F2171A" w:rsidP="00F2171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color w:val="000000"/>
                <w:sz w:val="24"/>
                <w:szCs w:val="24"/>
              </w:rPr>
              <w:t>-</w:t>
            </w:r>
          </w:p>
        </w:tc>
      </w:tr>
      <w:tr w:rsidR="00F2171A" w:rsidRPr="00411DBC" w14:paraId="26EC8FD2" w14:textId="77777777" w:rsidTr="00F2171A">
        <w:trPr>
          <w:gridAfter w:val="1"/>
          <w:wAfter w:w="8" w:type="dxa"/>
          <w:trHeight w:val="283"/>
        </w:trPr>
        <w:tc>
          <w:tcPr>
            <w:tcW w:w="3294" w:type="dxa"/>
          </w:tcPr>
          <w:p w14:paraId="288EF120" w14:textId="47218A0F" w:rsidR="00F2171A" w:rsidRPr="00411DBC" w:rsidRDefault="00F2171A" w:rsidP="00F2171A">
            <w:pPr>
              <w:pStyle w:val="BodyText"/>
              <w:spacing w:before="0" w:after="0"/>
              <w:ind w:left="33"/>
              <w:rPr>
                <w:rFonts w:ascii="Angsana New" w:hAnsi="Angsana New"/>
                <w:sz w:val="24"/>
                <w:szCs w:val="24"/>
                <w:cs/>
              </w:rPr>
            </w:pPr>
            <w:r w:rsidRPr="00411DBC">
              <w:rPr>
                <w:rFonts w:ascii="Angsana New" w:hAnsi="Angsana New"/>
                <w:sz w:val="24"/>
                <w:szCs w:val="24"/>
                <w:cs/>
              </w:rPr>
              <w:t>ลูกหนี้แฟคเตอริ่ง</w:t>
            </w:r>
          </w:p>
        </w:tc>
        <w:tc>
          <w:tcPr>
            <w:tcW w:w="816" w:type="dxa"/>
            <w:vAlign w:val="bottom"/>
          </w:tcPr>
          <w:p w14:paraId="0EC52667" w14:textId="41D12AAD" w:rsidR="00F2171A" w:rsidRPr="00411DBC" w:rsidRDefault="00F2171A" w:rsidP="00F2171A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  <w:r w:rsidRPr="00411DBC">
              <w:rPr>
                <w:rFonts w:ascii="Angsana New" w:hAnsi="Angsana New"/>
                <w:color w:val="000000"/>
                <w:sz w:val="24"/>
                <w:szCs w:val="24"/>
              </w:rPr>
              <w:t>253,709</w:t>
            </w:r>
          </w:p>
        </w:tc>
        <w:tc>
          <w:tcPr>
            <w:tcW w:w="236" w:type="dxa"/>
            <w:vAlign w:val="bottom"/>
          </w:tcPr>
          <w:p w14:paraId="3C5F05B9" w14:textId="77777777" w:rsidR="00F2171A" w:rsidRPr="00411DBC" w:rsidRDefault="00F2171A" w:rsidP="00F2171A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vAlign w:val="bottom"/>
          </w:tcPr>
          <w:p w14:paraId="246B6EEA" w14:textId="25EEDB5E" w:rsidR="00F2171A" w:rsidRPr="00411DBC" w:rsidRDefault="00F2171A" w:rsidP="00F2171A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  <w:r w:rsidRPr="00411DBC">
              <w:rPr>
                <w:rFonts w:ascii="Angsana New" w:hAnsi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38" w:type="dxa"/>
            <w:vAlign w:val="bottom"/>
          </w:tcPr>
          <w:p w14:paraId="488ABF47" w14:textId="77777777" w:rsidR="00F2171A" w:rsidRPr="00411DBC" w:rsidRDefault="00F2171A" w:rsidP="00F2171A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vAlign w:val="bottom"/>
          </w:tcPr>
          <w:p w14:paraId="0DD8F072" w14:textId="7314221D" w:rsidR="00F2171A" w:rsidRPr="00411DBC" w:rsidRDefault="00F2171A" w:rsidP="00F2171A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  <w:r w:rsidRPr="00411DBC">
              <w:rPr>
                <w:rFonts w:ascii="Angsana New" w:hAnsi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42" w:type="dxa"/>
            <w:vAlign w:val="bottom"/>
          </w:tcPr>
          <w:p w14:paraId="568CFD3C" w14:textId="77777777" w:rsidR="00F2171A" w:rsidRPr="00411DBC" w:rsidRDefault="00F2171A" w:rsidP="00F2171A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22" w:type="dxa"/>
            <w:vAlign w:val="bottom"/>
          </w:tcPr>
          <w:p w14:paraId="79DBCCFF" w14:textId="17160984" w:rsidR="00F2171A" w:rsidRPr="00411DBC" w:rsidRDefault="00F2171A" w:rsidP="00F2171A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  <w:r w:rsidRPr="00411DBC">
              <w:rPr>
                <w:rFonts w:ascii="Angsana New" w:hAnsi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34" w:type="dxa"/>
            <w:vAlign w:val="bottom"/>
          </w:tcPr>
          <w:p w14:paraId="0054498D" w14:textId="77777777" w:rsidR="00F2171A" w:rsidRPr="00411DBC" w:rsidRDefault="00F2171A" w:rsidP="00F2171A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8" w:type="dxa"/>
            <w:vAlign w:val="bottom"/>
          </w:tcPr>
          <w:p w14:paraId="3C9663E4" w14:textId="62FBBAB1" w:rsidR="00F2171A" w:rsidRPr="00411DBC" w:rsidRDefault="00F2171A" w:rsidP="00F2171A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36" w:type="dxa"/>
            <w:vAlign w:val="bottom"/>
          </w:tcPr>
          <w:p w14:paraId="7082E81C" w14:textId="77777777" w:rsidR="00F2171A" w:rsidRPr="00411DBC" w:rsidRDefault="00F2171A" w:rsidP="00F2171A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690F70EE" w14:textId="2B684945" w:rsidR="00F2171A" w:rsidRPr="00411DBC" w:rsidRDefault="00F2171A" w:rsidP="00F2171A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color w:val="000000"/>
                <w:sz w:val="24"/>
                <w:szCs w:val="24"/>
              </w:rPr>
              <w:t>253,709</w:t>
            </w:r>
          </w:p>
        </w:tc>
        <w:tc>
          <w:tcPr>
            <w:tcW w:w="238" w:type="dxa"/>
          </w:tcPr>
          <w:p w14:paraId="106C56EC" w14:textId="77777777" w:rsidR="00F2171A" w:rsidRPr="00411DBC" w:rsidRDefault="00F2171A" w:rsidP="00F2171A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65" w:type="dxa"/>
            <w:vAlign w:val="bottom"/>
          </w:tcPr>
          <w:p w14:paraId="274F43E6" w14:textId="67F33633" w:rsidR="00F2171A" w:rsidRPr="00411DBC" w:rsidRDefault="00F2171A" w:rsidP="00F2171A">
            <w:pPr>
              <w:pStyle w:val="BodyText"/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  <w:r w:rsidRPr="00411DBC">
              <w:rPr>
                <w:rFonts w:ascii="Angsana New" w:hAnsi="Angsana New"/>
                <w:color w:val="000000"/>
                <w:sz w:val="24"/>
                <w:szCs w:val="24"/>
              </w:rPr>
              <w:t>15</w:t>
            </w:r>
          </w:p>
        </w:tc>
      </w:tr>
      <w:tr w:rsidR="00F2171A" w:rsidRPr="00411DBC" w14:paraId="06DFEA28" w14:textId="77777777" w:rsidTr="00F2171A">
        <w:trPr>
          <w:gridAfter w:val="1"/>
          <w:wAfter w:w="8" w:type="dxa"/>
          <w:trHeight w:val="351"/>
        </w:trPr>
        <w:tc>
          <w:tcPr>
            <w:tcW w:w="3294" w:type="dxa"/>
          </w:tcPr>
          <w:p w14:paraId="67933BDC" w14:textId="61E4DB28" w:rsidR="00F2171A" w:rsidRPr="00411DBC" w:rsidRDefault="00F2171A" w:rsidP="00F2171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ind w:left="33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  <w:r w:rsidRPr="00411DBC">
              <w:rPr>
                <w:rFonts w:ascii="Angsana New" w:hAnsi="Angsana New"/>
                <w:sz w:val="24"/>
                <w:szCs w:val="24"/>
                <w:cs/>
              </w:rPr>
              <w:t>เงินให้กู้ยืมระยะสั้น</w:t>
            </w:r>
            <w:r w:rsidRPr="00411DBC">
              <w:rPr>
                <w:rFonts w:ascii="Angsana New" w:hAnsi="Angsana New" w:hint="cs"/>
                <w:sz w:val="24"/>
                <w:szCs w:val="24"/>
                <w:cs/>
              </w:rPr>
              <w:t>และดอกเบี้ยค้างรับ</w:t>
            </w:r>
            <w:r w:rsidRPr="00411DBC">
              <w:rPr>
                <w:rFonts w:ascii="Angsana New" w:hAnsi="Angsana New"/>
                <w:sz w:val="24"/>
                <w:szCs w:val="24"/>
                <w:cs/>
              </w:rPr>
              <w:br/>
              <w:t>แก่</w:t>
            </w:r>
            <w:r w:rsidRPr="00411DBC">
              <w:rPr>
                <w:rFonts w:ascii="Angsana New" w:hAnsi="Angsana New" w:hint="cs"/>
                <w:sz w:val="24"/>
                <w:szCs w:val="24"/>
                <w:cs/>
              </w:rPr>
              <w:t>บริษัทย่อย</w:t>
            </w:r>
          </w:p>
        </w:tc>
        <w:tc>
          <w:tcPr>
            <w:tcW w:w="816" w:type="dxa"/>
            <w:vAlign w:val="bottom"/>
          </w:tcPr>
          <w:p w14:paraId="166C548B" w14:textId="1F35AEEB" w:rsidR="00F2171A" w:rsidRPr="00411DBC" w:rsidRDefault="00F2171A" w:rsidP="00F2171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color w:val="000000"/>
                <w:sz w:val="24"/>
                <w:szCs w:val="24"/>
              </w:rPr>
              <w:t>50,362</w:t>
            </w:r>
          </w:p>
        </w:tc>
        <w:tc>
          <w:tcPr>
            <w:tcW w:w="236" w:type="dxa"/>
            <w:vAlign w:val="bottom"/>
          </w:tcPr>
          <w:p w14:paraId="54F4285E" w14:textId="77777777" w:rsidR="00F2171A" w:rsidRPr="00411DBC" w:rsidRDefault="00F2171A" w:rsidP="00F2171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vAlign w:val="bottom"/>
          </w:tcPr>
          <w:p w14:paraId="35BD901E" w14:textId="1159838D" w:rsidR="00F2171A" w:rsidRPr="00411DBC" w:rsidRDefault="00F2171A" w:rsidP="00F2171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38" w:type="dxa"/>
            <w:vAlign w:val="bottom"/>
          </w:tcPr>
          <w:p w14:paraId="444E8CF0" w14:textId="77777777" w:rsidR="00F2171A" w:rsidRPr="00411DBC" w:rsidRDefault="00F2171A" w:rsidP="00F2171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vAlign w:val="bottom"/>
          </w:tcPr>
          <w:p w14:paraId="1481BC51" w14:textId="71B9D7BA" w:rsidR="00F2171A" w:rsidRPr="00411DBC" w:rsidRDefault="00F2171A" w:rsidP="00F2171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42" w:type="dxa"/>
            <w:vAlign w:val="bottom"/>
          </w:tcPr>
          <w:p w14:paraId="50221CD5" w14:textId="77777777" w:rsidR="00F2171A" w:rsidRPr="00411DBC" w:rsidRDefault="00F2171A" w:rsidP="00F2171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22" w:type="dxa"/>
            <w:vAlign w:val="bottom"/>
          </w:tcPr>
          <w:p w14:paraId="47B8F411" w14:textId="6EAEB31C" w:rsidR="00F2171A" w:rsidRPr="00411DBC" w:rsidRDefault="00F2171A" w:rsidP="00F2171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34" w:type="dxa"/>
            <w:vAlign w:val="bottom"/>
          </w:tcPr>
          <w:p w14:paraId="1D77FE1B" w14:textId="77777777" w:rsidR="00F2171A" w:rsidRPr="00411DBC" w:rsidRDefault="00F2171A" w:rsidP="00F2171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8" w:type="dxa"/>
            <w:vAlign w:val="bottom"/>
          </w:tcPr>
          <w:p w14:paraId="1F5C01B1" w14:textId="69D06F56" w:rsidR="00F2171A" w:rsidRPr="00411DBC" w:rsidRDefault="00F2171A" w:rsidP="00F2171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36" w:type="dxa"/>
            <w:vAlign w:val="bottom"/>
          </w:tcPr>
          <w:p w14:paraId="27B99967" w14:textId="77777777" w:rsidR="00F2171A" w:rsidRPr="00411DBC" w:rsidRDefault="00F2171A" w:rsidP="00F2171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163EBD71" w14:textId="117B747B" w:rsidR="00F2171A" w:rsidRPr="00411DBC" w:rsidRDefault="00F2171A" w:rsidP="00F2171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color w:val="000000"/>
                <w:sz w:val="24"/>
                <w:szCs w:val="24"/>
              </w:rPr>
              <w:t>50,362</w:t>
            </w:r>
          </w:p>
        </w:tc>
        <w:tc>
          <w:tcPr>
            <w:tcW w:w="238" w:type="dxa"/>
            <w:vAlign w:val="bottom"/>
          </w:tcPr>
          <w:p w14:paraId="7FF6544A" w14:textId="77777777" w:rsidR="00F2171A" w:rsidRPr="00411DBC" w:rsidRDefault="00F2171A" w:rsidP="00F2171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65" w:type="dxa"/>
            <w:vAlign w:val="bottom"/>
          </w:tcPr>
          <w:p w14:paraId="280C9C96" w14:textId="005B1B4F" w:rsidR="00F2171A" w:rsidRPr="00411DBC" w:rsidRDefault="00F2171A" w:rsidP="00F2171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pacing w:val="-2"/>
                <w:sz w:val="24"/>
                <w:szCs w:val="24"/>
              </w:rPr>
              <w:t>12.00</w:t>
            </w:r>
          </w:p>
        </w:tc>
      </w:tr>
      <w:tr w:rsidR="00F2171A" w:rsidRPr="00411DBC" w14:paraId="1F19A82B" w14:textId="77777777" w:rsidTr="00F2171A">
        <w:trPr>
          <w:gridAfter w:val="1"/>
          <w:wAfter w:w="8" w:type="dxa"/>
          <w:trHeight w:val="351"/>
        </w:trPr>
        <w:tc>
          <w:tcPr>
            <w:tcW w:w="3294" w:type="dxa"/>
          </w:tcPr>
          <w:p w14:paraId="1F633B3B" w14:textId="2AEE2537" w:rsidR="00F2171A" w:rsidRPr="00411DBC" w:rsidRDefault="00F2171A" w:rsidP="00F2171A">
            <w:pPr>
              <w:pStyle w:val="BodyText"/>
              <w:spacing w:before="0" w:after="0"/>
              <w:ind w:left="33"/>
              <w:rPr>
                <w:rFonts w:ascii="Angsana New" w:hAnsi="Angsana New"/>
                <w:sz w:val="24"/>
                <w:szCs w:val="24"/>
                <w:cs/>
              </w:rPr>
            </w:pPr>
            <w:r w:rsidRPr="00411DBC">
              <w:rPr>
                <w:rFonts w:ascii="Angsana New" w:hAnsi="Angsana New"/>
                <w:sz w:val="24"/>
                <w:szCs w:val="24"/>
                <w:cs/>
              </w:rPr>
              <w:t>เงินให้กู้ยืมระยะยาวและดอกเบี้ยค้างรับแก่ก</w:t>
            </w:r>
            <w:r w:rsidRPr="00411DBC">
              <w:rPr>
                <w:rFonts w:ascii="Angsana New" w:hAnsi="Angsana New" w:hint="cs"/>
                <w:sz w:val="24"/>
                <w:szCs w:val="24"/>
                <w:cs/>
              </w:rPr>
              <w:t>ิ</w:t>
            </w:r>
            <w:r w:rsidRPr="00411DBC">
              <w:rPr>
                <w:rFonts w:ascii="Angsana New" w:hAnsi="Angsana New"/>
                <w:sz w:val="24"/>
                <w:szCs w:val="24"/>
                <w:cs/>
              </w:rPr>
              <w:t>จการอื่น</w:t>
            </w:r>
          </w:p>
        </w:tc>
        <w:tc>
          <w:tcPr>
            <w:tcW w:w="816" w:type="dxa"/>
            <w:vAlign w:val="bottom"/>
          </w:tcPr>
          <w:p w14:paraId="3CE40539" w14:textId="23A63C15" w:rsidR="00F2171A" w:rsidRPr="00411DBC" w:rsidRDefault="00F2171A" w:rsidP="00F2171A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36" w:type="dxa"/>
            <w:vAlign w:val="bottom"/>
          </w:tcPr>
          <w:p w14:paraId="12A93DCB" w14:textId="77777777" w:rsidR="00F2171A" w:rsidRPr="00411DBC" w:rsidRDefault="00F2171A" w:rsidP="00F2171A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vAlign w:val="bottom"/>
          </w:tcPr>
          <w:p w14:paraId="01B43F4F" w14:textId="48A2AE68" w:rsidR="00F2171A" w:rsidRPr="00411DBC" w:rsidRDefault="00F2171A" w:rsidP="00F2171A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color w:val="000000"/>
                <w:sz w:val="24"/>
                <w:szCs w:val="24"/>
              </w:rPr>
              <w:t>212,685</w:t>
            </w:r>
          </w:p>
        </w:tc>
        <w:tc>
          <w:tcPr>
            <w:tcW w:w="238" w:type="dxa"/>
            <w:vAlign w:val="bottom"/>
          </w:tcPr>
          <w:p w14:paraId="7AED73C4" w14:textId="77777777" w:rsidR="00F2171A" w:rsidRPr="00411DBC" w:rsidRDefault="00F2171A" w:rsidP="00F2171A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vAlign w:val="bottom"/>
          </w:tcPr>
          <w:p w14:paraId="027F1DA5" w14:textId="23233F6A" w:rsidR="00F2171A" w:rsidRPr="00411DBC" w:rsidRDefault="00F2171A" w:rsidP="00F2171A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42" w:type="dxa"/>
            <w:vAlign w:val="bottom"/>
          </w:tcPr>
          <w:p w14:paraId="61A0FBA9" w14:textId="77777777" w:rsidR="00F2171A" w:rsidRPr="00411DBC" w:rsidRDefault="00F2171A" w:rsidP="00F2171A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22" w:type="dxa"/>
            <w:vAlign w:val="bottom"/>
          </w:tcPr>
          <w:p w14:paraId="77E36F7D" w14:textId="54DE73CC" w:rsidR="00F2171A" w:rsidRPr="00411DBC" w:rsidRDefault="00F2171A" w:rsidP="00F2171A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34" w:type="dxa"/>
            <w:vAlign w:val="bottom"/>
          </w:tcPr>
          <w:p w14:paraId="6B39113C" w14:textId="77777777" w:rsidR="00F2171A" w:rsidRPr="00411DBC" w:rsidRDefault="00F2171A" w:rsidP="00F2171A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8" w:type="dxa"/>
            <w:vAlign w:val="bottom"/>
          </w:tcPr>
          <w:p w14:paraId="07570A56" w14:textId="1817928E" w:rsidR="00F2171A" w:rsidRPr="00411DBC" w:rsidRDefault="00F2171A" w:rsidP="00F2171A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36" w:type="dxa"/>
            <w:vAlign w:val="bottom"/>
          </w:tcPr>
          <w:p w14:paraId="31342922" w14:textId="77777777" w:rsidR="00F2171A" w:rsidRPr="00411DBC" w:rsidRDefault="00F2171A" w:rsidP="00F2171A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391AD76B" w14:textId="403D10C3" w:rsidR="00F2171A" w:rsidRPr="00411DBC" w:rsidRDefault="00F2171A" w:rsidP="00F2171A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color w:val="000000"/>
                <w:sz w:val="24"/>
                <w:szCs w:val="24"/>
              </w:rPr>
              <w:t>212,685</w:t>
            </w:r>
          </w:p>
        </w:tc>
        <w:tc>
          <w:tcPr>
            <w:tcW w:w="238" w:type="dxa"/>
            <w:vAlign w:val="bottom"/>
          </w:tcPr>
          <w:p w14:paraId="55C6E415" w14:textId="77777777" w:rsidR="00F2171A" w:rsidRPr="00411DBC" w:rsidRDefault="00F2171A" w:rsidP="00F2171A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65" w:type="dxa"/>
            <w:vAlign w:val="bottom"/>
          </w:tcPr>
          <w:p w14:paraId="4A28ED05" w14:textId="14BC5BF8" w:rsidR="00F2171A" w:rsidRPr="00411DBC" w:rsidRDefault="00F2171A" w:rsidP="00F2171A">
            <w:pPr>
              <w:pStyle w:val="BodyText"/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pacing w:val="-2"/>
                <w:sz w:val="24"/>
                <w:szCs w:val="24"/>
              </w:rPr>
              <w:t>1.00-11.00</w:t>
            </w:r>
          </w:p>
        </w:tc>
      </w:tr>
      <w:tr w:rsidR="009044EB" w:rsidRPr="00411DBC" w14:paraId="16098771" w14:textId="77777777" w:rsidTr="00F2171A">
        <w:trPr>
          <w:gridAfter w:val="1"/>
          <w:wAfter w:w="8" w:type="dxa"/>
          <w:trHeight w:val="351"/>
        </w:trPr>
        <w:tc>
          <w:tcPr>
            <w:tcW w:w="3294" w:type="dxa"/>
          </w:tcPr>
          <w:p w14:paraId="6DAEF256" w14:textId="77777777" w:rsidR="009044EB" w:rsidRPr="00411DBC" w:rsidRDefault="009044EB" w:rsidP="009044E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ind w:left="33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  <w:cs/>
              </w:rPr>
              <w:t>สินทรัพย์ทางการเงินหมุนเวียนอื่น</w:t>
            </w:r>
          </w:p>
        </w:tc>
        <w:tc>
          <w:tcPr>
            <w:tcW w:w="816" w:type="dxa"/>
            <w:vAlign w:val="bottom"/>
          </w:tcPr>
          <w:p w14:paraId="6B93AD86" w14:textId="76AE5662" w:rsidR="009044EB" w:rsidRPr="00411DBC" w:rsidRDefault="009044EB" w:rsidP="009044E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6" w:type="dxa"/>
            <w:vAlign w:val="bottom"/>
          </w:tcPr>
          <w:p w14:paraId="1B74EE2F" w14:textId="77777777" w:rsidR="009044EB" w:rsidRPr="00411DBC" w:rsidRDefault="009044EB" w:rsidP="009044E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vAlign w:val="bottom"/>
          </w:tcPr>
          <w:p w14:paraId="6FE24854" w14:textId="6406DF38" w:rsidR="009044EB" w:rsidRPr="00411DBC" w:rsidRDefault="009044EB" w:rsidP="009044E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8" w:type="dxa"/>
            <w:vAlign w:val="bottom"/>
          </w:tcPr>
          <w:p w14:paraId="56FDB4C0" w14:textId="77777777" w:rsidR="009044EB" w:rsidRPr="00411DBC" w:rsidRDefault="009044EB" w:rsidP="009044E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vAlign w:val="bottom"/>
          </w:tcPr>
          <w:p w14:paraId="5E0C1BDD" w14:textId="42259DA2" w:rsidR="009044EB" w:rsidRPr="00411DBC" w:rsidRDefault="009044EB" w:rsidP="009044E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42" w:type="dxa"/>
            <w:vAlign w:val="bottom"/>
          </w:tcPr>
          <w:p w14:paraId="1195DFA1" w14:textId="77777777" w:rsidR="009044EB" w:rsidRPr="00411DBC" w:rsidRDefault="009044EB" w:rsidP="009044E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22" w:type="dxa"/>
            <w:vAlign w:val="bottom"/>
          </w:tcPr>
          <w:p w14:paraId="3DB0DE02" w14:textId="4495CEA6" w:rsidR="009044EB" w:rsidRPr="00411DBC" w:rsidRDefault="009044EB" w:rsidP="009044E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4" w:type="dxa"/>
            <w:vAlign w:val="bottom"/>
          </w:tcPr>
          <w:p w14:paraId="4541C73F" w14:textId="77777777" w:rsidR="009044EB" w:rsidRPr="00411DBC" w:rsidRDefault="009044EB" w:rsidP="009044E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8" w:type="dxa"/>
            <w:vAlign w:val="bottom"/>
          </w:tcPr>
          <w:p w14:paraId="07859189" w14:textId="74B0FAE3" w:rsidR="009044EB" w:rsidRPr="00411DBC" w:rsidRDefault="009044EB" w:rsidP="009044E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6" w:type="dxa"/>
            <w:vAlign w:val="bottom"/>
          </w:tcPr>
          <w:p w14:paraId="2A2CD97C" w14:textId="77777777" w:rsidR="009044EB" w:rsidRPr="00411DBC" w:rsidRDefault="009044EB" w:rsidP="009044E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15A0440A" w14:textId="0663C6AD" w:rsidR="009044EB" w:rsidRPr="00411DBC" w:rsidRDefault="009044EB" w:rsidP="009044E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8" w:type="dxa"/>
            <w:vAlign w:val="bottom"/>
          </w:tcPr>
          <w:p w14:paraId="405EECE1" w14:textId="77777777" w:rsidR="009044EB" w:rsidRPr="00411DBC" w:rsidRDefault="009044EB" w:rsidP="009044E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65" w:type="dxa"/>
            <w:vAlign w:val="bottom"/>
          </w:tcPr>
          <w:p w14:paraId="14B244E3" w14:textId="2527E408" w:rsidR="009044EB" w:rsidRPr="00411DBC" w:rsidRDefault="009044EB" w:rsidP="009044E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</w:tr>
      <w:tr w:rsidR="00F2171A" w:rsidRPr="00411DBC" w14:paraId="11CFBE06" w14:textId="77777777" w:rsidTr="00F2171A">
        <w:trPr>
          <w:gridAfter w:val="1"/>
          <w:wAfter w:w="8" w:type="dxa"/>
          <w:trHeight w:val="704"/>
        </w:trPr>
        <w:tc>
          <w:tcPr>
            <w:tcW w:w="3294" w:type="dxa"/>
          </w:tcPr>
          <w:p w14:paraId="069DBEC4" w14:textId="77777777" w:rsidR="00F2171A" w:rsidRPr="00411DBC" w:rsidRDefault="00F2171A" w:rsidP="00F217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3"/>
              <w:contextualSpacing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</w:rPr>
              <w:t xml:space="preserve">- </w:t>
            </w:r>
            <w:r w:rsidRPr="00411DBC">
              <w:rPr>
                <w:rFonts w:ascii="Angsana New" w:hAnsi="Angsana New" w:hint="cs"/>
                <w:sz w:val="24"/>
                <w:szCs w:val="24"/>
                <w:cs/>
              </w:rPr>
              <w:t xml:space="preserve">หน่วยลงทุนในหุ้น </w:t>
            </w:r>
            <w:r w:rsidRPr="00411DBC">
              <w:rPr>
                <w:rFonts w:ascii="Angsana New" w:hAnsi="Angsana New"/>
                <w:sz w:val="24"/>
                <w:szCs w:val="24"/>
              </w:rPr>
              <w:t xml:space="preserve">- </w:t>
            </w:r>
            <w:r w:rsidRPr="00411DBC">
              <w:rPr>
                <w:rFonts w:ascii="Angsana New" w:hAnsi="Angsana New" w:hint="cs"/>
                <w:sz w:val="24"/>
                <w:szCs w:val="24"/>
                <w:cs/>
              </w:rPr>
              <w:t>ไม่จดทะเบียนในตลาดหลักทรัพย์</w:t>
            </w:r>
          </w:p>
        </w:tc>
        <w:tc>
          <w:tcPr>
            <w:tcW w:w="816" w:type="dxa"/>
            <w:vAlign w:val="bottom"/>
          </w:tcPr>
          <w:p w14:paraId="6CAC07F8" w14:textId="22E478B5" w:rsidR="00F2171A" w:rsidRPr="00411DBC" w:rsidRDefault="00F2171A" w:rsidP="00F2171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36" w:type="dxa"/>
            <w:vAlign w:val="bottom"/>
          </w:tcPr>
          <w:p w14:paraId="1EBA99BA" w14:textId="77777777" w:rsidR="00F2171A" w:rsidRPr="00411DBC" w:rsidRDefault="00F2171A" w:rsidP="00F2171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vAlign w:val="bottom"/>
          </w:tcPr>
          <w:p w14:paraId="77A825F2" w14:textId="01544900" w:rsidR="00F2171A" w:rsidRPr="00411DBC" w:rsidRDefault="00F2171A" w:rsidP="00F2171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38" w:type="dxa"/>
            <w:vAlign w:val="bottom"/>
          </w:tcPr>
          <w:p w14:paraId="08C4A9A8" w14:textId="77777777" w:rsidR="00F2171A" w:rsidRPr="00411DBC" w:rsidRDefault="00F2171A" w:rsidP="00F2171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vAlign w:val="bottom"/>
          </w:tcPr>
          <w:p w14:paraId="7BAD4581" w14:textId="0AE24EB5" w:rsidR="00F2171A" w:rsidRPr="00411DBC" w:rsidRDefault="00F2171A" w:rsidP="00F2171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42" w:type="dxa"/>
            <w:vAlign w:val="bottom"/>
          </w:tcPr>
          <w:p w14:paraId="41505DE6" w14:textId="77777777" w:rsidR="00F2171A" w:rsidRPr="00411DBC" w:rsidRDefault="00F2171A" w:rsidP="00F2171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22" w:type="dxa"/>
            <w:vAlign w:val="bottom"/>
          </w:tcPr>
          <w:p w14:paraId="432F1A18" w14:textId="33EC551E" w:rsidR="00F2171A" w:rsidRPr="00411DBC" w:rsidRDefault="00F2171A" w:rsidP="00F2171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34" w:type="dxa"/>
            <w:vAlign w:val="bottom"/>
          </w:tcPr>
          <w:p w14:paraId="0108E6E2" w14:textId="77777777" w:rsidR="00F2171A" w:rsidRPr="00411DBC" w:rsidRDefault="00F2171A" w:rsidP="00F2171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8" w:type="dxa"/>
            <w:vAlign w:val="bottom"/>
          </w:tcPr>
          <w:p w14:paraId="4D8E2F9D" w14:textId="2DF6E7D9" w:rsidR="00F2171A" w:rsidRPr="00411DBC" w:rsidRDefault="00F2171A" w:rsidP="00F2171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color w:val="000000"/>
                <w:sz w:val="24"/>
                <w:szCs w:val="24"/>
              </w:rPr>
              <w:t>50,000</w:t>
            </w:r>
          </w:p>
        </w:tc>
        <w:tc>
          <w:tcPr>
            <w:tcW w:w="236" w:type="dxa"/>
            <w:vAlign w:val="bottom"/>
          </w:tcPr>
          <w:p w14:paraId="62C566C3" w14:textId="77777777" w:rsidR="00F2171A" w:rsidRPr="00411DBC" w:rsidRDefault="00F2171A" w:rsidP="00F2171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4A042C25" w14:textId="6AB09E9F" w:rsidR="00F2171A" w:rsidRPr="00411DBC" w:rsidRDefault="00F2171A" w:rsidP="00F2171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color w:val="000000"/>
                <w:sz w:val="24"/>
                <w:szCs w:val="24"/>
              </w:rPr>
              <w:t>50,000</w:t>
            </w:r>
          </w:p>
        </w:tc>
        <w:tc>
          <w:tcPr>
            <w:tcW w:w="238" w:type="dxa"/>
            <w:vAlign w:val="bottom"/>
          </w:tcPr>
          <w:p w14:paraId="1D1E5119" w14:textId="77777777" w:rsidR="00F2171A" w:rsidRPr="00411DBC" w:rsidRDefault="00F2171A" w:rsidP="00F2171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65" w:type="dxa"/>
            <w:vAlign w:val="bottom"/>
          </w:tcPr>
          <w:p w14:paraId="2F19F4C4" w14:textId="413BAFB6" w:rsidR="00F2171A" w:rsidRPr="00411DBC" w:rsidRDefault="00F2171A" w:rsidP="00F2171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-</w:t>
            </w:r>
          </w:p>
        </w:tc>
      </w:tr>
      <w:tr w:rsidR="00F2171A" w:rsidRPr="00411DBC" w14:paraId="21E180DD" w14:textId="77777777" w:rsidTr="00F2171A">
        <w:trPr>
          <w:gridAfter w:val="1"/>
          <w:wAfter w:w="8" w:type="dxa"/>
          <w:trHeight w:val="351"/>
        </w:trPr>
        <w:tc>
          <w:tcPr>
            <w:tcW w:w="3294" w:type="dxa"/>
          </w:tcPr>
          <w:p w14:paraId="47308DD2" w14:textId="77777777" w:rsidR="00F2171A" w:rsidRPr="00411DBC" w:rsidRDefault="00F2171A" w:rsidP="00F2171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ind w:left="33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  <w:cs/>
              </w:rPr>
              <w:t>เงินฝากธนาคารติดภาระค้ำประกัน</w:t>
            </w:r>
          </w:p>
        </w:tc>
        <w:tc>
          <w:tcPr>
            <w:tcW w:w="816" w:type="dxa"/>
            <w:tcBorders>
              <w:bottom w:val="single" w:sz="4" w:space="0" w:color="auto"/>
            </w:tcBorders>
            <w:vAlign w:val="bottom"/>
          </w:tcPr>
          <w:p w14:paraId="2CBD89EE" w14:textId="77C9A655" w:rsidR="00F2171A" w:rsidRPr="00411DBC" w:rsidRDefault="00F2171A" w:rsidP="00F2171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36" w:type="dxa"/>
            <w:vAlign w:val="bottom"/>
          </w:tcPr>
          <w:p w14:paraId="7E6144BA" w14:textId="77777777" w:rsidR="00F2171A" w:rsidRPr="00411DBC" w:rsidRDefault="00F2171A" w:rsidP="00F2171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tcBorders>
              <w:bottom w:val="single" w:sz="4" w:space="0" w:color="auto"/>
            </w:tcBorders>
            <w:vAlign w:val="bottom"/>
          </w:tcPr>
          <w:p w14:paraId="74968888" w14:textId="0D72A9B5" w:rsidR="00F2171A" w:rsidRPr="00411DBC" w:rsidRDefault="00F2171A" w:rsidP="00F2171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color w:val="000000"/>
                <w:sz w:val="24"/>
                <w:szCs w:val="24"/>
              </w:rPr>
              <w:t>450</w:t>
            </w:r>
          </w:p>
        </w:tc>
        <w:tc>
          <w:tcPr>
            <w:tcW w:w="238" w:type="dxa"/>
            <w:vAlign w:val="bottom"/>
          </w:tcPr>
          <w:p w14:paraId="4E00B813" w14:textId="77777777" w:rsidR="00F2171A" w:rsidRPr="00411DBC" w:rsidRDefault="00F2171A" w:rsidP="00F2171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tcBorders>
              <w:bottom w:val="single" w:sz="4" w:space="0" w:color="auto"/>
            </w:tcBorders>
            <w:vAlign w:val="bottom"/>
          </w:tcPr>
          <w:p w14:paraId="0CA295AF" w14:textId="2C9CF8C6" w:rsidR="00F2171A" w:rsidRPr="00411DBC" w:rsidRDefault="00F2171A" w:rsidP="00F2171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42" w:type="dxa"/>
            <w:vAlign w:val="bottom"/>
          </w:tcPr>
          <w:p w14:paraId="545519D0" w14:textId="77777777" w:rsidR="00F2171A" w:rsidRPr="00411DBC" w:rsidRDefault="00F2171A" w:rsidP="00F2171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22" w:type="dxa"/>
            <w:tcBorders>
              <w:bottom w:val="single" w:sz="4" w:space="0" w:color="auto"/>
            </w:tcBorders>
            <w:vAlign w:val="bottom"/>
          </w:tcPr>
          <w:p w14:paraId="5FCC2617" w14:textId="39A92EA6" w:rsidR="00F2171A" w:rsidRPr="00411DBC" w:rsidRDefault="00F2171A" w:rsidP="00F2171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34" w:type="dxa"/>
            <w:vAlign w:val="bottom"/>
          </w:tcPr>
          <w:p w14:paraId="35DE1EEA" w14:textId="77777777" w:rsidR="00F2171A" w:rsidRPr="00411DBC" w:rsidRDefault="00F2171A" w:rsidP="00F2171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8" w:type="dxa"/>
            <w:tcBorders>
              <w:bottom w:val="single" w:sz="4" w:space="0" w:color="auto"/>
            </w:tcBorders>
            <w:vAlign w:val="bottom"/>
          </w:tcPr>
          <w:p w14:paraId="2554D9B1" w14:textId="114D802F" w:rsidR="00F2171A" w:rsidRPr="00411DBC" w:rsidRDefault="00F2171A" w:rsidP="00F2171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36" w:type="dxa"/>
            <w:vAlign w:val="bottom"/>
          </w:tcPr>
          <w:p w14:paraId="4330173E" w14:textId="77777777" w:rsidR="00F2171A" w:rsidRPr="00411DBC" w:rsidRDefault="00F2171A" w:rsidP="00F2171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vAlign w:val="bottom"/>
          </w:tcPr>
          <w:p w14:paraId="26F88B5A" w14:textId="2E45A89A" w:rsidR="00F2171A" w:rsidRPr="00411DBC" w:rsidRDefault="00F2171A" w:rsidP="00F2171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color w:val="000000"/>
                <w:sz w:val="24"/>
                <w:szCs w:val="24"/>
              </w:rPr>
              <w:t>450</w:t>
            </w:r>
          </w:p>
        </w:tc>
        <w:tc>
          <w:tcPr>
            <w:tcW w:w="238" w:type="dxa"/>
            <w:vAlign w:val="bottom"/>
          </w:tcPr>
          <w:p w14:paraId="2806CFC4" w14:textId="77777777" w:rsidR="00F2171A" w:rsidRPr="00411DBC" w:rsidRDefault="00F2171A" w:rsidP="00F2171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65" w:type="dxa"/>
            <w:vAlign w:val="bottom"/>
          </w:tcPr>
          <w:p w14:paraId="285D6467" w14:textId="5B43B0E7" w:rsidR="00F2171A" w:rsidRPr="00411DBC" w:rsidRDefault="00F2171A" w:rsidP="00F2171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pacing w:val="-2"/>
                <w:sz w:val="24"/>
                <w:szCs w:val="24"/>
              </w:rPr>
              <w:t>0.85-1.30</w:t>
            </w:r>
          </w:p>
        </w:tc>
      </w:tr>
      <w:tr w:rsidR="00F2171A" w:rsidRPr="00411DBC" w14:paraId="1D26F622" w14:textId="77777777" w:rsidTr="00F2171A">
        <w:trPr>
          <w:gridAfter w:val="1"/>
          <w:wAfter w:w="8" w:type="dxa"/>
          <w:trHeight w:val="363"/>
        </w:trPr>
        <w:tc>
          <w:tcPr>
            <w:tcW w:w="3294" w:type="dxa"/>
          </w:tcPr>
          <w:p w14:paraId="63194FA9" w14:textId="77777777" w:rsidR="00F2171A" w:rsidRPr="00411DBC" w:rsidRDefault="00F2171A" w:rsidP="00F2171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ind w:left="33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รวมสินทรัพย์ทางการเงิน</w:t>
            </w:r>
          </w:p>
        </w:tc>
        <w:tc>
          <w:tcPr>
            <w:tcW w:w="81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D11FB22" w14:textId="2D99DF36" w:rsidR="00F2171A" w:rsidRPr="00411DBC" w:rsidRDefault="00F2171A" w:rsidP="00F2171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color w:val="000000"/>
                <w:sz w:val="24"/>
                <w:szCs w:val="24"/>
              </w:rPr>
              <w:t>304,071</w:t>
            </w:r>
          </w:p>
        </w:tc>
        <w:tc>
          <w:tcPr>
            <w:tcW w:w="236" w:type="dxa"/>
            <w:vAlign w:val="bottom"/>
          </w:tcPr>
          <w:p w14:paraId="15DC210B" w14:textId="77777777" w:rsidR="00F2171A" w:rsidRPr="00411DBC" w:rsidRDefault="00F2171A" w:rsidP="00F2171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8EC66BB" w14:textId="56A541A8" w:rsidR="00F2171A" w:rsidRPr="00411DBC" w:rsidRDefault="00F2171A" w:rsidP="00F2171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color w:val="000000"/>
                <w:sz w:val="24"/>
                <w:szCs w:val="24"/>
              </w:rPr>
              <w:t>213,135</w:t>
            </w:r>
          </w:p>
        </w:tc>
        <w:tc>
          <w:tcPr>
            <w:tcW w:w="238" w:type="dxa"/>
            <w:vAlign w:val="bottom"/>
          </w:tcPr>
          <w:p w14:paraId="602DF590" w14:textId="77777777" w:rsidR="00F2171A" w:rsidRPr="00411DBC" w:rsidRDefault="00F2171A" w:rsidP="00F2171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E328926" w14:textId="28B46BA4" w:rsidR="00F2171A" w:rsidRPr="00411DBC" w:rsidRDefault="00F2171A" w:rsidP="00F2171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42" w:type="dxa"/>
            <w:vAlign w:val="bottom"/>
          </w:tcPr>
          <w:p w14:paraId="53C46FF6" w14:textId="77777777" w:rsidR="00F2171A" w:rsidRPr="00411DBC" w:rsidRDefault="00F2171A" w:rsidP="00F2171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2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208258E" w14:textId="01515027" w:rsidR="00F2171A" w:rsidRPr="00411DBC" w:rsidRDefault="00F2171A" w:rsidP="00F2171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color w:val="000000"/>
                <w:sz w:val="24"/>
                <w:szCs w:val="24"/>
              </w:rPr>
              <w:t>623,396</w:t>
            </w:r>
          </w:p>
        </w:tc>
        <w:tc>
          <w:tcPr>
            <w:tcW w:w="234" w:type="dxa"/>
            <w:vAlign w:val="bottom"/>
          </w:tcPr>
          <w:p w14:paraId="7D9595B8" w14:textId="77777777" w:rsidR="00F2171A" w:rsidRPr="00411DBC" w:rsidRDefault="00F2171A" w:rsidP="00F2171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E9DAB94" w14:textId="73E7498A" w:rsidR="00F2171A" w:rsidRPr="00411DBC" w:rsidRDefault="00F2171A" w:rsidP="00F2171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color w:val="000000"/>
                <w:sz w:val="24"/>
                <w:szCs w:val="24"/>
              </w:rPr>
              <w:t>387,235</w:t>
            </w:r>
          </w:p>
        </w:tc>
        <w:tc>
          <w:tcPr>
            <w:tcW w:w="236" w:type="dxa"/>
            <w:vAlign w:val="bottom"/>
          </w:tcPr>
          <w:p w14:paraId="31CC30CC" w14:textId="77777777" w:rsidR="00F2171A" w:rsidRPr="00411DBC" w:rsidRDefault="00F2171A" w:rsidP="00F2171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178C879" w14:textId="2F46C4DA" w:rsidR="00F2171A" w:rsidRPr="00776894" w:rsidRDefault="00F2171A" w:rsidP="00F2171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776894">
              <w:rPr>
                <w:rFonts w:ascii="Angsana New" w:hAnsi="Angsana New"/>
                <w:color w:val="000000"/>
                <w:sz w:val="24"/>
                <w:szCs w:val="24"/>
              </w:rPr>
              <w:t>1,527,838</w:t>
            </w:r>
          </w:p>
        </w:tc>
        <w:tc>
          <w:tcPr>
            <w:tcW w:w="238" w:type="dxa"/>
          </w:tcPr>
          <w:p w14:paraId="11AF6C94" w14:textId="77777777" w:rsidR="00F2171A" w:rsidRPr="00411DBC" w:rsidRDefault="00F2171A" w:rsidP="00F2171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65" w:type="dxa"/>
          </w:tcPr>
          <w:p w14:paraId="11E51A19" w14:textId="77777777" w:rsidR="00F2171A" w:rsidRPr="00411DBC" w:rsidRDefault="00F2171A" w:rsidP="00F2171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</w:tr>
      <w:tr w:rsidR="005E6F83" w:rsidRPr="00411DBC" w14:paraId="71DCD6DF" w14:textId="77777777" w:rsidTr="00F2171A">
        <w:trPr>
          <w:gridAfter w:val="1"/>
          <w:wAfter w:w="8" w:type="dxa"/>
          <w:trHeight w:val="351"/>
        </w:trPr>
        <w:tc>
          <w:tcPr>
            <w:tcW w:w="3294" w:type="dxa"/>
          </w:tcPr>
          <w:p w14:paraId="7ABD254A" w14:textId="77777777" w:rsidR="005E6F83" w:rsidRPr="00411DBC" w:rsidRDefault="005E6F83" w:rsidP="005E6F8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ind w:left="33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หนี้สินทางการเงิน</w:t>
            </w:r>
          </w:p>
        </w:tc>
        <w:tc>
          <w:tcPr>
            <w:tcW w:w="816" w:type="dxa"/>
            <w:tcBorders>
              <w:top w:val="double" w:sz="4" w:space="0" w:color="auto"/>
            </w:tcBorders>
          </w:tcPr>
          <w:p w14:paraId="454C9383" w14:textId="77777777" w:rsidR="005E6F83" w:rsidRPr="00411DBC" w:rsidRDefault="005E6F83" w:rsidP="005E6F8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6" w:type="dxa"/>
          </w:tcPr>
          <w:p w14:paraId="25C3E1FB" w14:textId="77777777" w:rsidR="005E6F83" w:rsidRPr="00411DBC" w:rsidRDefault="005E6F83" w:rsidP="005E6F8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double" w:sz="4" w:space="0" w:color="auto"/>
            </w:tcBorders>
          </w:tcPr>
          <w:p w14:paraId="66C12868" w14:textId="77777777" w:rsidR="005E6F83" w:rsidRPr="00411DBC" w:rsidRDefault="005E6F83" w:rsidP="005E6F8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8" w:type="dxa"/>
          </w:tcPr>
          <w:p w14:paraId="1B380FE6" w14:textId="77777777" w:rsidR="005E6F83" w:rsidRPr="00411DBC" w:rsidRDefault="005E6F83" w:rsidP="005E6F8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double" w:sz="4" w:space="0" w:color="auto"/>
            </w:tcBorders>
          </w:tcPr>
          <w:p w14:paraId="50C6B688" w14:textId="77777777" w:rsidR="005E6F83" w:rsidRPr="00411DBC" w:rsidRDefault="005E6F83" w:rsidP="005E6F8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42" w:type="dxa"/>
          </w:tcPr>
          <w:p w14:paraId="72556049" w14:textId="77777777" w:rsidR="005E6F83" w:rsidRPr="00411DBC" w:rsidRDefault="005E6F83" w:rsidP="005E6F8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22" w:type="dxa"/>
            <w:tcBorders>
              <w:top w:val="double" w:sz="4" w:space="0" w:color="auto"/>
            </w:tcBorders>
          </w:tcPr>
          <w:p w14:paraId="505BCB67" w14:textId="77777777" w:rsidR="005E6F83" w:rsidRPr="00411DBC" w:rsidRDefault="005E6F83" w:rsidP="005E6F8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4" w:type="dxa"/>
          </w:tcPr>
          <w:p w14:paraId="6C97040F" w14:textId="77777777" w:rsidR="005E6F83" w:rsidRPr="00411DBC" w:rsidRDefault="005E6F83" w:rsidP="005E6F8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double" w:sz="4" w:space="0" w:color="auto"/>
            </w:tcBorders>
          </w:tcPr>
          <w:p w14:paraId="7883A4E3" w14:textId="77777777" w:rsidR="005E6F83" w:rsidRPr="00411DBC" w:rsidRDefault="005E6F83" w:rsidP="005E6F8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6" w:type="dxa"/>
          </w:tcPr>
          <w:p w14:paraId="6D5998F7" w14:textId="77777777" w:rsidR="005E6F83" w:rsidRPr="00411DBC" w:rsidRDefault="005E6F83" w:rsidP="005E6F8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double" w:sz="4" w:space="0" w:color="auto"/>
            </w:tcBorders>
          </w:tcPr>
          <w:p w14:paraId="214E295A" w14:textId="77777777" w:rsidR="005E6F83" w:rsidRPr="00411DBC" w:rsidRDefault="005E6F83" w:rsidP="005E6F8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8" w:type="dxa"/>
          </w:tcPr>
          <w:p w14:paraId="4E9531A5" w14:textId="77777777" w:rsidR="005E6F83" w:rsidRPr="00411DBC" w:rsidRDefault="005E6F83" w:rsidP="005E6F8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65" w:type="dxa"/>
          </w:tcPr>
          <w:p w14:paraId="4C9E5983" w14:textId="77777777" w:rsidR="005E6F83" w:rsidRPr="00411DBC" w:rsidRDefault="005E6F83" w:rsidP="005E6F8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</w:tr>
      <w:tr w:rsidR="00F2171A" w:rsidRPr="00411DBC" w14:paraId="67141ABB" w14:textId="77777777" w:rsidTr="00F2171A">
        <w:trPr>
          <w:gridAfter w:val="1"/>
          <w:wAfter w:w="8" w:type="dxa"/>
          <w:trHeight w:val="351"/>
        </w:trPr>
        <w:tc>
          <w:tcPr>
            <w:tcW w:w="3294" w:type="dxa"/>
          </w:tcPr>
          <w:p w14:paraId="402C1283" w14:textId="77777777" w:rsidR="00F2171A" w:rsidRPr="00411DBC" w:rsidRDefault="00F2171A" w:rsidP="00F2171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ind w:left="33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  <w:cs/>
              </w:rPr>
              <w:t>เจ้าหนี้การค้าและเจ้าหนี้หมุนเวียนอื่น</w:t>
            </w:r>
          </w:p>
        </w:tc>
        <w:tc>
          <w:tcPr>
            <w:tcW w:w="816" w:type="dxa"/>
            <w:vAlign w:val="bottom"/>
          </w:tcPr>
          <w:p w14:paraId="75CEFBD6" w14:textId="61122B8B" w:rsidR="00F2171A" w:rsidRPr="00411DBC" w:rsidRDefault="00F2171A" w:rsidP="00F2171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36" w:type="dxa"/>
            <w:vAlign w:val="bottom"/>
          </w:tcPr>
          <w:p w14:paraId="20A02F30" w14:textId="77777777" w:rsidR="00F2171A" w:rsidRPr="00411DBC" w:rsidRDefault="00F2171A" w:rsidP="00F2171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vAlign w:val="bottom"/>
          </w:tcPr>
          <w:p w14:paraId="3C3F1463" w14:textId="2F969210" w:rsidR="00F2171A" w:rsidRPr="00411DBC" w:rsidRDefault="00F2171A" w:rsidP="00F2171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38" w:type="dxa"/>
            <w:vAlign w:val="bottom"/>
          </w:tcPr>
          <w:p w14:paraId="5AFDEC89" w14:textId="77777777" w:rsidR="00F2171A" w:rsidRPr="00411DBC" w:rsidRDefault="00F2171A" w:rsidP="00F2171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vAlign w:val="bottom"/>
          </w:tcPr>
          <w:p w14:paraId="5A68240D" w14:textId="28C17532" w:rsidR="00F2171A" w:rsidRPr="00411DBC" w:rsidRDefault="00F2171A" w:rsidP="00F2171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42" w:type="dxa"/>
            <w:vAlign w:val="bottom"/>
          </w:tcPr>
          <w:p w14:paraId="683BF038" w14:textId="77777777" w:rsidR="00F2171A" w:rsidRPr="00411DBC" w:rsidRDefault="00F2171A" w:rsidP="00F2171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22" w:type="dxa"/>
            <w:vAlign w:val="bottom"/>
          </w:tcPr>
          <w:p w14:paraId="5E7B8AF4" w14:textId="104BE0A4" w:rsidR="00F2171A" w:rsidRPr="00411DBC" w:rsidRDefault="00F2171A" w:rsidP="00F2171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34" w:type="dxa"/>
            <w:vAlign w:val="bottom"/>
          </w:tcPr>
          <w:p w14:paraId="448EA116" w14:textId="77777777" w:rsidR="00F2171A" w:rsidRPr="00411DBC" w:rsidRDefault="00F2171A" w:rsidP="00F2171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8" w:type="dxa"/>
            <w:vAlign w:val="bottom"/>
          </w:tcPr>
          <w:p w14:paraId="2EC698CB" w14:textId="6F393FB7" w:rsidR="00F2171A" w:rsidRPr="00411DBC" w:rsidRDefault="00F2171A" w:rsidP="00F2171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color w:val="000000"/>
                <w:sz w:val="24"/>
                <w:szCs w:val="24"/>
              </w:rPr>
              <w:t>529,311</w:t>
            </w:r>
          </w:p>
        </w:tc>
        <w:tc>
          <w:tcPr>
            <w:tcW w:w="236" w:type="dxa"/>
            <w:vAlign w:val="bottom"/>
          </w:tcPr>
          <w:p w14:paraId="13E06862" w14:textId="77777777" w:rsidR="00F2171A" w:rsidRPr="00411DBC" w:rsidRDefault="00F2171A" w:rsidP="00F2171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231139C4" w14:textId="0D124F44" w:rsidR="00F2171A" w:rsidRPr="00411DBC" w:rsidRDefault="00F2171A" w:rsidP="00F2171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color w:val="000000"/>
                <w:sz w:val="24"/>
                <w:szCs w:val="24"/>
              </w:rPr>
              <w:t>529,311</w:t>
            </w:r>
          </w:p>
        </w:tc>
        <w:tc>
          <w:tcPr>
            <w:tcW w:w="238" w:type="dxa"/>
          </w:tcPr>
          <w:p w14:paraId="66E1D696" w14:textId="77777777" w:rsidR="00F2171A" w:rsidRPr="00411DBC" w:rsidRDefault="00F2171A" w:rsidP="00F2171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65" w:type="dxa"/>
            <w:vAlign w:val="bottom"/>
          </w:tcPr>
          <w:p w14:paraId="00F23627" w14:textId="65915B80" w:rsidR="00F2171A" w:rsidRPr="00411DBC" w:rsidRDefault="00F2171A" w:rsidP="00F2171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</w:tr>
      <w:tr w:rsidR="00F2171A" w:rsidRPr="00411DBC" w14:paraId="405FA74C" w14:textId="77777777" w:rsidTr="00F2171A">
        <w:trPr>
          <w:gridAfter w:val="1"/>
          <w:wAfter w:w="8" w:type="dxa"/>
          <w:trHeight w:val="351"/>
        </w:trPr>
        <w:tc>
          <w:tcPr>
            <w:tcW w:w="3294" w:type="dxa"/>
          </w:tcPr>
          <w:p w14:paraId="3265614F" w14:textId="004D2A65" w:rsidR="00F2171A" w:rsidRPr="00411DBC" w:rsidRDefault="00F2171A" w:rsidP="00F2171A">
            <w:pPr>
              <w:pStyle w:val="BodyText"/>
              <w:spacing w:before="0" w:after="0"/>
              <w:ind w:left="33"/>
              <w:jc w:val="thaiDistribute"/>
              <w:rPr>
                <w:rFonts w:ascii="Angsana New" w:hAnsi="Angsana New"/>
                <w:sz w:val="24"/>
                <w:szCs w:val="24"/>
                <w:cs/>
              </w:rPr>
            </w:pPr>
            <w:r w:rsidRPr="00411DBC">
              <w:rPr>
                <w:rFonts w:ascii="Angsana New" w:hAnsi="Angsana New" w:hint="cs"/>
                <w:sz w:val="24"/>
                <w:szCs w:val="24"/>
                <w:cs/>
              </w:rPr>
              <w:t>หุ้นกู้</w:t>
            </w:r>
          </w:p>
        </w:tc>
        <w:tc>
          <w:tcPr>
            <w:tcW w:w="816" w:type="dxa"/>
            <w:vAlign w:val="bottom"/>
          </w:tcPr>
          <w:p w14:paraId="7652E3A5" w14:textId="0F37DC2B" w:rsidR="00F2171A" w:rsidRPr="00411DBC" w:rsidRDefault="00F2171A" w:rsidP="00F2171A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  <w:r w:rsidRPr="00411DBC">
              <w:rPr>
                <w:rFonts w:ascii="Angsana New" w:hAnsi="Angsana New"/>
                <w:color w:val="000000"/>
                <w:sz w:val="24"/>
                <w:szCs w:val="24"/>
              </w:rPr>
              <w:t>49,739</w:t>
            </w:r>
          </w:p>
        </w:tc>
        <w:tc>
          <w:tcPr>
            <w:tcW w:w="236" w:type="dxa"/>
            <w:vAlign w:val="bottom"/>
          </w:tcPr>
          <w:p w14:paraId="64F429E0" w14:textId="77777777" w:rsidR="00F2171A" w:rsidRPr="00411DBC" w:rsidRDefault="00F2171A" w:rsidP="00F2171A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vAlign w:val="bottom"/>
          </w:tcPr>
          <w:p w14:paraId="05F756D0" w14:textId="1B95BBA9" w:rsidR="00F2171A" w:rsidRPr="00411DBC" w:rsidRDefault="00F2171A" w:rsidP="00F2171A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  <w:r w:rsidRPr="00411DBC">
              <w:rPr>
                <w:rFonts w:ascii="Angsana New" w:hAnsi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38" w:type="dxa"/>
            <w:vAlign w:val="bottom"/>
          </w:tcPr>
          <w:p w14:paraId="7CCA1445" w14:textId="77777777" w:rsidR="00F2171A" w:rsidRPr="00411DBC" w:rsidRDefault="00F2171A" w:rsidP="00F2171A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vAlign w:val="bottom"/>
          </w:tcPr>
          <w:p w14:paraId="6F78896F" w14:textId="55BABB19" w:rsidR="00F2171A" w:rsidRPr="00411DBC" w:rsidRDefault="00F2171A" w:rsidP="00F2171A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  <w:r w:rsidRPr="00411DBC">
              <w:rPr>
                <w:rFonts w:ascii="Angsana New" w:hAnsi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42" w:type="dxa"/>
            <w:vAlign w:val="bottom"/>
          </w:tcPr>
          <w:p w14:paraId="7E3D5697" w14:textId="77777777" w:rsidR="00F2171A" w:rsidRPr="00411DBC" w:rsidRDefault="00F2171A" w:rsidP="00F2171A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22" w:type="dxa"/>
            <w:vAlign w:val="bottom"/>
          </w:tcPr>
          <w:p w14:paraId="122FD505" w14:textId="16878504" w:rsidR="00F2171A" w:rsidRPr="00411DBC" w:rsidRDefault="00F2171A" w:rsidP="00F2171A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  <w:r w:rsidRPr="00411DBC">
              <w:rPr>
                <w:rFonts w:ascii="Angsana New" w:hAnsi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34" w:type="dxa"/>
            <w:vAlign w:val="bottom"/>
          </w:tcPr>
          <w:p w14:paraId="500BE586" w14:textId="77777777" w:rsidR="00F2171A" w:rsidRPr="00411DBC" w:rsidRDefault="00F2171A" w:rsidP="00F2171A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8" w:type="dxa"/>
            <w:vAlign w:val="bottom"/>
          </w:tcPr>
          <w:p w14:paraId="7371352C" w14:textId="5FBA9295" w:rsidR="00F2171A" w:rsidRPr="00411DBC" w:rsidRDefault="00F2171A" w:rsidP="00F2171A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36" w:type="dxa"/>
            <w:vAlign w:val="bottom"/>
          </w:tcPr>
          <w:p w14:paraId="5911BD9D" w14:textId="77777777" w:rsidR="00F2171A" w:rsidRPr="00411DBC" w:rsidRDefault="00F2171A" w:rsidP="00F2171A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18A407C7" w14:textId="05D9AC2A" w:rsidR="00F2171A" w:rsidRPr="00411DBC" w:rsidRDefault="00F2171A" w:rsidP="00F2171A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color w:val="000000"/>
                <w:sz w:val="24"/>
                <w:szCs w:val="24"/>
              </w:rPr>
              <w:t>49,739</w:t>
            </w:r>
          </w:p>
        </w:tc>
        <w:tc>
          <w:tcPr>
            <w:tcW w:w="238" w:type="dxa"/>
          </w:tcPr>
          <w:p w14:paraId="67CB2BAA" w14:textId="77777777" w:rsidR="00F2171A" w:rsidRPr="00411DBC" w:rsidRDefault="00F2171A" w:rsidP="00F2171A">
            <w:pPr>
              <w:pStyle w:val="BodyText"/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65" w:type="dxa"/>
            <w:vAlign w:val="bottom"/>
          </w:tcPr>
          <w:p w14:paraId="785718CF" w14:textId="09C4C47E" w:rsidR="00F2171A" w:rsidRPr="00411DBC" w:rsidRDefault="00F2171A" w:rsidP="00F2171A">
            <w:pPr>
              <w:pStyle w:val="BodyText"/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pacing w:val="-2"/>
                <w:sz w:val="24"/>
                <w:szCs w:val="24"/>
              </w:rPr>
              <w:t>7.80</w:t>
            </w:r>
          </w:p>
        </w:tc>
      </w:tr>
      <w:tr w:rsidR="00F2171A" w:rsidRPr="00411DBC" w14:paraId="68964690" w14:textId="77777777" w:rsidTr="00F2171A">
        <w:trPr>
          <w:gridAfter w:val="1"/>
          <w:wAfter w:w="8" w:type="dxa"/>
          <w:trHeight w:val="716"/>
        </w:trPr>
        <w:tc>
          <w:tcPr>
            <w:tcW w:w="3294" w:type="dxa"/>
          </w:tcPr>
          <w:p w14:paraId="39C6CBA6" w14:textId="5CC213CB" w:rsidR="00F2171A" w:rsidRPr="00411DBC" w:rsidRDefault="00F2171A" w:rsidP="00F217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3"/>
              <w:contextualSpacing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  <w:cs/>
              </w:rPr>
              <w:t>ส่วนของหนี้สินตามสัญญาเช่าที่ถึงกำหนดชำระภายในหนึ่งปี</w:t>
            </w:r>
          </w:p>
        </w:tc>
        <w:tc>
          <w:tcPr>
            <w:tcW w:w="816" w:type="dxa"/>
            <w:vAlign w:val="bottom"/>
          </w:tcPr>
          <w:p w14:paraId="1A7F67B0" w14:textId="554E4484" w:rsidR="00F2171A" w:rsidRPr="00411DBC" w:rsidRDefault="00F2171A" w:rsidP="00F2171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color w:val="000000"/>
                <w:sz w:val="24"/>
                <w:szCs w:val="24"/>
              </w:rPr>
              <w:t>16,625</w:t>
            </w:r>
          </w:p>
        </w:tc>
        <w:tc>
          <w:tcPr>
            <w:tcW w:w="236" w:type="dxa"/>
            <w:vAlign w:val="bottom"/>
          </w:tcPr>
          <w:p w14:paraId="24B99040" w14:textId="77777777" w:rsidR="00F2171A" w:rsidRPr="00411DBC" w:rsidRDefault="00F2171A" w:rsidP="00F2171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vAlign w:val="bottom"/>
          </w:tcPr>
          <w:p w14:paraId="7DDF9B66" w14:textId="4F9E1B5F" w:rsidR="00F2171A" w:rsidRPr="00411DBC" w:rsidRDefault="00F2171A" w:rsidP="00F2171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38" w:type="dxa"/>
            <w:vAlign w:val="bottom"/>
          </w:tcPr>
          <w:p w14:paraId="06598215" w14:textId="77777777" w:rsidR="00F2171A" w:rsidRPr="00411DBC" w:rsidRDefault="00F2171A" w:rsidP="00F2171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vAlign w:val="bottom"/>
          </w:tcPr>
          <w:p w14:paraId="32E01401" w14:textId="5A926783" w:rsidR="00F2171A" w:rsidRPr="00411DBC" w:rsidRDefault="00F2171A" w:rsidP="00F2171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42" w:type="dxa"/>
            <w:vAlign w:val="bottom"/>
          </w:tcPr>
          <w:p w14:paraId="596C42ED" w14:textId="77777777" w:rsidR="00F2171A" w:rsidRPr="00411DBC" w:rsidRDefault="00F2171A" w:rsidP="00F2171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22" w:type="dxa"/>
            <w:vAlign w:val="bottom"/>
          </w:tcPr>
          <w:p w14:paraId="295072C3" w14:textId="58852974" w:rsidR="00F2171A" w:rsidRPr="00411DBC" w:rsidRDefault="00F2171A" w:rsidP="00F2171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34" w:type="dxa"/>
            <w:vAlign w:val="bottom"/>
          </w:tcPr>
          <w:p w14:paraId="0E4F7590" w14:textId="77777777" w:rsidR="00F2171A" w:rsidRPr="00411DBC" w:rsidRDefault="00F2171A" w:rsidP="00F2171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8" w:type="dxa"/>
            <w:vAlign w:val="bottom"/>
          </w:tcPr>
          <w:p w14:paraId="195DDD2C" w14:textId="5A883A6C" w:rsidR="00F2171A" w:rsidRPr="00411DBC" w:rsidRDefault="00F2171A" w:rsidP="00F2171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36" w:type="dxa"/>
            <w:vAlign w:val="bottom"/>
          </w:tcPr>
          <w:p w14:paraId="40FA9BE1" w14:textId="77777777" w:rsidR="00F2171A" w:rsidRPr="00411DBC" w:rsidRDefault="00F2171A" w:rsidP="00F2171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693AD7BC" w14:textId="31D0788A" w:rsidR="00F2171A" w:rsidRPr="00411DBC" w:rsidRDefault="00F2171A" w:rsidP="00F2171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color w:val="000000"/>
                <w:sz w:val="24"/>
                <w:szCs w:val="24"/>
              </w:rPr>
              <w:t>16,625</w:t>
            </w:r>
          </w:p>
        </w:tc>
        <w:tc>
          <w:tcPr>
            <w:tcW w:w="238" w:type="dxa"/>
            <w:vAlign w:val="bottom"/>
          </w:tcPr>
          <w:p w14:paraId="11732EB3" w14:textId="77777777" w:rsidR="00F2171A" w:rsidRPr="00411DBC" w:rsidRDefault="00F2171A" w:rsidP="00F2171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65" w:type="dxa"/>
            <w:vAlign w:val="bottom"/>
          </w:tcPr>
          <w:p w14:paraId="0AD355FB" w14:textId="16453EEF" w:rsidR="00F2171A" w:rsidRPr="00411DBC" w:rsidRDefault="00F2171A" w:rsidP="00F2171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</w:rPr>
              <w:t>-</w:t>
            </w:r>
          </w:p>
        </w:tc>
      </w:tr>
      <w:tr w:rsidR="00F2171A" w:rsidRPr="00411DBC" w14:paraId="76FDBEA2" w14:textId="77777777" w:rsidTr="00AA7F39">
        <w:trPr>
          <w:gridAfter w:val="1"/>
          <w:wAfter w:w="8" w:type="dxa"/>
          <w:trHeight w:val="351"/>
        </w:trPr>
        <w:tc>
          <w:tcPr>
            <w:tcW w:w="3294" w:type="dxa"/>
            <w:vAlign w:val="bottom"/>
          </w:tcPr>
          <w:p w14:paraId="681DEDFB" w14:textId="77777777" w:rsidR="00F2171A" w:rsidRPr="00411DBC" w:rsidRDefault="00F2171A" w:rsidP="00F2171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ind w:left="33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 w:hint="cs"/>
                <w:sz w:val="24"/>
                <w:szCs w:val="24"/>
                <w:cs/>
              </w:rPr>
              <w:t xml:space="preserve">หนี้สินตามสัญญาเช่า </w:t>
            </w:r>
            <w:r w:rsidRPr="00411DBC">
              <w:rPr>
                <w:rFonts w:ascii="Angsana New" w:hAnsi="Angsana New"/>
                <w:sz w:val="24"/>
                <w:szCs w:val="24"/>
              </w:rPr>
              <w:t xml:space="preserve">- </w:t>
            </w:r>
            <w:r w:rsidRPr="00411DBC">
              <w:rPr>
                <w:rFonts w:ascii="Angsana New" w:hAnsi="Angsana New" w:hint="cs"/>
                <w:sz w:val="24"/>
                <w:szCs w:val="24"/>
                <w:cs/>
              </w:rPr>
              <w:t>สุทธิ</w:t>
            </w:r>
          </w:p>
        </w:tc>
        <w:tc>
          <w:tcPr>
            <w:tcW w:w="816" w:type="dxa"/>
            <w:tcBorders>
              <w:bottom w:val="single" w:sz="4" w:space="0" w:color="auto"/>
            </w:tcBorders>
            <w:vAlign w:val="bottom"/>
          </w:tcPr>
          <w:p w14:paraId="5F3FB70F" w14:textId="7E6E1C97" w:rsidR="00F2171A" w:rsidRPr="00411DBC" w:rsidRDefault="00F2171A" w:rsidP="00F2171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36" w:type="dxa"/>
            <w:vAlign w:val="bottom"/>
          </w:tcPr>
          <w:p w14:paraId="2A5EA479" w14:textId="77777777" w:rsidR="00F2171A" w:rsidRPr="00411DBC" w:rsidRDefault="00F2171A" w:rsidP="00F2171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tcBorders>
              <w:bottom w:val="single" w:sz="4" w:space="0" w:color="auto"/>
            </w:tcBorders>
            <w:vAlign w:val="bottom"/>
          </w:tcPr>
          <w:p w14:paraId="0BD890A0" w14:textId="337110EC" w:rsidR="00F2171A" w:rsidRPr="00411DBC" w:rsidRDefault="00F2171A" w:rsidP="00F2171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color w:val="000000"/>
                <w:sz w:val="24"/>
                <w:szCs w:val="24"/>
              </w:rPr>
              <w:t>29,485</w:t>
            </w:r>
          </w:p>
        </w:tc>
        <w:tc>
          <w:tcPr>
            <w:tcW w:w="238" w:type="dxa"/>
            <w:vAlign w:val="bottom"/>
          </w:tcPr>
          <w:p w14:paraId="0E30F55D" w14:textId="77777777" w:rsidR="00F2171A" w:rsidRPr="00411DBC" w:rsidRDefault="00F2171A" w:rsidP="00F2171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tcBorders>
              <w:bottom w:val="single" w:sz="4" w:space="0" w:color="auto"/>
            </w:tcBorders>
            <w:vAlign w:val="bottom"/>
          </w:tcPr>
          <w:p w14:paraId="07419CD9" w14:textId="6EFF143D" w:rsidR="00F2171A" w:rsidRPr="00411DBC" w:rsidRDefault="00F2171A" w:rsidP="00F2171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42" w:type="dxa"/>
            <w:vAlign w:val="bottom"/>
          </w:tcPr>
          <w:p w14:paraId="7B2ADCD0" w14:textId="77777777" w:rsidR="00F2171A" w:rsidRPr="00411DBC" w:rsidRDefault="00F2171A" w:rsidP="00F2171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22" w:type="dxa"/>
            <w:tcBorders>
              <w:bottom w:val="single" w:sz="4" w:space="0" w:color="auto"/>
            </w:tcBorders>
            <w:vAlign w:val="bottom"/>
          </w:tcPr>
          <w:p w14:paraId="3666094E" w14:textId="1C2D1021" w:rsidR="00F2171A" w:rsidRPr="00411DBC" w:rsidRDefault="00F2171A" w:rsidP="00F2171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34" w:type="dxa"/>
            <w:vAlign w:val="bottom"/>
          </w:tcPr>
          <w:p w14:paraId="037FC4FD" w14:textId="77777777" w:rsidR="00F2171A" w:rsidRPr="00411DBC" w:rsidRDefault="00F2171A" w:rsidP="00F2171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8" w:type="dxa"/>
            <w:tcBorders>
              <w:bottom w:val="single" w:sz="4" w:space="0" w:color="auto"/>
            </w:tcBorders>
            <w:vAlign w:val="bottom"/>
          </w:tcPr>
          <w:p w14:paraId="57B4D49B" w14:textId="63D540CA" w:rsidR="00F2171A" w:rsidRPr="00411DBC" w:rsidRDefault="00F2171A" w:rsidP="00F2171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36" w:type="dxa"/>
            <w:vAlign w:val="bottom"/>
          </w:tcPr>
          <w:p w14:paraId="4F4D2F13" w14:textId="77777777" w:rsidR="00F2171A" w:rsidRPr="00411DBC" w:rsidRDefault="00F2171A" w:rsidP="00F2171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vAlign w:val="bottom"/>
          </w:tcPr>
          <w:p w14:paraId="5F13D3E7" w14:textId="737EBA13" w:rsidR="00F2171A" w:rsidRPr="00411DBC" w:rsidRDefault="00F2171A" w:rsidP="00F2171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color w:val="000000"/>
                <w:sz w:val="24"/>
                <w:szCs w:val="24"/>
              </w:rPr>
              <w:t>29,485</w:t>
            </w:r>
          </w:p>
        </w:tc>
        <w:tc>
          <w:tcPr>
            <w:tcW w:w="238" w:type="dxa"/>
          </w:tcPr>
          <w:p w14:paraId="16B52341" w14:textId="77777777" w:rsidR="00F2171A" w:rsidRPr="00411DBC" w:rsidRDefault="00F2171A" w:rsidP="00F2171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65" w:type="dxa"/>
            <w:vAlign w:val="bottom"/>
          </w:tcPr>
          <w:p w14:paraId="3E164264" w14:textId="0FD256DA" w:rsidR="00F2171A" w:rsidRPr="00411DBC" w:rsidRDefault="00F2171A" w:rsidP="00F2171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</w:rPr>
              <w:t>-</w:t>
            </w:r>
          </w:p>
        </w:tc>
      </w:tr>
      <w:tr w:rsidR="00F2171A" w:rsidRPr="00411DBC" w14:paraId="0ED66B26" w14:textId="77777777" w:rsidTr="00AA7F39">
        <w:trPr>
          <w:gridAfter w:val="1"/>
          <w:wAfter w:w="8" w:type="dxa"/>
          <w:trHeight w:val="363"/>
        </w:trPr>
        <w:tc>
          <w:tcPr>
            <w:tcW w:w="3294" w:type="dxa"/>
            <w:vAlign w:val="bottom"/>
          </w:tcPr>
          <w:p w14:paraId="7F87318D" w14:textId="77777777" w:rsidR="00F2171A" w:rsidRPr="00411DBC" w:rsidRDefault="00F2171A" w:rsidP="00F2171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ind w:left="33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รวมหนี้สินทางการเงิน</w:t>
            </w:r>
          </w:p>
        </w:tc>
        <w:tc>
          <w:tcPr>
            <w:tcW w:w="81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084F339" w14:textId="4B76782D" w:rsidR="00F2171A" w:rsidRPr="00411DBC" w:rsidRDefault="00F2171A" w:rsidP="00F2171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color w:val="000000"/>
                <w:sz w:val="24"/>
                <w:szCs w:val="24"/>
              </w:rPr>
              <w:t>66,364</w:t>
            </w:r>
          </w:p>
        </w:tc>
        <w:tc>
          <w:tcPr>
            <w:tcW w:w="236" w:type="dxa"/>
            <w:vAlign w:val="bottom"/>
          </w:tcPr>
          <w:p w14:paraId="07739512" w14:textId="77777777" w:rsidR="00F2171A" w:rsidRPr="00411DBC" w:rsidRDefault="00F2171A" w:rsidP="00F2171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82A9254" w14:textId="19B483B9" w:rsidR="00F2171A" w:rsidRPr="00411DBC" w:rsidRDefault="00F2171A" w:rsidP="00F2171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color w:val="000000"/>
                <w:sz w:val="24"/>
                <w:szCs w:val="24"/>
              </w:rPr>
              <w:t>29,485</w:t>
            </w:r>
          </w:p>
        </w:tc>
        <w:tc>
          <w:tcPr>
            <w:tcW w:w="238" w:type="dxa"/>
            <w:vAlign w:val="bottom"/>
          </w:tcPr>
          <w:p w14:paraId="143C8E1A" w14:textId="77777777" w:rsidR="00F2171A" w:rsidRPr="00411DBC" w:rsidRDefault="00F2171A" w:rsidP="00F2171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22434C3" w14:textId="2A7DF4AB" w:rsidR="00F2171A" w:rsidRPr="00411DBC" w:rsidRDefault="00F2171A" w:rsidP="00F2171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42" w:type="dxa"/>
            <w:vAlign w:val="bottom"/>
          </w:tcPr>
          <w:p w14:paraId="72091B51" w14:textId="77777777" w:rsidR="00F2171A" w:rsidRPr="00411DBC" w:rsidRDefault="00F2171A" w:rsidP="00F2171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2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269E3A4" w14:textId="127DEB50" w:rsidR="00F2171A" w:rsidRPr="00411DBC" w:rsidRDefault="00F2171A" w:rsidP="00F2171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34" w:type="dxa"/>
            <w:vAlign w:val="bottom"/>
          </w:tcPr>
          <w:p w14:paraId="134EF61A" w14:textId="77777777" w:rsidR="00F2171A" w:rsidRPr="00411DBC" w:rsidRDefault="00F2171A" w:rsidP="00F2171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7441005" w14:textId="6D8D5331" w:rsidR="00F2171A" w:rsidRPr="00411DBC" w:rsidRDefault="00F2171A" w:rsidP="00F2171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color w:val="000000"/>
                <w:sz w:val="24"/>
                <w:szCs w:val="24"/>
              </w:rPr>
              <w:t>529,311</w:t>
            </w:r>
          </w:p>
        </w:tc>
        <w:tc>
          <w:tcPr>
            <w:tcW w:w="236" w:type="dxa"/>
            <w:vAlign w:val="bottom"/>
          </w:tcPr>
          <w:p w14:paraId="69278214" w14:textId="77777777" w:rsidR="00F2171A" w:rsidRPr="00411DBC" w:rsidRDefault="00F2171A" w:rsidP="00F2171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BB6398B" w14:textId="39C768D6" w:rsidR="00F2171A" w:rsidRPr="00411DBC" w:rsidRDefault="00F2171A" w:rsidP="00F2171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color w:val="000000"/>
                <w:sz w:val="24"/>
                <w:szCs w:val="24"/>
              </w:rPr>
              <w:t>625,160</w:t>
            </w:r>
          </w:p>
        </w:tc>
        <w:tc>
          <w:tcPr>
            <w:tcW w:w="238" w:type="dxa"/>
          </w:tcPr>
          <w:p w14:paraId="08CA6224" w14:textId="77777777" w:rsidR="00F2171A" w:rsidRPr="00411DBC" w:rsidRDefault="00F2171A" w:rsidP="00F2171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65" w:type="dxa"/>
            <w:vAlign w:val="bottom"/>
          </w:tcPr>
          <w:p w14:paraId="5723ADFB" w14:textId="77777777" w:rsidR="00F2171A" w:rsidRPr="00411DBC" w:rsidRDefault="00F2171A" w:rsidP="00F2171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</w:tr>
    </w:tbl>
    <w:p w14:paraId="21CBF8D3" w14:textId="5BE90F90" w:rsidR="00152187" w:rsidRPr="00411DBC" w:rsidRDefault="00152187" w:rsidP="003F686E">
      <w:pPr>
        <w:rPr>
          <w:rFonts w:ascii="Angsana New" w:hAnsi="Angsana New"/>
          <w:sz w:val="28"/>
          <w:szCs w:val="28"/>
        </w:rPr>
      </w:pPr>
    </w:p>
    <w:p w14:paraId="1706EF17" w14:textId="000F0ECA" w:rsidR="00410C86" w:rsidRPr="00411DBC" w:rsidRDefault="00410C86" w:rsidP="003F686E">
      <w:pPr>
        <w:rPr>
          <w:rFonts w:ascii="Angsana New" w:hAnsi="Angsana New"/>
          <w:sz w:val="28"/>
          <w:szCs w:val="28"/>
        </w:rPr>
      </w:pPr>
    </w:p>
    <w:p w14:paraId="3A0A60D9" w14:textId="77777777" w:rsidR="00DE5E99" w:rsidRPr="00411DBC" w:rsidRDefault="00DE5E99" w:rsidP="003F686E">
      <w:pPr>
        <w:rPr>
          <w:rFonts w:ascii="Angsana New" w:hAnsi="Angsana New"/>
          <w:sz w:val="28"/>
          <w:szCs w:val="28"/>
        </w:rPr>
      </w:pPr>
    </w:p>
    <w:p w14:paraId="0FA414CB" w14:textId="77777777" w:rsidR="00DE5E99" w:rsidRPr="00411DBC" w:rsidRDefault="00DE5E99" w:rsidP="003F686E">
      <w:pPr>
        <w:rPr>
          <w:rFonts w:ascii="Angsana New" w:hAnsi="Angsana New"/>
          <w:sz w:val="28"/>
          <w:szCs w:val="28"/>
        </w:rPr>
      </w:pPr>
    </w:p>
    <w:p w14:paraId="35B8017A" w14:textId="77777777" w:rsidR="00DE5E99" w:rsidRPr="00411DBC" w:rsidRDefault="00DE5E99" w:rsidP="003F686E">
      <w:pPr>
        <w:rPr>
          <w:rFonts w:ascii="Angsana New" w:hAnsi="Angsana New"/>
          <w:sz w:val="28"/>
          <w:szCs w:val="28"/>
        </w:rPr>
      </w:pPr>
    </w:p>
    <w:p w14:paraId="211D738D" w14:textId="77777777" w:rsidR="00B028B0" w:rsidRPr="00411DBC" w:rsidRDefault="00B028B0" w:rsidP="003F686E">
      <w:pPr>
        <w:rPr>
          <w:rFonts w:ascii="Angsana New" w:hAnsi="Angsana New"/>
          <w:sz w:val="28"/>
          <w:szCs w:val="28"/>
        </w:rPr>
      </w:pPr>
    </w:p>
    <w:p w14:paraId="57E68D9C" w14:textId="77777777" w:rsidR="00DE5E99" w:rsidRPr="00411DBC" w:rsidRDefault="00DE5E99" w:rsidP="003F686E">
      <w:pPr>
        <w:rPr>
          <w:rFonts w:ascii="Angsana New" w:hAnsi="Angsana New"/>
          <w:sz w:val="28"/>
          <w:szCs w:val="28"/>
        </w:rPr>
      </w:pPr>
    </w:p>
    <w:p w14:paraId="37E75937" w14:textId="77777777" w:rsidR="00DC44DB" w:rsidRPr="00411DBC" w:rsidRDefault="00DC44DB" w:rsidP="003F686E">
      <w:pPr>
        <w:rPr>
          <w:rFonts w:ascii="Angsana New" w:hAnsi="Angsana New"/>
          <w:sz w:val="28"/>
          <w:szCs w:val="28"/>
        </w:rPr>
      </w:pPr>
    </w:p>
    <w:p w14:paraId="66B4AF2D" w14:textId="77777777" w:rsidR="00A514A4" w:rsidRPr="00411DBC" w:rsidRDefault="00A514A4" w:rsidP="003F686E">
      <w:pPr>
        <w:rPr>
          <w:rFonts w:ascii="Angsana New" w:hAnsi="Angsana New"/>
          <w:sz w:val="28"/>
          <w:szCs w:val="28"/>
        </w:rPr>
      </w:pPr>
    </w:p>
    <w:p w14:paraId="5CB70F28" w14:textId="75CD5F13" w:rsidR="00410C86" w:rsidRPr="00411DBC" w:rsidRDefault="00410C86" w:rsidP="003F686E">
      <w:pPr>
        <w:rPr>
          <w:rFonts w:ascii="Angsana New" w:hAnsi="Angsana New"/>
          <w:sz w:val="28"/>
          <w:szCs w:val="28"/>
        </w:rPr>
      </w:pPr>
    </w:p>
    <w:tbl>
      <w:tblPr>
        <w:tblStyle w:val="TableGrid"/>
        <w:tblW w:w="11070" w:type="dxa"/>
        <w:tblInd w:w="-7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07"/>
        <w:gridCol w:w="817"/>
        <w:gridCol w:w="237"/>
        <w:gridCol w:w="811"/>
        <w:gridCol w:w="237"/>
        <w:gridCol w:w="817"/>
        <w:gridCol w:w="240"/>
        <w:gridCol w:w="1123"/>
        <w:gridCol w:w="234"/>
        <w:gridCol w:w="816"/>
        <w:gridCol w:w="234"/>
        <w:gridCol w:w="817"/>
        <w:gridCol w:w="237"/>
        <w:gridCol w:w="1143"/>
      </w:tblGrid>
      <w:tr w:rsidR="0040309F" w:rsidRPr="00411DBC" w14:paraId="69183110" w14:textId="77777777" w:rsidTr="009D0D09">
        <w:trPr>
          <w:trHeight w:val="357"/>
        </w:trPr>
        <w:tc>
          <w:tcPr>
            <w:tcW w:w="3307" w:type="dxa"/>
            <w:vAlign w:val="bottom"/>
          </w:tcPr>
          <w:p w14:paraId="13FB1AA1" w14:textId="77777777" w:rsidR="0040309F" w:rsidRPr="00411DBC" w:rsidRDefault="0040309F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ind w:left="-111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7763" w:type="dxa"/>
            <w:gridSpan w:val="13"/>
            <w:tcBorders>
              <w:bottom w:val="single" w:sz="4" w:space="0" w:color="auto"/>
            </w:tcBorders>
            <w:vAlign w:val="bottom"/>
          </w:tcPr>
          <w:p w14:paraId="23395254" w14:textId="77777777" w:rsidR="0040309F" w:rsidRPr="00411DBC" w:rsidRDefault="0040309F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  <w:r w:rsidRPr="00411DBC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(หน่วย</w:t>
            </w:r>
            <w:r w:rsidRPr="00411DBC">
              <w:rPr>
                <w:rFonts w:ascii="Angsana New" w:hAnsi="Angsana New"/>
                <w:spacing w:val="-2"/>
                <w:sz w:val="24"/>
                <w:szCs w:val="24"/>
              </w:rPr>
              <w:t>:</w:t>
            </w:r>
            <w:r w:rsidRPr="00411DBC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พันบาท)</w:t>
            </w:r>
          </w:p>
        </w:tc>
      </w:tr>
      <w:tr w:rsidR="0040309F" w:rsidRPr="00411DBC" w14:paraId="15479E3D" w14:textId="77777777" w:rsidTr="009D0D09">
        <w:trPr>
          <w:trHeight w:val="357"/>
        </w:trPr>
        <w:tc>
          <w:tcPr>
            <w:tcW w:w="3307" w:type="dxa"/>
            <w:vAlign w:val="bottom"/>
          </w:tcPr>
          <w:p w14:paraId="601F16C4" w14:textId="77777777" w:rsidR="0040309F" w:rsidRPr="00411DBC" w:rsidRDefault="0040309F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ind w:left="-111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7763" w:type="dxa"/>
            <w:gridSpan w:val="1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3B942E2" w14:textId="1C7D3DD8" w:rsidR="0040309F" w:rsidRPr="00411DBC" w:rsidRDefault="0040309F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  <w:r w:rsidRPr="00411DBC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งบการเงินเฉพาะ</w:t>
            </w:r>
            <w:r w:rsidR="007C6BBF" w:rsidRPr="00411DBC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กิจการ</w:t>
            </w:r>
          </w:p>
        </w:tc>
      </w:tr>
      <w:tr w:rsidR="00194210" w:rsidRPr="00411DBC" w14:paraId="55D49821" w14:textId="77777777" w:rsidTr="009D0D09">
        <w:trPr>
          <w:trHeight w:val="357"/>
        </w:trPr>
        <w:tc>
          <w:tcPr>
            <w:tcW w:w="3307" w:type="dxa"/>
            <w:vAlign w:val="bottom"/>
          </w:tcPr>
          <w:p w14:paraId="778E3E3B" w14:textId="77777777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ind w:left="-111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7763" w:type="dxa"/>
            <w:gridSpan w:val="1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6F666DB" w14:textId="3F70840A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 xml:space="preserve">ณ วันที่ </w:t>
            </w:r>
            <w:r w:rsidRPr="00411DBC">
              <w:rPr>
                <w:rFonts w:ascii="Angsana New" w:hAnsi="Angsana New"/>
                <w:spacing w:val="-2"/>
                <w:sz w:val="24"/>
                <w:szCs w:val="24"/>
              </w:rPr>
              <w:t xml:space="preserve">31 </w:t>
            </w:r>
            <w:r w:rsidRPr="00411DBC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 xml:space="preserve">ธันวาคม </w:t>
            </w:r>
            <w:r w:rsidRPr="00411DBC">
              <w:rPr>
                <w:rFonts w:ascii="Angsana New" w:hAnsi="Angsana New"/>
                <w:spacing w:val="-2"/>
                <w:sz w:val="24"/>
                <w:szCs w:val="24"/>
              </w:rPr>
              <w:t>2565</w:t>
            </w:r>
          </w:p>
        </w:tc>
      </w:tr>
      <w:tr w:rsidR="0040309F" w:rsidRPr="00411DBC" w14:paraId="7E60C918" w14:textId="77777777" w:rsidTr="00B3105A">
        <w:trPr>
          <w:trHeight w:val="369"/>
        </w:trPr>
        <w:tc>
          <w:tcPr>
            <w:tcW w:w="3307" w:type="dxa"/>
            <w:vAlign w:val="bottom"/>
          </w:tcPr>
          <w:p w14:paraId="57DD0925" w14:textId="77777777" w:rsidR="0040309F" w:rsidRPr="00411DBC" w:rsidRDefault="0040309F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ind w:left="-111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3159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5B4C481" w14:textId="77777777" w:rsidR="0040309F" w:rsidRPr="00411DBC" w:rsidRDefault="0040309F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อัตราดอกเบี้ยคงที่</w:t>
            </w:r>
          </w:p>
        </w:tc>
        <w:tc>
          <w:tcPr>
            <w:tcW w:w="1123" w:type="dxa"/>
            <w:tcBorders>
              <w:top w:val="single" w:sz="4" w:space="0" w:color="auto"/>
            </w:tcBorders>
            <w:vAlign w:val="bottom"/>
          </w:tcPr>
          <w:p w14:paraId="12E37091" w14:textId="77777777" w:rsidR="0040309F" w:rsidRPr="00411DBC" w:rsidRDefault="0040309F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</w:p>
        </w:tc>
        <w:tc>
          <w:tcPr>
            <w:tcW w:w="234" w:type="dxa"/>
            <w:tcBorders>
              <w:top w:val="single" w:sz="4" w:space="0" w:color="auto"/>
            </w:tcBorders>
            <w:vAlign w:val="bottom"/>
          </w:tcPr>
          <w:p w14:paraId="3A622D23" w14:textId="77777777" w:rsidR="0040309F" w:rsidRPr="00411DBC" w:rsidRDefault="0040309F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</w:tcBorders>
            <w:vAlign w:val="bottom"/>
          </w:tcPr>
          <w:p w14:paraId="636A75F9" w14:textId="77777777" w:rsidR="0040309F" w:rsidRPr="00411DBC" w:rsidRDefault="0040309F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</w:p>
        </w:tc>
        <w:tc>
          <w:tcPr>
            <w:tcW w:w="234" w:type="dxa"/>
            <w:tcBorders>
              <w:top w:val="single" w:sz="4" w:space="0" w:color="auto"/>
            </w:tcBorders>
            <w:vAlign w:val="bottom"/>
          </w:tcPr>
          <w:p w14:paraId="063CBEA2" w14:textId="77777777" w:rsidR="0040309F" w:rsidRPr="00411DBC" w:rsidRDefault="0040309F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sz="4" w:space="0" w:color="auto"/>
            </w:tcBorders>
            <w:vAlign w:val="bottom"/>
          </w:tcPr>
          <w:p w14:paraId="6369F2EA" w14:textId="77777777" w:rsidR="0040309F" w:rsidRPr="00411DBC" w:rsidRDefault="0040309F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</w:p>
        </w:tc>
        <w:tc>
          <w:tcPr>
            <w:tcW w:w="237" w:type="dxa"/>
            <w:tcBorders>
              <w:top w:val="single" w:sz="4" w:space="0" w:color="auto"/>
            </w:tcBorders>
            <w:vAlign w:val="bottom"/>
          </w:tcPr>
          <w:p w14:paraId="7298DF56" w14:textId="77777777" w:rsidR="0040309F" w:rsidRPr="00411DBC" w:rsidRDefault="0040309F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43" w:type="dxa"/>
            <w:tcBorders>
              <w:top w:val="single" w:sz="4" w:space="0" w:color="auto"/>
            </w:tcBorders>
            <w:vAlign w:val="bottom"/>
          </w:tcPr>
          <w:p w14:paraId="6DBCC865" w14:textId="77777777" w:rsidR="0040309F" w:rsidRPr="00411DBC" w:rsidRDefault="0040309F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</w:p>
        </w:tc>
      </w:tr>
      <w:tr w:rsidR="0040309F" w:rsidRPr="00411DBC" w14:paraId="649D557B" w14:textId="77777777" w:rsidTr="00B3105A">
        <w:trPr>
          <w:trHeight w:val="1433"/>
        </w:trPr>
        <w:tc>
          <w:tcPr>
            <w:tcW w:w="3307" w:type="dxa"/>
            <w:vAlign w:val="bottom"/>
          </w:tcPr>
          <w:p w14:paraId="620F880A" w14:textId="77777777" w:rsidR="0040309F" w:rsidRPr="00411DBC" w:rsidRDefault="0040309F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ind w:left="-111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8E2DE3F" w14:textId="77777777" w:rsidR="0040309F" w:rsidRPr="00411DBC" w:rsidRDefault="0040309F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ภายใน 1 ปี</w:t>
            </w:r>
          </w:p>
        </w:tc>
        <w:tc>
          <w:tcPr>
            <w:tcW w:w="237" w:type="dxa"/>
            <w:tcBorders>
              <w:top w:val="single" w:sz="4" w:space="0" w:color="auto"/>
            </w:tcBorders>
            <w:vAlign w:val="bottom"/>
          </w:tcPr>
          <w:p w14:paraId="0274DEF9" w14:textId="77777777" w:rsidR="0040309F" w:rsidRPr="00411DBC" w:rsidRDefault="0040309F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89A9FE4" w14:textId="77777777" w:rsidR="0040309F" w:rsidRPr="00411DBC" w:rsidRDefault="0040309F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 xml:space="preserve">มากกว่า </w:t>
            </w:r>
            <w:r w:rsidRPr="00411DBC">
              <w:rPr>
                <w:rFonts w:ascii="Angsana New" w:hAnsi="Angsana New"/>
                <w:spacing w:val="-2"/>
                <w:sz w:val="24"/>
                <w:szCs w:val="24"/>
              </w:rPr>
              <w:t>1</w:t>
            </w:r>
            <w:r w:rsidRPr="00411DBC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 xml:space="preserve"> ถึง </w:t>
            </w:r>
            <w:r w:rsidRPr="00411DBC">
              <w:rPr>
                <w:rFonts w:ascii="Angsana New" w:hAnsi="Angsana New"/>
                <w:spacing w:val="-2"/>
                <w:sz w:val="24"/>
                <w:szCs w:val="24"/>
              </w:rPr>
              <w:t>5</w:t>
            </w:r>
            <w:r w:rsidRPr="00411DBC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237" w:type="dxa"/>
            <w:tcBorders>
              <w:top w:val="single" w:sz="4" w:space="0" w:color="auto"/>
            </w:tcBorders>
            <w:vAlign w:val="bottom"/>
          </w:tcPr>
          <w:p w14:paraId="3EF4D8D4" w14:textId="77777777" w:rsidR="0040309F" w:rsidRPr="00411DBC" w:rsidRDefault="0040309F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22F162E" w14:textId="77777777" w:rsidR="0040309F" w:rsidRPr="00411DBC" w:rsidRDefault="0040309F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 xml:space="preserve">มากกว่า </w:t>
            </w:r>
            <w:r w:rsidRPr="00411DBC">
              <w:rPr>
                <w:rFonts w:ascii="Angsana New" w:hAnsi="Angsana New"/>
                <w:spacing w:val="-2"/>
                <w:sz w:val="24"/>
                <w:szCs w:val="24"/>
              </w:rPr>
              <w:t>5</w:t>
            </w:r>
            <w:r w:rsidRPr="00411DBC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240" w:type="dxa"/>
            <w:tcBorders>
              <w:top w:val="single" w:sz="4" w:space="0" w:color="auto"/>
            </w:tcBorders>
            <w:vAlign w:val="bottom"/>
          </w:tcPr>
          <w:p w14:paraId="7372C264" w14:textId="77777777" w:rsidR="0040309F" w:rsidRPr="00411DBC" w:rsidRDefault="0040309F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23" w:type="dxa"/>
            <w:tcBorders>
              <w:bottom w:val="single" w:sz="4" w:space="0" w:color="auto"/>
            </w:tcBorders>
            <w:vAlign w:val="bottom"/>
          </w:tcPr>
          <w:p w14:paraId="149874CF" w14:textId="77777777" w:rsidR="0040309F" w:rsidRPr="00411DBC" w:rsidRDefault="0040309F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อัตราดอกเบี้ยปรับขึ้นลงตามราคาตลาด</w:t>
            </w:r>
          </w:p>
        </w:tc>
        <w:tc>
          <w:tcPr>
            <w:tcW w:w="234" w:type="dxa"/>
            <w:vAlign w:val="bottom"/>
          </w:tcPr>
          <w:p w14:paraId="37C5F40E" w14:textId="77777777" w:rsidR="0040309F" w:rsidRPr="00411DBC" w:rsidRDefault="0040309F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6" w:type="dxa"/>
            <w:tcBorders>
              <w:bottom w:val="single" w:sz="4" w:space="0" w:color="auto"/>
            </w:tcBorders>
            <w:vAlign w:val="bottom"/>
          </w:tcPr>
          <w:p w14:paraId="4030822C" w14:textId="77777777" w:rsidR="0040309F" w:rsidRPr="00411DBC" w:rsidRDefault="0040309F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ไม่มีอัตราดอกเบี้ย</w:t>
            </w:r>
          </w:p>
        </w:tc>
        <w:tc>
          <w:tcPr>
            <w:tcW w:w="234" w:type="dxa"/>
            <w:vAlign w:val="bottom"/>
          </w:tcPr>
          <w:p w14:paraId="1FFE9798" w14:textId="77777777" w:rsidR="0040309F" w:rsidRPr="00411DBC" w:rsidRDefault="0040309F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7" w:type="dxa"/>
            <w:tcBorders>
              <w:bottom w:val="single" w:sz="4" w:space="0" w:color="auto"/>
            </w:tcBorders>
            <w:vAlign w:val="bottom"/>
          </w:tcPr>
          <w:p w14:paraId="050A723F" w14:textId="77777777" w:rsidR="0040309F" w:rsidRPr="00411DBC" w:rsidRDefault="0040309F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รวม</w:t>
            </w:r>
          </w:p>
        </w:tc>
        <w:tc>
          <w:tcPr>
            <w:tcW w:w="237" w:type="dxa"/>
            <w:vAlign w:val="bottom"/>
          </w:tcPr>
          <w:p w14:paraId="7CCD8E0F" w14:textId="77777777" w:rsidR="0040309F" w:rsidRPr="00411DBC" w:rsidRDefault="0040309F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43" w:type="dxa"/>
            <w:tcBorders>
              <w:bottom w:val="single" w:sz="4" w:space="0" w:color="auto"/>
            </w:tcBorders>
            <w:vAlign w:val="bottom"/>
          </w:tcPr>
          <w:p w14:paraId="74CFD7F9" w14:textId="77777777" w:rsidR="0040309F" w:rsidRPr="00411DBC" w:rsidRDefault="0040309F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อัตราดอกเบี้ยที่แท้จริง</w:t>
            </w:r>
          </w:p>
        </w:tc>
      </w:tr>
      <w:tr w:rsidR="0040309F" w:rsidRPr="00411DBC" w14:paraId="51902FE5" w14:textId="77777777" w:rsidTr="00B3105A">
        <w:trPr>
          <w:trHeight w:val="58"/>
        </w:trPr>
        <w:tc>
          <w:tcPr>
            <w:tcW w:w="3307" w:type="dxa"/>
          </w:tcPr>
          <w:p w14:paraId="02E52A6D" w14:textId="77777777" w:rsidR="0040309F" w:rsidRPr="00411DBC" w:rsidRDefault="0040309F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ind w:left="33"/>
              <w:jc w:val="thaiDistribute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817" w:type="dxa"/>
            <w:tcBorders>
              <w:top w:val="single" w:sz="4" w:space="0" w:color="auto"/>
            </w:tcBorders>
          </w:tcPr>
          <w:p w14:paraId="2C9949CD" w14:textId="77777777" w:rsidR="0040309F" w:rsidRPr="00411DBC" w:rsidRDefault="0040309F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7" w:type="dxa"/>
          </w:tcPr>
          <w:p w14:paraId="0FB10BC7" w14:textId="77777777" w:rsidR="0040309F" w:rsidRPr="00411DBC" w:rsidRDefault="0040309F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</w:tcBorders>
          </w:tcPr>
          <w:p w14:paraId="161D94A8" w14:textId="77777777" w:rsidR="0040309F" w:rsidRPr="00411DBC" w:rsidRDefault="0040309F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7" w:type="dxa"/>
          </w:tcPr>
          <w:p w14:paraId="07DCAFD3" w14:textId="77777777" w:rsidR="0040309F" w:rsidRPr="00411DBC" w:rsidRDefault="0040309F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sz="4" w:space="0" w:color="auto"/>
            </w:tcBorders>
          </w:tcPr>
          <w:p w14:paraId="3851ED5F" w14:textId="77777777" w:rsidR="0040309F" w:rsidRPr="00411DBC" w:rsidRDefault="0040309F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40" w:type="dxa"/>
          </w:tcPr>
          <w:p w14:paraId="3A0C266F" w14:textId="77777777" w:rsidR="0040309F" w:rsidRPr="00411DBC" w:rsidRDefault="0040309F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23" w:type="dxa"/>
            <w:tcBorders>
              <w:top w:val="single" w:sz="4" w:space="0" w:color="auto"/>
            </w:tcBorders>
          </w:tcPr>
          <w:p w14:paraId="7F2B50C1" w14:textId="77777777" w:rsidR="0040309F" w:rsidRPr="00411DBC" w:rsidRDefault="0040309F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4" w:type="dxa"/>
          </w:tcPr>
          <w:p w14:paraId="3BC5F38D" w14:textId="77777777" w:rsidR="0040309F" w:rsidRPr="00411DBC" w:rsidRDefault="0040309F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</w:tcBorders>
          </w:tcPr>
          <w:p w14:paraId="341D3061" w14:textId="77777777" w:rsidR="0040309F" w:rsidRPr="00411DBC" w:rsidRDefault="0040309F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4" w:type="dxa"/>
          </w:tcPr>
          <w:p w14:paraId="5ED5D001" w14:textId="77777777" w:rsidR="0040309F" w:rsidRPr="00411DBC" w:rsidRDefault="0040309F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sz="4" w:space="0" w:color="auto"/>
            </w:tcBorders>
          </w:tcPr>
          <w:p w14:paraId="4B999D3D" w14:textId="77777777" w:rsidR="0040309F" w:rsidRPr="00411DBC" w:rsidRDefault="0040309F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7" w:type="dxa"/>
          </w:tcPr>
          <w:p w14:paraId="5F32160F" w14:textId="77777777" w:rsidR="0040309F" w:rsidRPr="00411DBC" w:rsidRDefault="0040309F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right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</w:p>
        </w:tc>
        <w:tc>
          <w:tcPr>
            <w:tcW w:w="1143" w:type="dxa"/>
            <w:tcBorders>
              <w:top w:val="single" w:sz="4" w:space="0" w:color="auto"/>
            </w:tcBorders>
          </w:tcPr>
          <w:p w14:paraId="1F8522AE" w14:textId="77777777" w:rsidR="0040309F" w:rsidRPr="00411DBC" w:rsidRDefault="0040309F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</w:p>
        </w:tc>
      </w:tr>
      <w:tr w:rsidR="00152187" w:rsidRPr="00411DBC" w14:paraId="1FB22226" w14:textId="77777777" w:rsidTr="00B3105A">
        <w:trPr>
          <w:trHeight w:val="369"/>
        </w:trPr>
        <w:tc>
          <w:tcPr>
            <w:tcW w:w="3307" w:type="dxa"/>
          </w:tcPr>
          <w:p w14:paraId="238A575C" w14:textId="77777777" w:rsidR="00152187" w:rsidRPr="00411DBC" w:rsidRDefault="00152187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ind w:left="33"/>
              <w:jc w:val="thaiDistribute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817" w:type="dxa"/>
            <w:vAlign w:val="center"/>
          </w:tcPr>
          <w:p w14:paraId="0D461EDF" w14:textId="77777777" w:rsidR="00152187" w:rsidRPr="00411DBC" w:rsidRDefault="00152187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7" w:type="dxa"/>
            <w:vAlign w:val="center"/>
          </w:tcPr>
          <w:p w14:paraId="561AF833" w14:textId="77777777" w:rsidR="00152187" w:rsidRPr="00411DBC" w:rsidRDefault="00152187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1" w:type="dxa"/>
            <w:vAlign w:val="center"/>
          </w:tcPr>
          <w:p w14:paraId="63B0964A" w14:textId="77777777" w:rsidR="00152187" w:rsidRPr="00411DBC" w:rsidRDefault="00152187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7" w:type="dxa"/>
            <w:vAlign w:val="center"/>
          </w:tcPr>
          <w:p w14:paraId="088285F4" w14:textId="77777777" w:rsidR="00152187" w:rsidRPr="00411DBC" w:rsidRDefault="00152187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7" w:type="dxa"/>
            <w:vAlign w:val="center"/>
          </w:tcPr>
          <w:p w14:paraId="125998CA" w14:textId="77777777" w:rsidR="00152187" w:rsidRPr="00411DBC" w:rsidRDefault="00152187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40" w:type="dxa"/>
            <w:vAlign w:val="center"/>
          </w:tcPr>
          <w:p w14:paraId="12474B3D" w14:textId="77777777" w:rsidR="00152187" w:rsidRPr="00411DBC" w:rsidRDefault="00152187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23" w:type="dxa"/>
            <w:vAlign w:val="center"/>
          </w:tcPr>
          <w:p w14:paraId="541E0C12" w14:textId="77777777" w:rsidR="00152187" w:rsidRPr="00411DBC" w:rsidRDefault="00152187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4" w:type="dxa"/>
            <w:vAlign w:val="center"/>
          </w:tcPr>
          <w:p w14:paraId="1FC1EF20" w14:textId="77777777" w:rsidR="00152187" w:rsidRPr="00411DBC" w:rsidRDefault="00152187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6" w:type="dxa"/>
            <w:vAlign w:val="center"/>
          </w:tcPr>
          <w:p w14:paraId="6DFF5745" w14:textId="77777777" w:rsidR="00152187" w:rsidRPr="00411DBC" w:rsidRDefault="00152187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4" w:type="dxa"/>
            <w:vAlign w:val="center"/>
          </w:tcPr>
          <w:p w14:paraId="77C3D831" w14:textId="77777777" w:rsidR="00152187" w:rsidRPr="00411DBC" w:rsidRDefault="00152187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197" w:type="dxa"/>
            <w:gridSpan w:val="3"/>
            <w:vAlign w:val="center"/>
          </w:tcPr>
          <w:p w14:paraId="3B50A40C" w14:textId="77777777" w:rsidR="00152187" w:rsidRPr="00411DBC" w:rsidRDefault="00152187" w:rsidP="0015218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  <w:r w:rsidRPr="00411DBC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(ร้อยละ</w:t>
            </w:r>
            <w:r w:rsidRPr="00411DBC">
              <w:rPr>
                <w:rFonts w:ascii="Angsana New" w:hAnsi="Angsana New"/>
                <w:spacing w:val="-2"/>
                <w:sz w:val="24"/>
                <w:szCs w:val="24"/>
              </w:rPr>
              <w:t>:</w:t>
            </w:r>
            <w:r w:rsidRPr="00411DBC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ต่อปี)</w:t>
            </w:r>
          </w:p>
        </w:tc>
      </w:tr>
      <w:tr w:rsidR="0040309F" w:rsidRPr="00411DBC" w14:paraId="6ED8044F" w14:textId="77777777" w:rsidTr="00B3105A">
        <w:trPr>
          <w:trHeight w:val="369"/>
        </w:trPr>
        <w:tc>
          <w:tcPr>
            <w:tcW w:w="3307" w:type="dxa"/>
          </w:tcPr>
          <w:p w14:paraId="0FD4D1B7" w14:textId="77777777" w:rsidR="0040309F" w:rsidRPr="00411DBC" w:rsidRDefault="0040309F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ind w:left="33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สินทรัพย์ทางการเงิน</w:t>
            </w:r>
          </w:p>
        </w:tc>
        <w:tc>
          <w:tcPr>
            <w:tcW w:w="817" w:type="dxa"/>
            <w:vAlign w:val="center"/>
          </w:tcPr>
          <w:p w14:paraId="727E1F03" w14:textId="77777777" w:rsidR="0040309F" w:rsidRPr="00411DBC" w:rsidRDefault="0040309F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7" w:type="dxa"/>
            <w:vAlign w:val="center"/>
          </w:tcPr>
          <w:p w14:paraId="6B78A582" w14:textId="77777777" w:rsidR="0040309F" w:rsidRPr="00411DBC" w:rsidRDefault="0040309F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1" w:type="dxa"/>
            <w:vAlign w:val="center"/>
          </w:tcPr>
          <w:p w14:paraId="0E7249F7" w14:textId="77777777" w:rsidR="0040309F" w:rsidRPr="00411DBC" w:rsidRDefault="0040309F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7" w:type="dxa"/>
            <w:vAlign w:val="center"/>
          </w:tcPr>
          <w:p w14:paraId="518C4532" w14:textId="77777777" w:rsidR="0040309F" w:rsidRPr="00411DBC" w:rsidRDefault="0040309F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7" w:type="dxa"/>
            <w:vAlign w:val="center"/>
          </w:tcPr>
          <w:p w14:paraId="0D477F69" w14:textId="77777777" w:rsidR="0040309F" w:rsidRPr="00411DBC" w:rsidRDefault="0040309F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40" w:type="dxa"/>
            <w:vAlign w:val="center"/>
          </w:tcPr>
          <w:p w14:paraId="0AEF965F" w14:textId="77777777" w:rsidR="0040309F" w:rsidRPr="00411DBC" w:rsidRDefault="0040309F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23" w:type="dxa"/>
            <w:vAlign w:val="center"/>
          </w:tcPr>
          <w:p w14:paraId="246868F8" w14:textId="77777777" w:rsidR="0040309F" w:rsidRPr="00411DBC" w:rsidRDefault="0040309F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4" w:type="dxa"/>
            <w:vAlign w:val="center"/>
          </w:tcPr>
          <w:p w14:paraId="548FBD3F" w14:textId="77777777" w:rsidR="0040309F" w:rsidRPr="00411DBC" w:rsidRDefault="0040309F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6" w:type="dxa"/>
            <w:vAlign w:val="center"/>
          </w:tcPr>
          <w:p w14:paraId="295BFAD8" w14:textId="77777777" w:rsidR="0040309F" w:rsidRPr="00411DBC" w:rsidRDefault="0040309F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4" w:type="dxa"/>
            <w:vAlign w:val="center"/>
          </w:tcPr>
          <w:p w14:paraId="48B30BF5" w14:textId="77777777" w:rsidR="0040309F" w:rsidRPr="00411DBC" w:rsidRDefault="0040309F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7" w:type="dxa"/>
            <w:vAlign w:val="center"/>
          </w:tcPr>
          <w:p w14:paraId="17DE8787" w14:textId="77777777" w:rsidR="0040309F" w:rsidRPr="00411DBC" w:rsidRDefault="0040309F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7" w:type="dxa"/>
            <w:vAlign w:val="center"/>
          </w:tcPr>
          <w:p w14:paraId="4F02117F" w14:textId="77777777" w:rsidR="0040309F" w:rsidRPr="00411DBC" w:rsidRDefault="0040309F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43" w:type="dxa"/>
            <w:vAlign w:val="center"/>
          </w:tcPr>
          <w:p w14:paraId="1D660B9B" w14:textId="77777777" w:rsidR="0040309F" w:rsidRPr="00411DBC" w:rsidRDefault="0040309F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ind w:right="-26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</w:tr>
      <w:tr w:rsidR="00194210" w:rsidRPr="00411DBC" w14:paraId="2A626500" w14:textId="77777777" w:rsidTr="00987718">
        <w:trPr>
          <w:trHeight w:val="369"/>
        </w:trPr>
        <w:tc>
          <w:tcPr>
            <w:tcW w:w="3307" w:type="dxa"/>
          </w:tcPr>
          <w:p w14:paraId="702A4415" w14:textId="77777777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ind w:left="33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  <w:cs/>
              </w:rPr>
              <w:t>เงินสดและรายการเทียบเท่าเงินสด</w:t>
            </w:r>
          </w:p>
        </w:tc>
        <w:tc>
          <w:tcPr>
            <w:tcW w:w="817" w:type="dxa"/>
          </w:tcPr>
          <w:p w14:paraId="2082BD5C" w14:textId="40210B01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-</w:t>
            </w:r>
          </w:p>
        </w:tc>
        <w:tc>
          <w:tcPr>
            <w:tcW w:w="237" w:type="dxa"/>
          </w:tcPr>
          <w:p w14:paraId="52A74345" w14:textId="77777777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1" w:type="dxa"/>
          </w:tcPr>
          <w:p w14:paraId="75CC8787" w14:textId="51C71516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-</w:t>
            </w:r>
          </w:p>
        </w:tc>
        <w:tc>
          <w:tcPr>
            <w:tcW w:w="237" w:type="dxa"/>
          </w:tcPr>
          <w:p w14:paraId="4278419A" w14:textId="77777777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7" w:type="dxa"/>
          </w:tcPr>
          <w:p w14:paraId="1A7978A8" w14:textId="31FF380B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-</w:t>
            </w:r>
          </w:p>
        </w:tc>
        <w:tc>
          <w:tcPr>
            <w:tcW w:w="240" w:type="dxa"/>
          </w:tcPr>
          <w:p w14:paraId="411671FD" w14:textId="77777777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23" w:type="dxa"/>
          </w:tcPr>
          <w:p w14:paraId="151FD027" w14:textId="07689392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pacing w:val="-2"/>
                <w:sz w:val="24"/>
                <w:szCs w:val="24"/>
              </w:rPr>
              <w:t>2,075</w:t>
            </w:r>
          </w:p>
        </w:tc>
        <w:tc>
          <w:tcPr>
            <w:tcW w:w="234" w:type="dxa"/>
          </w:tcPr>
          <w:p w14:paraId="00812876" w14:textId="77777777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6" w:type="dxa"/>
          </w:tcPr>
          <w:p w14:paraId="75F9E47F" w14:textId="4C16DF71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pacing w:val="-2"/>
                <w:sz w:val="24"/>
                <w:szCs w:val="24"/>
              </w:rPr>
              <w:t>80</w:t>
            </w:r>
          </w:p>
        </w:tc>
        <w:tc>
          <w:tcPr>
            <w:tcW w:w="234" w:type="dxa"/>
          </w:tcPr>
          <w:p w14:paraId="0EBFCDBC" w14:textId="77777777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7" w:type="dxa"/>
          </w:tcPr>
          <w:p w14:paraId="6F444C08" w14:textId="645C8393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pacing w:val="-2"/>
                <w:sz w:val="24"/>
                <w:szCs w:val="24"/>
              </w:rPr>
              <w:t>2,155</w:t>
            </w:r>
          </w:p>
        </w:tc>
        <w:tc>
          <w:tcPr>
            <w:tcW w:w="237" w:type="dxa"/>
          </w:tcPr>
          <w:p w14:paraId="2A25CB97" w14:textId="77777777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43" w:type="dxa"/>
            <w:vAlign w:val="center"/>
          </w:tcPr>
          <w:p w14:paraId="07001CED" w14:textId="7B2B4C90" w:rsidR="00194210" w:rsidRPr="00411DBC" w:rsidRDefault="00194210" w:rsidP="0098771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pacing w:val="-2"/>
                <w:sz w:val="24"/>
                <w:szCs w:val="24"/>
              </w:rPr>
              <w:t>0.25-0.62</w:t>
            </w:r>
          </w:p>
        </w:tc>
      </w:tr>
      <w:tr w:rsidR="00194210" w:rsidRPr="00411DBC" w14:paraId="3429E0C2" w14:textId="77777777" w:rsidTr="00987718">
        <w:trPr>
          <w:trHeight w:val="357"/>
        </w:trPr>
        <w:tc>
          <w:tcPr>
            <w:tcW w:w="3307" w:type="dxa"/>
          </w:tcPr>
          <w:p w14:paraId="1BC96D9F" w14:textId="77777777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ind w:left="33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  <w:cs/>
              </w:rPr>
              <w:t>ลูกหนี้การค้าและลูกหนี้หมุนเวียนอื่น - สุทธิ</w:t>
            </w:r>
          </w:p>
        </w:tc>
        <w:tc>
          <w:tcPr>
            <w:tcW w:w="817" w:type="dxa"/>
            <w:vAlign w:val="center"/>
          </w:tcPr>
          <w:p w14:paraId="197F1E38" w14:textId="5DC6FC1D" w:rsidR="00194210" w:rsidRPr="00411DBC" w:rsidRDefault="00194210" w:rsidP="00DE5E9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-</w:t>
            </w:r>
          </w:p>
        </w:tc>
        <w:tc>
          <w:tcPr>
            <w:tcW w:w="237" w:type="dxa"/>
            <w:vAlign w:val="center"/>
          </w:tcPr>
          <w:p w14:paraId="3CB6F953" w14:textId="77777777" w:rsidR="00194210" w:rsidRPr="00411DBC" w:rsidRDefault="00194210" w:rsidP="00DE5E9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1" w:type="dxa"/>
            <w:vAlign w:val="center"/>
          </w:tcPr>
          <w:p w14:paraId="5287BAB8" w14:textId="189ADFDF" w:rsidR="00194210" w:rsidRPr="00411DBC" w:rsidRDefault="00194210" w:rsidP="00DE5E9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-</w:t>
            </w:r>
          </w:p>
        </w:tc>
        <w:tc>
          <w:tcPr>
            <w:tcW w:w="237" w:type="dxa"/>
            <w:vAlign w:val="center"/>
          </w:tcPr>
          <w:p w14:paraId="3C130F51" w14:textId="77777777" w:rsidR="00194210" w:rsidRPr="00411DBC" w:rsidRDefault="00194210" w:rsidP="00DE5E9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7" w:type="dxa"/>
            <w:vAlign w:val="center"/>
          </w:tcPr>
          <w:p w14:paraId="423F7489" w14:textId="5251B686" w:rsidR="00194210" w:rsidRPr="00411DBC" w:rsidRDefault="00194210" w:rsidP="00DE5E9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-</w:t>
            </w:r>
          </w:p>
        </w:tc>
        <w:tc>
          <w:tcPr>
            <w:tcW w:w="240" w:type="dxa"/>
            <w:vAlign w:val="center"/>
          </w:tcPr>
          <w:p w14:paraId="17668B02" w14:textId="77777777" w:rsidR="00194210" w:rsidRPr="00411DBC" w:rsidRDefault="00194210" w:rsidP="00DE5E9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23" w:type="dxa"/>
            <w:vAlign w:val="center"/>
          </w:tcPr>
          <w:p w14:paraId="53EF7A08" w14:textId="6705CA31" w:rsidR="00194210" w:rsidRPr="00411DBC" w:rsidRDefault="00194210" w:rsidP="00DE5E9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-</w:t>
            </w:r>
          </w:p>
        </w:tc>
        <w:tc>
          <w:tcPr>
            <w:tcW w:w="234" w:type="dxa"/>
            <w:vAlign w:val="center"/>
          </w:tcPr>
          <w:p w14:paraId="2529687D" w14:textId="77777777" w:rsidR="00194210" w:rsidRPr="00411DBC" w:rsidRDefault="00194210" w:rsidP="00DE5E9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6" w:type="dxa"/>
            <w:vAlign w:val="center"/>
          </w:tcPr>
          <w:p w14:paraId="409A463F" w14:textId="7A9124E8" w:rsidR="00194210" w:rsidRPr="00411DBC" w:rsidRDefault="00194210" w:rsidP="00DE5E9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pacing w:val="-2"/>
                <w:sz w:val="24"/>
                <w:szCs w:val="24"/>
              </w:rPr>
              <w:t>217,626</w:t>
            </w:r>
          </w:p>
        </w:tc>
        <w:tc>
          <w:tcPr>
            <w:tcW w:w="234" w:type="dxa"/>
            <w:vAlign w:val="center"/>
          </w:tcPr>
          <w:p w14:paraId="7985B99F" w14:textId="77777777" w:rsidR="00194210" w:rsidRPr="00411DBC" w:rsidRDefault="00194210" w:rsidP="00DE5E9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7" w:type="dxa"/>
            <w:vAlign w:val="center"/>
          </w:tcPr>
          <w:p w14:paraId="1A2F07B1" w14:textId="5137C8EF" w:rsidR="00194210" w:rsidRPr="00411DBC" w:rsidRDefault="00194210" w:rsidP="00DE5E9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pacing w:val="-2"/>
                <w:sz w:val="24"/>
                <w:szCs w:val="24"/>
              </w:rPr>
              <w:t>217,626</w:t>
            </w:r>
          </w:p>
        </w:tc>
        <w:tc>
          <w:tcPr>
            <w:tcW w:w="237" w:type="dxa"/>
            <w:vAlign w:val="center"/>
          </w:tcPr>
          <w:p w14:paraId="1946DFC1" w14:textId="77777777" w:rsidR="00194210" w:rsidRPr="00411DBC" w:rsidRDefault="00194210" w:rsidP="00DE5E9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43" w:type="dxa"/>
            <w:vAlign w:val="center"/>
          </w:tcPr>
          <w:p w14:paraId="4F02A968" w14:textId="633E9600" w:rsidR="00194210" w:rsidRPr="00411DBC" w:rsidRDefault="00194210" w:rsidP="0098771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-</w:t>
            </w:r>
          </w:p>
        </w:tc>
      </w:tr>
      <w:tr w:rsidR="00194210" w:rsidRPr="00411DBC" w14:paraId="0257434B" w14:textId="77777777" w:rsidTr="00B3105A">
        <w:trPr>
          <w:trHeight w:val="357"/>
        </w:trPr>
        <w:tc>
          <w:tcPr>
            <w:tcW w:w="3307" w:type="dxa"/>
          </w:tcPr>
          <w:p w14:paraId="45A0547C" w14:textId="77777777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ind w:left="33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  <w:cs/>
              </w:rPr>
              <w:t>เงินให้กู้ยืมระยะสั้นแก่</w:t>
            </w:r>
            <w:r w:rsidRPr="00411DBC">
              <w:rPr>
                <w:rFonts w:ascii="Angsana New" w:hAnsi="Angsana New" w:hint="cs"/>
                <w:sz w:val="24"/>
                <w:szCs w:val="24"/>
                <w:cs/>
              </w:rPr>
              <w:t>บริษัทที่เกี่ยวข้องกัน</w:t>
            </w:r>
          </w:p>
        </w:tc>
        <w:tc>
          <w:tcPr>
            <w:tcW w:w="817" w:type="dxa"/>
            <w:vAlign w:val="bottom"/>
          </w:tcPr>
          <w:p w14:paraId="32D5E301" w14:textId="5B3B1C0A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pacing w:val="-2"/>
                <w:sz w:val="24"/>
                <w:szCs w:val="24"/>
              </w:rPr>
              <w:t>116,385</w:t>
            </w:r>
          </w:p>
        </w:tc>
        <w:tc>
          <w:tcPr>
            <w:tcW w:w="237" w:type="dxa"/>
            <w:vAlign w:val="bottom"/>
          </w:tcPr>
          <w:p w14:paraId="52725B8E" w14:textId="77777777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1" w:type="dxa"/>
            <w:vAlign w:val="bottom"/>
          </w:tcPr>
          <w:p w14:paraId="082F274A" w14:textId="3D325B81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-</w:t>
            </w:r>
          </w:p>
        </w:tc>
        <w:tc>
          <w:tcPr>
            <w:tcW w:w="237" w:type="dxa"/>
            <w:vAlign w:val="bottom"/>
          </w:tcPr>
          <w:p w14:paraId="1402E70D" w14:textId="77777777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7" w:type="dxa"/>
            <w:vAlign w:val="bottom"/>
          </w:tcPr>
          <w:p w14:paraId="4E6694CB" w14:textId="5A67FF71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-</w:t>
            </w:r>
          </w:p>
        </w:tc>
        <w:tc>
          <w:tcPr>
            <w:tcW w:w="240" w:type="dxa"/>
            <w:vAlign w:val="bottom"/>
          </w:tcPr>
          <w:p w14:paraId="50671CFE" w14:textId="77777777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23" w:type="dxa"/>
            <w:vAlign w:val="bottom"/>
          </w:tcPr>
          <w:p w14:paraId="1ED00FAC" w14:textId="67247E45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-</w:t>
            </w:r>
          </w:p>
        </w:tc>
        <w:tc>
          <w:tcPr>
            <w:tcW w:w="234" w:type="dxa"/>
            <w:vAlign w:val="bottom"/>
          </w:tcPr>
          <w:p w14:paraId="2EF5F355" w14:textId="77777777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6" w:type="dxa"/>
            <w:vAlign w:val="bottom"/>
          </w:tcPr>
          <w:p w14:paraId="2C84C00C" w14:textId="567F44E1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-</w:t>
            </w:r>
          </w:p>
        </w:tc>
        <w:tc>
          <w:tcPr>
            <w:tcW w:w="234" w:type="dxa"/>
            <w:vAlign w:val="bottom"/>
          </w:tcPr>
          <w:p w14:paraId="7BC860BA" w14:textId="77777777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7" w:type="dxa"/>
            <w:vAlign w:val="bottom"/>
          </w:tcPr>
          <w:p w14:paraId="5133ADA4" w14:textId="7F1317AD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pacing w:val="-2"/>
                <w:sz w:val="24"/>
                <w:szCs w:val="24"/>
              </w:rPr>
              <w:t>116,385</w:t>
            </w:r>
          </w:p>
        </w:tc>
        <w:tc>
          <w:tcPr>
            <w:tcW w:w="237" w:type="dxa"/>
            <w:vAlign w:val="bottom"/>
          </w:tcPr>
          <w:p w14:paraId="46993FF9" w14:textId="77777777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43" w:type="dxa"/>
            <w:vAlign w:val="bottom"/>
          </w:tcPr>
          <w:p w14:paraId="003813AB" w14:textId="46646BF4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pacing w:val="-2"/>
                <w:sz w:val="24"/>
                <w:szCs w:val="24"/>
              </w:rPr>
              <w:t>5.50-7.50</w:t>
            </w:r>
          </w:p>
        </w:tc>
      </w:tr>
      <w:tr w:rsidR="003D2847" w:rsidRPr="00411DBC" w14:paraId="04D43DA0" w14:textId="77777777" w:rsidTr="00B3105A">
        <w:trPr>
          <w:trHeight w:val="728"/>
        </w:trPr>
        <w:tc>
          <w:tcPr>
            <w:tcW w:w="3307" w:type="dxa"/>
          </w:tcPr>
          <w:p w14:paraId="68BD4240" w14:textId="6066A2F9" w:rsidR="003D2847" w:rsidRPr="00411DBC" w:rsidRDefault="003D2847" w:rsidP="00DE5E9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ind w:left="33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  <w:cs/>
              </w:rPr>
              <w:t>เงินให้กู้ยืมระยะ</w:t>
            </w:r>
            <w:r w:rsidRPr="00411DBC">
              <w:rPr>
                <w:rFonts w:ascii="Angsana New" w:hAnsi="Angsana New" w:hint="cs"/>
                <w:sz w:val="24"/>
                <w:szCs w:val="24"/>
                <w:cs/>
              </w:rPr>
              <w:t>ยาวและดอกเบี้ยค้างรับ</w:t>
            </w:r>
            <w:r w:rsidRPr="00411DBC">
              <w:rPr>
                <w:rFonts w:ascii="Angsana New" w:hAnsi="Angsana New"/>
                <w:sz w:val="24"/>
                <w:szCs w:val="24"/>
                <w:cs/>
              </w:rPr>
              <w:br/>
              <w:t>แก่</w:t>
            </w:r>
            <w:r w:rsidRPr="00411DBC">
              <w:rPr>
                <w:rFonts w:ascii="Angsana New" w:hAnsi="Angsana New" w:hint="cs"/>
                <w:sz w:val="24"/>
                <w:szCs w:val="24"/>
                <w:cs/>
              </w:rPr>
              <w:t>บริษัทที่เกี่ยวข้องกัน</w:t>
            </w:r>
          </w:p>
        </w:tc>
        <w:tc>
          <w:tcPr>
            <w:tcW w:w="817" w:type="dxa"/>
            <w:vAlign w:val="bottom"/>
          </w:tcPr>
          <w:p w14:paraId="3FA38DB2" w14:textId="3B3E734C" w:rsidR="003D2847" w:rsidRPr="00411DBC" w:rsidRDefault="003D2847" w:rsidP="003D284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7" w:type="dxa"/>
            <w:vAlign w:val="bottom"/>
          </w:tcPr>
          <w:p w14:paraId="007FB445" w14:textId="77777777" w:rsidR="003D2847" w:rsidRPr="00411DBC" w:rsidRDefault="003D2847" w:rsidP="003D284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1" w:type="dxa"/>
            <w:vAlign w:val="bottom"/>
          </w:tcPr>
          <w:p w14:paraId="3E335CEF" w14:textId="7953B127" w:rsidR="003D2847" w:rsidRPr="00411DBC" w:rsidRDefault="003D2847" w:rsidP="003D284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pacing w:val="-2"/>
                <w:sz w:val="24"/>
                <w:szCs w:val="24"/>
              </w:rPr>
              <w:t>30,000</w:t>
            </w:r>
          </w:p>
        </w:tc>
        <w:tc>
          <w:tcPr>
            <w:tcW w:w="237" w:type="dxa"/>
            <w:vAlign w:val="bottom"/>
          </w:tcPr>
          <w:p w14:paraId="53811A8F" w14:textId="77777777" w:rsidR="003D2847" w:rsidRPr="00411DBC" w:rsidRDefault="003D2847" w:rsidP="003D284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7" w:type="dxa"/>
            <w:vAlign w:val="bottom"/>
          </w:tcPr>
          <w:p w14:paraId="1AE4CE2C" w14:textId="5541A378" w:rsidR="003D2847" w:rsidRPr="00411DBC" w:rsidRDefault="003D2847" w:rsidP="003D284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40" w:type="dxa"/>
            <w:vAlign w:val="bottom"/>
          </w:tcPr>
          <w:p w14:paraId="56C628E0" w14:textId="77777777" w:rsidR="003D2847" w:rsidRPr="00411DBC" w:rsidRDefault="003D2847" w:rsidP="003D284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23" w:type="dxa"/>
            <w:vAlign w:val="bottom"/>
          </w:tcPr>
          <w:p w14:paraId="0B1B10BD" w14:textId="0D3BDF93" w:rsidR="003D2847" w:rsidRPr="00411DBC" w:rsidRDefault="003D2847" w:rsidP="003D284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4" w:type="dxa"/>
            <w:vAlign w:val="bottom"/>
          </w:tcPr>
          <w:p w14:paraId="285DE3B3" w14:textId="77777777" w:rsidR="003D2847" w:rsidRPr="00411DBC" w:rsidRDefault="003D2847" w:rsidP="003D284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6" w:type="dxa"/>
            <w:vAlign w:val="bottom"/>
          </w:tcPr>
          <w:p w14:paraId="34F516FB" w14:textId="1909FB86" w:rsidR="003D2847" w:rsidRPr="00411DBC" w:rsidRDefault="003D2847" w:rsidP="003D284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4" w:type="dxa"/>
            <w:vAlign w:val="bottom"/>
          </w:tcPr>
          <w:p w14:paraId="397F6391" w14:textId="77777777" w:rsidR="003D2847" w:rsidRPr="00411DBC" w:rsidRDefault="003D2847" w:rsidP="003D284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7" w:type="dxa"/>
            <w:vAlign w:val="bottom"/>
          </w:tcPr>
          <w:p w14:paraId="671B76FB" w14:textId="1FAB2CE3" w:rsidR="003D2847" w:rsidRPr="00411DBC" w:rsidRDefault="003D2847" w:rsidP="003D284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pacing w:val="-2"/>
                <w:sz w:val="24"/>
                <w:szCs w:val="24"/>
              </w:rPr>
              <w:t>30,000</w:t>
            </w:r>
          </w:p>
        </w:tc>
        <w:tc>
          <w:tcPr>
            <w:tcW w:w="237" w:type="dxa"/>
            <w:vAlign w:val="bottom"/>
          </w:tcPr>
          <w:p w14:paraId="23B07C10" w14:textId="77777777" w:rsidR="003D2847" w:rsidRPr="00411DBC" w:rsidRDefault="003D2847" w:rsidP="003D284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43" w:type="dxa"/>
            <w:vAlign w:val="bottom"/>
          </w:tcPr>
          <w:p w14:paraId="44943579" w14:textId="7D6B3CBE" w:rsidR="003D2847" w:rsidRPr="00411DBC" w:rsidRDefault="003D2847" w:rsidP="003D284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pacing w:val="-2"/>
                <w:sz w:val="24"/>
                <w:szCs w:val="24"/>
              </w:rPr>
              <w:t>5.50</w:t>
            </w:r>
          </w:p>
        </w:tc>
      </w:tr>
      <w:tr w:rsidR="003D2847" w:rsidRPr="00411DBC" w14:paraId="6168343F" w14:textId="77777777" w:rsidTr="00B3105A">
        <w:trPr>
          <w:trHeight w:val="369"/>
        </w:trPr>
        <w:tc>
          <w:tcPr>
            <w:tcW w:w="3307" w:type="dxa"/>
          </w:tcPr>
          <w:p w14:paraId="575BC8AC" w14:textId="2105490F" w:rsidR="003D2847" w:rsidRPr="00411DBC" w:rsidRDefault="003D2847" w:rsidP="00DE5E99">
            <w:pPr>
              <w:pStyle w:val="BodyText"/>
              <w:spacing w:before="0" w:after="0"/>
              <w:ind w:left="33"/>
              <w:rPr>
                <w:rFonts w:ascii="Angsana New" w:hAnsi="Angsana New"/>
                <w:sz w:val="24"/>
                <w:szCs w:val="24"/>
                <w:cs/>
              </w:rPr>
            </w:pPr>
            <w:r w:rsidRPr="00411DBC">
              <w:rPr>
                <w:rFonts w:ascii="Angsana New" w:hAnsi="Angsana New"/>
                <w:sz w:val="24"/>
                <w:szCs w:val="24"/>
                <w:cs/>
              </w:rPr>
              <w:t>เงินให้กู้ยืมระยะ</w:t>
            </w:r>
            <w:r w:rsidRPr="00411DBC">
              <w:rPr>
                <w:rFonts w:ascii="Angsana New" w:hAnsi="Angsana New" w:hint="cs"/>
                <w:sz w:val="24"/>
                <w:szCs w:val="24"/>
                <w:cs/>
              </w:rPr>
              <w:t>ยาวและดอกเบี้ยค้างรับ</w:t>
            </w:r>
            <w:r w:rsidRPr="00411DBC">
              <w:rPr>
                <w:rFonts w:ascii="Angsana New" w:hAnsi="Angsana New"/>
                <w:sz w:val="24"/>
                <w:szCs w:val="24"/>
                <w:cs/>
              </w:rPr>
              <w:br/>
              <w:t>แก่</w:t>
            </w:r>
            <w:r w:rsidRPr="00411DBC">
              <w:rPr>
                <w:rFonts w:ascii="Angsana New" w:hAnsi="Angsana New" w:hint="cs"/>
                <w:sz w:val="24"/>
                <w:szCs w:val="24"/>
                <w:cs/>
              </w:rPr>
              <w:t>กิจการอื่น</w:t>
            </w:r>
          </w:p>
        </w:tc>
        <w:tc>
          <w:tcPr>
            <w:tcW w:w="817" w:type="dxa"/>
            <w:vAlign w:val="bottom"/>
          </w:tcPr>
          <w:p w14:paraId="772E5C40" w14:textId="2218A641" w:rsidR="003D2847" w:rsidRPr="00411DBC" w:rsidRDefault="003D2847" w:rsidP="003D2847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7" w:type="dxa"/>
            <w:vAlign w:val="bottom"/>
          </w:tcPr>
          <w:p w14:paraId="4896076C" w14:textId="77777777" w:rsidR="003D2847" w:rsidRPr="00411DBC" w:rsidRDefault="003D2847" w:rsidP="003D2847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1" w:type="dxa"/>
            <w:vAlign w:val="bottom"/>
          </w:tcPr>
          <w:p w14:paraId="3EA7A3F5" w14:textId="6A79A5CE" w:rsidR="003D2847" w:rsidRPr="00411DBC" w:rsidRDefault="003D2847" w:rsidP="003D2847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22</w:t>
            </w:r>
            <w:r w:rsidRPr="00411DBC">
              <w:rPr>
                <w:rFonts w:ascii="Angsana New" w:hAnsi="Angsana New"/>
                <w:spacing w:val="-2"/>
                <w:sz w:val="24"/>
                <w:szCs w:val="24"/>
              </w:rPr>
              <w:t>,</w:t>
            </w:r>
            <w:r w:rsidRPr="00411DBC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998</w:t>
            </w:r>
          </w:p>
        </w:tc>
        <w:tc>
          <w:tcPr>
            <w:tcW w:w="237" w:type="dxa"/>
            <w:vAlign w:val="bottom"/>
          </w:tcPr>
          <w:p w14:paraId="4049D328" w14:textId="77777777" w:rsidR="003D2847" w:rsidRPr="00411DBC" w:rsidRDefault="003D2847" w:rsidP="003D2847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7" w:type="dxa"/>
            <w:vAlign w:val="bottom"/>
          </w:tcPr>
          <w:p w14:paraId="6B36879C" w14:textId="57DACFBD" w:rsidR="003D2847" w:rsidRPr="00411DBC" w:rsidRDefault="003D2847" w:rsidP="003D2847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40" w:type="dxa"/>
            <w:vAlign w:val="bottom"/>
          </w:tcPr>
          <w:p w14:paraId="25FD62F6" w14:textId="77777777" w:rsidR="003D2847" w:rsidRPr="00411DBC" w:rsidRDefault="003D2847" w:rsidP="003D2847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23" w:type="dxa"/>
            <w:vAlign w:val="bottom"/>
          </w:tcPr>
          <w:p w14:paraId="04CA3171" w14:textId="006061D3" w:rsidR="003D2847" w:rsidRPr="00411DBC" w:rsidRDefault="003D2847" w:rsidP="003D2847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4" w:type="dxa"/>
            <w:vAlign w:val="bottom"/>
          </w:tcPr>
          <w:p w14:paraId="5BD766C2" w14:textId="77777777" w:rsidR="003D2847" w:rsidRPr="00411DBC" w:rsidRDefault="003D2847" w:rsidP="003D2847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6" w:type="dxa"/>
            <w:vAlign w:val="bottom"/>
          </w:tcPr>
          <w:p w14:paraId="718E0ED8" w14:textId="0C959F2B" w:rsidR="003D2847" w:rsidRPr="00411DBC" w:rsidRDefault="003D2847" w:rsidP="003D2847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4" w:type="dxa"/>
            <w:vAlign w:val="bottom"/>
          </w:tcPr>
          <w:p w14:paraId="71DC63A9" w14:textId="77777777" w:rsidR="003D2847" w:rsidRPr="00411DBC" w:rsidRDefault="003D2847" w:rsidP="003D2847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7" w:type="dxa"/>
            <w:vAlign w:val="bottom"/>
          </w:tcPr>
          <w:p w14:paraId="2EE83984" w14:textId="6307DAFC" w:rsidR="003D2847" w:rsidRPr="00411DBC" w:rsidRDefault="003D2847" w:rsidP="003D2847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22</w:t>
            </w:r>
            <w:r w:rsidRPr="00411DBC">
              <w:rPr>
                <w:rFonts w:ascii="Angsana New" w:hAnsi="Angsana New"/>
                <w:spacing w:val="-2"/>
                <w:sz w:val="24"/>
                <w:szCs w:val="24"/>
              </w:rPr>
              <w:t>,</w:t>
            </w:r>
            <w:r w:rsidRPr="00411DBC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998</w:t>
            </w:r>
          </w:p>
        </w:tc>
        <w:tc>
          <w:tcPr>
            <w:tcW w:w="237" w:type="dxa"/>
            <w:vAlign w:val="bottom"/>
          </w:tcPr>
          <w:p w14:paraId="1DF33ED1" w14:textId="77777777" w:rsidR="003D2847" w:rsidRPr="00411DBC" w:rsidRDefault="003D2847" w:rsidP="003D2847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43" w:type="dxa"/>
            <w:vAlign w:val="bottom"/>
          </w:tcPr>
          <w:p w14:paraId="17BDA4CE" w14:textId="3F68DDC3" w:rsidR="003D2847" w:rsidRPr="00411DBC" w:rsidRDefault="003D2847" w:rsidP="003D2847">
            <w:pPr>
              <w:pStyle w:val="BodyText"/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pacing w:val="-2"/>
                <w:sz w:val="24"/>
                <w:szCs w:val="24"/>
              </w:rPr>
              <w:t>7.00</w:t>
            </w:r>
          </w:p>
        </w:tc>
      </w:tr>
      <w:tr w:rsidR="003D2847" w:rsidRPr="00411DBC" w14:paraId="2900FD0F" w14:textId="77777777" w:rsidTr="00B3105A">
        <w:trPr>
          <w:trHeight w:val="369"/>
        </w:trPr>
        <w:tc>
          <w:tcPr>
            <w:tcW w:w="3307" w:type="dxa"/>
          </w:tcPr>
          <w:p w14:paraId="573FBC28" w14:textId="77777777" w:rsidR="003D2847" w:rsidRPr="00411DBC" w:rsidRDefault="003D2847" w:rsidP="003D284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ind w:left="33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  <w:cs/>
              </w:rPr>
              <w:t>สินทรัพย์ทางการเงินไม่หมุนเวียนอื่น</w:t>
            </w:r>
          </w:p>
        </w:tc>
        <w:tc>
          <w:tcPr>
            <w:tcW w:w="817" w:type="dxa"/>
            <w:vAlign w:val="bottom"/>
          </w:tcPr>
          <w:p w14:paraId="4322286B" w14:textId="77777777" w:rsidR="003D2847" w:rsidRPr="00411DBC" w:rsidRDefault="003D2847" w:rsidP="003D284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7" w:type="dxa"/>
            <w:vAlign w:val="bottom"/>
          </w:tcPr>
          <w:p w14:paraId="10755B34" w14:textId="77777777" w:rsidR="003D2847" w:rsidRPr="00411DBC" w:rsidRDefault="003D2847" w:rsidP="003D284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1" w:type="dxa"/>
            <w:vAlign w:val="bottom"/>
          </w:tcPr>
          <w:p w14:paraId="01389490" w14:textId="77777777" w:rsidR="003D2847" w:rsidRPr="00411DBC" w:rsidRDefault="003D2847" w:rsidP="003D284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7" w:type="dxa"/>
            <w:vAlign w:val="bottom"/>
          </w:tcPr>
          <w:p w14:paraId="72A81467" w14:textId="77777777" w:rsidR="003D2847" w:rsidRPr="00411DBC" w:rsidRDefault="003D2847" w:rsidP="003D284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7" w:type="dxa"/>
            <w:vAlign w:val="bottom"/>
          </w:tcPr>
          <w:p w14:paraId="3523A72F" w14:textId="77777777" w:rsidR="003D2847" w:rsidRPr="00411DBC" w:rsidRDefault="003D2847" w:rsidP="003D284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14:paraId="33D18D84" w14:textId="77777777" w:rsidR="003D2847" w:rsidRPr="00411DBC" w:rsidRDefault="003D2847" w:rsidP="003D284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23" w:type="dxa"/>
            <w:vAlign w:val="bottom"/>
          </w:tcPr>
          <w:p w14:paraId="092ED9D2" w14:textId="77777777" w:rsidR="003D2847" w:rsidRPr="00411DBC" w:rsidRDefault="003D2847" w:rsidP="003D284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4" w:type="dxa"/>
            <w:vAlign w:val="bottom"/>
          </w:tcPr>
          <w:p w14:paraId="65671119" w14:textId="77777777" w:rsidR="003D2847" w:rsidRPr="00411DBC" w:rsidRDefault="003D2847" w:rsidP="003D284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6" w:type="dxa"/>
            <w:vAlign w:val="bottom"/>
          </w:tcPr>
          <w:p w14:paraId="3E07D4AF" w14:textId="77777777" w:rsidR="003D2847" w:rsidRPr="00411DBC" w:rsidRDefault="003D2847" w:rsidP="003D284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4" w:type="dxa"/>
            <w:vAlign w:val="bottom"/>
          </w:tcPr>
          <w:p w14:paraId="4D7706EE" w14:textId="77777777" w:rsidR="003D2847" w:rsidRPr="00411DBC" w:rsidRDefault="003D2847" w:rsidP="003D284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7" w:type="dxa"/>
            <w:vAlign w:val="bottom"/>
          </w:tcPr>
          <w:p w14:paraId="6A51ABA1" w14:textId="77777777" w:rsidR="003D2847" w:rsidRPr="00411DBC" w:rsidRDefault="003D2847" w:rsidP="003D284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7" w:type="dxa"/>
            <w:vAlign w:val="bottom"/>
          </w:tcPr>
          <w:p w14:paraId="5A323127" w14:textId="77777777" w:rsidR="003D2847" w:rsidRPr="00411DBC" w:rsidRDefault="003D2847" w:rsidP="003D284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43" w:type="dxa"/>
            <w:vAlign w:val="bottom"/>
          </w:tcPr>
          <w:p w14:paraId="52949410" w14:textId="77777777" w:rsidR="003D2847" w:rsidRPr="00411DBC" w:rsidRDefault="003D2847" w:rsidP="003D284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</w:tr>
      <w:tr w:rsidR="003D2847" w:rsidRPr="00411DBC" w14:paraId="2E92FD2B" w14:textId="77777777" w:rsidTr="00B3105A">
        <w:trPr>
          <w:trHeight w:val="728"/>
        </w:trPr>
        <w:tc>
          <w:tcPr>
            <w:tcW w:w="3307" w:type="dxa"/>
          </w:tcPr>
          <w:p w14:paraId="4C4357E2" w14:textId="77777777" w:rsidR="003D2847" w:rsidRPr="00411DBC" w:rsidRDefault="003D2847" w:rsidP="003D28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3" w:hanging="33"/>
              <w:contextualSpacing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 w:hint="cs"/>
                <w:sz w:val="24"/>
                <w:szCs w:val="24"/>
                <w:cs/>
              </w:rPr>
              <w:t xml:space="preserve"> -หน่วยลงทุนในหุ้น </w:t>
            </w:r>
            <w:r w:rsidRPr="00411DBC">
              <w:rPr>
                <w:rFonts w:ascii="Angsana New" w:hAnsi="Angsana New"/>
                <w:sz w:val="24"/>
                <w:szCs w:val="24"/>
              </w:rPr>
              <w:t xml:space="preserve">- </w:t>
            </w:r>
            <w:r w:rsidRPr="00411DBC">
              <w:rPr>
                <w:rFonts w:ascii="Angsana New" w:hAnsi="Angsana New" w:hint="cs"/>
                <w:sz w:val="24"/>
                <w:szCs w:val="24"/>
                <w:cs/>
              </w:rPr>
              <w:t>ไม่จดทะเบียนใน</w:t>
            </w:r>
          </w:p>
          <w:p w14:paraId="4E8F515E" w14:textId="77777777" w:rsidR="003D2847" w:rsidRPr="00411DBC" w:rsidRDefault="003D2847" w:rsidP="003D284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ind w:left="33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 w:hint="cs"/>
                <w:sz w:val="24"/>
                <w:szCs w:val="24"/>
                <w:cs/>
              </w:rPr>
              <w:t xml:space="preserve"> ตลาดหลักทรัพย์</w:t>
            </w:r>
          </w:p>
        </w:tc>
        <w:tc>
          <w:tcPr>
            <w:tcW w:w="817" w:type="dxa"/>
            <w:vAlign w:val="bottom"/>
          </w:tcPr>
          <w:p w14:paraId="6B315BF0" w14:textId="77777777" w:rsidR="003D2847" w:rsidRPr="00411DBC" w:rsidRDefault="003D2847" w:rsidP="003D284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37" w:type="dxa"/>
            <w:vAlign w:val="bottom"/>
          </w:tcPr>
          <w:p w14:paraId="5FA0E964" w14:textId="77777777" w:rsidR="003D2847" w:rsidRPr="00411DBC" w:rsidRDefault="003D2847" w:rsidP="003D284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1" w:type="dxa"/>
            <w:vAlign w:val="bottom"/>
          </w:tcPr>
          <w:p w14:paraId="3B268E0D" w14:textId="77777777" w:rsidR="003D2847" w:rsidRPr="00411DBC" w:rsidRDefault="003D2847" w:rsidP="003D284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37" w:type="dxa"/>
            <w:vAlign w:val="bottom"/>
          </w:tcPr>
          <w:p w14:paraId="512451B4" w14:textId="77777777" w:rsidR="003D2847" w:rsidRPr="00411DBC" w:rsidRDefault="003D2847" w:rsidP="003D284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7" w:type="dxa"/>
            <w:vAlign w:val="bottom"/>
          </w:tcPr>
          <w:p w14:paraId="795F3D14" w14:textId="77777777" w:rsidR="003D2847" w:rsidRPr="00411DBC" w:rsidRDefault="003D2847" w:rsidP="003D284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40" w:type="dxa"/>
            <w:vAlign w:val="bottom"/>
          </w:tcPr>
          <w:p w14:paraId="55B72E89" w14:textId="77777777" w:rsidR="003D2847" w:rsidRPr="00411DBC" w:rsidRDefault="003D2847" w:rsidP="003D284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23" w:type="dxa"/>
            <w:vAlign w:val="bottom"/>
          </w:tcPr>
          <w:p w14:paraId="6F812ACA" w14:textId="77777777" w:rsidR="003D2847" w:rsidRPr="00411DBC" w:rsidRDefault="003D2847" w:rsidP="003D284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34" w:type="dxa"/>
            <w:vAlign w:val="bottom"/>
          </w:tcPr>
          <w:p w14:paraId="49536C3C" w14:textId="77777777" w:rsidR="003D2847" w:rsidRPr="00411DBC" w:rsidRDefault="003D2847" w:rsidP="003D284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6" w:type="dxa"/>
            <w:vAlign w:val="bottom"/>
          </w:tcPr>
          <w:p w14:paraId="206C2685" w14:textId="2D43F645" w:rsidR="003D2847" w:rsidRPr="00411DBC" w:rsidRDefault="003D2847" w:rsidP="003D284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</w:rPr>
              <w:t>50,000</w:t>
            </w:r>
          </w:p>
        </w:tc>
        <w:tc>
          <w:tcPr>
            <w:tcW w:w="234" w:type="dxa"/>
            <w:vAlign w:val="bottom"/>
          </w:tcPr>
          <w:p w14:paraId="700E854B" w14:textId="77777777" w:rsidR="003D2847" w:rsidRPr="00411DBC" w:rsidRDefault="003D2847" w:rsidP="003D284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7" w:type="dxa"/>
            <w:vAlign w:val="bottom"/>
          </w:tcPr>
          <w:p w14:paraId="781C8B4C" w14:textId="020F9A91" w:rsidR="003D2847" w:rsidRPr="00411DBC" w:rsidRDefault="003D2847" w:rsidP="003D284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</w:rPr>
              <w:t>50,000</w:t>
            </w:r>
          </w:p>
        </w:tc>
        <w:tc>
          <w:tcPr>
            <w:tcW w:w="237" w:type="dxa"/>
            <w:vAlign w:val="bottom"/>
          </w:tcPr>
          <w:p w14:paraId="7A18E8F4" w14:textId="77777777" w:rsidR="003D2847" w:rsidRPr="00411DBC" w:rsidRDefault="003D2847" w:rsidP="003D284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43" w:type="dxa"/>
            <w:vAlign w:val="bottom"/>
          </w:tcPr>
          <w:p w14:paraId="28ADCCB5" w14:textId="02941964" w:rsidR="003D2847" w:rsidRPr="00411DBC" w:rsidRDefault="003D2847" w:rsidP="003D284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</w:rPr>
              <w:t>-</w:t>
            </w:r>
          </w:p>
        </w:tc>
      </w:tr>
      <w:tr w:rsidR="003D2847" w:rsidRPr="00411DBC" w14:paraId="400124B1" w14:textId="77777777" w:rsidTr="00B3105A">
        <w:trPr>
          <w:trHeight w:val="357"/>
        </w:trPr>
        <w:tc>
          <w:tcPr>
            <w:tcW w:w="3307" w:type="dxa"/>
            <w:vAlign w:val="bottom"/>
          </w:tcPr>
          <w:p w14:paraId="5807240D" w14:textId="77777777" w:rsidR="003D2847" w:rsidRPr="00411DBC" w:rsidRDefault="003D2847" w:rsidP="003D284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ind w:left="33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  <w:cs/>
              </w:rPr>
              <w:t>เงินฝากธนาคารติดภาระค้ำประกัน</w:t>
            </w:r>
          </w:p>
        </w:tc>
        <w:tc>
          <w:tcPr>
            <w:tcW w:w="817" w:type="dxa"/>
            <w:tcBorders>
              <w:bottom w:val="single" w:sz="4" w:space="0" w:color="auto"/>
            </w:tcBorders>
            <w:vAlign w:val="bottom"/>
          </w:tcPr>
          <w:p w14:paraId="24FEE0DD" w14:textId="7AC1EDEE" w:rsidR="003D2847" w:rsidRPr="00411DBC" w:rsidRDefault="003D2847" w:rsidP="003D284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-</w:t>
            </w:r>
          </w:p>
        </w:tc>
        <w:tc>
          <w:tcPr>
            <w:tcW w:w="237" w:type="dxa"/>
            <w:vAlign w:val="bottom"/>
          </w:tcPr>
          <w:p w14:paraId="61054577" w14:textId="77777777" w:rsidR="003D2847" w:rsidRPr="00411DBC" w:rsidRDefault="003D2847" w:rsidP="003D284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1" w:type="dxa"/>
            <w:tcBorders>
              <w:bottom w:val="single" w:sz="4" w:space="0" w:color="auto"/>
            </w:tcBorders>
            <w:vAlign w:val="bottom"/>
          </w:tcPr>
          <w:p w14:paraId="2246D580" w14:textId="166BC129" w:rsidR="003D2847" w:rsidRPr="00411DBC" w:rsidRDefault="003D2847" w:rsidP="003D284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pacing w:val="-2"/>
                <w:sz w:val="24"/>
                <w:szCs w:val="24"/>
              </w:rPr>
              <w:t>450</w:t>
            </w:r>
          </w:p>
        </w:tc>
        <w:tc>
          <w:tcPr>
            <w:tcW w:w="237" w:type="dxa"/>
            <w:vAlign w:val="bottom"/>
          </w:tcPr>
          <w:p w14:paraId="12795F3A" w14:textId="77777777" w:rsidR="003D2847" w:rsidRPr="00411DBC" w:rsidRDefault="003D2847" w:rsidP="003D284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7" w:type="dxa"/>
            <w:tcBorders>
              <w:bottom w:val="single" w:sz="4" w:space="0" w:color="auto"/>
            </w:tcBorders>
            <w:vAlign w:val="bottom"/>
          </w:tcPr>
          <w:p w14:paraId="5546F1BC" w14:textId="651803CD" w:rsidR="003D2847" w:rsidRPr="00411DBC" w:rsidRDefault="003D2847" w:rsidP="003D284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-</w:t>
            </w:r>
          </w:p>
        </w:tc>
        <w:tc>
          <w:tcPr>
            <w:tcW w:w="240" w:type="dxa"/>
            <w:vAlign w:val="bottom"/>
          </w:tcPr>
          <w:p w14:paraId="1DB4A5F2" w14:textId="77777777" w:rsidR="003D2847" w:rsidRPr="00411DBC" w:rsidRDefault="003D2847" w:rsidP="003D284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23" w:type="dxa"/>
            <w:tcBorders>
              <w:bottom w:val="single" w:sz="4" w:space="0" w:color="auto"/>
            </w:tcBorders>
            <w:vAlign w:val="bottom"/>
          </w:tcPr>
          <w:p w14:paraId="364EF6ED" w14:textId="4BBDD04C" w:rsidR="003D2847" w:rsidRPr="00411DBC" w:rsidRDefault="003D2847" w:rsidP="003D284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-</w:t>
            </w:r>
          </w:p>
        </w:tc>
        <w:tc>
          <w:tcPr>
            <w:tcW w:w="234" w:type="dxa"/>
            <w:vAlign w:val="bottom"/>
          </w:tcPr>
          <w:p w14:paraId="0E63BCEA" w14:textId="77777777" w:rsidR="003D2847" w:rsidRPr="00411DBC" w:rsidRDefault="003D2847" w:rsidP="003D284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6" w:type="dxa"/>
            <w:tcBorders>
              <w:bottom w:val="single" w:sz="4" w:space="0" w:color="auto"/>
            </w:tcBorders>
            <w:vAlign w:val="bottom"/>
          </w:tcPr>
          <w:p w14:paraId="2353162E" w14:textId="59C2E1B8" w:rsidR="003D2847" w:rsidRPr="00411DBC" w:rsidRDefault="003D2847" w:rsidP="003D284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-</w:t>
            </w:r>
          </w:p>
        </w:tc>
        <w:tc>
          <w:tcPr>
            <w:tcW w:w="234" w:type="dxa"/>
            <w:vAlign w:val="bottom"/>
          </w:tcPr>
          <w:p w14:paraId="4586ACE4" w14:textId="77777777" w:rsidR="003D2847" w:rsidRPr="00411DBC" w:rsidRDefault="003D2847" w:rsidP="003D284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7" w:type="dxa"/>
            <w:tcBorders>
              <w:bottom w:val="single" w:sz="4" w:space="0" w:color="auto"/>
            </w:tcBorders>
            <w:vAlign w:val="bottom"/>
          </w:tcPr>
          <w:p w14:paraId="5AA379EC" w14:textId="34C1106F" w:rsidR="003D2847" w:rsidRPr="00411DBC" w:rsidRDefault="003D2847" w:rsidP="003D284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pacing w:val="-2"/>
                <w:sz w:val="24"/>
                <w:szCs w:val="24"/>
              </w:rPr>
              <w:t>450</w:t>
            </w:r>
          </w:p>
        </w:tc>
        <w:tc>
          <w:tcPr>
            <w:tcW w:w="237" w:type="dxa"/>
            <w:vAlign w:val="bottom"/>
          </w:tcPr>
          <w:p w14:paraId="4C893D6F" w14:textId="77777777" w:rsidR="003D2847" w:rsidRPr="00411DBC" w:rsidRDefault="003D2847" w:rsidP="003D284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43" w:type="dxa"/>
            <w:vAlign w:val="bottom"/>
          </w:tcPr>
          <w:p w14:paraId="480697FA" w14:textId="3712D5E6" w:rsidR="003D2847" w:rsidRPr="00411DBC" w:rsidRDefault="003D2847" w:rsidP="003D284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ind w:right="-138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pacing w:val="-2"/>
                <w:sz w:val="24"/>
                <w:szCs w:val="24"/>
              </w:rPr>
              <w:t>0.85-1.30</w:t>
            </w:r>
          </w:p>
        </w:tc>
      </w:tr>
      <w:tr w:rsidR="003D2847" w:rsidRPr="00411DBC" w14:paraId="0FB63FCB" w14:textId="77777777" w:rsidTr="004B1EC0">
        <w:trPr>
          <w:trHeight w:val="369"/>
        </w:trPr>
        <w:tc>
          <w:tcPr>
            <w:tcW w:w="3307" w:type="dxa"/>
          </w:tcPr>
          <w:p w14:paraId="06E97019" w14:textId="77777777" w:rsidR="003D2847" w:rsidRPr="00411DBC" w:rsidRDefault="003D2847" w:rsidP="003D284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ind w:left="33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รวมสินทรัพย์ทางการเงิน</w:t>
            </w:r>
          </w:p>
        </w:tc>
        <w:tc>
          <w:tcPr>
            <w:tcW w:w="81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47E21BC" w14:textId="11AD1ABF" w:rsidR="003D2847" w:rsidRPr="00411DBC" w:rsidRDefault="003D2847" w:rsidP="003D284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pacing w:val="-2"/>
                <w:sz w:val="24"/>
                <w:szCs w:val="24"/>
              </w:rPr>
              <w:t>116,385</w:t>
            </w:r>
          </w:p>
        </w:tc>
        <w:tc>
          <w:tcPr>
            <w:tcW w:w="237" w:type="dxa"/>
          </w:tcPr>
          <w:p w14:paraId="35E0FB0B" w14:textId="77777777" w:rsidR="003D2847" w:rsidRPr="00411DBC" w:rsidRDefault="003D2847" w:rsidP="003D284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bottom w:val="double" w:sz="4" w:space="0" w:color="auto"/>
            </w:tcBorders>
          </w:tcPr>
          <w:p w14:paraId="130BB55B" w14:textId="2E5B6540" w:rsidR="003D2847" w:rsidRPr="00411DBC" w:rsidRDefault="003D2847" w:rsidP="003D284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pacing w:val="-2"/>
                <w:sz w:val="24"/>
                <w:szCs w:val="24"/>
              </w:rPr>
              <w:t>53,448</w:t>
            </w:r>
          </w:p>
        </w:tc>
        <w:tc>
          <w:tcPr>
            <w:tcW w:w="237" w:type="dxa"/>
          </w:tcPr>
          <w:p w14:paraId="43392E2A" w14:textId="77777777" w:rsidR="003D2847" w:rsidRPr="00411DBC" w:rsidRDefault="003D2847" w:rsidP="003D284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sz="4" w:space="0" w:color="auto"/>
              <w:bottom w:val="double" w:sz="4" w:space="0" w:color="auto"/>
            </w:tcBorders>
          </w:tcPr>
          <w:p w14:paraId="03ACCD64" w14:textId="01AC99E5" w:rsidR="003D2847" w:rsidRPr="00411DBC" w:rsidRDefault="003D2847" w:rsidP="003D284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-</w:t>
            </w:r>
          </w:p>
        </w:tc>
        <w:tc>
          <w:tcPr>
            <w:tcW w:w="240" w:type="dxa"/>
          </w:tcPr>
          <w:p w14:paraId="1750176C" w14:textId="77777777" w:rsidR="003D2847" w:rsidRPr="00411DBC" w:rsidRDefault="003D2847" w:rsidP="003D284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23" w:type="dxa"/>
            <w:tcBorders>
              <w:top w:val="single" w:sz="4" w:space="0" w:color="auto"/>
              <w:bottom w:val="double" w:sz="4" w:space="0" w:color="auto"/>
            </w:tcBorders>
          </w:tcPr>
          <w:p w14:paraId="769F5682" w14:textId="57B6FB89" w:rsidR="003D2847" w:rsidRPr="00411DBC" w:rsidRDefault="003D2847" w:rsidP="003D284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pacing w:val="-2"/>
                <w:sz w:val="24"/>
                <w:szCs w:val="24"/>
              </w:rPr>
              <w:t>2,075</w:t>
            </w:r>
          </w:p>
        </w:tc>
        <w:tc>
          <w:tcPr>
            <w:tcW w:w="234" w:type="dxa"/>
          </w:tcPr>
          <w:p w14:paraId="59C6B5FB" w14:textId="77777777" w:rsidR="003D2847" w:rsidRPr="00411DBC" w:rsidRDefault="003D2847" w:rsidP="003D284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bottom w:val="double" w:sz="4" w:space="0" w:color="auto"/>
            </w:tcBorders>
          </w:tcPr>
          <w:p w14:paraId="374048A8" w14:textId="2722D125" w:rsidR="003D2847" w:rsidRPr="00411DBC" w:rsidRDefault="003D2847" w:rsidP="003D284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pacing w:val="-2"/>
                <w:sz w:val="24"/>
                <w:szCs w:val="24"/>
              </w:rPr>
              <w:t>267,706</w:t>
            </w:r>
          </w:p>
        </w:tc>
        <w:tc>
          <w:tcPr>
            <w:tcW w:w="234" w:type="dxa"/>
          </w:tcPr>
          <w:p w14:paraId="38303324" w14:textId="77777777" w:rsidR="003D2847" w:rsidRPr="00411DBC" w:rsidRDefault="003D2847" w:rsidP="003D284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sz="4" w:space="0" w:color="auto"/>
              <w:bottom w:val="double" w:sz="4" w:space="0" w:color="auto"/>
            </w:tcBorders>
          </w:tcPr>
          <w:p w14:paraId="2C26CB50" w14:textId="07AF999E" w:rsidR="003D2847" w:rsidRPr="00411DBC" w:rsidRDefault="003D2847" w:rsidP="003D284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pacing w:val="-2"/>
                <w:sz w:val="24"/>
                <w:szCs w:val="24"/>
              </w:rPr>
              <w:t>439,614</w:t>
            </w:r>
          </w:p>
        </w:tc>
        <w:tc>
          <w:tcPr>
            <w:tcW w:w="237" w:type="dxa"/>
          </w:tcPr>
          <w:p w14:paraId="675290BB" w14:textId="77777777" w:rsidR="003D2847" w:rsidRPr="00411DBC" w:rsidRDefault="003D2847" w:rsidP="003D284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43" w:type="dxa"/>
          </w:tcPr>
          <w:p w14:paraId="65873983" w14:textId="77777777" w:rsidR="003D2847" w:rsidRPr="00411DBC" w:rsidRDefault="003D2847" w:rsidP="003D284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</w:tr>
      <w:tr w:rsidR="003D2847" w:rsidRPr="00411DBC" w14:paraId="2D2AB40A" w14:textId="77777777" w:rsidTr="00B3105A">
        <w:trPr>
          <w:trHeight w:val="357"/>
        </w:trPr>
        <w:tc>
          <w:tcPr>
            <w:tcW w:w="3307" w:type="dxa"/>
          </w:tcPr>
          <w:p w14:paraId="5DBA031F" w14:textId="77777777" w:rsidR="003D2847" w:rsidRPr="00411DBC" w:rsidRDefault="003D2847" w:rsidP="003D284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ind w:left="33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หนี้สินทางการเงิน</w:t>
            </w:r>
          </w:p>
        </w:tc>
        <w:tc>
          <w:tcPr>
            <w:tcW w:w="817" w:type="dxa"/>
            <w:tcBorders>
              <w:top w:val="double" w:sz="4" w:space="0" w:color="auto"/>
            </w:tcBorders>
            <w:vAlign w:val="bottom"/>
          </w:tcPr>
          <w:p w14:paraId="441694D4" w14:textId="77777777" w:rsidR="003D2847" w:rsidRPr="00411DBC" w:rsidRDefault="003D2847" w:rsidP="003D284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7" w:type="dxa"/>
            <w:vAlign w:val="bottom"/>
          </w:tcPr>
          <w:p w14:paraId="31585751" w14:textId="77777777" w:rsidR="003D2847" w:rsidRPr="00411DBC" w:rsidRDefault="003D2847" w:rsidP="003D284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double" w:sz="4" w:space="0" w:color="auto"/>
            </w:tcBorders>
            <w:vAlign w:val="bottom"/>
          </w:tcPr>
          <w:p w14:paraId="251A9126" w14:textId="77777777" w:rsidR="003D2847" w:rsidRPr="00411DBC" w:rsidRDefault="003D2847" w:rsidP="003D284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7" w:type="dxa"/>
            <w:vAlign w:val="bottom"/>
          </w:tcPr>
          <w:p w14:paraId="073F26AA" w14:textId="77777777" w:rsidR="003D2847" w:rsidRPr="00411DBC" w:rsidRDefault="003D2847" w:rsidP="003D284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double" w:sz="4" w:space="0" w:color="auto"/>
            </w:tcBorders>
            <w:vAlign w:val="bottom"/>
          </w:tcPr>
          <w:p w14:paraId="1CBB02A7" w14:textId="77777777" w:rsidR="003D2847" w:rsidRPr="00411DBC" w:rsidRDefault="003D2847" w:rsidP="003D284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14:paraId="4D6191AA" w14:textId="77777777" w:rsidR="003D2847" w:rsidRPr="00411DBC" w:rsidRDefault="003D2847" w:rsidP="003D284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23" w:type="dxa"/>
            <w:tcBorders>
              <w:top w:val="double" w:sz="4" w:space="0" w:color="auto"/>
            </w:tcBorders>
            <w:vAlign w:val="bottom"/>
          </w:tcPr>
          <w:p w14:paraId="331E0E29" w14:textId="77777777" w:rsidR="003D2847" w:rsidRPr="00411DBC" w:rsidRDefault="003D2847" w:rsidP="003D284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4" w:type="dxa"/>
            <w:vAlign w:val="bottom"/>
          </w:tcPr>
          <w:p w14:paraId="231207D9" w14:textId="77777777" w:rsidR="003D2847" w:rsidRPr="00411DBC" w:rsidRDefault="003D2847" w:rsidP="003D284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double" w:sz="4" w:space="0" w:color="auto"/>
            </w:tcBorders>
            <w:vAlign w:val="bottom"/>
          </w:tcPr>
          <w:p w14:paraId="05C3D837" w14:textId="77777777" w:rsidR="003D2847" w:rsidRPr="00411DBC" w:rsidRDefault="003D2847" w:rsidP="003D284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4" w:type="dxa"/>
            <w:vAlign w:val="bottom"/>
          </w:tcPr>
          <w:p w14:paraId="454A7B4A" w14:textId="77777777" w:rsidR="003D2847" w:rsidRPr="00411DBC" w:rsidRDefault="003D2847" w:rsidP="003D284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double" w:sz="4" w:space="0" w:color="auto"/>
            </w:tcBorders>
            <w:vAlign w:val="bottom"/>
          </w:tcPr>
          <w:p w14:paraId="5568A065" w14:textId="77777777" w:rsidR="003D2847" w:rsidRPr="00411DBC" w:rsidRDefault="003D2847" w:rsidP="003D284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7" w:type="dxa"/>
            <w:vAlign w:val="bottom"/>
          </w:tcPr>
          <w:p w14:paraId="29DE2CB7" w14:textId="77777777" w:rsidR="003D2847" w:rsidRPr="00411DBC" w:rsidRDefault="003D2847" w:rsidP="003D284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43" w:type="dxa"/>
            <w:vAlign w:val="bottom"/>
          </w:tcPr>
          <w:p w14:paraId="4B664325" w14:textId="77777777" w:rsidR="003D2847" w:rsidRPr="00411DBC" w:rsidRDefault="003D2847" w:rsidP="003D284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</w:tr>
      <w:tr w:rsidR="003D2847" w:rsidRPr="00411DBC" w14:paraId="33664819" w14:textId="77777777" w:rsidTr="00FF116D">
        <w:trPr>
          <w:trHeight w:val="357"/>
        </w:trPr>
        <w:tc>
          <w:tcPr>
            <w:tcW w:w="3307" w:type="dxa"/>
          </w:tcPr>
          <w:p w14:paraId="5A49B60D" w14:textId="77777777" w:rsidR="003D2847" w:rsidRPr="00411DBC" w:rsidRDefault="003D2847" w:rsidP="003D284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ind w:left="33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  <w:cs/>
              </w:rPr>
              <w:t>เจ้าหนี้การค้าและเจ้าหนี้หมุนเวียนอื่น</w:t>
            </w:r>
          </w:p>
        </w:tc>
        <w:tc>
          <w:tcPr>
            <w:tcW w:w="817" w:type="dxa"/>
          </w:tcPr>
          <w:p w14:paraId="58DA096E" w14:textId="691D45DE" w:rsidR="003D2847" w:rsidRPr="00411DBC" w:rsidRDefault="003D2847" w:rsidP="003D284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-</w:t>
            </w:r>
          </w:p>
        </w:tc>
        <w:tc>
          <w:tcPr>
            <w:tcW w:w="237" w:type="dxa"/>
          </w:tcPr>
          <w:p w14:paraId="3FA8B2B4" w14:textId="77777777" w:rsidR="003D2847" w:rsidRPr="00411DBC" w:rsidRDefault="003D2847" w:rsidP="003D284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1" w:type="dxa"/>
          </w:tcPr>
          <w:p w14:paraId="45DC72E4" w14:textId="74D5C256" w:rsidR="003D2847" w:rsidRPr="00411DBC" w:rsidRDefault="003D2847" w:rsidP="003D284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-</w:t>
            </w:r>
          </w:p>
        </w:tc>
        <w:tc>
          <w:tcPr>
            <w:tcW w:w="237" w:type="dxa"/>
          </w:tcPr>
          <w:p w14:paraId="353063F4" w14:textId="77777777" w:rsidR="003D2847" w:rsidRPr="00411DBC" w:rsidRDefault="003D2847" w:rsidP="003D284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7" w:type="dxa"/>
          </w:tcPr>
          <w:p w14:paraId="1C775A4A" w14:textId="1124DFC2" w:rsidR="003D2847" w:rsidRPr="00411DBC" w:rsidRDefault="003D2847" w:rsidP="003D284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-</w:t>
            </w:r>
          </w:p>
        </w:tc>
        <w:tc>
          <w:tcPr>
            <w:tcW w:w="240" w:type="dxa"/>
          </w:tcPr>
          <w:p w14:paraId="29CF89C6" w14:textId="77777777" w:rsidR="003D2847" w:rsidRPr="00411DBC" w:rsidRDefault="003D2847" w:rsidP="003D284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23" w:type="dxa"/>
          </w:tcPr>
          <w:p w14:paraId="19E52FF2" w14:textId="3A7A3E1A" w:rsidR="003D2847" w:rsidRPr="00411DBC" w:rsidRDefault="003D2847" w:rsidP="003D284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-</w:t>
            </w:r>
          </w:p>
        </w:tc>
        <w:tc>
          <w:tcPr>
            <w:tcW w:w="234" w:type="dxa"/>
          </w:tcPr>
          <w:p w14:paraId="086D278A" w14:textId="77777777" w:rsidR="003D2847" w:rsidRPr="00411DBC" w:rsidRDefault="003D2847" w:rsidP="003D284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6" w:type="dxa"/>
          </w:tcPr>
          <w:p w14:paraId="5E929DB1" w14:textId="54F7D957" w:rsidR="003D2847" w:rsidRPr="00411DBC" w:rsidRDefault="003D2847" w:rsidP="003D284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pacing w:val="-2"/>
                <w:sz w:val="24"/>
                <w:szCs w:val="24"/>
              </w:rPr>
              <w:t>95,796</w:t>
            </w:r>
          </w:p>
        </w:tc>
        <w:tc>
          <w:tcPr>
            <w:tcW w:w="234" w:type="dxa"/>
          </w:tcPr>
          <w:p w14:paraId="39B870DC" w14:textId="77777777" w:rsidR="003D2847" w:rsidRPr="00411DBC" w:rsidRDefault="003D2847" w:rsidP="003D284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7" w:type="dxa"/>
          </w:tcPr>
          <w:p w14:paraId="73CE6E6D" w14:textId="67EE1214" w:rsidR="003D2847" w:rsidRPr="00411DBC" w:rsidRDefault="003D2847" w:rsidP="003D284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pacing w:val="-2"/>
                <w:sz w:val="24"/>
                <w:szCs w:val="24"/>
              </w:rPr>
              <w:t>95,796</w:t>
            </w:r>
          </w:p>
        </w:tc>
        <w:tc>
          <w:tcPr>
            <w:tcW w:w="237" w:type="dxa"/>
            <w:vAlign w:val="bottom"/>
          </w:tcPr>
          <w:p w14:paraId="516F48E1" w14:textId="77777777" w:rsidR="003D2847" w:rsidRPr="00411DBC" w:rsidRDefault="003D2847" w:rsidP="003D284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43" w:type="dxa"/>
            <w:vAlign w:val="bottom"/>
          </w:tcPr>
          <w:p w14:paraId="354BAE30" w14:textId="10BAF599" w:rsidR="003D2847" w:rsidRPr="00411DBC" w:rsidRDefault="003D2847" w:rsidP="003D284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</w:rPr>
              <w:t>-</w:t>
            </w:r>
          </w:p>
        </w:tc>
      </w:tr>
      <w:tr w:rsidR="00A514A4" w:rsidRPr="00411DBC" w14:paraId="101380A1" w14:textId="77777777" w:rsidTr="00752C43">
        <w:trPr>
          <w:trHeight w:val="728"/>
        </w:trPr>
        <w:tc>
          <w:tcPr>
            <w:tcW w:w="3307" w:type="dxa"/>
          </w:tcPr>
          <w:p w14:paraId="794FDCAB" w14:textId="51162998" w:rsidR="00A514A4" w:rsidRPr="00411DBC" w:rsidRDefault="00A514A4" w:rsidP="00A514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3"/>
              <w:contextualSpacing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  <w:cs/>
              </w:rPr>
              <w:t>ส่วนของหนี้สินตามสัญญาเช่าที่ถึงกำหน</w:t>
            </w:r>
            <w:r w:rsidRPr="00411DBC">
              <w:rPr>
                <w:rFonts w:ascii="Angsana New" w:hAnsi="Angsana New" w:hint="cs"/>
                <w:sz w:val="24"/>
                <w:szCs w:val="24"/>
                <w:cs/>
              </w:rPr>
              <w:t>ด</w:t>
            </w:r>
            <w:r w:rsidRPr="00411DBC">
              <w:rPr>
                <w:rFonts w:ascii="Angsana New" w:hAnsi="Angsana New"/>
                <w:sz w:val="24"/>
                <w:szCs w:val="24"/>
                <w:cs/>
              </w:rPr>
              <w:t>ชำระภายในหนึ่งปี</w:t>
            </w:r>
          </w:p>
        </w:tc>
        <w:tc>
          <w:tcPr>
            <w:tcW w:w="817" w:type="dxa"/>
            <w:vAlign w:val="bottom"/>
          </w:tcPr>
          <w:p w14:paraId="07D17C71" w14:textId="63C14F56" w:rsidR="00A514A4" w:rsidRPr="00411DBC" w:rsidRDefault="00A514A4" w:rsidP="00A514A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pacing w:val="-2"/>
                <w:sz w:val="24"/>
                <w:szCs w:val="24"/>
              </w:rPr>
              <w:t>16,126</w:t>
            </w:r>
          </w:p>
        </w:tc>
        <w:tc>
          <w:tcPr>
            <w:tcW w:w="237" w:type="dxa"/>
            <w:vAlign w:val="bottom"/>
          </w:tcPr>
          <w:p w14:paraId="0A9FB952" w14:textId="77777777" w:rsidR="00A514A4" w:rsidRPr="00411DBC" w:rsidRDefault="00A514A4" w:rsidP="00A514A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1" w:type="dxa"/>
            <w:vAlign w:val="bottom"/>
          </w:tcPr>
          <w:p w14:paraId="2C953018" w14:textId="4097670B" w:rsidR="00A514A4" w:rsidRPr="00411DBC" w:rsidRDefault="00A514A4" w:rsidP="00A514A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-</w:t>
            </w:r>
          </w:p>
        </w:tc>
        <w:tc>
          <w:tcPr>
            <w:tcW w:w="237" w:type="dxa"/>
            <w:vAlign w:val="bottom"/>
          </w:tcPr>
          <w:p w14:paraId="7262D01F" w14:textId="77777777" w:rsidR="00A514A4" w:rsidRPr="00411DBC" w:rsidRDefault="00A514A4" w:rsidP="00A514A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7" w:type="dxa"/>
            <w:vAlign w:val="bottom"/>
          </w:tcPr>
          <w:p w14:paraId="53D7396F" w14:textId="6BE8746A" w:rsidR="00A514A4" w:rsidRPr="00411DBC" w:rsidRDefault="00A514A4" w:rsidP="00A514A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-</w:t>
            </w:r>
          </w:p>
        </w:tc>
        <w:tc>
          <w:tcPr>
            <w:tcW w:w="240" w:type="dxa"/>
            <w:vAlign w:val="bottom"/>
          </w:tcPr>
          <w:p w14:paraId="02C3410D" w14:textId="77777777" w:rsidR="00A514A4" w:rsidRPr="00411DBC" w:rsidRDefault="00A514A4" w:rsidP="00A514A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23" w:type="dxa"/>
            <w:vAlign w:val="bottom"/>
          </w:tcPr>
          <w:p w14:paraId="17A34E84" w14:textId="1E2EAA56" w:rsidR="00A514A4" w:rsidRPr="00411DBC" w:rsidRDefault="00A514A4" w:rsidP="00A514A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-</w:t>
            </w:r>
          </w:p>
        </w:tc>
        <w:tc>
          <w:tcPr>
            <w:tcW w:w="234" w:type="dxa"/>
            <w:vAlign w:val="bottom"/>
          </w:tcPr>
          <w:p w14:paraId="6F07D9AC" w14:textId="77777777" w:rsidR="00A514A4" w:rsidRPr="00411DBC" w:rsidRDefault="00A514A4" w:rsidP="00A514A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6" w:type="dxa"/>
            <w:vAlign w:val="bottom"/>
          </w:tcPr>
          <w:p w14:paraId="1B36836A" w14:textId="3E869DDE" w:rsidR="00A514A4" w:rsidRPr="00411DBC" w:rsidRDefault="00A514A4" w:rsidP="00A514A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-</w:t>
            </w:r>
          </w:p>
        </w:tc>
        <w:tc>
          <w:tcPr>
            <w:tcW w:w="234" w:type="dxa"/>
            <w:vAlign w:val="bottom"/>
          </w:tcPr>
          <w:p w14:paraId="155C2A97" w14:textId="77777777" w:rsidR="00A514A4" w:rsidRPr="00411DBC" w:rsidRDefault="00A514A4" w:rsidP="00A514A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7" w:type="dxa"/>
            <w:vAlign w:val="bottom"/>
          </w:tcPr>
          <w:p w14:paraId="0BDA955C" w14:textId="6D3CD71E" w:rsidR="00A514A4" w:rsidRPr="00411DBC" w:rsidRDefault="00A514A4" w:rsidP="00A514A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pacing w:val="-2"/>
                <w:sz w:val="24"/>
                <w:szCs w:val="24"/>
              </w:rPr>
              <w:t>16,126</w:t>
            </w:r>
          </w:p>
        </w:tc>
        <w:tc>
          <w:tcPr>
            <w:tcW w:w="237" w:type="dxa"/>
            <w:vAlign w:val="bottom"/>
          </w:tcPr>
          <w:p w14:paraId="5BA0AE3B" w14:textId="77777777" w:rsidR="00A514A4" w:rsidRPr="00411DBC" w:rsidRDefault="00A514A4" w:rsidP="00A514A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43" w:type="dxa"/>
          </w:tcPr>
          <w:p w14:paraId="3E48F609" w14:textId="67FC3257" w:rsidR="00A514A4" w:rsidRPr="00411DBC" w:rsidRDefault="00A514A4" w:rsidP="00A514A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</w:rPr>
              <w:br/>
              <w:t>-</w:t>
            </w:r>
          </w:p>
        </w:tc>
      </w:tr>
      <w:tr w:rsidR="00A514A4" w:rsidRPr="00411DBC" w14:paraId="0BE5BB3C" w14:textId="77777777" w:rsidTr="00752C43">
        <w:trPr>
          <w:trHeight w:val="357"/>
        </w:trPr>
        <w:tc>
          <w:tcPr>
            <w:tcW w:w="3307" w:type="dxa"/>
            <w:vAlign w:val="bottom"/>
          </w:tcPr>
          <w:p w14:paraId="573A4D4B" w14:textId="77777777" w:rsidR="00A514A4" w:rsidRPr="00411DBC" w:rsidRDefault="00A514A4" w:rsidP="00A514A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ind w:left="33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 w:hint="cs"/>
                <w:sz w:val="24"/>
                <w:szCs w:val="24"/>
                <w:cs/>
              </w:rPr>
              <w:t xml:space="preserve">หนี้สินตามสัญญาเช่า </w:t>
            </w:r>
            <w:r w:rsidRPr="00411DBC">
              <w:rPr>
                <w:rFonts w:ascii="Angsana New" w:hAnsi="Angsana New"/>
                <w:sz w:val="24"/>
                <w:szCs w:val="24"/>
              </w:rPr>
              <w:t xml:space="preserve">- </w:t>
            </w:r>
            <w:r w:rsidRPr="00411DBC">
              <w:rPr>
                <w:rFonts w:ascii="Angsana New" w:hAnsi="Angsana New" w:hint="cs"/>
                <w:sz w:val="24"/>
                <w:szCs w:val="24"/>
                <w:cs/>
              </w:rPr>
              <w:t>สุทธิ</w:t>
            </w:r>
          </w:p>
        </w:tc>
        <w:tc>
          <w:tcPr>
            <w:tcW w:w="817" w:type="dxa"/>
            <w:tcBorders>
              <w:bottom w:val="single" w:sz="4" w:space="0" w:color="auto"/>
            </w:tcBorders>
          </w:tcPr>
          <w:p w14:paraId="72B427E9" w14:textId="75850012" w:rsidR="00A514A4" w:rsidRPr="00411DBC" w:rsidRDefault="00A514A4" w:rsidP="00A514A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-</w:t>
            </w:r>
          </w:p>
        </w:tc>
        <w:tc>
          <w:tcPr>
            <w:tcW w:w="237" w:type="dxa"/>
          </w:tcPr>
          <w:p w14:paraId="046C048B" w14:textId="77777777" w:rsidR="00A514A4" w:rsidRPr="00411DBC" w:rsidRDefault="00A514A4" w:rsidP="00A514A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1" w:type="dxa"/>
            <w:tcBorders>
              <w:bottom w:val="single" w:sz="4" w:space="0" w:color="auto"/>
            </w:tcBorders>
          </w:tcPr>
          <w:p w14:paraId="3EF6F561" w14:textId="37B0B7A2" w:rsidR="00A514A4" w:rsidRPr="00411DBC" w:rsidRDefault="00A514A4" w:rsidP="00A514A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pacing w:val="-2"/>
                <w:sz w:val="24"/>
                <w:szCs w:val="24"/>
              </w:rPr>
              <w:t>36,983</w:t>
            </w:r>
          </w:p>
        </w:tc>
        <w:tc>
          <w:tcPr>
            <w:tcW w:w="237" w:type="dxa"/>
          </w:tcPr>
          <w:p w14:paraId="23305C83" w14:textId="77777777" w:rsidR="00A514A4" w:rsidRPr="00411DBC" w:rsidRDefault="00A514A4" w:rsidP="00A514A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7" w:type="dxa"/>
            <w:tcBorders>
              <w:bottom w:val="single" w:sz="4" w:space="0" w:color="auto"/>
            </w:tcBorders>
          </w:tcPr>
          <w:p w14:paraId="1159D201" w14:textId="35ABB68D" w:rsidR="00A514A4" w:rsidRPr="00411DBC" w:rsidRDefault="00A514A4" w:rsidP="00A514A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-</w:t>
            </w:r>
          </w:p>
        </w:tc>
        <w:tc>
          <w:tcPr>
            <w:tcW w:w="240" w:type="dxa"/>
          </w:tcPr>
          <w:p w14:paraId="3DDA1D9F" w14:textId="77777777" w:rsidR="00A514A4" w:rsidRPr="00411DBC" w:rsidRDefault="00A514A4" w:rsidP="00A514A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23" w:type="dxa"/>
            <w:tcBorders>
              <w:bottom w:val="single" w:sz="4" w:space="0" w:color="auto"/>
            </w:tcBorders>
          </w:tcPr>
          <w:p w14:paraId="73AF2B82" w14:textId="311657CF" w:rsidR="00A514A4" w:rsidRPr="00411DBC" w:rsidRDefault="00A514A4" w:rsidP="00A514A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-</w:t>
            </w:r>
          </w:p>
        </w:tc>
        <w:tc>
          <w:tcPr>
            <w:tcW w:w="234" w:type="dxa"/>
          </w:tcPr>
          <w:p w14:paraId="222516C2" w14:textId="77777777" w:rsidR="00A514A4" w:rsidRPr="00411DBC" w:rsidRDefault="00A514A4" w:rsidP="00A514A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6" w:type="dxa"/>
            <w:tcBorders>
              <w:bottom w:val="single" w:sz="4" w:space="0" w:color="auto"/>
            </w:tcBorders>
          </w:tcPr>
          <w:p w14:paraId="03E6E620" w14:textId="6EB844FC" w:rsidR="00A514A4" w:rsidRPr="00411DBC" w:rsidRDefault="00A514A4" w:rsidP="00A514A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-</w:t>
            </w:r>
          </w:p>
        </w:tc>
        <w:tc>
          <w:tcPr>
            <w:tcW w:w="234" w:type="dxa"/>
          </w:tcPr>
          <w:p w14:paraId="4C16FE57" w14:textId="77777777" w:rsidR="00A514A4" w:rsidRPr="00411DBC" w:rsidRDefault="00A514A4" w:rsidP="00A514A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7" w:type="dxa"/>
            <w:tcBorders>
              <w:bottom w:val="single" w:sz="4" w:space="0" w:color="auto"/>
            </w:tcBorders>
          </w:tcPr>
          <w:p w14:paraId="29282999" w14:textId="36E45B29" w:rsidR="00A514A4" w:rsidRPr="00411DBC" w:rsidRDefault="00A514A4" w:rsidP="00A514A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pacing w:val="-2"/>
                <w:sz w:val="24"/>
                <w:szCs w:val="24"/>
              </w:rPr>
              <w:t>36,983</w:t>
            </w:r>
          </w:p>
        </w:tc>
        <w:tc>
          <w:tcPr>
            <w:tcW w:w="237" w:type="dxa"/>
          </w:tcPr>
          <w:p w14:paraId="04D08BD5" w14:textId="77777777" w:rsidR="00A514A4" w:rsidRPr="00411DBC" w:rsidRDefault="00A514A4" w:rsidP="00A514A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43" w:type="dxa"/>
          </w:tcPr>
          <w:p w14:paraId="4F91152A" w14:textId="2E901180" w:rsidR="00A514A4" w:rsidRPr="00411DBC" w:rsidRDefault="00A514A4" w:rsidP="00A514A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</w:rPr>
              <w:t>-</w:t>
            </w:r>
          </w:p>
        </w:tc>
      </w:tr>
      <w:tr w:rsidR="003D2847" w:rsidRPr="00411DBC" w14:paraId="60E87835" w14:textId="77777777" w:rsidTr="00274735">
        <w:trPr>
          <w:trHeight w:val="267"/>
        </w:trPr>
        <w:tc>
          <w:tcPr>
            <w:tcW w:w="3307" w:type="dxa"/>
            <w:vAlign w:val="bottom"/>
          </w:tcPr>
          <w:p w14:paraId="074CB183" w14:textId="77777777" w:rsidR="003D2847" w:rsidRPr="00411DBC" w:rsidRDefault="003D2847" w:rsidP="003D284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ind w:left="33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รวมหนี้สินทางการเงิน</w:t>
            </w:r>
          </w:p>
        </w:tc>
        <w:tc>
          <w:tcPr>
            <w:tcW w:w="817" w:type="dxa"/>
            <w:tcBorders>
              <w:top w:val="single" w:sz="4" w:space="0" w:color="auto"/>
              <w:bottom w:val="double" w:sz="4" w:space="0" w:color="auto"/>
            </w:tcBorders>
          </w:tcPr>
          <w:p w14:paraId="2442915C" w14:textId="65095E18" w:rsidR="003D2847" w:rsidRPr="00411DBC" w:rsidRDefault="003D2847" w:rsidP="003D284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pacing w:val="-2"/>
                <w:sz w:val="24"/>
                <w:szCs w:val="24"/>
              </w:rPr>
              <w:t>16,126</w:t>
            </w:r>
          </w:p>
        </w:tc>
        <w:tc>
          <w:tcPr>
            <w:tcW w:w="237" w:type="dxa"/>
          </w:tcPr>
          <w:p w14:paraId="28CF34B0" w14:textId="77777777" w:rsidR="003D2847" w:rsidRPr="00411DBC" w:rsidRDefault="003D2847" w:rsidP="003D284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bottom w:val="double" w:sz="4" w:space="0" w:color="auto"/>
            </w:tcBorders>
          </w:tcPr>
          <w:p w14:paraId="30251B9B" w14:textId="45C7C995" w:rsidR="003D2847" w:rsidRPr="00411DBC" w:rsidRDefault="003D2847" w:rsidP="003D284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pacing w:val="-2"/>
                <w:sz w:val="24"/>
                <w:szCs w:val="24"/>
              </w:rPr>
              <w:t>36,983</w:t>
            </w:r>
          </w:p>
        </w:tc>
        <w:tc>
          <w:tcPr>
            <w:tcW w:w="237" w:type="dxa"/>
          </w:tcPr>
          <w:p w14:paraId="1AA0D0B8" w14:textId="77777777" w:rsidR="003D2847" w:rsidRPr="00411DBC" w:rsidRDefault="003D2847" w:rsidP="003D284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sz="4" w:space="0" w:color="auto"/>
              <w:bottom w:val="double" w:sz="4" w:space="0" w:color="auto"/>
            </w:tcBorders>
          </w:tcPr>
          <w:p w14:paraId="2673DA4B" w14:textId="6E737693" w:rsidR="003D2847" w:rsidRPr="00411DBC" w:rsidRDefault="003D2847" w:rsidP="003D284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-</w:t>
            </w:r>
          </w:p>
        </w:tc>
        <w:tc>
          <w:tcPr>
            <w:tcW w:w="240" w:type="dxa"/>
          </w:tcPr>
          <w:p w14:paraId="458A329B" w14:textId="77777777" w:rsidR="003D2847" w:rsidRPr="00411DBC" w:rsidRDefault="003D2847" w:rsidP="003D284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23" w:type="dxa"/>
            <w:tcBorders>
              <w:top w:val="single" w:sz="4" w:space="0" w:color="auto"/>
              <w:bottom w:val="double" w:sz="4" w:space="0" w:color="auto"/>
            </w:tcBorders>
          </w:tcPr>
          <w:p w14:paraId="61C44976" w14:textId="2A684029" w:rsidR="003D2847" w:rsidRPr="00411DBC" w:rsidRDefault="003D2847" w:rsidP="003D284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-</w:t>
            </w:r>
          </w:p>
        </w:tc>
        <w:tc>
          <w:tcPr>
            <w:tcW w:w="234" w:type="dxa"/>
          </w:tcPr>
          <w:p w14:paraId="424315F3" w14:textId="77777777" w:rsidR="003D2847" w:rsidRPr="00411DBC" w:rsidRDefault="003D2847" w:rsidP="003D284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bottom w:val="double" w:sz="4" w:space="0" w:color="auto"/>
            </w:tcBorders>
          </w:tcPr>
          <w:p w14:paraId="22ADDC34" w14:textId="446AB4A7" w:rsidR="003D2847" w:rsidRPr="00411DBC" w:rsidRDefault="003D2847" w:rsidP="003D284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pacing w:val="-2"/>
                <w:sz w:val="24"/>
                <w:szCs w:val="24"/>
              </w:rPr>
              <w:t>95,796</w:t>
            </w:r>
          </w:p>
        </w:tc>
        <w:tc>
          <w:tcPr>
            <w:tcW w:w="234" w:type="dxa"/>
          </w:tcPr>
          <w:p w14:paraId="02E570F7" w14:textId="77777777" w:rsidR="003D2847" w:rsidRPr="00411DBC" w:rsidRDefault="003D2847" w:rsidP="003D284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sz="4" w:space="0" w:color="auto"/>
              <w:bottom w:val="double" w:sz="4" w:space="0" w:color="auto"/>
            </w:tcBorders>
          </w:tcPr>
          <w:p w14:paraId="372B5E71" w14:textId="60EDCAFC" w:rsidR="003D2847" w:rsidRPr="00411DBC" w:rsidRDefault="003D2847" w:rsidP="003D284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pacing w:val="-2"/>
                <w:sz w:val="24"/>
                <w:szCs w:val="24"/>
              </w:rPr>
              <w:t>148,905</w:t>
            </w:r>
          </w:p>
        </w:tc>
        <w:tc>
          <w:tcPr>
            <w:tcW w:w="237" w:type="dxa"/>
          </w:tcPr>
          <w:p w14:paraId="15D2DD10" w14:textId="77777777" w:rsidR="003D2847" w:rsidRPr="00411DBC" w:rsidRDefault="003D2847" w:rsidP="003D284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43" w:type="dxa"/>
            <w:vAlign w:val="bottom"/>
          </w:tcPr>
          <w:p w14:paraId="55776848" w14:textId="77777777" w:rsidR="003D2847" w:rsidRPr="00411DBC" w:rsidRDefault="003D2847" w:rsidP="003D284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</w:tr>
    </w:tbl>
    <w:p w14:paraId="7CA5B555" w14:textId="2CF52A2A" w:rsidR="0040309F" w:rsidRPr="00411DBC" w:rsidRDefault="0040309F" w:rsidP="003F686E">
      <w:pPr>
        <w:rPr>
          <w:rFonts w:ascii="Angsana New" w:hAnsi="Angsana New"/>
          <w:sz w:val="28"/>
          <w:szCs w:val="28"/>
        </w:rPr>
      </w:pPr>
    </w:p>
    <w:p w14:paraId="545F5184" w14:textId="67C720FF" w:rsidR="00410C86" w:rsidRPr="00411DBC" w:rsidRDefault="00410C86" w:rsidP="003F686E">
      <w:pPr>
        <w:rPr>
          <w:rFonts w:ascii="Angsana New" w:hAnsi="Angsana New"/>
          <w:sz w:val="28"/>
          <w:szCs w:val="28"/>
        </w:rPr>
      </w:pPr>
    </w:p>
    <w:p w14:paraId="5D49D3FE" w14:textId="74568CB0" w:rsidR="00410C86" w:rsidRPr="00411DBC" w:rsidRDefault="00410C86" w:rsidP="003F686E">
      <w:pPr>
        <w:rPr>
          <w:rFonts w:ascii="Angsana New" w:hAnsi="Angsana New"/>
          <w:sz w:val="28"/>
          <w:szCs w:val="28"/>
        </w:rPr>
      </w:pPr>
    </w:p>
    <w:p w14:paraId="37603ED7" w14:textId="02577E2C" w:rsidR="00410C86" w:rsidRPr="00411DBC" w:rsidRDefault="00410C86" w:rsidP="003F686E">
      <w:pPr>
        <w:rPr>
          <w:rFonts w:ascii="Angsana New" w:hAnsi="Angsana New"/>
          <w:sz w:val="28"/>
          <w:szCs w:val="28"/>
        </w:rPr>
      </w:pPr>
    </w:p>
    <w:p w14:paraId="71901D12" w14:textId="40B8397F" w:rsidR="00410C86" w:rsidRPr="00411DBC" w:rsidRDefault="00410C86" w:rsidP="003F686E">
      <w:pPr>
        <w:rPr>
          <w:rFonts w:ascii="Angsana New" w:hAnsi="Angsana New"/>
          <w:sz w:val="28"/>
          <w:szCs w:val="28"/>
        </w:rPr>
      </w:pPr>
    </w:p>
    <w:p w14:paraId="10F88F21" w14:textId="77777777" w:rsidR="00DE5E99" w:rsidRPr="00411DBC" w:rsidRDefault="00DE5E99" w:rsidP="003F686E">
      <w:pPr>
        <w:rPr>
          <w:rFonts w:ascii="Angsana New" w:hAnsi="Angsana New"/>
          <w:sz w:val="28"/>
          <w:szCs w:val="28"/>
        </w:rPr>
      </w:pPr>
    </w:p>
    <w:p w14:paraId="7935F27E" w14:textId="77777777" w:rsidR="000F69A3" w:rsidRPr="00411DBC" w:rsidRDefault="000F69A3" w:rsidP="003F686E">
      <w:pPr>
        <w:rPr>
          <w:rFonts w:ascii="Angsana New" w:hAnsi="Angsana New"/>
          <w:sz w:val="28"/>
          <w:szCs w:val="28"/>
        </w:rPr>
      </w:pPr>
    </w:p>
    <w:p w14:paraId="16814ABB" w14:textId="77777777" w:rsidR="00DE5E99" w:rsidRPr="00411DBC" w:rsidRDefault="00DE5E99" w:rsidP="003F686E">
      <w:pPr>
        <w:rPr>
          <w:rFonts w:ascii="Angsana New" w:hAnsi="Angsana New"/>
          <w:sz w:val="28"/>
          <w:szCs w:val="28"/>
        </w:rPr>
      </w:pPr>
    </w:p>
    <w:p w14:paraId="5AD60D8E" w14:textId="77777777" w:rsidR="00DE5E99" w:rsidRPr="00411DBC" w:rsidRDefault="00DE5E99" w:rsidP="003F686E">
      <w:pPr>
        <w:rPr>
          <w:rFonts w:ascii="Angsana New" w:hAnsi="Angsana New"/>
          <w:sz w:val="28"/>
          <w:szCs w:val="28"/>
        </w:rPr>
      </w:pPr>
    </w:p>
    <w:p w14:paraId="72241D8E" w14:textId="77777777" w:rsidR="00A514A4" w:rsidRPr="00411DBC" w:rsidRDefault="00A514A4" w:rsidP="003F686E">
      <w:pPr>
        <w:rPr>
          <w:rFonts w:ascii="Angsana New" w:hAnsi="Angsana New"/>
          <w:sz w:val="28"/>
          <w:szCs w:val="28"/>
        </w:rPr>
      </w:pPr>
    </w:p>
    <w:p w14:paraId="60CED7D9" w14:textId="0F4EA119" w:rsidR="00282D59" w:rsidRPr="00411DBC" w:rsidRDefault="00282D59" w:rsidP="002E737C">
      <w:pPr>
        <w:pStyle w:val="ListParagraph"/>
        <w:numPr>
          <w:ilvl w:val="0"/>
          <w:numId w:val="18"/>
        </w:numPr>
        <w:spacing w:before="240"/>
        <w:rPr>
          <w:rFonts w:ascii="Angsana New" w:hAnsi="Angsana New"/>
          <w:b/>
          <w:bCs/>
          <w:sz w:val="28"/>
          <w:szCs w:val="28"/>
        </w:rPr>
      </w:pPr>
      <w:r w:rsidRPr="00411DBC">
        <w:rPr>
          <w:rFonts w:ascii="Angsana New" w:hAnsi="Angsana New" w:hint="cs"/>
          <w:b/>
          <w:bCs/>
          <w:sz w:val="28"/>
          <w:szCs w:val="28"/>
          <w:cs/>
        </w:rPr>
        <w:t>มูลค่ายุติธรรม</w:t>
      </w:r>
    </w:p>
    <w:p w14:paraId="7D399AFD" w14:textId="4E621671" w:rsidR="00936052" w:rsidRPr="00411DBC" w:rsidRDefault="00497C3D" w:rsidP="00936052">
      <w:pPr>
        <w:spacing w:before="120" w:after="120"/>
        <w:ind w:left="442"/>
        <w:jc w:val="thaiDistribute"/>
        <w:rPr>
          <w:rFonts w:ascii="Angsana New" w:hAnsi="Angsana New"/>
          <w:sz w:val="28"/>
          <w:szCs w:val="28"/>
        </w:rPr>
      </w:pPr>
      <w:r w:rsidRPr="00411DBC">
        <w:rPr>
          <w:rFonts w:ascii="Angsana New" w:hAnsi="Angsana New" w:hint="cs"/>
          <w:sz w:val="28"/>
          <w:szCs w:val="28"/>
          <w:cs/>
        </w:rPr>
        <w:t xml:space="preserve">ณ วันที่ </w:t>
      </w:r>
      <w:r w:rsidR="002147D8" w:rsidRPr="00411DBC">
        <w:rPr>
          <w:rFonts w:ascii="Angsana New" w:hAnsi="Angsana New"/>
          <w:sz w:val="28"/>
          <w:szCs w:val="28"/>
        </w:rPr>
        <w:t xml:space="preserve">30 </w:t>
      </w:r>
      <w:r w:rsidR="002147D8" w:rsidRPr="00411DBC">
        <w:rPr>
          <w:rFonts w:ascii="Angsana New" w:hAnsi="Angsana New" w:hint="cs"/>
          <w:sz w:val="28"/>
          <w:szCs w:val="28"/>
          <w:cs/>
        </w:rPr>
        <w:t xml:space="preserve">มิถุนายน </w:t>
      </w:r>
      <w:r w:rsidR="002147D8" w:rsidRPr="00411DBC">
        <w:rPr>
          <w:rFonts w:ascii="Angsana New" w:hAnsi="Angsana New"/>
          <w:sz w:val="28"/>
          <w:szCs w:val="28"/>
        </w:rPr>
        <w:t xml:space="preserve">2566 </w:t>
      </w:r>
      <w:r w:rsidRPr="00411DBC">
        <w:rPr>
          <w:rFonts w:ascii="Angsana New" w:hAnsi="Angsana New" w:hint="cs"/>
          <w:sz w:val="28"/>
          <w:szCs w:val="28"/>
          <w:cs/>
        </w:rPr>
        <w:t>และ</w:t>
      </w:r>
      <w:r w:rsidR="007B2CDC" w:rsidRPr="00411DBC">
        <w:rPr>
          <w:rFonts w:ascii="Angsana New" w:hAnsi="Angsana New"/>
          <w:sz w:val="28"/>
          <w:szCs w:val="28"/>
        </w:rPr>
        <w:t xml:space="preserve"> 31 </w:t>
      </w:r>
      <w:r w:rsidR="007B2CDC" w:rsidRPr="00411DBC">
        <w:rPr>
          <w:rFonts w:ascii="Angsana New" w:hAnsi="Angsana New" w:hint="cs"/>
          <w:sz w:val="28"/>
          <w:szCs w:val="28"/>
          <w:cs/>
        </w:rPr>
        <w:t>ธันวาคม</w:t>
      </w:r>
      <w:r w:rsidR="001B1A23" w:rsidRPr="00411DBC">
        <w:rPr>
          <w:rFonts w:ascii="Angsana New" w:hAnsi="Angsana New" w:hint="cs"/>
          <w:sz w:val="28"/>
          <w:szCs w:val="28"/>
          <w:cs/>
        </w:rPr>
        <w:t xml:space="preserve"> </w:t>
      </w:r>
      <w:r w:rsidR="001B1A23" w:rsidRPr="00411DBC">
        <w:rPr>
          <w:rFonts w:ascii="Angsana New" w:hAnsi="Angsana New"/>
          <w:sz w:val="28"/>
          <w:szCs w:val="28"/>
        </w:rPr>
        <w:t>256</w:t>
      </w:r>
      <w:r w:rsidR="007B2CDC" w:rsidRPr="00411DBC">
        <w:rPr>
          <w:rFonts w:ascii="Angsana New" w:hAnsi="Angsana New"/>
          <w:sz w:val="28"/>
          <w:szCs w:val="28"/>
        </w:rPr>
        <w:t>5</w:t>
      </w:r>
      <w:r w:rsidRPr="00411DBC">
        <w:rPr>
          <w:rFonts w:ascii="Angsana New" w:hAnsi="Angsana New" w:hint="cs"/>
          <w:sz w:val="28"/>
          <w:szCs w:val="28"/>
          <w:cs/>
        </w:rPr>
        <w:t xml:space="preserve"> </w:t>
      </w:r>
      <w:r w:rsidR="00250589" w:rsidRPr="00411DBC">
        <w:rPr>
          <w:rFonts w:ascii="Angsana New" w:hAnsi="Angsana New"/>
          <w:sz w:val="28"/>
          <w:szCs w:val="28"/>
          <w:cs/>
        </w:rPr>
        <w:t>มูลค่ายุติธรรม</w:t>
      </w:r>
      <w:r w:rsidRPr="00411DBC">
        <w:rPr>
          <w:rFonts w:ascii="Angsana New" w:hAnsi="Angsana New" w:hint="cs"/>
          <w:sz w:val="28"/>
          <w:szCs w:val="28"/>
          <w:cs/>
        </w:rPr>
        <w:t>ของ</w:t>
      </w:r>
      <w:r w:rsidRPr="00411DBC">
        <w:rPr>
          <w:rFonts w:ascii="Angsana New" w:hAnsi="Angsana New"/>
          <w:sz w:val="28"/>
          <w:szCs w:val="28"/>
          <w:cs/>
        </w:rPr>
        <w:t>สินทรัพย์และหนี้สินทางการเงิน</w:t>
      </w:r>
      <w:r w:rsidRPr="00411DBC">
        <w:rPr>
          <w:rFonts w:ascii="Angsana New" w:hAnsi="Angsana New" w:hint="cs"/>
          <w:sz w:val="28"/>
          <w:szCs w:val="28"/>
          <w:cs/>
        </w:rPr>
        <w:t xml:space="preserve"> มี</w:t>
      </w:r>
      <w:r w:rsidR="00250589" w:rsidRPr="00411DBC">
        <w:rPr>
          <w:rFonts w:ascii="Angsana New" w:hAnsi="Angsana New"/>
          <w:sz w:val="28"/>
          <w:szCs w:val="28"/>
          <w:cs/>
        </w:rPr>
        <w:t>ดังนี้</w:t>
      </w:r>
    </w:p>
    <w:tbl>
      <w:tblPr>
        <w:tblStyle w:val="TableGrid"/>
        <w:tblW w:w="9902" w:type="dxa"/>
        <w:tblInd w:w="4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5"/>
        <w:gridCol w:w="1134"/>
        <w:gridCol w:w="279"/>
        <w:gridCol w:w="1134"/>
        <w:gridCol w:w="276"/>
        <w:gridCol w:w="1134"/>
        <w:gridCol w:w="276"/>
        <w:gridCol w:w="1134"/>
      </w:tblGrid>
      <w:tr w:rsidR="001A4C6D" w:rsidRPr="00411DBC" w14:paraId="3BC55E64" w14:textId="77777777" w:rsidTr="001A4C6D">
        <w:trPr>
          <w:trHeight w:val="389"/>
        </w:trPr>
        <w:tc>
          <w:tcPr>
            <w:tcW w:w="4535" w:type="dxa"/>
          </w:tcPr>
          <w:p w14:paraId="1F529613" w14:textId="77777777" w:rsidR="001A4C6D" w:rsidRPr="00411DBC" w:rsidRDefault="001A4C6D" w:rsidP="001A4C6D">
            <w:pPr>
              <w:tabs>
                <w:tab w:val="clear" w:pos="227"/>
                <w:tab w:val="clear" w:pos="454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bookmarkStart w:id="47" w:name="_Hlk104733503"/>
          </w:p>
        </w:tc>
        <w:tc>
          <w:tcPr>
            <w:tcW w:w="5367" w:type="dxa"/>
            <w:gridSpan w:val="7"/>
            <w:tcBorders>
              <w:bottom w:val="single" w:sz="4" w:space="0" w:color="auto"/>
            </w:tcBorders>
          </w:tcPr>
          <w:p w14:paraId="3E541C10" w14:textId="0033C0B7" w:rsidR="001A4C6D" w:rsidRPr="00411DBC" w:rsidRDefault="001A4C6D" w:rsidP="001A4C6D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(หน่วย</w:t>
            </w:r>
            <w:r w:rsidRPr="00411DBC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พันบาท)</w:t>
            </w:r>
          </w:p>
        </w:tc>
      </w:tr>
      <w:tr w:rsidR="00936052" w:rsidRPr="00411DBC" w14:paraId="585CA94F" w14:textId="77777777" w:rsidTr="001A4C6D">
        <w:trPr>
          <w:trHeight w:val="389"/>
        </w:trPr>
        <w:tc>
          <w:tcPr>
            <w:tcW w:w="4535" w:type="dxa"/>
          </w:tcPr>
          <w:p w14:paraId="31C5157D" w14:textId="77777777" w:rsidR="00936052" w:rsidRPr="00411DBC" w:rsidRDefault="00936052" w:rsidP="001A4C6D">
            <w:pPr>
              <w:tabs>
                <w:tab w:val="clear" w:pos="227"/>
                <w:tab w:val="clear" w:pos="454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367" w:type="dxa"/>
            <w:gridSpan w:val="7"/>
            <w:tcBorders>
              <w:bottom w:val="single" w:sz="4" w:space="0" w:color="auto"/>
            </w:tcBorders>
          </w:tcPr>
          <w:p w14:paraId="1CA09ABB" w14:textId="7BF1ED46" w:rsidR="00936052" w:rsidRPr="00411DBC" w:rsidRDefault="001A4C6D" w:rsidP="001A4C6D">
            <w:pPr>
              <w:tabs>
                <w:tab w:val="clear" w:pos="227"/>
                <w:tab w:val="clear" w:pos="454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งบการเงินรวม/งบการเงินเฉพาะกิจการ</w:t>
            </w:r>
          </w:p>
        </w:tc>
      </w:tr>
      <w:tr w:rsidR="001A4C6D" w:rsidRPr="00411DBC" w14:paraId="304E5DCA" w14:textId="77777777" w:rsidTr="001A4C6D">
        <w:trPr>
          <w:trHeight w:val="20"/>
        </w:trPr>
        <w:tc>
          <w:tcPr>
            <w:tcW w:w="4535" w:type="dxa"/>
          </w:tcPr>
          <w:p w14:paraId="20D6EA5A" w14:textId="77777777" w:rsidR="001A4C6D" w:rsidRPr="00411DBC" w:rsidRDefault="001A4C6D" w:rsidP="001A4C6D">
            <w:pPr>
              <w:tabs>
                <w:tab w:val="clear" w:pos="227"/>
                <w:tab w:val="clear" w:pos="454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367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D73D0F" w14:textId="35C46627" w:rsidR="001A4C6D" w:rsidRPr="00411DBC" w:rsidRDefault="001A4C6D" w:rsidP="001A4C6D">
            <w:pPr>
              <w:tabs>
                <w:tab w:val="clear" w:pos="227"/>
                <w:tab w:val="clear" w:pos="454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 xml:space="preserve">ณ วันที่ </w:t>
            </w:r>
            <w:r w:rsidR="002147D8" w:rsidRPr="00411DBC">
              <w:rPr>
                <w:rFonts w:ascii="Angsana New" w:hAnsi="Angsana New"/>
                <w:sz w:val="28"/>
                <w:szCs w:val="28"/>
              </w:rPr>
              <w:t xml:space="preserve">30 </w:t>
            </w:r>
            <w:r w:rsidR="002147D8" w:rsidRPr="00411DBC">
              <w:rPr>
                <w:rFonts w:ascii="Angsana New" w:hAnsi="Angsana New" w:hint="cs"/>
                <w:sz w:val="28"/>
                <w:szCs w:val="28"/>
                <w:cs/>
              </w:rPr>
              <w:t xml:space="preserve">มิถุนายน </w:t>
            </w:r>
            <w:r w:rsidR="002147D8" w:rsidRPr="00411DBC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</w:tr>
      <w:tr w:rsidR="00936052" w:rsidRPr="00411DBC" w14:paraId="464C02D8" w14:textId="77777777" w:rsidTr="001A4C6D">
        <w:trPr>
          <w:trHeight w:val="20"/>
        </w:trPr>
        <w:tc>
          <w:tcPr>
            <w:tcW w:w="4535" w:type="dxa"/>
          </w:tcPr>
          <w:p w14:paraId="385224D3" w14:textId="77777777" w:rsidR="00936052" w:rsidRPr="00411DBC" w:rsidRDefault="00936052" w:rsidP="001A4C6D">
            <w:pPr>
              <w:tabs>
                <w:tab w:val="clear" w:pos="227"/>
                <w:tab w:val="clear" w:pos="454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F2DBA8" w14:textId="770092FD" w:rsidR="00936052" w:rsidRPr="00411DBC" w:rsidRDefault="00936052" w:rsidP="001A4C6D">
            <w:pPr>
              <w:tabs>
                <w:tab w:val="clear" w:pos="227"/>
                <w:tab w:val="clear" w:pos="454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 xml:space="preserve">ระดับ </w:t>
            </w:r>
            <w:r w:rsidRPr="00411DBC">
              <w:rPr>
                <w:rFonts w:ascii="Angsana New" w:hAnsi="Angsana New"/>
                <w:sz w:val="28"/>
                <w:szCs w:val="28"/>
              </w:rPr>
              <w:t>1</w:t>
            </w:r>
          </w:p>
        </w:tc>
        <w:tc>
          <w:tcPr>
            <w:tcW w:w="279" w:type="dxa"/>
            <w:tcBorders>
              <w:top w:val="single" w:sz="4" w:space="0" w:color="auto"/>
            </w:tcBorders>
            <w:vAlign w:val="center"/>
          </w:tcPr>
          <w:p w14:paraId="5EB1DB16" w14:textId="77777777" w:rsidR="00936052" w:rsidRPr="00411DBC" w:rsidRDefault="00936052" w:rsidP="001A4C6D">
            <w:pPr>
              <w:tabs>
                <w:tab w:val="clear" w:pos="227"/>
                <w:tab w:val="clear" w:pos="454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5B751D" w14:textId="34768BAC" w:rsidR="00936052" w:rsidRPr="00411DBC" w:rsidRDefault="00936052" w:rsidP="001A4C6D">
            <w:pPr>
              <w:tabs>
                <w:tab w:val="clear" w:pos="227"/>
                <w:tab w:val="clear" w:pos="454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 xml:space="preserve">ระดับ </w:t>
            </w:r>
            <w:r w:rsidRPr="00411DBC">
              <w:rPr>
                <w:rFonts w:ascii="Angsana New" w:hAnsi="Angsana New"/>
                <w:sz w:val="28"/>
                <w:szCs w:val="28"/>
              </w:rPr>
              <w:t>2</w:t>
            </w:r>
          </w:p>
        </w:tc>
        <w:tc>
          <w:tcPr>
            <w:tcW w:w="276" w:type="dxa"/>
            <w:tcBorders>
              <w:top w:val="single" w:sz="4" w:space="0" w:color="auto"/>
            </w:tcBorders>
            <w:vAlign w:val="center"/>
          </w:tcPr>
          <w:p w14:paraId="49A8B7CB" w14:textId="77777777" w:rsidR="00936052" w:rsidRPr="00411DBC" w:rsidRDefault="00936052" w:rsidP="001A4C6D">
            <w:pPr>
              <w:tabs>
                <w:tab w:val="clear" w:pos="227"/>
                <w:tab w:val="clear" w:pos="454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9FD3EA" w14:textId="47CF60CC" w:rsidR="00936052" w:rsidRPr="00411DBC" w:rsidRDefault="00936052" w:rsidP="001A4C6D">
            <w:pPr>
              <w:tabs>
                <w:tab w:val="clear" w:pos="227"/>
                <w:tab w:val="clear" w:pos="454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 xml:space="preserve">ระดับ </w:t>
            </w:r>
            <w:r w:rsidRPr="00411DBC">
              <w:rPr>
                <w:rFonts w:ascii="Angsana New" w:hAnsi="Angsana New"/>
                <w:sz w:val="28"/>
                <w:szCs w:val="28"/>
              </w:rPr>
              <w:t>3</w:t>
            </w:r>
          </w:p>
        </w:tc>
        <w:tc>
          <w:tcPr>
            <w:tcW w:w="276" w:type="dxa"/>
            <w:tcBorders>
              <w:top w:val="single" w:sz="4" w:space="0" w:color="auto"/>
            </w:tcBorders>
            <w:vAlign w:val="center"/>
          </w:tcPr>
          <w:p w14:paraId="5691AACC" w14:textId="77777777" w:rsidR="00936052" w:rsidRPr="00411DBC" w:rsidRDefault="00936052" w:rsidP="001A4C6D">
            <w:pPr>
              <w:tabs>
                <w:tab w:val="clear" w:pos="227"/>
                <w:tab w:val="clear" w:pos="454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523871" w14:textId="2296FBC8" w:rsidR="00936052" w:rsidRPr="00411DBC" w:rsidRDefault="00936052" w:rsidP="001A4C6D">
            <w:pPr>
              <w:tabs>
                <w:tab w:val="clear" w:pos="227"/>
                <w:tab w:val="clear" w:pos="454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</w:p>
        </w:tc>
      </w:tr>
      <w:tr w:rsidR="00936052" w:rsidRPr="00411DBC" w14:paraId="0213AE27" w14:textId="77777777" w:rsidTr="001A4C6D">
        <w:trPr>
          <w:trHeight w:val="20"/>
        </w:trPr>
        <w:tc>
          <w:tcPr>
            <w:tcW w:w="4535" w:type="dxa"/>
          </w:tcPr>
          <w:p w14:paraId="6D15F05B" w14:textId="5E5FD1A0" w:rsidR="00936052" w:rsidRPr="00411DBC" w:rsidRDefault="001A4C6D" w:rsidP="001A4C6D">
            <w:pPr>
              <w:tabs>
                <w:tab w:val="clear" w:pos="227"/>
                <w:tab w:val="clear" w:pos="454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411DBC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สินทรัพย์ที่วัดมูลค่าด้วยมูลค่ายุติธรรม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366A503C" w14:textId="77777777" w:rsidR="00936052" w:rsidRPr="00411DBC" w:rsidRDefault="00936052" w:rsidP="001A4C6D">
            <w:pPr>
              <w:tabs>
                <w:tab w:val="clear" w:pos="227"/>
                <w:tab w:val="clear" w:pos="454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9" w:type="dxa"/>
          </w:tcPr>
          <w:p w14:paraId="63045F3D" w14:textId="77777777" w:rsidR="00936052" w:rsidRPr="00411DBC" w:rsidRDefault="00936052" w:rsidP="001A4C6D">
            <w:pPr>
              <w:tabs>
                <w:tab w:val="clear" w:pos="227"/>
                <w:tab w:val="clear" w:pos="454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</w:tcPr>
          <w:p w14:paraId="7DB2D5BB" w14:textId="682EB5E1" w:rsidR="00936052" w:rsidRPr="00411DBC" w:rsidRDefault="00936052" w:rsidP="001A4C6D">
            <w:pPr>
              <w:tabs>
                <w:tab w:val="clear" w:pos="227"/>
                <w:tab w:val="clear" w:pos="454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6" w:type="dxa"/>
          </w:tcPr>
          <w:p w14:paraId="50BE5EBE" w14:textId="77777777" w:rsidR="00936052" w:rsidRPr="00411DBC" w:rsidRDefault="00936052" w:rsidP="001A4C6D">
            <w:pPr>
              <w:tabs>
                <w:tab w:val="clear" w:pos="227"/>
                <w:tab w:val="clear" w:pos="454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</w:tcPr>
          <w:p w14:paraId="324589F3" w14:textId="77777777" w:rsidR="00936052" w:rsidRPr="00411DBC" w:rsidRDefault="00936052" w:rsidP="001A4C6D">
            <w:pPr>
              <w:tabs>
                <w:tab w:val="clear" w:pos="227"/>
                <w:tab w:val="clear" w:pos="454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6" w:type="dxa"/>
          </w:tcPr>
          <w:p w14:paraId="30C9EA79" w14:textId="77777777" w:rsidR="00936052" w:rsidRPr="00411DBC" w:rsidRDefault="00936052" w:rsidP="001A4C6D">
            <w:pPr>
              <w:tabs>
                <w:tab w:val="clear" w:pos="227"/>
                <w:tab w:val="clear" w:pos="454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</w:tcPr>
          <w:p w14:paraId="4D34EA77" w14:textId="77777777" w:rsidR="00936052" w:rsidRPr="00411DBC" w:rsidRDefault="00936052" w:rsidP="001A4C6D">
            <w:pPr>
              <w:tabs>
                <w:tab w:val="clear" w:pos="227"/>
                <w:tab w:val="clear" w:pos="454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936052" w:rsidRPr="00411DBC" w14:paraId="07B1302B" w14:textId="77777777" w:rsidTr="001A4C6D">
        <w:trPr>
          <w:trHeight w:val="20"/>
        </w:trPr>
        <w:tc>
          <w:tcPr>
            <w:tcW w:w="4535" w:type="dxa"/>
          </w:tcPr>
          <w:p w14:paraId="480CB641" w14:textId="2F64865A" w:rsidR="00936052" w:rsidRPr="00411DBC" w:rsidRDefault="001A4C6D" w:rsidP="001A4C6D">
            <w:pPr>
              <w:tabs>
                <w:tab w:val="clear" w:pos="227"/>
                <w:tab w:val="clear" w:pos="454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สินทรัพย์ทางการเงินหมุนเวียนอื่น</w:t>
            </w:r>
          </w:p>
        </w:tc>
        <w:tc>
          <w:tcPr>
            <w:tcW w:w="1134" w:type="dxa"/>
            <w:vAlign w:val="center"/>
          </w:tcPr>
          <w:p w14:paraId="1578F60C" w14:textId="2F60FD5A" w:rsidR="00936052" w:rsidRPr="00411DBC" w:rsidRDefault="00936052" w:rsidP="001A4C6D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9" w:type="dxa"/>
            <w:vAlign w:val="center"/>
          </w:tcPr>
          <w:p w14:paraId="12188E9A" w14:textId="77777777" w:rsidR="00936052" w:rsidRPr="00411DBC" w:rsidRDefault="00936052" w:rsidP="001A4C6D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2AB8BC46" w14:textId="39C69395" w:rsidR="00936052" w:rsidRPr="00411DBC" w:rsidRDefault="00936052" w:rsidP="001A4C6D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6" w:type="dxa"/>
            <w:vAlign w:val="center"/>
          </w:tcPr>
          <w:p w14:paraId="0C1BA00D" w14:textId="77777777" w:rsidR="00936052" w:rsidRPr="00411DBC" w:rsidRDefault="00936052" w:rsidP="001A4C6D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1AD7C54D" w14:textId="77777777" w:rsidR="00936052" w:rsidRPr="00411DBC" w:rsidRDefault="00936052" w:rsidP="001A4C6D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6" w:type="dxa"/>
            <w:vAlign w:val="center"/>
          </w:tcPr>
          <w:p w14:paraId="62B8E5C0" w14:textId="77777777" w:rsidR="00936052" w:rsidRPr="00411DBC" w:rsidRDefault="00936052" w:rsidP="001A4C6D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6A52DB3A" w14:textId="77777777" w:rsidR="00936052" w:rsidRPr="00411DBC" w:rsidRDefault="00936052" w:rsidP="001A4C6D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1A4C6D" w:rsidRPr="00411DBC" w14:paraId="6EB88CC6" w14:textId="77777777" w:rsidTr="001A4C6D">
        <w:trPr>
          <w:trHeight w:val="20"/>
        </w:trPr>
        <w:tc>
          <w:tcPr>
            <w:tcW w:w="4535" w:type="dxa"/>
          </w:tcPr>
          <w:p w14:paraId="33918AE8" w14:textId="790F6A3C" w:rsidR="001A4C6D" w:rsidRPr="00411DBC" w:rsidRDefault="001A4C6D" w:rsidP="001A4C6D">
            <w:pPr>
              <w:tabs>
                <w:tab w:val="clear" w:pos="227"/>
                <w:tab w:val="clear" w:pos="454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  <w:r w:rsidRPr="00411DBC">
              <w:rPr>
                <w:rFonts w:ascii="Angsana New" w:hAnsi="Angsana New"/>
                <w:sz w:val="28"/>
                <w:szCs w:val="28"/>
                <w:cs/>
              </w:rPr>
              <w:t>หน่วยลงทุนในหุ้น - ไม่จดทะเบียนในตลาดหลักทรัพย์</w:t>
            </w:r>
          </w:p>
        </w:tc>
        <w:tc>
          <w:tcPr>
            <w:tcW w:w="1134" w:type="dxa"/>
            <w:vAlign w:val="center"/>
          </w:tcPr>
          <w:p w14:paraId="4A60A6B9" w14:textId="750DD994" w:rsidR="001A4C6D" w:rsidRPr="00411DBC" w:rsidRDefault="001A4C6D" w:rsidP="001A4C6D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279" w:type="dxa"/>
            <w:vAlign w:val="center"/>
          </w:tcPr>
          <w:p w14:paraId="10C372E4" w14:textId="77777777" w:rsidR="001A4C6D" w:rsidRPr="00411DBC" w:rsidRDefault="001A4C6D" w:rsidP="001A4C6D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718AC357" w14:textId="1B580573" w:rsidR="001A4C6D" w:rsidRPr="00411DBC" w:rsidRDefault="001A4C6D" w:rsidP="001A4C6D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276" w:type="dxa"/>
            <w:vAlign w:val="center"/>
          </w:tcPr>
          <w:p w14:paraId="7374D15F" w14:textId="77777777" w:rsidR="001A4C6D" w:rsidRPr="00411DBC" w:rsidRDefault="001A4C6D" w:rsidP="001A4C6D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63911196" w14:textId="0BDD5756" w:rsidR="001A4C6D" w:rsidRPr="00411DBC" w:rsidRDefault="001A4C6D" w:rsidP="001A4C6D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276" w:type="dxa"/>
            <w:vAlign w:val="center"/>
          </w:tcPr>
          <w:p w14:paraId="4F5C8CDF" w14:textId="77777777" w:rsidR="001A4C6D" w:rsidRPr="00411DBC" w:rsidRDefault="001A4C6D" w:rsidP="001A4C6D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2C9517A3" w14:textId="0C600582" w:rsidR="001A4C6D" w:rsidRPr="00411DBC" w:rsidRDefault="001A4C6D" w:rsidP="001A4C6D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</w:tr>
      <w:tr w:rsidR="001A4C6D" w:rsidRPr="00411DBC" w14:paraId="00191A9E" w14:textId="77777777" w:rsidTr="001A4C6D">
        <w:trPr>
          <w:trHeight w:val="20"/>
        </w:trPr>
        <w:tc>
          <w:tcPr>
            <w:tcW w:w="4535" w:type="dxa"/>
          </w:tcPr>
          <w:p w14:paraId="38FD697D" w14:textId="541446D6" w:rsidR="001A4C6D" w:rsidRPr="00411DBC" w:rsidRDefault="001A4C6D" w:rsidP="001A4C6D">
            <w:pPr>
              <w:tabs>
                <w:tab w:val="clear" w:pos="227"/>
                <w:tab w:val="clear" w:pos="454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สินทรัพย์ทางการเงินไม่หมุนเวียนอื่น</w:t>
            </w:r>
          </w:p>
        </w:tc>
        <w:tc>
          <w:tcPr>
            <w:tcW w:w="1134" w:type="dxa"/>
            <w:vAlign w:val="center"/>
          </w:tcPr>
          <w:p w14:paraId="1A8F89B4" w14:textId="77777777" w:rsidR="001A4C6D" w:rsidRPr="00411DBC" w:rsidRDefault="001A4C6D" w:rsidP="001A4C6D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9" w:type="dxa"/>
            <w:vAlign w:val="center"/>
          </w:tcPr>
          <w:p w14:paraId="71EE32CD" w14:textId="77777777" w:rsidR="001A4C6D" w:rsidRPr="00411DBC" w:rsidRDefault="001A4C6D" w:rsidP="001A4C6D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6CC4A711" w14:textId="351B4336" w:rsidR="001A4C6D" w:rsidRPr="00411DBC" w:rsidRDefault="001A4C6D" w:rsidP="001A4C6D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6" w:type="dxa"/>
            <w:vAlign w:val="center"/>
          </w:tcPr>
          <w:p w14:paraId="4F4A1C07" w14:textId="77777777" w:rsidR="001A4C6D" w:rsidRPr="00411DBC" w:rsidRDefault="001A4C6D" w:rsidP="001A4C6D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69222543" w14:textId="77777777" w:rsidR="001A4C6D" w:rsidRPr="00411DBC" w:rsidRDefault="001A4C6D" w:rsidP="001A4C6D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6" w:type="dxa"/>
            <w:vAlign w:val="center"/>
          </w:tcPr>
          <w:p w14:paraId="5DFC6AAF" w14:textId="77777777" w:rsidR="001A4C6D" w:rsidRPr="00411DBC" w:rsidRDefault="001A4C6D" w:rsidP="001A4C6D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37959244" w14:textId="77777777" w:rsidR="001A4C6D" w:rsidRPr="00411DBC" w:rsidRDefault="001A4C6D" w:rsidP="001A4C6D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1A4C6D" w:rsidRPr="00411DBC" w14:paraId="3CC64578" w14:textId="77777777" w:rsidTr="001A4C6D">
        <w:trPr>
          <w:trHeight w:val="20"/>
        </w:trPr>
        <w:tc>
          <w:tcPr>
            <w:tcW w:w="4535" w:type="dxa"/>
          </w:tcPr>
          <w:p w14:paraId="2497F6EE" w14:textId="5B98270C" w:rsidR="001A4C6D" w:rsidRPr="00411DBC" w:rsidRDefault="001A4C6D" w:rsidP="001A4C6D">
            <w:pPr>
              <w:tabs>
                <w:tab w:val="clear" w:pos="227"/>
                <w:tab w:val="clear" w:pos="454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 xml:space="preserve">-หน่วยลงทุนในกองทุนเปิด </w:t>
            </w:r>
          </w:p>
        </w:tc>
        <w:tc>
          <w:tcPr>
            <w:tcW w:w="1134" w:type="dxa"/>
            <w:vAlign w:val="center"/>
          </w:tcPr>
          <w:p w14:paraId="74E8CFF1" w14:textId="36E41F77" w:rsidR="001A4C6D" w:rsidRPr="00411DBC" w:rsidRDefault="001A4C6D" w:rsidP="001A4C6D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279" w:type="dxa"/>
            <w:vAlign w:val="center"/>
          </w:tcPr>
          <w:p w14:paraId="227E3555" w14:textId="77777777" w:rsidR="001A4C6D" w:rsidRPr="00411DBC" w:rsidRDefault="001A4C6D" w:rsidP="001A4C6D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5ED0BD31" w14:textId="1AD5BCBC" w:rsidR="001A4C6D" w:rsidRPr="00411DBC" w:rsidRDefault="001A4C6D" w:rsidP="001A4C6D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276" w:type="dxa"/>
            <w:vAlign w:val="center"/>
          </w:tcPr>
          <w:p w14:paraId="08F6ED4D" w14:textId="77777777" w:rsidR="001A4C6D" w:rsidRPr="00411DBC" w:rsidRDefault="001A4C6D" w:rsidP="001A4C6D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03FA570D" w14:textId="456C425A" w:rsidR="001A4C6D" w:rsidRPr="00411DBC" w:rsidRDefault="001A4C6D" w:rsidP="001A4C6D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276" w:type="dxa"/>
            <w:vAlign w:val="center"/>
          </w:tcPr>
          <w:p w14:paraId="35EA4A6A" w14:textId="77777777" w:rsidR="001A4C6D" w:rsidRPr="00411DBC" w:rsidRDefault="001A4C6D" w:rsidP="001A4C6D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7835A34A" w14:textId="5ABFFE6D" w:rsidR="001A4C6D" w:rsidRPr="00411DBC" w:rsidRDefault="001A4C6D" w:rsidP="001A4C6D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</w:tr>
      <w:tr w:rsidR="001A4C6D" w:rsidRPr="00411DBC" w14:paraId="5A79CEB5" w14:textId="77777777" w:rsidTr="001A4C6D">
        <w:trPr>
          <w:trHeight w:val="20"/>
        </w:trPr>
        <w:tc>
          <w:tcPr>
            <w:tcW w:w="4535" w:type="dxa"/>
          </w:tcPr>
          <w:p w14:paraId="5250FAF3" w14:textId="38270CDB" w:rsidR="001A4C6D" w:rsidRPr="00411DBC" w:rsidRDefault="001A4C6D" w:rsidP="001A4C6D">
            <w:pPr>
              <w:tabs>
                <w:tab w:val="clear" w:pos="227"/>
                <w:tab w:val="clear" w:pos="454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 xml:space="preserve">-หน่วยลงทุนในหุ้น </w:t>
            </w:r>
            <w:r w:rsidR="007E6087" w:rsidRPr="00411DBC">
              <w:rPr>
                <w:rFonts w:ascii="Angsana New" w:hAnsi="Angsana New"/>
                <w:sz w:val="28"/>
                <w:szCs w:val="28"/>
                <w:cs/>
              </w:rPr>
              <w:t>–</w:t>
            </w:r>
            <w:r w:rsidRPr="00411DBC">
              <w:rPr>
                <w:rFonts w:ascii="Angsana New" w:hAnsi="Angsana New"/>
                <w:sz w:val="28"/>
                <w:szCs w:val="28"/>
                <w:cs/>
              </w:rPr>
              <w:t xml:space="preserve"> ไม่จดทะเบียนในตลาดหลักทรัพย์</w:t>
            </w:r>
          </w:p>
        </w:tc>
        <w:tc>
          <w:tcPr>
            <w:tcW w:w="1134" w:type="dxa"/>
            <w:vAlign w:val="center"/>
          </w:tcPr>
          <w:p w14:paraId="07B80F87" w14:textId="6897F3CA" w:rsidR="001A4C6D" w:rsidRPr="00411DBC" w:rsidRDefault="001A4C6D" w:rsidP="001A4C6D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279" w:type="dxa"/>
            <w:vAlign w:val="center"/>
          </w:tcPr>
          <w:p w14:paraId="3B3859F4" w14:textId="77777777" w:rsidR="001A4C6D" w:rsidRPr="00411DBC" w:rsidRDefault="001A4C6D" w:rsidP="001A4C6D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7BDFAA0C" w14:textId="14B6355E" w:rsidR="001A4C6D" w:rsidRPr="00411DBC" w:rsidRDefault="001A4C6D" w:rsidP="001A4C6D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276" w:type="dxa"/>
            <w:vAlign w:val="center"/>
          </w:tcPr>
          <w:p w14:paraId="4E8B8858" w14:textId="77777777" w:rsidR="001A4C6D" w:rsidRPr="00411DBC" w:rsidRDefault="001A4C6D" w:rsidP="001A4C6D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59FA66B8" w14:textId="420A304E" w:rsidR="001A4C6D" w:rsidRPr="00411DBC" w:rsidRDefault="001A4C6D" w:rsidP="001A4C6D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50,000</w:t>
            </w:r>
          </w:p>
        </w:tc>
        <w:tc>
          <w:tcPr>
            <w:tcW w:w="276" w:type="dxa"/>
            <w:vAlign w:val="center"/>
          </w:tcPr>
          <w:p w14:paraId="76437702" w14:textId="77777777" w:rsidR="001A4C6D" w:rsidRPr="00411DBC" w:rsidRDefault="001A4C6D" w:rsidP="001A4C6D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15398396" w14:textId="35C46388" w:rsidR="001A4C6D" w:rsidRPr="00411DBC" w:rsidRDefault="001A4C6D" w:rsidP="001A4C6D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50,000</w:t>
            </w:r>
          </w:p>
        </w:tc>
      </w:tr>
      <w:tr w:rsidR="00FC4412" w:rsidRPr="00411DBC" w14:paraId="661F0FFB" w14:textId="77777777" w:rsidTr="001A4C6D">
        <w:trPr>
          <w:trHeight w:val="20"/>
        </w:trPr>
        <w:tc>
          <w:tcPr>
            <w:tcW w:w="4535" w:type="dxa"/>
          </w:tcPr>
          <w:p w14:paraId="53AC026F" w14:textId="6F1CAF45" w:rsidR="00FC4412" w:rsidRPr="00411DBC" w:rsidRDefault="00FC4412" w:rsidP="001A4C6D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หนี้สินทางการเงิน</w:t>
            </w:r>
          </w:p>
        </w:tc>
        <w:tc>
          <w:tcPr>
            <w:tcW w:w="1134" w:type="dxa"/>
            <w:vAlign w:val="center"/>
          </w:tcPr>
          <w:p w14:paraId="08E6503E" w14:textId="77777777" w:rsidR="00FC4412" w:rsidRPr="00411DBC" w:rsidRDefault="00FC4412" w:rsidP="001A4C6D">
            <w:pPr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79" w:type="dxa"/>
            <w:vAlign w:val="center"/>
          </w:tcPr>
          <w:p w14:paraId="06A10DEE" w14:textId="77777777" w:rsidR="00FC4412" w:rsidRPr="00411DBC" w:rsidRDefault="00FC4412" w:rsidP="001A4C6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6BA007CC" w14:textId="77777777" w:rsidR="00FC4412" w:rsidRPr="00411DBC" w:rsidRDefault="00FC4412" w:rsidP="001A4C6D">
            <w:pPr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76" w:type="dxa"/>
            <w:vAlign w:val="center"/>
          </w:tcPr>
          <w:p w14:paraId="755820FB" w14:textId="77777777" w:rsidR="00FC4412" w:rsidRPr="00411DBC" w:rsidRDefault="00FC4412" w:rsidP="001A4C6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50F63166" w14:textId="77777777" w:rsidR="00FC4412" w:rsidRPr="00411DBC" w:rsidRDefault="00FC4412" w:rsidP="001A4C6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6" w:type="dxa"/>
            <w:vAlign w:val="center"/>
          </w:tcPr>
          <w:p w14:paraId="0FD1E568" w14:textId="77777777" w:rsidR="00FC4412" w:rsidRPr="00411DBC" w:rsidRDefault="00FC4412" w:rsidP="001A4C6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025A87F9" w14:textId="77777777" w:rsidR="00FC4412" w:rsidRPr="00411DBC" w:rsidRDefault="00FC4412" w:rsidP="001A4C6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FC4412" w:rsidRPr="00411DBC" w14:paraId="6FBD66A3" w14:textId="77777777" w:rsidTr="001A4C6D">
        <w:trPr>
          <w:trHeight w:val="20"/>
        </w:trPr>
        <w:tc>
          <w:tcPr>
            <w:tcW w:w="4535" w:type="dxa"/>
          </w:tcPr>
          <w:p w14:paraId="2748BA6B" w14:textId="7D0DE328" w:rsidR="004A27A8" w:rsidRPr="00411DBC" w:rsidRDefault="00FC4412" w:rsidP="00FC4412">
            <w:pPr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หุ้นกู้</w:t>
            </w:r>
            <w:r w:rsidR="004A27A8" w:rsidRPr="00411DBC">
              <w:rPr>
                <w:rFonts w:ascii="Angsana New" w:hAnsi="Angsana New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14:paraId="2C246AAC" w14:textId="14975C7A" w:rsidR="00FC4412" w:rsidRPr="00411DBC" w:rsidRDefault="00FC4412" w:rsidP="001A4C6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79" w:type="dxa"/>
            <w:vAlign w:val="center"/>
          </w:tcPr>
          <w:p w14:paraId="0C1D0D1F" w14:textId="77777777" w:rsidR="00FC4412" w:rsidRPr="00411DBC" w:rsidRDefault="00FC4412" w:rsidP="001A4C6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518D206C" w14:textId="6C991F81" w:rsidR="00FC4412" w:rsidRPr="00411DBC" w:rsidRDefault="00855D92" w:rsidP="001A4C6D">
            <w:pPr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49,</w:t>
            </w:r>
            <w:r w:rsidR="00B028B0" w:rsidRPr="00411DBC">
              <w:rPr>
                <w:rFonts w:ascii="Angsana New" w:hAnsi="Angsana New"/>
                <w:sz w:val="28"/>
                <w:szCs w:val="28"/>
              </w:rPr>
              <w:t>739</w:t>
            </w:r>
          </w:p>
        </w:tc>
        <w:tc>
          <w:tcPr>
            <w:tcW w:w="276" w:type="dxa"/>
            <w:vAlign w:val="center"/>
          </w:tcPr>
          <w:p w14:paraId="2E21B7FC" w14:textId="77777777" w:rsidR="00FC4412" w:rsidRPr="00411DBC" w:rsidRDefault="00FC4412" w:rsidP="001A4C6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5E9C15D6" w14:textId="7A136101" w:rsidR="00FC4412" w:rsidRPr="00411DBC" w:rsidRDefault="00FC4412" w:rsidP="001A4C6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76" w:type="dxa"/>
            <w:vAlign w:val="center"/>
          </w:tcPr>
          <w:p w14:paraId="24FEA409" w14:textId="77777777" w:rsidR="00FC4412" w:rsidRPr="00411DBC" w:rsidRDefault="00FC4412" w:rsidP="001A4C6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57E7B952" w14:textId="1EB31014" w:rsidR="00FC4412" w:rsidRPr="00411DBC" w:rsidRDefault="00B028B0" w:rsidP="001A4C6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49,739</w:t>
            </w:r>
          </w:p>
        </w:tc>
      </w:tr>
    </w:tbl>
    <w:p w14:paraId="2C980EE6" w14:textId="5649F24E" w:rsidR="004A27A8" w:rsidRPr="00411DBC" w:rsidRDefault="007E6087" w:rsidP="004A27A8">
      <w:pPr>
        <w:pStyle w:val="BodyText"/>
        <w:spacing w:before="120" w:after="0" w:line="360" w:lineRule="exact"/>
        <w:ind w:left="426"/>
        <w:jc w:val="thaiDistribute"/>
        <w:rPr>
          <w:rFonts w:ascii="Angsana New" w:hAnsi="Angsana New"/>
          <w:strike/>
          <w:sz w:val="28"/>
          <w:szCs w:val="28"/>
        </w:rPr>
      </w:pPr>
      <w:bookmarkStart w:id="48" w:name="_Hlk72072855"/>
      <w:bookmarkEnd w:id="47"/>
      <w:r w:rsidRPr="00411DBC">
        <w:rPr>
          <w:rFonts w:ascii="Angsana New" w:hAnsi="Angsana New"/>
          <w:sz w:val="28"/>
          <w:szCs w:val="28"/>
        </w:rPr>
        <w:br/>
      </w:r>
    </w:p>
    <w:p w14:paraId="0B72572A" w14:textId="77777777" w:rsidR="00E214F5" w:rsidRPr="00411DBC" w:rsidRDefault="00E214F5" w:rsidP="00F76543">
      <w:pPr>
        <w:pStyle w:val="BodyText"/>
        <w:spacing w:before="120" w:after="0" w:line="360" w:lineRule="exact"/>
        <w:ind w:left="426"/>
        <w:jc w:val="thaiDistribute"/>
        <w:rPr>
          <w:rFonts w:ascii="Angsana New" w:hAnsi="Angsana New"/>
          <w:sz w:val="28"/>
          <w:szCs w:val="28"/>
        </w:rPr>
      </w:pPr>
    </w:p>
    <w:tbl>
      <w:tblPr>
        <w:tblStyle w:val="TableGrid"/>
        <w:tblW w:w="9902" w:type="dxa"/>
        <w:tblInd w:w="4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5"/>
        <w:gridCol w:w="1134"/>
        <w:gridCol w:w="279"/>
        <w:gridCol w:w="1134"/>
        <w:gridCol w:w="276"/>
        <w:gridCol w:w="1134"/>
        <w:gridCol w:w="276"/>
        <w:gridCol w:w="1134"/>
      </w:tblGrid>
      <w:tr w:rsidR="00E214F5" w:rsidRPr="00411DBC" w14:paraId="0B95E050" w14:textId="77777777" w:rsidTr="00CF1816">
        <w:trPr>
          <w:trHeight w:val="389"/>
        </w:trPr>
        <w:tc>
          <w:tcPr>
            <w:tcW w:w="4535" w:type="dxa"/>
          </w:tcPr>
          <w:p w14:paraId="63E5F8DC" w14:textId="77777777" w:rsidR="00E214F5" w:rsidRPr="00411DBC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367" w:type="dxa"/>
            <w:gridSpan w:val="7"/>
            <w:tcBorders>
              <w:bottom w:val="single" w:sz="4" w:space="0" w:color="auto"/>
            </w:tcBorders>
          </w:tcPr>
          <w:p w14:paraId="0889051D" w14:textId="77777777" w:rsidR="00E214F5" w:rsidRPr="00411DBC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(หน่วย</w:t>
            </w:r>
            <w:r w:rsidRPr="00411DBC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พันบาท)</w:t>
            </w:r>
          </w:p>
        </w:tc>
      </w:tr>
      <w:tr w:rsidR="00E214F5" w:rsidRPr="00411DBC" w14:paraId="035BAD96" w14:textId="77777777" w:rsidTr="00CF1816">
        <w:trPr>
          <w:trHeight w:val="389"/>
        </w:trPr>
        <w:tc>
          <w:tcPr>
            <w:tcW w:w="4535" w:type="dxa"/>
          </w:tcPr>
          <w:p w14:paraId="0FCB0813" w14:textId="77777777" w:rsidR="00E214F5" w:rsidRPr="00411DBC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367" w:type="dxa"/>
            <w:gridSpan w:val="7"/>
            <w:tcBorders>
              <w:bottom w:val="single" w:sz="4" w:space="0" w:color="auto"/>
            </w:tcBorders>
          </w:tcPr>
          <w:p w14:paraId="7B017E6A" w14:textId="77777777" w:rsidR="00E214F5" w:rsidRPr="00411DBC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งบการเงินรวม/งบการเงินเฉพาะกิจการ</w:t>
            </w:r>
          </w:p>
        </w:tc>
      </w:tr>
      <w:tr w:rsidR="00E214F5" w:rsidRPr="00411DBC" w14:paraId="6F28147B" w14:textId="77777777" w:rsidTr="00CF1816">
        <w:trPr>
          <w:trHeight w:val="20"/>
        </w:trPr>
        <w:tc>
          <w:tcPr>
            <w:tcW w:w="4535" w:type="dxa"/>
          </w:tcPr>
          <w:p w14:paraId="6F1EF761" w14:textId="77777777" w:rsidR="00E214F5" w:rsidRPr="00411DBC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367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0544AB" w14:textId="669C4ED9" w:rsidR="00E214F5" w:rsidRPr="00411DBC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 xml:space="preserve">ณ วันที่ </w:t>
            </w:r>
            <w:r w:rsidRPr="00411DBC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 xml:space="preserve">ธันวาคม </w:t>
            </w:r>
            <w:r w:rsidRPr="00411DBC">
              <w:rPr>
                <w:rFonts w:ascii="Angsana New" w:hAnsi="Angsana New"/>
                <w:sz w:val="28"/>
                <w:szCs w:val="28"/>
              </w:rPr>
              <w:t>256</w:t>
            </w:r>
            <w:r w:rsidR="007B2CDC" w:rsidRPr="00411DBC">
              <w:rPr>
                <w:rFonts w:ascii="Angsana New" w:hAnsi="Angsana New"/>
                <w:sz w:val="28"/>
                <w:szCs w:val="28"/>
              </w:rPr>
              <w:t>5</w:t>
            </w:r>
          </w:p>
        </w:tc>
      </w:tr>
      <w:tr w:rsidR="00E214F5" w:rsidRPr="00411DBC" w14:paraId="06A30CE6" w14:textId="77777777" w:rsidTr="00CF1816">
        <w:trPr>
          <w:trHeight w:val="20"/>
        </w:trPr>
        <w:tc>
          <w:tcPr>
            <w:tcW w:w="4535" w:type="dxa"/>
          </w:tcPr>
          <w:p w14:paraId="6FA6B402" w14:textId="77777777" w:rsidR="00E214F5" w:rsidRPr="00411DBC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549E58" w14:textId="77777777" w:rsidR="00E214F5" w:rsidRPr="00411DBC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 xml:space="preserve">ระดับ </w:t>
            </w:r>
            <w:r w:rsidRPr="00411DBC">
              <w:rPr>
                <w:rFonts w:ascii="Angsana New" w:hAnsi="Angsana New"/>
                <w:sz w:val="28"/>
                <w:szCs w:val="28"/>
              </w:rPr>
              <w:t>1</w:t>
            </w:r>
          </w:p>
        </w:tc>
        <w:tc>
          <w:tcPr>
            <w:tcW w:w="279" w:type="dxa"/>
            <w:tcBorders>
              <w:top w:val="single" w:sz="4" w:space="0" w:color="auto"/>
            </w:tcBorders>
            <w:vAlign w:val="center"/>
          </w:tcPr>
          <w:p w14:paraId="6E4B8C47" w14:textId="77777777" w:rsidR="00E214F5" w:rsidRPr="00411DBC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5178BA" w14:textId="77777777" w:rsidR="00E214F5" w:rsidRPr="00411DBC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 xml:space="preserve">ระดับ </w:t>
            </w:r>
            <w:r w:rsidRPr="00411DBC">
              <w:rPr>
                <w:rFonts w:ascii="Angsana New" w:hAnsi="Angsana New"/>
                <w:sz w:val="28"/>
                <w:szCs w:val="28"/>
              </w:rPr>
              <w:t>2</w:t>
            </w:r>
          </w:p>
        </w:tc>
        <w:tc>
          <w:tcPr>
            <w:tcW w:w="276" w:type="dxa"/>
            <w:tcBorders>
              <w:top w:val="single" w:sz="4" w:space="0" w:color="auto"/>
            </w:tcBorders>
            <w:vAlign w:val="center"/>
          </w:tcPr>
          <w:p w14:paraId="47915801" w14:textId="77777777" w:rsidR="00E214F5" w:rsidRPr="00411DBC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E9EF70" w14:textId="77777777" w:rsidR="00E214F5" w:rsidRPr="00411DBC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 xml:space="preserve">ระดับ </w:t>
            </w:r>
            <w:r w:rsidRPr="00411DBC">
              <w:rPr>
                <w:rFonts w:ascii="Angsana New" w:hAnsi="Angsana New"/>
                <w:sz w:val="28"/>
                <w:szCs w:val="28"/>
              </w:rPr>
              <w:t>3</w:t>
            </w:r>
          </w:p>
        </w:tc>
        <w:tc>
          <w:tcPr>
            <w:tcW w:w="276" w:type="dxa"/>
            <w:tcBorders>
              <w:top w:val="single" w:sz="4" w:space="0" w:color="auto"/>
            </w:tcBorders>
            <w:vAlign w:val="center"/>
          </w:tcPr>
          <w:p w14:paraId="029363B3" w14:textId="77777777" w:rsidR="00E214F5" w:rsidRPr="00411DBC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646C7E" w14:textId="77777777" w:rsidR="00E214F5" w:rsidRPr="00411DBC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</w:p>
        </w:tc>
      </w:tr>
      <w:tr w:rsidR="00E214F5" w:rsidRPr="00411DBC" w14:paraId="7C73DF49" w14:textId="77777777" w:rsidTr="00CF1816">
        <w:trPr>
          <w:trHeight w:val="20"/>
        </w:trPr>
        <w:tc>
          <w:tcPr>
            <w:tcW w:w="4535" w:type="dxa"/>
          </w:tcPr>
          <w:p w14:paraId="383285FB" w14:textId="77777777" w:rsidR="00E214F5" w:rsidRPr="00411DBC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411DBC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สินทรัพย์ที่วัดมูลค่าด้วยมูลค่ายุติธรรม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054AD164" w14:textId="77777777" w:rsidR="00E214F5" w:rsidRPr="00411DBC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9" w:type="dxa"/>
          </w:tcPr>
          <w:p w14:paraId="224FAFB0" w14:textId="77777777" w:rsidR="00E214F5" w:rsidRPr="00411DBC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</w:tcPr>
          <w:p w14:paraId="6613BBEA" w14:textId="77777777" w:rsidR="00E214F5" w:rsidRPr="00411DBC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6" w:type="dxa"/>
          </w:tcPr>
          <w:p w14:paraId="1E1CFD11" w14:textId="77777777" w:rsidR="00E214F5" w:rsidRPr="00411DBC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</w:tcPr>
          <w:p w14:paraId="59252EB8" w14:textId="77777777" w:rsidR="00E214F5" w:rsidRPr="00411DBC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6" w:type="dxa"/>
          </w:tcPr>
          <w:p w14:paraId="027E35DE" w14:textId="77777777" w:rsidR="00E214F5" w:rsidRPr="00411DBC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</w:tcPr>
          <w:p w14:paraId="3EE54424" w14:textId="77777777" w:rsidR="00E214F5" w:rsidRPr="00411DBC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E214F5" w:rsidRPr="00411DBC" w14:paraId="14754D3E" w14:textId="77777777" w:rsidTr="00CF1816">
        <w:trPr>
          <w:trHeight w:val="20"/>
        </w:trPr>
        <w:tc>
          <w:tcPr>
            <w:tcW w:w="4535" w:type="dxa"/>
          </w:tcPr>
          <w:p w14:paraId="0449EBEF" w14:textId="77777777" w:rsidR="00E214F5" w:rsidRPr="00411DBC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สินทรัพย์ทางการเงินหมุนเวียนอื่น</w:t>
            </w:r>
          </w:p>
        </w:tc>
        <w:tc>
          <w:tcPr>
            <w:tcW w:w="1134" w:type="dxa"/>
            <w:vAlign w:val="center"/>
          </w:tcPr>
          <w:p w14:paraId="22ECDF68" w14:textId="77777777" w:rsidR="00E214F5" w:rsidRPr="00411DBC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9" w:type="dxa"/>
            <w:vAlign w:val="center"/>
          </w:tcPr>
          <w:p w14:paraId="7443595E" w14:textId="77777777" w:rsidR="00E214F5" w:rsidRPr="00411DBC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56C85B04" w14:textId="77777777" w:rsidR="00E214F5" w:rsidRPr="00411DBC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6" w:type="dxa"/>
            <w:vAlign w:val="center"/>
          </w:tcPr>
          <w:p w14:paraId="5F5889A2" w14:textId="77777777" w:rsidR="00E214F5" w:rsidRPr="00411DBC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62A4FC3E" w14:textId="77777777" w:rsidR="00E214F5" w:rsidRPr="00411DBC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6" w:type="dxa"/>
            <w:vAlign w:val="center"/>
          </w:tcPr>
          <w:p w14:paraId="6E6DC20B" w14:textId="77777777" w:rsidR="00E214F5" w:rsidRPr="00411DBC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03BA12F1" w14:textId="77777777" w:rsidR="00E214F5" w:rsidRPr="00411DBC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E214F5" w:rsidRPr="00411DBC" w14:paraId="4C2197B8" w14:textId="77777777" w:rsidTr="00CF1816">
        <w:trPr>
          <w:trHeight w:val="20"/>
        </w:trPr>
        <w:tc>
          <w:tcPr>
            <w:tcW w:w="4535" w:type="dxa"/>
          </w:tcPr>
          <w:p w14:paraId="73210502" w14:textId="77777777" w:rsidR="00E214F5" w:rsidRPr="00411DBC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  <w:r w:rsidRPr="00411DBC">
              <w:rPr>
                <w:rFonts w:ascii="Angsana New" w:hAnsi="Angsana New"/>
                <w:sz w:val="28"/>
                <w:szCs w:val="28"/>
                <w:cs/>
              </w:rPr>
              <w:t>หน่วยลงทุนในหุ้น - ไม่จดทะเบียนในตลาดหลักทรัพย์</w:t>
            </w:r>
          </w:p>
        </w:tc>
        <w:tc>
          <w:tcPr>
            <w:tcW w:w="1134" w:type="dxa"/>
            <w:vAlign w:val="center"/>
          </w:tcPr>
          <w:p w14:paraId="54CA147D" w14:textId="77777777" w:rsidR="00E214F5" w:rsidRPr="00411DBC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279" w:type="dxa"/>
            <w:vAlign w:val="center"/>
          </w:tcPr>
          <w:p w14:paraId="6780D580" w14:textId="77777777" w:rsidR="00E214F5" w:rsidRPr="00411DBC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548B8463" w14:textId="77777777" w:rsidR="00E214F5" w:rsidRPr="00411DBC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276" w:type="dxa"/>
            <w:vAlign w:val="center"/>
          </w:tcPr>
          <w:p w14:paraId="0762B198" w14:textId="77777777" w:rsidR="00E214F5" w:rsidRPr="00411DBC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7043CFB6" w14:textId="77777777" w:rsidR="00E214F5" w:rsidRPr="00411DBC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276" w:type="dxa"/>
            <w:vAlign w:val="center"/>
          </w:tcPr>
          <w:p w14:paraId="74845B7F" w14:textId="77777777" w:rsidR="00E214F5" w:rsidRPr="00411DBC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14B70403" w14:textId="77777777" w:rsidR="00E214F5" w:rsidRPr="00411DBC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</w:tr>
      <w:tr w:rsidR="00E214F5" w:rsidRPr="00411DBC" w14:paraId="55AD4B27" w14:textId="77777777" w:rsidTr="00CF1816">
        <w:trPr>
          <w:trHeight w:val="20"/>
        </w:trPr>
        <w:tc>
          <w:tcPr>
            <w:tcW w:w="4535" w:type="dxa"/>
          </w:tcPr>
          <w:p w14:paraId="3FC64343" w14:textId="77777777" w:rsidR="00E214F5" w:rsidRPr="00411DBC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สินทรัพย์ทางการเงินไม่หมุนเวียนอื่น</w:t>
            </w:r>
          </w:p>
        </w:tc>
        <w:tc>
          <w:tcPr>
            <w:tcW w:w="1134" w:type="dxa"/>
            <w:vAlign w:val="center"/>
          </w:tcPr>
          <w:p w14:paraId="340F3DE1" w14:textId="77777777" w:rsidR="00E214F5" w:rsidRPr="00411DBC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9" w:type="dxa"/>
            <w:vAlign w:val="center"/>
          </w:tcPr>
          <w:p w14:paraId="47C5A0BA" w14:textId="77777777" w:rsidR="00E214F5" w:rsidRPr="00411DBC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03B3DE0F" w14:textId="77777777" w:rsidR="00E214F5" w:rsidRPr="00411DBC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6" w:type="dxa"/>
            <w:vAlign w:val="center"/>
          </w:tcPr>
          <w:p w14:paraId="265A9ACD" w14:textId="77777777" w:rsidR="00E214F5" w:rsidRPr="00411DBC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7CF16A88" w14:textId="77777777" w:rsidR="00E214F5" w:rsidRPr="00411DBC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6" w:type="dxa"/>
            <w:vAlign w:val="center"/>
          </w:tcPr>
          <w:p w14:paraId="5490EF39" w14:textId="77777777" w:rsidR="00E214F5" w:rsidRPr="00411DBC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57363572" w14:textId="77777777" w:rsidR="00E214F5" w:rsidRPr="00411DBC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E214F5" w:rsidRPr="00411DBC" w14:paraId="5E1C3B16" w14:textId="77777777" w:rsidTr="00CF1816">
        <w:trPr>
          <w:trHeight w:val="20"/>
        </w:trPr>
        <w:tc>
          <w:tcPr>
            <w:tcW w:w="4535" w:type="dxa"/>
          </w:tcPr>
          <w:p w14:paraId="7428F0DB" w14:textId="771EDA99" w:rsidR="00E214F5" w:rsidRPr="00411DBC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 xml:space="preserve">-หน่วยลงทุนในกองทุนเปิด </w:t>
            </w:r>
          </w:p>
        </w:tc>
        <w:tc>
          <w:tcPr>
            <w:tcW w:w="1134" w:type="dxa"/>
            <w:vAlign w:val="center"/>
          </w:tcPr>
          <w:p w14:paraId="61ACEBA8" w14:textId="77777777" w:rsidR="00E214F5" w:rsidRPr="00411DBC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279" w:type="dxa"/>
            <w:vAlign w:val="center"/>
          </w:tcPr>
          <w:p w14:paraId="41D96DAA" w14:textId="77777777" w:rsidR="00E214F5" w:rsidRPr="00411DBC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4D50E03C" w14:textId="77777777" w:rsidR="00E214F5" w:rsidRPr="00411DBC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276" w:type="dxa"/>
            <w:vAlign w:val="center"/>
          </w:tcPr>
          <w:p w14:paraId="32B73098" w14:textId="77777777" w:rsidR="00E214F5" w:rsidRPr="00411DBC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38D0060B" w14:textId="77777777" w:rsidR="00E214F5" w:rsidRPr="00411DBC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276" w:type="dxa"/>
            <w:vAlign w:val="center"/>
          </w:tcPr>
          <w:p w14:paraId="1F84B122" w14:textId="77777777" w:rsidR="00E214F5" w:rsidRPr="00411DBC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408C36B9" w14:textId="77777777" w:rsidR="00E214F5" w:rsidRPr="00411DBC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</w:tr>
      <w:tr w:rsidR="00E214F5" w:rsidRPr="00411DBC" w14:paraId="2FA72F65" w14:textId="77777777" w:rsidTr="00CF1816">
        <w:trPr>
          <w:trHeight w:val="20"/>
        </w:trPr>
        <w:tc>
          <w:tcPr>
            <w:tcW w:w="4535" w:type="dxa"/>
          </w:tcPr>
          <w:p w14:paraId="7C1399B3" w14:textId="2F339B08" w:rsidR="00E214F5" w:rsidRPr="00411DBC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 xml:space="preserve">-หน่วยลงทุนในหุ้น </w:t>
            </w:r>
            <w:r w:rsidR="007E6087" w:rsidRPr="00411DBC">
              <w:rPr>
                <w:rFonts w:ascii="Angsana New" w:hAnsi="Angsana New"/>
                <w:sz w:val="28"/>
                <w:szCs w:val="28"/>
                <w:cs/>
              </w:rPr>
              <w:t>–</w:t>
            </w:r>
            <w:r w:rsidRPr="00411DBC">
              <w:rPr>
                <w:rFonts w:ascii="Angsana New" w:hAnsi="Angsana New"/>
                <w:sz w:val="28"/>
                <w:szCs w:val="28"/>
                <w:cs/>
              </w:rPr>
              <w:t xml:space="preserve"> ไม่จดทะเบียนในตลาดหลักทรัพย์</w:t>
            </w:r>
            <w:r w:rsidR="007E6087" w:rsidRPr="00411DBC">
              <w:rPr>
                <w:rFonts w:ascii="Angsana New" w:hAnsi="Angsana New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14:paraId="16FC58A6" w14:textId="77777777" w:rsidR="00E214F5" w:rsidRPr="00411DBC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279" w:type="dxa"/>
            <w:vAlign w:val="center"/>
          </w:tcPr>
          <w:p w14:paraId="69E18C14" w14:textId="77777777" w:rsidR="00E214F5" w:rsidRPr="00411DBC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0CC7C8D0" w14:textId="77777777" w:rsidR="00E214F5" w:rsidRPr="00411DBC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276" w:type="dxa"/>
            <w:vAlign w:val="center"/>
          </w:tcPr>
          <w:p w14:paraId="676F9C77" w14:textId="77777777" w:rsidR="00E214F5" w:rsidRPr="00411DBC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3FD27751" w14:textId="77777777" w:rsidR="00E214F5" w:rsidRPr="00411DBC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50,000</w:t>
            </w:r>
          </w:p>
        </w:tc>
        <w:tc>
          <w:tcPr>
            <w:tcW w:w="276" w:type="dxa"/>
            <w:vAlign w:val="center"/>
          </w:tcPr>
          <w:p w14:paraId="08384275" w14:textId="77777777" w:rsidR="00E214F5" w:rsidRPr="00411DBC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715A48C9" w14:textId="77777777" w:rsidR="00E214F5" w:rsidRPr="00411DBC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50,000</w:t>
            </w:r>
          </w:p>
        </w:tc>
      </w:tr>
    </w:tbl>
    <w:p w14:paraId="6F2883F5" w14:textId="77777777" w:rsidR="007E6087" w:rsidRPr="00411DBC" w:rsidRDefault="007E6087" w:rsidP="007E6087">
      <w:pPr>
        <w:spacing w:before="240"/>
        <w:rPr>
          <w:rFonts w:ascii="Angsana New" w:hAnsi="Angsana New"/>
          <w:b/>
          <w:bCs/>
          <w:sz w:val="28"/>
          <w:szCs w:val="28"/>
        </w:rPr>
      </w:pPr>
    </w:p>
    <w:p w14:paraId="176C422E" w14:textId="77777777" w:rsidR="005F316A" w:rsidRPr="00411DBC" w:rsidRDefault="005F316A" w:rsidP="007E6087">
      <w:pPr>
        <w:spacing w:before="240"/>
        <w:rPr>
          <w:rFonts w:ascii="Angsana New" w:hAnsi="Angsana New"/>
          <w:b/>
          <w:bCs/>
          <w:sz w:val="28"/>
          <w:szCs w:val="28"/>
        </w:rPr>
      </w:pPr>
    </w:p>
    <w:p w14:paraId="7EFE9F53" w14:textId="77777777" w:rsidR="00CD125F" w:rsidRPr="00411DBC" w:rsidRDefault="00CD125F" w:rsidP="007E6087">
      <w:pPr>
        <w:spacing w:before="240"/>
        <w:rPr>
          <w:rFonts w:ascii="Angsana New" w:hAnsi="Angsana New"/>
          <w:b/>
          <w:bCs/>
          <w:sz w:val="28"/>
          <w:szCs w:val="28"/>
        </w:rPr>
      </w:pPr>
    </w:p>
    <w:p w14:paraId="0B2688BE" w14:textId="77777777" w:rsidR="00CD125F" w:rsidRPr="00411DBC" w:rsidRDefault="00CD125F" w:rsidP="007E6087">
      <w:pPr>
        <w:spacing w:before="240"/>
        <w:rPr>
          <w:rFonts w:ascii="Angsana New" w:hAnsi="Angsana New"/>
          <w:b/>
          <w:bCs/>
          <w:sz w:val="28"/>
          <w:szCs w:val="28"/>
        </w:rPr>
      </w:pPr>
    </w:p>
    <w:p w14:paraId="1E921952" w14:textId="6090FE89" w:rsidR="007F6DBC" w:rsidRPr="00411DBC" w:rsidRDefault="007F6DBC" w:rsidP="00854D94">
      <w:pPr>
        <w:pStyle w:val="ListParagraph"/>
        <w:spacing w:before="240"/>
        <w:ind w:left="426"/>
        <w:rPr>
          <w:rFonts w:ascii="Angsana New" w:hAnsi="Angsana New"/>
          <w:b/>
          <w:bCs/>
          <w:sz w:val="28"/>
          <w:szCs w:val="28"/>
        </w:rPr>
      </w:pPr>
    </w:p>
    <w:bookmarkEnd w:id="48"/>
    <w:p w14:paraId="65C8E115" w14:textId="36CD348F" w:rsidR="00250589" w:rsidRPr="00411DBC" w:rsidRDefault="00250589" w:rsidP="002E737C">
      <w:pPr>
        <w:pStyle w:val="ListParagraph"/>
        <w:numPr>
          <w:ilvl w:val="0"/>
          <w:numId w:val="18"/>
        </w:numPr>
        <w:spacing w:before="240"/>
        <w:rPr>
          <w:rFonts w:ascii="Angsana New" w:hAnsi="Angsana New"/>
          <w:b/>
          <w:bCs/>
          <w:sz w:val="28"/>
          <w:szCs w:val="28"/>
        </w:rPr>
      </w:pPr>
      <w:r w:rsidRPr="00411DBC">
        <w:rPr>
          <w:rFonts w:ascii="Angsana New" w:hAnsi="Angsana New" w:hint="cs"/>
          <w:b/>
          <w:bCs/>
          <w:sz w:val="28"/>
          <w:szCs w:val="28"/>
          <w:cs/>
        </w:rPr>
        <w:t>ความเสี่ยงจากอัตราแลกเปลี่ยน</w:t>
      </w:r>
    </w:p>
    <w:p w14:paraId="666FCE86" w14:textId="3C1859D5" w:rsidR="00250589" w:rsidRPr="00411DBC" w:rsidRDefault="00250589" w:rsidP="00854D94">
      <w:pPr>
        <w:pStyle w:val="NoSpacing"/>
        <w:tabs>
          <w:tab w:val="clear" w:pos="227"/>
          <w:tab w:val="clear" w:pos="454"/>
          <w:tab w:val="left" w:pos="2694"/>
        </w:tabs>
        <w:spacing w:before="120"/>
        <w:ind w:left="432"/>
        <w:jc w:val="thaiDistribute"/>
        <w:rPr>
          <w:rFonts w:ascii="Angsana New" w:hAnsi="Angsana New"/>
          <w:sz w:val="28"/>
          <w:szCs w:val="28"/>
        </w:rPr>
      </w:pPr>
      <w:r w:rsidRPr="00411DBC">
        <w:rPr>
          <w:rFonts w:ascii="Angsana New" w:hAnsi="Angsana New"/>
          <w:sz w:val="28"/>
          <w:szCs w:val="28"/>
          <w:cs/>
        </w:rPr>
        <w:t>บริษัท</w:t>
      </w:r>
      <w:r w:rsidR="00497C3D" w:rsidRPr="00411DBC">
        <w:rPr>
          <w:rFonts w:ascii="Angsana New" w:hAnsi="Angsana New" w:hint="cs"/>
          <w:sz w:val="28"/>
          <w:szCs w:val="28"/>
          <w:cs/>
        </w:rPr>
        <w:t xml:space="preserve">ฯ </w:t>
      </w:r>
      <w:r w:rsidRPr="00411DBC">
        <w:rPr>
          <w:rFonts w:ascii="Angsana New" w:hAnsi="Angsana New"/>
          <w:sz w:val="28"/>
          <w:szCs w:val="28"/>
          <w:cs/>
        </w:rPr>
        <w:t>มีความเสี่ยงทางด้านอัตราแลกเปลี่ยนสำหรับรายการลูกหนี้การค้าและเจ้าหนี้การค้าต่างประเทศ</w:t>
      </w:r>
      <w:r w:rsidRPr="00411DBC">
        <w:rPr>
          <w:rFonts w:ascii="Angsana New" w:hAnsi="Angsana New"/>
          <w:sz w:val="28"/>
          <w:szCs w:val="28"/>
        </w:rPr>
        <w:t xml:space="preserve"> </w:t>
      </w:r>
    </w:p>
    <w:p w14:paraId="6A52DA19" w14:textId="0E0B8A49" w:rsidR="00250589" w:rsidRPr="00411DBC" w:rsidRDefault="00250589" w:rsidP="00854D94">
      <w:pPr>
        <w:pStyle w:val="NoSpacing"/>
        <w:tabs>
          <w:tab w:val="clear" w:pos="227"/>
          <w:tab w:val="clear" w:pos="454"/>
          <w:tab w:val="left" w:pos="2694"/>
        </w:tabs>
        <w:spacing w:before="120" w:after="120"/>
        <w:ind w:left="432"/>
        <w:jc w:val="thaiDistribute"/>
        <w:rPr>
          <w:rFonts w:ascii="Angsana New" w:hAnsi="Angsana New"/>
          <w:sz w:val="28"/>
          <w:szCs w:val="28"/>
        </w:rPr>
      </w:pPr>
      <w:r w:rsidRPr="00411DBC">
        <w:rPr>
          <w:rFonts w:ascii="Angsana New" w:hAnsi="Angsana New"/>
          <w:sz w:val="28"/>
          <w:szCs w:val="28"/>
          <w:cs/>
        </w:rPr>
        <w:t xml:space="preserve">ณ </w:t>
      </w:r>
      <w:r w:rsidR="00497C3D" w:rsidRPr="00411DBC">
        <w:rPr>
          <w:rFonts w:ascii="Angsana New" w:hAnsi="Angsana New" w:hint="cs"/>
          <w:sz w:val="28"/>
          <w:szCs w:val="28"/>
          <w:cs/>
        </w:rPr>
        <w:t xml:space="preserve">วันที่ </w:t>
      </w:r>
      <w:r w:rsidR="002147D8" w:rsidRPr="00411DBC">
        <w:rPr>
          <w:rFonts w:ascii="Angsana New" w:hAnsi="Angsana New"/>
          <w:sz w:val="28"/>
          <w:szCs w:val="28"/>
        </w:rPr>
        <w:t xml:space="preserve">30 </w:t>
      </w:r>
      <w:r w:rsidR="002147D8" w:rsidRPr="00411DBC">
        <w:rPr>
          <w:rFonts w:ascii="Angsana New" w:hAnsi="Angsana New" w:hint="cs"/>
          <w:sz w:val="28"/>
          <w:szCs w:val="28"/>
          <w:cs/>
        </w:rPr>
        <w:t xml:space="preserve">มิถุนายน </w:t>
      </w:r>
      <w:r w:rsidR="004C5B0B" w:rsidRPr="00411DBC">
        <w:rPr>
          <w:rFonts w:ascii="Angsana New" w:hAnsi="Angsana New"/>
          <w:sz w:val="28"/>
          <w:szCs w:val="28"/>
        </w:rPr>
        <w:t>256</w:t>
      </w:r>
      <w:r w:rsidR="007B2CDC" w:rsidRPr="00411DBC">
        <w:rPr>
          <w:rFonts w:ascii="Angsana New" w:hAnsi="Angsana New"/>
          <w:sz w:val="28"/>
          <w:szCs w:val="28"/>
        </w:rPr>
        <w:t>6</w:t>
      </w:r>
      <w:r w:rsidR="004C5B0B" w:rsidRPr="00411DBC">
        <w:rPr>
          <w:rFonts w:ascii="Angsana New" w:hAnsi="Angsana New"/>
          <w:sz w:val="28"/>
          <w:szCs w:val="28"/>
        </w:rPr>
        <w:t xml:space="preserve"> </w:t>
      </w:r>
      <w:r w:rsidR="00497C3D" w:rsidRPr="00411DBC">
        <w:rPr>
          <w:rFonts w:ascii="Angsana New" w:hAnsi="Angsana New" w:hint="cs"/>
          <w:sz w:val="28"/>
          <w:szCs w:val="28"/>
          <w:cs/>
        </w:rPr>
        <w:t>และ</w:t>
      </w:r>
      <w:r w:rsidR="007B2CDC" w:rsidRPr="00411DBC">
        <w:rPr>
          <w:rFonts w:ascii="Angsana New" w:hAnsi="Angsana New"/>
          <w:sz w:val="28"/>
          <w:szCs w:val="28"/>
        </w:rPr>
        <w:t xml:space="preserve"> 31 </w:t>
      </w:r>
      <w:r w:rsidR="007B2CDC" w:rsidRPr="00411DBC">
        <w:rPr>
          <w:rFonts w:ascii="Angsana New" w:hAnsi="Angsana New" w:hint="cs"/>
          <w:sz w:val="28"/>
          <w:szCs w:val="28"/>
          <w:cs/>
        </w:rPr>
        <w:t>ธันวาคม</w:t>
      </w:r>
      <w:r w:rsidRPr="00411DBC">
        <w:rPr>
          <w:rFonts w:ascii="Angsana New" w:hAnsi="Angsana New"/>
          <w:sz w:val="28"/>
          <w:szCs w:val="28"/>
          <w:cs/>
        </w:rPr>
        <w:t xml:space="preserve"> </w:t>
      </w:r>
      <w:r w:rsidRPr="00411DBC">
        <w:rPr>
          <w:rFonts w:ascii="Angsana New" w:hAnsi="Angsana New"/>
          <w:sz w:val="28"/>
          <w:szCs w:val="28"/>
        </w:rPr>
        <w:t>256</w:t>
      </w:r>
      <w:r w:rsidR="007B2CDC" w:rsidRPr="00411DBC">
        <w:rPr>
          <w:rFonts w:ascii="Angsana New" w:hAnsi="Angsana New"/>
          <w:sz w:val="28"/>
          <w:szCs w:val="28"/>
        </w:rPr>
        <w:t>5</w:t>
      </w:r>
      <w:r w:rsidRPr="00411DBC">
        <w:rPr>
          <w:rFonts w:ascii="Angsana New" w:hAnsi="Angsana New"/>
          <w:sz w:val="28"/>
          <w:szCs w:val="28"/>
          <w:cs/>
        </w:rPr>
        <w:t xml:space="preserve"> สินทรัพย์และหนี้สินที่เป็นเงินตราต่างประเทศ </w:t>
      </w:r>
      <w:r w:rsidR="00497C3D" w:rsidRPr="00411DBC">
        <w:rPr>
          <w:rFonts w:ascii="Angsana New" w:hAnsi="Angsana New" w:hint="cs"/>
          <w:sz w:val="28"/>
          <w:szCs w:val="28"/>
          <w:cs/>
        </w:rPr>
        <w:t>มี</w:t>
      </w:r>
      <w:r w:rsidRPr="00411DBC">
        <w:rPr>
          <w:rFonts w:ascii="Angsana New" w:hAnsi="Angsana New"/>
          <w:sz w:val="28"/>
          <w:szCs w:val="28"/>
          <w:cs/>
        </w:rPr>
        <w:t>ดังนี้</w:t>
      </w:r>
    </w:p>
    <w:tbl>
      <w:tblPr>
        <w:tblStyle w:val="TableGrid"/>
        <w:tblW w:w="9723" w:type="dxa"/>
        <w:tblInd w:w="4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39"/>
        <w:gridCol w:w="236"/>
        <w:gridCol w:w="1886"/>
        <w:gridCol w:w="225"/>
        <w:gridCol w:w="1339"/>
        <w:gridCol w:w="225"/>
        <w:gridCol w:w="1341"/>
        <w:gridCol w:w="225"/>
        <w:gridCol w:w="1341"/>
        <w:gridCol w:w="225"/>
        <w:gridCol w:w="1341"/>
      </w:tblGrid>
      <w:tr w:rsidR="00B235C1" w:rsidRPr="00411DBC" w14:paraId="42033D99" w14:textId="77777777" w:rsidTr="0007479A">
        <w:trPr>
          <w:trHeight w:val="228"/>
        </w:trPr>
        <w:tc>
          <w:tcPr>
            <w:tcW w:w="1339" w:type="dxa"/>
          </w:tcPr>
          <w:p w14:paraId="15C13B5F" w14:textId="77777777" w:rsidR="00B235C1" w:rsidRPr="00411DBC" w:rsidRDefault="00B235C1" w:rsidP="00B235C1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</w:tcPr>
          <w:p w14:paraId="374B98DC" w14:textId="77777777" w:rsidR="00B235C1" w:rsidRPr="00411DBC" w:rsidRDefault="00B235C1" w:rsidP="00B235C1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86" w:type="dxa"/>
          </w:tcPr>
          <w:p w14:paraId="3B400523" w14:textId="07287CE2" w:rsidR="00B235C1" w:rsidRPr="00411DBC" w:rsidRDefault="00B235C1" w:rsidP="00B235C1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25" w:type="dxa"/>
          </w:tcPr>
          <w:p w14:paraId="2211F2C6" w14:textId="77777777" w:rsidR="00B235C1" w:rsidRPr="00411DBC" w:rsidRDefault="00B235C1" w:rsidP="00B235C1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905" w:type="dxa"/>
            <w:gridSpan w:val="3"/>
            <w:tcBorders>
              <w:bottom w:val="single" w:sz="4" w:space="0" w:color="auto"/>
            </w:tcBorders>
            <w:vAlign w:val="center"/>
          </w:tcPr>
          <w:p w14:paraId="3CB24450" w14:textId="0CD9063E" w:rsidR="00B235C1" w:rsidRPr="00411DBC" w:rsidRDefault="00B235C1" w:rsidP="00B235C1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25" w:type="dxa"/>
          </w:tcPr>
          <w:p w14:paraId="5C79DDC1" w14:textId="77777777" w:rsidR="00B235C1" w:rsidRPr="00411DBC" w:rsidRDefault="00B235C1" w:rsidP="00B235C1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907" w:type="dxa"/>
            <w:gridSpan w:val="3"/>
            <w:tcBorders>
              <w:bottom w:val="single" w:sz="4" w:space="0" w:color="auto"/>
            </w:tcBorders>
            <w:vAlign w:val="center"/>
          </w:tcPr>
          <w:p w14:paraId="2F148A1D" w14:textId="5F33A8DD" w:rsidR="00B235C1" w:rsidRPr="00411DBC" w:rsidRDefault="00B235C1" w:rsidP="00B235C1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งบการเงินเฉพาะ</w:t>
            </w:r>
            <w:r w:rsidR="007C6BBF" w:rsidRPr="00411DBC">
              <w:rPr>
                <w:rFonts w:ascii="Angsana New" w:hAnsi="Angsana New" w:hint="cs"/>
                <w:sz w:val="28"/>
                <w:szCs w:val="28"/>
                <w:cs/>
              </w:rPr>
              <w:t>กิจการ</w:t>
            </w:r>
          </w:p>
        </w:tc>
      </w:tr>
      <w:tr w:rsidR="007B2CDC" w:rsidRPr="00411DBC" w14:paraId="451E5458" w14:textId="77777777" w:rsidTr="00F441BD">
        <w:trPr>
          <w:trHeight w:val="1065"/>
        </w:trPr>
        <w:tc>
          <w:tcPr>
            <w:tcW w:w="1339" w:type="dxa"/>
            <w:tcBorders>
              <w:bottom w:val="single" w:sz="4" w:space="0" w:color="auto"/>
            </w:tcBorders>
            <w:vAlign w:val="bottom"/>
          </w:tcPr>
          <w:p w14:paraId="38202609" w14:textId="1C73ACE8" w:rsidR="007B2CDC" w:rsidRPr="00411DBC" w:rsidRDefault="007B2CDC" w:rsidP="007B2CDC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before="120" w:after="12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รายการ</w:t>
            </w:r>
          </w:p>
        </w:tc>
        <w:tc>
          <w:tcPr>
            <w:tcW w:w="236" w:type="dxa"/>
            <w:vAlign w:val="bottom"/>
          </w:tcPr>
          <w:p w14:paraId="65A17AF7" w14:textId="77777777" w:rsidR="007B2CDC" w:rsidRPr="00411DBC" w:rsidRDefault="007B2CDC" w:rsidP="007B2CDC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before="120" w:after="120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86" w:type="dxa"/>
            <w:tcBorders>
              <w:bottom w:val="single" w:sz="4" w:space="0" w:color="auto"/>
            </w:tcBorders>
            <w:vAlign w:val="bottom"/>
          </w:tcPr>
          <w:p w14:paraId="7FBEED7C" w14:textId="351D7B17" w:rsidR="007B2CDC" w:rsidRPr="00411DBC" w:rsidRDefault="007B2CDC" w:rsidP="007B2CDC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before="120" w:after="120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สกุลเงิน</w:t>
            </w:r>
          </w:p>
        </w:tc>
        <w:tc>
          <w:tcPr>
            <w:tcW w:w="225" w:type="dxa"/>
          </w:tcPr>
          <w:p w14:paraId="5AA9A3D5" w14:textId="77777777" w:rsidR="007B2CDC" w:rsidRPr="00411DBC" w:rsidRDefault="007B2CDC" w:rsidP="007B2CDC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before="120" w:after="120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8FF10E6" w14:textId="2F535298" w:rsidR="007B2CDC" w:rsidRPr="00411DBC" w:rsidRDefault="007B2CDC" w:rsidP="007B2CDC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before="120" w:after="12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ณ วันที่</w:t>
            </w:r>
            <w:r w:rsidRPr="00411DBC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="002147D8" w:rsidRPr="00411DBC">
              <w:rPr>
                <w:rFonts w:ascii="Angsana New" w:hAnsi="Angsana New" w:hint="cs"/>
                <w:sz w:val="28"/>
                <w:szCs w:val="28"/>
                <w:cs/>
              </w:rPr>
              <w:t xml:space="preserve">30 มิถุนายน </w:t>
            </w:r>
            <w:r w:rsidR="002147D8" w:rsidRPr="00411DBC">
              <w:rPr>
                <w:rFonts w:ascii="Angsana New" w:hAnsi="Angsana New"/>
                <w:sz w:val="28"/>
                <w:szCs w:val="28"/>
              </w:rPr>
              <w:t>256</w:t>
            </w:r>
            <w:r w:rsidRPr="00411DBC">
              <w:rPr>
                <w:rFonts w:ascii="Angsana New" w:hAnsi="Angsana New"/>
                <w:sz w:val="28"/>
                <w:szCs w:val="28"/>
              </w:rPr>
              <w:t>6</w:t>
            </w:r>
          </w:p>
        </w:tc>
        <w:tc>
          <w:tcPr>
            <w:tcW w:w="225" w:type="dxa"/>
            <w:tcBorders>
              <w:top w:val="single" w:sz="4" w:space="0" w:color="auto"/>
            </w:tcBorders>
            <w:vAlign w:val="bottom"/>
          </w:tcPr>
          <w:p w14:paraId="2C381E53" w14:textId="77777777" w:rsidR="007B2CDC" w:rsidRPr="00411DBC" w:rsidRDefault="007B2CDC" w:rsidP="007B2CDC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before="120" w:after="120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1" w:type="dxa"/>
            <w:tcBorders>
              <w:top w:val="single" w:sz="4" w:space="0" w:color="auto"/>
            </w:tcBorders>
            <w:vAlign w:val="bottom"/>
          </w:tcPr>
          <w:p w14:paraId="7FF016A9" w14:textId="3BACAA61" w:rsidR="007B2CDC" w:rsidRPr="00411DBC" w:rsidRDefault="007B2CDC" w:rsidP="007B2CDC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before="120" w:after="12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ณ วันที่</w:t>
            </w:r>
            <w:r w:rsidRPr="00411DBC">
              <w:rPr>
                <w:rFonts w:ascii="Angsana New" w:hAnsi="Angsana New"/>
                <w:sz w:val="28"/>
                <w:szCs w:val="28"/>
              </w:rPr>
              <w:t xml:space="preserve"> 3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 xml:space="preserve">1 ธันวาคม </w:t>
            </w:r>
            <w:r w:rsidRPr="00411DBC">
              <w:rPr>
                <w:rFonts w:ascii="Angsana New" w:hAnsi="Angsana New"/>
                <w:sz w:val="28"/>
                <w:szCs w:val="28"/>
              </w:rPr>
              <w:t>2565</w:t>
            </w:r>
          </w:p>
        </w:tc>
        <w:tc>
          <w:tcPr>
            <w:tcW w:w="225" w:type="dxa"/>
            <w:vAlign w:val="bottom"/>
          </w:tcPr>
          <w:p w14:paraId="2428902B" w14:textId="77777777" w:rsidR="007B2CDC" w:rsidRPr="00411DBC" w:rsidRDefault="007B2CDC" w:rsidP="007B2CDC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before="120" w:after="120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4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8A260A8" w14:textId="2810DC0B" w:rsidR="007B2CDC" w:rsidRPr="00411DBC" w:rsidRDefault="002147D8" w:rsidP="007B2CDC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before="120" w:after="12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ณ วันที่</w:t>
            </w:r>
            <w:r w:rsidRPr="00411DBC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 xml:space="preserve">30 มิถุนายน </w:t>
            </w:r>
            <w:r w:rsidRPr="00411DBC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225" w:type="dxa"/>
            <w:tcBorders>
              <w:top w:val="single" w:sz="4" w:space="0" w:color="auto"/>
            </w:tcBorders>
            <w:vAlign w:val="bottom"/>
          </w:tcPr>
          <w:p w14:paraId="4862F242" w14:textId="77777777" w:rsidR="007B2CDC" w:rsidRPr="00411DBC" w:rsidRDefault="007B2CDC" w:rsidP="007B2CDC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before="120" w:after="120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6F4B707" w14:textId="41E394DA" w:rsidR="007B2CDC" w:rsidRPr="00411DBC" w:rsidRDefault="007B2CDC" w:rsidP="007B2CDC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before="120" w:after="12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ณ วันที่</w:t>
            </w:r>
            <w:r w:rsidRPr="00411DBC">
              <w:rPr>
                <w:rFonts w:ascii="Angsana New" w:hAnsi="Angsana New"/>
                <w:sz w:val="28"/>
                <w:szCs w:val="28"/>
              </w:rPr>
              <w:t xml:space="preserve"> 3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 xml:space="preserve">1 ธันวาคม </w:t>
            </w:r>
            <w:r w:rsidRPr="00411DBC">
              <w:rPr>
                <w:rFonts w:ascii="Angsana New" w:hAnsi="Angsana New"/>
                <w:sz w:val="28"/>
                <w:szCs w:val="28"/>
              </w:rPr>
              <w:t>2565</w:t>
            </w:r>
          </w:p>
        </w:tc>
      </w:tr>
      <w:tr w:rsidR="00B235C1" w:rsidRPr="00411DBC" w14:paraId="47D2C2F7" w14:textId="77777777" w:rsidTr="0007479A">
        <w:trPr>
          <w:trHeight w:val="407"/>
        </w:trPr>
        <w:tc>
          <w:tcPr>
            <w:tcW w:w="1339" w:type="dxa"/>
            <w:tcBorders>
              <w:top w:val="single" w:sz="4" w:space="0" w:color="auto"/>
            </w:tcBorders>
          </w:tcPr>
          <w:p w14:paraId="32B579BB" w14:textId="4DC2CB88" w:rsidR="00B235C1" w:rsidRPr="00411DBC" w:rsidRDefault="00B235C1" w:rsidP="00B235C1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ลูกหนี้การค้า</w:t>
            </w:r>
          </w:p>
        </w:tc>
        <w:tc>
          <w:tcPr>
            <w:tcW w:w="236" w:type="dxa"/>
          </w:tcPr>
          <w:p w14:paraId="6C618047" w14:textId="77777777" w:rsidR="00B235C1" w:rsidRPr="00411DBC" w:rsidRDefault="00B235C1" w:rsidP="00B235C1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86" w:type="dxa"/>
            <w:tcBorders>
              <w:top w:val="single" w:sz="4" w:space="0" w:color="auto"/>
            </w:tcBorders>
          </w:tcPr>
          <w:p w14:paraId="26D663D8" w14:textId="6E8EB630" w:rsidR="00B235C1" w:rsidRPr="00411DBC" w:rsidRDefault="00B235C1" w:rsidP="00B235C1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ดอลลาร</w:t>
            </w:r>
            <w:r w:rsidR="00A514A4" w:rsidRPr="00411DBC">
              <w:rPr>
                <w:rFonts w:ascii="Angsana New" w:hAnsi="Angsana New" w:hint="cs"/>
                <w:sz w:val="28"/>
                <w:szCs w:val="28"/>
                <w:cs/>
              </w:rPr>
              <w:t>์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สหรัฐอเมริกา</w:t>
            </w:r>
          </w:p>
        </w:tc>
        <w:tc>
          <w:tcPr>
            <w:tcW w:w="225" w:type="dxa"/>
          </w:tcPr>
          <w:p w14:paraId="09C12F3D" w14:textId="77777777" w:rsidR="00B235C1" w:rsidRPr="00411DBC" w:rsidRDefault="00B235C1" w:rsidP="00B235C1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9" w:type="dxa"/>
            <w:tcBorders>
              <w:top w:val="single" w:sz="4" w:space="0" w:color="auto"/>
            </w:tcBorders>
          </w:tcPr>
          <w:p w14:paraId="533DDB80" w14:textId="388491D6" w:rsidR="00B235C1" w:rsidRPr="00411DBC" w:rsidRDefault="00E56155" w:rsidP="00B235C1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25" w:type="dxa"/>
          </w:tcPr>
          <w:p w14:paraId="071A9B04" w14:textId="77777777" w:rsidR="00B235C1" w:rsidRPr="00411DBC" w:rsidRDefault="00B235C1" w:rsidP="00B235C1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1" w:type="dxa"/>
            <w:tcBorders>
              <w:top w:val="single" w:sz="4" w:space="0" w:color="auto"/>
            </w:tcBorders>
          </w:tcPr>
          <w:p w14:paraId="22B98FF1" w14:textId="0146BCC3" w:rsidR="00B235C1" w:rsidRPr="00411DBC" w:rsidRDefault="007B2CDC" w:rsidP="00B235C1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2,163,000</w:t>
            </w:r>
          </w:p>
        </w:tc>
        <w:tc>
          <w:tcPr>
            <w:tcW w:w="225" w:type="dxa"/>
          </w:tcPr>
          <w:p w14:paraId="0FF0E325" w14:textId="77777777" w:rsidR="00B235C1" w:rsidRPr="00411DBC" w:rsidRDefault="00B235C1" w:rsidP="00B235C1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1" w:type="dxa"/>
            <w:tcBorders>
              <w:top w:val="single" w:sz="4" w:space="0" w:color="auto"/>
            </w:tcBorders>
          </w:tcPr>
          <w:p w14:paraId="43D3DFD3" w14:textId="30E5F515" w:rsidR="00B235C1" w:rsidRPr="00411DBC" w:rsidRDefault="00445A45" w:rsidP="00B235C1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25" w:type="dxa"/>
          </w:tcPr>
          <w:p w14:paraId="323E823C" w14:textId="77777777" w:rsidR="00B235C1" w:rsidRPr="00411DBC" w:rsidRDefault="00B235C1" w:rsidP="00B235C1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1" w:type="dxa"/>
          </w:tcPr>
          <w:p w14:paraId="231716CF" w14:textId="22D126F5" w:rsidR="00B235C1" w:rsidRPr="00411DBC" w:rsidRDefault="007B2CDC" w:rsidP="00B235C1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B235C1" w:rsidRPr="00411DBC" w14:paraId="65C180DE" w14:textId="77777777" w:rsidTr="00357E7C">
        <w:trPr>
          <w:trHeight w:val="270"/>
        </w:trPr>
        <w:tc>
          <w:tcPr>
            <w:tcW w:w="1339" w:type="dxa"/>
          </w:tcPr>
          <w:p w14:paraId="1C645C4D" w14:textId="62CA183A" w:rsidR="00B235C1" w:rsidRPr="00411DBC" w:rsidRDefault="00B235C1" w:rsidP="00B235C1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contextualSpacing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เจ้าหนี้การค้า</w:t>
            </w:r>
          </w:p>
        </w:tc>
        <w:tc>
          <w:tcPr>
            <w:tcW w:w="236" w:type="dxa"/>
          </w:tcPr>
          <w:p w14:paraId="0606620C" w14:textId="77777777" w:rsidR="00B235C1" w:rsidRPr="00411DBC" w:rsidRDefault="00B235C1" w:rsidP="00B235C1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contextualSpacing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86" w:type="dxa"/>
          </w:tcPr>
          <w:p w14:paraId="1C5289C7" w14:textId="73F034F6" w:rsidR="00B235C1" w:rsidRPr="00411DBC" w:rsidRDefault="00B235C1" w:rsidP="00B235C1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contextualSpacing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ดอลลาร</w:t>
            </w:r>
            <w:r w:rsidR="00A514A4" w:rsidRPr="00411DBC">
              <w:rPr>
                <w:rFonts w:ascii="Angsana New" w:hAnsi="Angsana New" w:hint="cs"/>
                <w:sz w:val="28"/>
                <w:szCs w:val="28"/>
                <w:cs/>
              </w:rPr>
              <w:t>์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สหรัฐอเมริกา</w:t>
            </w:r>
          </w:p>
        </w:tc>
        <w:tc>
          <w:tcPr>
            <w:tcW w:w="225" w:type="dxa"/>
          </w:tcPr>
          <w:p w14:paraId="257C564F" w14:textId="77777777" w:rsidR="00B235C1" w:rsidRPr="00411DBC" w:rsidRDefault="00B235C1" w:rsidP="00B235C1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contextualSpacing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9" w:type="dxa"/>
          </w:tcPr>
          <w:p w14:paraId="2E07E553" w14:textId="77716929" w:rsidR="00B235C1" w:rsidRPr="00411DBC" w:rsidRDefault="00B235C1" w:rsidP="00B235C1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34</w:t>
            </w:r>
          </w:p>
        </w:tc>
        <w:tc>
          <w:tcPr>
            <w:tcW w:w="225" w:type="dxa"/>
          </w:tcPr>
          <w:p w14:paraId="7FF565B5" w14:textId="77777777" w:rsidR="00B235C1" w:rsidRPr="00411DBC" w:rsidRDefault="00B235C1" w:rsidP="00B235C1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1" w:type="dxa"/>
          </w:tcPr>
          <w:p w14:paraId="044BD8AE" w14:textId="70F7F5B7" w:rsidR="00B235C1" w:rsidRPr="00411DBC" w:rsidRDefault="00B235C1" w:rsidP="00B235C1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34</w:t>
            </w:r>
          </w:p>
        </w:tc>
        <w:tc>
          <w:tcPr>
            <w:tcW w:w="225" w:type="dxa"/>
          </w:tcPr>
          <w:p w14:paraId="5DE07400" w14:textId="77777777" w:rsidR="00B235C1" w:rsidRPr="00411DBC" w:rsidRDefault="00B235C1" w:rsidP="00B235C1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1" w:type="dxa"/>
          </w:tcPr>
          <w:p w14:paraId="6CC42B81" w14:textId="34225E37" w:rsidR="00B235C1" w:rsidRPr="00411DBC" w:rsidRDefault="00B235C1" w:rsidP="00B235C1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34</w:t>
            </w:r>
          </w:p>
        </w:tc>
        <w:tc>
          <w:tcPr>
            <w:tcW w:w="225" w:type="dxa"/>
          </w:tcPr>
          <w:p w14:paraId="3CC5D8B8" w14:textId="77777777" w:rsidR="00B235C1" w:rsidRPr="00411DBC" w:rsidRDefault="00B235C1" w:rsidP="00B235C1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1" w:type="dxa"/>
          </w:tcPr>
          <w:p w14:paraId="0D17D134" w14:textId="0F819AC0" w:rsidR="00B235C1" w:rsidRPr="00411DBC" w:rsidRDefault="00B235C1" w:rsidP="00B235C1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contextualSpacing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34</w:t>
            </w:r>
          </w:p>
        </w:tc>
      </w:tr>
    </w:tbl>
    <w:p w14:paraId="5A584EA1" w14:textId="77777777" w:rsidR="007C4B40" w:rsidRPr="00411DBC" w:rsidRDefault="007C4B40" w:rsidP="00357E7C">
      <w:pPr>
        <w:pStyle w:val="NoSpacing"/>
        <w:tabs>
          <w:tab w:val="clear" w:pos="227"/>
          <w:tab w:val="clear" w:pos="454"/>
          <w:tab w:val="left" w:pos="2694"/>
        </w:tabs>
        <w:spacing w:before="120" w:after="120"/>
        <w:jc w:val="thaiDistribute"/>
        <w:rPr>
          <w:rFonts w:ascii="Angsana New" w:hAnsi="Angsana New"/>
          <w:sz w:val="28"/>
          <w:szCs w:val="28"/>
          <w:cs/>
        </w:rPr>
      </w:pPr>
    </w:p>
    <w:p w14:paraId="1C1D53B7" w14:textId="70181B75" w:rsidR="005F166B" w:rsidRPr="00411DBC" w:rsidRDefault="00277539" w:rsidP="002E737C">
      <w:pPr>
        <w:pStyle w:val="ListParagraph"/>
        <w:numPr>
          <w:ilvl w:val="0"/>
          <w:numId w:val="18"/>
        </w:numPr>
        <w:spacing w:before="240"/>
        <w:rPr>
          <w:rFonts w:ascii="Angsana New" w:hAnsi="Angsana New"/>
          <w:b/>
          <w:bCs/>
          <w:sz w:val="28"/>
          <w:szCs w:val="28"/>
        </w:rPr>
      </w:pPr>
      <w:r w:rsidRPr="00411DBC">
        <w:rPr>
          <w:rFonts w:ascii="Angsana New" w:hAnsi="Angsana New" w:hint="cs"/>
          <w:b/>
          <w:bCs/>
          <w:sz w:val="28"/>
          <w:szCs w:val="28"/>
          <w:cs/>
        </w:rPr>
        <w:t>ภาระผูกพันและ</w:t>
      </w:r>
      <w:r w:rsidR="0099798F" w:rsidRPr="00411DBC">
        <w:rPr>
          <w:rFonts w:ascii="Angsana New" w:hAnsi="Angsana New" w:hint="cs"/>
          <w:b/>
          <w:bCs/>
          <w:sz w:val="28"/>
          <w:szCs w:val="28"/>
          <w:cs/>
        </w:rPr>
        <w:t>หนี้สินที่อาจจะเกิดขึ้น</w:t>
      </w:r>
    </w:p>
    <w:p w14:paraId="5616636E" w14:textId="77777777" w:rsidR="009F5E2F" w:rsidRPr="00411DBC" w:rsidRDefault="009F5E2F" w:rsidP="009F5E2F">
      <w:pPr>
        <w:pStyle w:val="ListParagraph"/>
        <w:numPr>
          <w:ilvl w:val="0"/>
          <w:numId w:val="35"/>
        </w:numPr>
        <w:spacing w:before="120"/>
        <w:jc w:val="thaiDistribute"/>
        <w:rPr>
          <w:rFonts w:ascii="Angsana New" w:hAnsi="Angsana New"/>
          <w:b/>
          <w:bCs/>
          <w:vanish/>
          <w:sz w:val="28"/>
          <w:szCs w:val="28"/>
          <w:u w:val="single"/>
          <w:cs/>
        </w:rPr>
      </w:pPr>
    </w:p>
    <w:p w14:paraId="4D890A36" w14:textId="77777777" w:rsidR="009F5E2F" w:rsidRPr="00411DBC" w:rsidRDefault="009F5E2F" w:rsidP="009F5E2F">
      <w:pPr>
        <w:pStyle w:val="ListParagraph"/>
        <w:numPr>
          <w:ilvl w:val="0"/>
          <w:numId w:val="35"/>
        </w:numPr>
        <w:spacing w:before="120"/>
        <w:jc w:val="thaiDistribute"/>
        <w:rPr>
          <w:rFonts w:ascii="Angsana New" w:hAnsi="Angsana New"/>
          <w:b/>
          <w:bCs/>
          <w:vanish/>
          <w:sz w:val="28"/>
          <w:szCs w:val="28"/>
          <w:u w:val="single"/>
          <w:cs/>
        </w:rPr>
      </w:pPr>
    </w:p>
    <w:p w14:paraId="0F3E8F68" w14:textId="77777777" w:rsidR="009F5E2F" w:rsidRPr="00411DBC" w:rsidRDefault="009F5E2F" w:rsidP="009F5E2F">
      <w:pPr>
        <w:pStyle w:val="ListParagraph"/>
        <w:numPr>
          <w:ilvl w:val="0"/>
          <w:numId w:val="35"/>
        </w:numPr>
        <w:spacing w:before="120"/>
        <w:jc w:val="thaiDistribute"/>
        <w:rPr>
          <w:rFonts w:ascii="Angsana New" w:hAnsi="Angsana New"/>
          <w:b/>
          <w:bCs/>
          <w:vanish/>
          <w:sz w:val="28"/>
          <w:szCs w:val="28"/>
          <w:u w:val="single"/>
          <w:cs/>
        </w:rPr>
      </w:pPr>
    </w:p>
    <w:p w14:paraId="7EC50E94" w14:textId="77777777" w:rsidR="009F5E2F" w:rsidRPr="00411DBC" w:rsidRDefault="009F5E2F" w:rsidP="009F5E2F">
      <w:pPr>
        <w:pStyle w:val="ListParagraph"/>
        <w:numPr>
          <w:ilvl w:val="0"/>
          <w:numId w:val="35"/>
        </w:numPr>
        <w:spacing w:before="120"/>
        <w:jc w:val="thaiDistribute"/>
        <w:rPr>
          <w:rFonts w:ascii="Angsana New" w:hAnsi="Angsana New"/>
          <w:b/>
          <w:bCs/>
          <w:vanish/>
          <w:sz w:val="28"/>
          <w:szCs w:val="28"/>
          <w:u w:val="single"/>
          <w:cs/>
        </w:rPr>
      </w:pPr>
    </w:p>
    <w:p w14:paraId="242E646E" w14:textId="77777777" w:rsidR="009F5E2F" w:rsidRPr="00411DBC" w:rsidRDefault="009F5E2F" w:rsidP="009F5E2F">
      <w:pPr>
        <w:pStyle w:val="ListParagraph"/>
        <w:numPr>
          <w:ilvl w:val="0"/>
          <w:numId w:val="35"/>
        </w:numPr>
        <w:spacing w:before="120"/>
        <w:jc w:val="thaiDistribute"/>
        <w:rPr>
          <w:rFonts w:ascii="Angsana New" w:hAnsi="Angsana New"/>
          <w:b/>
          <w:bCs/>
          <w:vanish/>
          <w:sz w:val="28"/>
          <w:szCs w:val="28"/>
          <w:u w:val="single"/>
          <w:cs/>
        </w:rPr>
      </w:pPr>
    </w:p>
    <w:p w14:paraId="126D1DC3" w14:textId="77777777" w:rsidR="009F5E2F" w:rsidRPr="00411DBC" w:rsidRDefault="009F5E2F" w:rsidP="009F5E2F">
      <w:pPr>
        <w:pStyle w:val="ListParagraph"/>
        <w:numPr>
          <w:ilvl w:val="0"/>
          <w:numId w:val="35"/>
        </w:numPr>
        <w:spacing w:before="120"/>
        <w:jc w:val="thaiDistribute"/>
        <w:rPr>
          <w:rFonts w:ascii="Angsana New" w:hAnsi="Angsana New"/>
          <w:b/>
          <w:bCs/>
          <w:vanish/>
          <w:sz w:val="28"/>
          <w:szCs w:val="28"/>
          <w:u w:val="single"/>
          <w:cs/>
        </w:rPr>
      </w:pPr>
    </w:p>
    <w:p w14:paraId="5C2B4DB1" w14:textId="77777777" w:rsidR="009F5E2F" w:rsidRPr="00411DBC" w:rsidRDefault="009F5E2F" w:rsidP="009F5E2F">
      <w:pPr>
        <w:pStyle w:val="ListParagraph"/>
        <w:numPr>
          <w:ilvl w:val="0"/>
          <w:numId w:val="35"/>
        </w:numPr>
        <w:spacing w:before="120"/>
        <w:jc w:val="thaiDistribute"/>
        <w:rPr>
          <w:rFonts w:ascii="Angsana New" w:hAnsi="Angsana New"/>
          <w:b/>
          <w:bCs/>
          <w:vanish/>
          <w:sz w:val="28"/>
          <w:szCs w:val="28"/>
          <w:u w:val="single"/>
          <w:cs/>
        </w:rPr>
      </w:pPr>
    </w:p>
    <w:p w14:paraId="44FB4964" w14:textId="7F1B7A2F" w:rsidR="00277539" w:rsidRPr="00411DBC" w:rsidRDefault="00277539" w:rsidP="009F5E2F">
      <w:pPr>
        <w:pStyle w:val="ListParagraph"/>
        <w:numPr>
          <w:ilvl w:val="1"/>
          <w:numId w:val="35"/>
        </w:numPr>
        <w:spacing w:before="120"/>
        <w:ind w:left="786"/>
        <w:jc w:val="thaiDistribute"/>
        <w:rPr>
          <w:rFonts w:ascii="Angsana New" w:hAnsi="Angsana New"/>
          <w:b/>
          <w:bCs/>
          <w:sz w:val="28"/>
          <w:szCs w:val="28"/>
          <w:u w:val="single"/>
        </w:rPr>
      </w:pPr>
      <w:r w:rsidRPr="00411DBC">
        <w:rPr>
          <w:rFonts w:ascii="Angsana New" w:hAnsi="Angsana New"/>
          <w:b/>
          <w:bCs/>
          <w:sz w:val="28"/>
          <w:szCs w:val="28"/>
          <w:u w:val="single"/>
          <w:cs/>
        </w:rPr>
        <w:t>ภาระผูกพัน</w:t>
      </w:r>
      <w:r w:rsidR="004539CA" w:rsidRPr="00411DBC">
        <w:rPr>
          <w:rFonts w:ascii="Angsana New" w:hAnsi="Angsana New" w:hint="cs"/>
          <w:b/>
          <w:bCs/>
          <w:sz w:val="28"/>
          <w:szCs w:val="28"/>
          <w:u w:val="single"/>
          <w:cs/>
        </w:rPr>
        <w:t>ตามสัญญา</w:t>
      </w:r>
    </w:p>
    <w:tbl>
      <w:tblPr>
        <w:tblStyle w:val="TableGrid"/>
        <w:tblW w:w="9192" w:type="dxa"/>
        <w:tblInd w:w="4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8"/>
        <w:gridCol w:w="253"/>
        <w:gridCol w:w="1511"/>
        <w:gridCol w:w="253"/>
        <w:gridCol w:w="1514"/>
        <w:gridCol w:w="253"/>
        <w:gridCol w:w="1513"/>
        <w:gridCol w:w="253"/>
        <w:gridCol w:w="1514"/>
      </w:tblGrid>
      <w:tr w:rsidR="00357E7C" w:rsidRPr="00411DBC" w14:paraId="54AB63CB" w14:textId="77777777" w:rsidTr="00357E7C">
        <w:trPr>
          <w:trHeight w:val="234"/>
        </w:trPr>
        <w:tc>
          <w:tcPr>
            <w:tcW w:w="2128" w:type="dxa"/>
          </w:tcPr>
          <w:p w14:paraId="451EF17A" w14:textId="77777777" w:rsidR="00357E7C" w:rsidRPr="00411DBC" w:rsidRDefault="00357E7C" w:rsidP="00A61EBC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  <w:bookmarkStart w:id="49" w:name="_Hlk104734157"/>
          </w:p>
        </w:tc>
        <w:tc>
          <w:tcPr>
            <w:tcW w:w="253" w:type="dxa"/>
          </w:tcPr>
          <w:p w14:paraId="4F22BBAC" w14:textId="77777777" w:rsidR="00357E7C" w:rsidRPr="00411DBC" w:rsidRDefault="00357E7C" w:rsidP="00A61EBC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278" w:type="dxa"/>
            <w:gridSpan w:val="3"/>
            <w:tcBorders>
              <w:bottom w:val="single" w:sz="4" w:space="0" w:color="auto"/>
            </w:tcBorders>
            <w:vAlign w:val="center"/>
          </w:tcPr>
          <w:p w14:paraId="028693F9" w14:textId="77777777" w:rsidR="00357E7C" w:rsidRPr="00411DBC" w:rsidRDefault="00357E7C" w:rsidP="00A61EBC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53" w:type="dxa"/>
            <w:tcBorders>
              <w:bottom w:val="single" w:sz="4" w:space="0" w:color="auto"/>
            </w:tcBorders>
          </w:tcPr>
          <w:p w14:paraId="7FE76CCD" w14:textId="77777777" w:rsidR="00357E7C" w:rsidRPr="00411DBC" w:rsidRDefault="00357E7C" w:rsidP="00A61EBC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280" w:type="dxa"/>
            <w:gridSpan w:val="3"/>
            <w:tcBorders>
              <w:bottom w:val="single" w:sz="4" w:space="0" w:color="auto"/>
            </w:tcBorders>
            <w:vAlign w:val="center"/>
          </w:tcPr>
          <w:p w14:paraId="6C460143" w14:textId="56BA92DC" w:rsidR="00357E7C" w:rsidRPr="00411DBC" w:rsidRDefault="00357E7C" w:rsidP="00357E7C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(หน่วย</w:t>
            </w:r>
            <w:r w:rsidRPr="00411DBC">
              <w:rPr>
                <w:rFonts w:ascii="Angsana New" w:hAnsi="Angsana New"/>
                <w:sz w:val="28"/>
                <w:szCs w:val="28"/>
              </w:rPr>
              <w:t>: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ล้านบาท)</w:t>
            </w:r>
          </w:p>
        </w:tc>
      </w:tr>
      <w:tr w:rsidR="00357E7C" w:rsidRPr="00411DBC" w14:paraId="0C91318C" w14:textId="77777777" w:rsidTr="00357E7C">
        <w:trPr>
          <w:trHeight w:val="234"/>
        </w:trPr>
        <w:tc>
          <w:tcPr>
            <w:tcW w:w="2128" w:type="dxa"/>
          </w:tcPr>
          <w:p w14:paraId="56EC10AF" w14:textId="77777777" w:rsidR="00357E7C" w:rsidRPr="00411DBC" w:rsidRDefault="00357E7C" w:rsidP="00A61EBC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53" w:type="dxa"/>
          </w:tcPr>
          <w:p w14:paraId="3948F6F8" w14:textId="77777777" w:rsidR="00357E7C" w:rsidRPr="00411DBC" w:rsidRDefault="00357E7C" w:rsidP="00A61EBC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278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37696D" w14:textId="77777777" w:rsidR="00357E7C" w:rsidRPr="00411DBC" w:rsidRDefault="00357E7C" w:rsidP="00A61EBC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53" w:type="dxa"/>
            <w:tcBorders>
              <w:top w:val="single" w:sz="4" w:space="0" w:color="auto"/>
            </w:tcBorders>
          </w:tcPr>
          <w:p w14:paraId="4BD45290" w14:textId="77777777" w:rsidR="00357E7C" w:rsidRPr="00411DBC" w:rsidRDefault="00357E7C" w:rsidP="00A61EBC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28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704198" w14:textId="1194BFF8" w:rsidR="00357E7C" w:rsidRPr="00411DBC" w:rsidRDefault="00357E7C" w:rsidP="00A61EBC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งบการเงินเฉพาะ</w:t>
            </w:r>
            <w:r w:rsidR="007C6BBF" w:rsidRPr="00411DBC">
              <w:rPr>
                <w:rFonts w:ascii="Angsana New" w:hAnsi="Angsana New" w:hint="cs"/>
                <w:sz w:val="28"/>
                <w:szCs w:val="28"/>
                <w:cs/>
              </w:rPr>
              <w:t>กิจการ</w:t>
            </w:r>
          </w:p>
        </w:tc>
      </w:tr>
      <w:tr w:rsidR="002147D8" w:rsidRPr="00411DBC" w14:paraId="74E0E032" w14:textId="77777777" w:rsidTr="006A2091">
        <w:trPr>
          <w:trHeight w:val="664"/>
        </w:trPr>
        <w:tc>
          <w:tcPr>
            <w:tcW w:w="2128" w:type="dxa"/>
            <w:vAlign w:val="center"/>
          </w:tcPr>
          <w:p w14:paraId="4113D808" w14:textId="40B88FC4" w:rsidR="002147D8" w:rsidRPr="00411DBC" w:rsidRDefault="002147D8" w:rsidP="002147D8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before="120" w:after="120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53" w:type="dxa"/>
          </w:tcPr>
          <w:p w14:paraId="31538353" w14:textId="77777777" w:rsidR="002147D8" w:rsidRPr="00411DBC" w:rsidRDefault="002147D8" w:rsidP="002147D8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before="120" w:after="120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1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BE1C783" w14:textId="2B5F820A" w:rsidR="002147D8" w:rsidRPr="00411DBC" w:rsidRDefault="002147D8" w:rsidP="002147D8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before="120" w:after="12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ณ วันที่</w:t>
            </w:r>
            <w:r w:rsidRPr="00411DBC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 xml:space="preserve">30 มิถุนายน </w:t>
            </w:r>
            <w:r w:rsidRPr="00411DBC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253" w:type="dxa"/>
            <w:tcBorders>
              <w:top w:val="single" w:sz="4" w:space="0" w:color="auto"/>
            </w:tcBorders>
            <w:vAlign w:val="bottom"/>
          </w:tcPr>
          <w:p w14:paraId="4FAFEDEA" w14:textId="77777777" w:rsidR="002147D8" w:rsidRPr="00411DBC" w:rsidRDefault="002147D8" w:rsidP="002147D8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before="120" w:after="120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14" w:type="dxa"/>
            <w:tcBorders>
              <w:top w:val="single" w:sz="4" w:space="0" w:color="auto"/>
            </w:tcBorders>
            <w:vAlign w:val="bottom"/>
          </w:tcPr>
          <w:p w14:paraId="2B4717A1" w14:textId="1CF2F81E" w:rsidR="002147D8" w:rsidRPr="00411DBC" w:rsidRDefault="002147D8" w:rsidP="002147D8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before="120" w:after="12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ณ วันที่</w:t>
            </w:r>
            <w:r w:rsidRPr="00411DBC">
              <w:rPr>
                <w:rFonts w:ascii="Angsana New" w:hAnsi="Angsana New"/>
                <w:sz w:val="28"/>
                <w:szCs w:val="28"/>
              </w:rPr>
              <w:t xml:space="preserve"> 3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 xml:space="preserve">1 ธันวาคม </w:t>
            </w:r>
            <w:r w:rsidRPr="00411DBC">
              <w:rPr>
                <w:rFonts w:ascii="Angsana New" w:hAnsi="Angsana New"/>
                <w:sz w:val="28"/>
                <w:szCs w:val="28"/>
              </w:rPr>
              <w:t>2565</w:t>
            </w:r>
          </w:p>
        </w:tc>
        <w:tc>
          <w:tcPr>
            <w:tcW w:w="253" w:type="dxa"/>
            <w:vAlign w:val="bottom"/>
          </w:tcPr>
          <w:p w14:paraId="61624B5C" w14:textId="77777777" w:rsidR="002147D8" w:rsidRPr="00411DBC" w:rsidRDefault="002147D8" w:rsidP="002147D8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before="120" w:after="120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51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2F1FA64" w14:textId="246636BC" w:rsidR="002147D8" w:rsidRPr="00411DBC" w:rsidRDefault="002147D8" w:rsidP="002147D8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before="120" w:after="12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ณ วันที่</w:t>
            </w:r>
            <w:r w:rsidRPr="00411DBC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 xml:space="preserve">30 มิถุนายน </w:t>
            </w:r>
            <w:r w:rsidRPr="00411DBC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253" w:type="dxa"/>
            <w:tcBorders>
              <w:top w:val="single" w:sz="4" w:space="0" w:color="auto"/>
            </w:tcBorders>
            <w:vAlign w:val="bottom"/>
          </w:tcPr>
          <w:p w14:paraId="681F8C5E" w14:textId="77777777" w:rsidR="002147D8" w:rsidRPr="00411DBC" w:rsidRDefault="002147D8" w:rsidP="002147D8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before="120" w:after="120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1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D58DB46" w14:textId="6177C15B" w:rsidR="002147D8" w:rsidRPr="00411DBC" w:rsidRDefault="002147D8" w:rsidP="002147D8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before="120" w:after="12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ณ วันที่</w:t>
            </w:r>
            <w:r w:rsidRPr="00411DBC">
              <w:rPr>
                <w:rFonts w:ascii="Angsana New" w:hAnsi="Angsana New"/>
                <w:sz w:val="28"/>
                <w:szCs w:val="28"/>
              </w:rPr>
              <w:t xml:space="preserve"> 3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 xml:space="preserve">1 ธันวาคม </w:t>
            </w:r>
            <w:r w:rsidRPr="00411DBC">
              <w:rPr>
                <w:rFonts w:ascii="Angsana New" w:hAnsi="Angsana New"/>
                <w:sz w:val="28"/>
                <w:szCs w:val="28"/>
              </w:rPr>
              <w:t>2565</w:t>
            </w:r>
          </w:p>
        </w:tc>
      </w:tr>
      <w:tr w:rsidR="00366A91" w:rsidRPr="00411DBC" w14:paraId="313DC87A" w14:textId="77777777" w:rsidTr="00357E7C">
        <w:trPr>
          <w:trHeight w:val="418"/>
        </w:trPr>
        <w:tc>
          <w:tcPr>
            <w:tcW w:w="2128" w:type="dxa"/>
          </w:tcPr>
          <w:p w14:paraId="4E342278" w14:textId="04E3DFA6" w:rsidR="00366A91" w:rsidRPr="00411DBC" w:rsidRDefault="00366A91" w:rsidP="00366A91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สัญญาจ้างผู้รับเหมา</w:t>
            </w:r>
          </w:p>
        </w:tc>
        <w:tc>
          <w:tcPr>
            <w:tcW w:w="253" w:type="dxa"/>
          </w:tcPr>
          <w:p w14:paraId="411B34E7" w14:textId="77777777" w:rsidR="00366A91" w:rsidRPr="00411DBC" w:rsidRDefault="00366A91" w:rsidP="00366A91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11" w:type="dxa"/>
            <w:tcBorders>
              <w:top w:val="single" w:sz="4" w:space="0" w:color="auto"/>
            </w:tcBorders>
          </w:tcPr>
          <w:p w14:paraId="4BC95D8E" w14:textId="196D20C4" w:rsidR="00366A91" w:rsidRPr="00411DBC" w:rsidRDefault="00366A91" w:rsidP="00366A91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53" w:type="dxa"/>
          </w:tcPr>
          <w:p w14:paraId="0716F00C" w14:textId="77777777" w:rsidR="00366A91" w:rsidRPr="00411DBC" w:rsidRDefault="00366A91" w:rsidP="00366A91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14" w:type="dxa"/>
            <w:tcBorders>
              <w:top w:val="single" w:sz="4" w:space="0" w:color="auto"/>
            </w:tcBorders>
          </w:tcPr>
          <w:p w14:paraId="1603BF93" w14:textId="76BCF365" w:rsidR="00366A91" w:rsidRPr="00411DBC" w:rsidRDefault="00366A91" w:rsidP="00366A91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1.44</w:t>
            </w:r>
          </w:p>
        </w:tc>
        <w:tc>
          <w:tcPr>
            <w:tcW w:w="253" w:type="dxa"/>
          </w:tcPr>
          <w:p w14:paraId="28D91B42" w14:textId="77777777" w:rsidR="00366A91" w:rsidRPr="00411DBC" w:rsidRDefault="00366A91" w:rsidP="00366A91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13" w:type="dxa"/>
            <w:tcBorders>
              <w:top w:val="single" w:sz="4" w:space="0" w:color="auto"/>
            </w:tcBorders>
          </w:tcPr>
          <w:p w14:paraId="2BF776F0" w14:textId="1C974AB2" w:rsidR="00366A91" w:rsidRPr="00411DBC" w:rsidRDefault="00366A91" w:rsidP="00366A91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53" w:type="dxa"/>
          </w:tcPr>
          <w:p w14:paraId="4F9AA55C" w14:textId="77777777" w:rsidR="00366A91" w:rsidRPr="00411DBC" w:rsidRDefault="00366A91" w:rsidP="00366A91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14" w:type="dxa"/>
          </w:tcPr>
          <w:p w14:paraId="7AC6A1E5" w14:textId="64EBE747" w:rsidR="00366A91" w:rsidRPr="00411DBC" w:rsidRDefault="00366A91" w:rsidP="00366A91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1.44</w:t>
            </w:r>
          </w:p>
        </w:tc>
      </w:tr>
      <w:tr w:rsidR="00366A91" w:rsidRPr="00411DBC" w14:paraId="61E26815" w14:textId="77777777" w:rsidTr="00357E7C">
        <w:trPr>
          <w:trHeight w:val="277"/>
        </w:trPr>
        <w:tc>
          <w:tcPr>
            <w:tcW w:w="2128" w:type="dxa"/>
          </w:tcPr>
          <w:p w14:paraId="6A536B8D" w14:textId="3BEED8F7" w:rsidR="00366A91" w:rsidRPr="00411DBC" w:rsidRDefault="00366A91" w:rsidP="00366A91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contextualSpacing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สัญญาบริการ</w:t>
            </w:r>
          </w:p>
        </w:tc>
        <w:tc>
          <w:tcPr>
            <w:tcW w:w="253" w:type="dxa"/>
          </w:tcPr>
          <w:p w14:paraId="1D51FC02" w14:textId="77777777" w:rsidR="00366A91" w:rsidRPr="00411DBC" w:rsidRDefault="00366A91" w:rsidP="00366A91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contextualSpacing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11" w:type="dxa"/>
          </w:tcPr>
          <w:p w14:paraId="6D3D8EE6" w14:textId="1F892D76" w:rsidR="00366A91" w:rsidRPr="00411DBC" w:rsidRDefault="00366A91" w:rsidP="00366A91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1</w:t>
            </w:r>
          </w:p>
        </w:tc>
        <w:tc>
          <w:tcPr>
            <w:tcW w:w="253" w:type="dxa"/>
          </w:tcPr>
          <w:p w14:paraId="6D9FF3E7" w14:textId="77777777" w:rsidR="00366A91" w:rsidRPr="00411DBC" w:rsidRDefault="00366A91" w:rsidP="00366A91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14" w:type="dxa"/>
          </w:tcPr>
          <w:p w14:paraId="2C5CE9EB" w14:textId="75F77B32" w:rsidR="00366A91" w:rsidRPr="00411DBC" w:rsidRDefault="00366A91" w:rsidP="00366A91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1.13</w:t>
            </w:r>
          </w:p>
        </w:tc>
        <w:tc>
          <w:tcPr>
            <w:tcW w:w="253" w:type="dxa"/>
          </w:tcPr>
          <w:p w14:paraId="03869FBC" w14:textId="77777777" w:rsidR="00366A91" w:rsidRPr="00411DBC" w:rsidRDefault="00366A91" w:rsidP="00366A91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13" w:type="dxa"/>
          </w:tcPr>
          <w:p w14:paraId="5EAAAE16" w14:textId="1E2C079B" w:rsidR="00366A91" w:rsidRPr="00411DBC" w:rsidRDefault="00366A91" w:rsidP="00366A91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1</w:t>
            </w:r>
          </w:p>
        </w:tc>
        <w:tc>
          <w:tcPr>
            <w:tcW w:w="253" w:type="dxa"/>
          </w:tcPr>
          <w:p w14:paraId="54E56413" w14:textId="77777777" w:rsidR="00366A91" w:rsidRPr="00411DBC" w:rsidRDefault="00366A91" w:rsidP="00366A91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14" w:type="dxa"/>
          </w:tcPr>
          <w:p w14:paraId="7F3CFDD2" w14:textId="7AD51C21" w:rsidR="00366A91" w:rsidRPr="00411DBC" w:rsidRDefault="00366A91" w:rsidP="00366A91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1.13</w:t>
            </w:r>
          </w:p>
        </w:tc>
      </w:tr>
      <w:bookmarkEnd w:id="49"/>
    </w:tbl>
    <w:p w14:paraId="757628F7" w14:textId="77777777" w:rsidR="00A56CF9" w:rsidRPr="00411DBC" w:rsidRDefault="00A56CF9" w:rsidP="00357E7C">
      <w:pPr>
        <w:spacing w:before="120"/>
        <w:jc w:val="thaiDistribute"/>
        <w:rPr>
          <w:rFonts w:ascii="Angsana New" w:hAnsi="Angsana New"/>
          <w:sz w:val="28"/>
          <w:szCs w:val="28"/>
        </w:rPr>
      </w:pPr>
    </w:p>
    <w:p w14:paraId="00AC0509" w14:textId="40C31DBE" w:rsidR="004539CA" w:rsidRPr="00411DBC" w:rsidRDefault="004539CA" w:rsidP="009F5E2F">
      <w:pPr>
        <w:pStyle w:val="ListParagraph"/>
        <w:numPr>
          <w:ilvl w:val="1"/>
          <w:numId w:val="35"/>
        </w:numPr>
        <w:spacing w:before="120"/>
        <w:ind w:left="786"/>
        <w:jc w:val="thaiDistribute"/>
        <w:rPr>
          <w:rFonts w:ascii="Angsana New" w:hAnsi="Angsana New"/>
          <w:b/>
          <w:bCs/>
          <w:sz w:val="28"/>
          <w:szCs w:val="28"/>
          <w:u w:val="single"/>
          <w:cs/>
        </w:rPr>
      </w:pPr>
      <w:r w:rsidRPr="00411DBC">
        <w:rPr>
          <w:rFonts w:ascii="Angsana New" w:hAnsi="Angsana New"/>
          <w:b/>
          <w:bCs/>
          <w:sz w:val="28"/>
          <w:szCs w:val="28"/>
          <w:u w:val="single"/>
          <w:cs/>
        </w:rPr>
        <w:t>ภาระผูกพัน</w:t>
      </w:r>
      <w:r w:rsidRPr="00411DBC">
        <w:rPr>
          <w:rFonts w:ascii="Angsana New" w:hAnsi="Angsana New" w:hint="cs"/>
          <w:b/>
          <w:bCs/>
          <w:sz w:val="28"/>
          <w:szCs w:val="28"/>
          <w:u w:val="single"/>
          <w:cs/>
        </w:rPr>
        <w:t>จากหนังสือค้ำประกันของธนาคาร</w:t>
      </w:r>
    </w:p>
    <w:p w14:paraId="78B8E333" w14:textId="07BD1D39" w:rsidR="004539CA" w:rsidRPr="00411DBC" w:rsidRDefault="005F166B" w:rsidP="00357E7C">
      <w:pPr>
        <w:pStyle w:val="ListParagraph"/>
        <w:spacing w:before="120" w:after="240"/>
        <w:ind w:left="993" w:right="-114" w:hanging="41"/>
        <w:jc w:val="thaiDistribute"/>
        <w:rPr>
          <w:rFonts w:ascii="Angsana New" w:hAnsi="Angsana New"/>
          <w:sz w:val="28"/>
          <w:szCs w:val="28"/>
        </w:rPr>
      </w:pPr>
      <w:r w:rsidRPr="00411DBC">
        <w:rPr>
          <w:rFonts w:ascii="Angsana New" w:hAnsi="Angsana New"/>
          <w:sz w:val="28"/>
          <w:szCs w:val="28"/>
          <w:cs/>
        </w:rPr>
        <w:t xml:space="preserve">ณ </w:t>
      </w:r>
      <w:r w:rsidR="004539CA" w:rsidRPr="00411DBC">
        <w:rPr>
          <w:rFonts w:ascii="Angsana New" w:hAnsi="Angsana New" w:hint="cs"/>
          <w:sz w:val="28"/>
          <w:szCs w:val="28"/>
          <w:cs/>
        </w:rPr>
        <w:t xml:space="preserve">วันที่ </w:t>
      </w:r>
      <w:r w:rsidR="002147D8" w:rsidRPr="00411DBC">
        <w:rPr>
          <w:rFonts w:ascii="Angsana New" w:hAnsi="Angsana New"/>
          <w:sz w:val="28"/>
          <w:szCs w:val="28"/>
        </w:rPr>
        <w:t xml:space="preserve">30 </w:t>
      </w:r>
      <w:r w:rsidR="002147D8" w:rsidRPr="00411DBC">
        <w:rPr>
          <w:rFonts w:ascii="Angsana New" w:hAnsi="Angsana New" w:hint="cs"/>
          <w:sz w:val="28"/>
          <w:szCs w:val="28"/>
          <w:cs/>
        </w:rPr>
        <w:t xml:space="preserve">มิถุนายน </w:t>
      </w:r>
      <w:r w:rsidR="00D44883" w:rsidRPr="00411DBC">
        <w:rPr>
          <w:rFonts w:ascii="Angsana New" w:hAnsi="Angsana New"/>
          <w:sz w:val="28"/>
          <w:szCs w:val="28"/>
        </w:rPr>
        <w:t>256</w:t>
      </w:r>
      <w:r w:rsidR="007B2CDC" w:rsidRPr="00411DBC">
        <w:rPr>
          <w:rFonts w:ascii="Angsana New" w:hAnsi="Angsana New"/>
          <w:sz w:val="28"/>
          <w:szCs w:val="28"/>
        </w:rPr>
        <w:t>6</w:t>
      </w:r>
      <w:r w:rsidR="00D44883" w:rsidRPr="00411DBC">
        <w:rPr>
          <w:rFonts w:ascii="Angsana New" w:hAnsi="Angsana New"/>
          <w:sz w:val="28"/>
          <w:szCs w:val="28"/>
        </w:rPr>
        <w:t xml:space="preserve"> </w:t>
      </w:r>
      <w:r w:rsidR="004539CA" w:rsidRPr="00411DBC">
        <w:rPr>
          <w:rFonts w:ascii="Angsana New" w:hAnsi="Angsana New" w:hint="cs"/>
          <w:sz w:val="28"/>
          <w:szCs w:val="28"/>
          <w:cs/>
        </w:rPr>
        <w:t>และ</w:t>
      </w:r>
      <w:r w:rsidR="007B2CDC" w:rsidRPr="00411DBC">
        <w:rPr>
          <w:rFonts w:ascii="Angsana New" w:hAnsi="Angsana New"/>
          <w:sz w:val="28"/>
          <w:szCs w:val="28"/>
        </w:rPr>
        <w:t xml:space="preserve"> 31 </w:t>
      </w:r>
      <w:r w:rsidR="007B2CDC" w:rsidRPr="00411DBC">
        <w:rPr>
          <w:rFonts w:ascii="Angsana New" w:hAnsi="Angsana New" w:hint="cs"/>
          <w:sz w:val="28"/>
          <w:szCs w:val="28"/>
          <w:cs/>
        </w:rPr>
        <w:t>ธันวาคม</w:t>
      </w:r>
      <w:r w:rsidRPr="00411DBC">
        <w:rPr>
          <w:rFonts w:ascii="Angsana New" w:hAnsi="Angsana New"/>
          <w:sz w:val="28"/>
          <w:szCs w:val="28"/>
          <w:cs/>
        </w:rPr>
        <w:t xml:space="preserve"> </w:t>
      </w:r>
      <w:r w:rsidRPr="00411DBC">
        <w:rPr>
          <w:rFonts w:ascii="Angsana New" w:hAnsi="Angsana New"/>
          <w:sz w:val="28"/>
          <w:szCs w:val="28"/>
        </w:rPr>
        <w:t>256</w:t>
      </w:r>
      <w:r w:rsidR="007B2CDC" w:rsidRPr="00411DBC">
        <w:rPr>
          <w:rFonts w:ascii="Angsana New" w:hAnsi="Angsana New"/>
          <w:sz w:val="28"/>
          <w:szCs w:val="28"/>
        </w:rPr>
        <w:t>5</w:t>
      </w:r>
      <w:r w:rsidRPr="00411DBC">
        <w:rPr>
          <w:rFonts w:ascii="Angsana New" w:hAnsi="Angsana New"/>
          <w:sz w:val="28"/>
          <w:szCs w:val="28"/>
          <w:cs/>
        </w:rPr>
        <w:t xml:space="preserve"> บริษัทมีภาระผูกพันจากการให้ธนาคารออกหนังสือค้ำประกัน</w:t>
      </w:r>
      <w:r w:rsidR="004539CA" w:rsidRPr="00411DBC">
        <w:rPr>
          <w:rFonts w:ascii="Angsana New" w:hAnsi="Angsana New" w:hint="cs"/>
          <w:sz w:val="28"/>
          <w:szCs w:val="28"/>
          <w:cs/>
        </w:rPr>
        <w:t xml:space="preserve"> ดังนี้ </w:t>
      </w:r>
    </w:p>
    <w:tbl>
      <w:tblPr>
        <w:tblStyle w:val="TableGrid"/>
        <w:tblW w:w="9165" w:type="dxa"/>
        <w:tblInd w:w="4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48"/>
        <w:gridCol w:w="253"/>
        <w:gridCol w:w="1511"/>
        <w:gridCol w:w="253"/>
        <w:gridCol w:w="1313"/>
        <w:gridCol w:w="253"/>
        <w:gridCol w:w="1367"/>
        <w:gridCol w:w="253"/>
        <w:gridCol w:w="1514"/>
      </w:tblGrid>
      <w:tr w:rsidR="00357E7C" w:rsidRPr="00411DBC" w14:paraId="7C410E67" w14:textId="77777777" w:rsidTr="000222AB">
        <w:trPr>
          <w:trHeight w:val="234"/>
        </w:trPr>
        <w:tc>
          <w:tcPr>
            <w:tcW w:w="2448" w:type="dxa"/>
          </w:tcPr>
          <w:p w14:paraId="1D5ECCEE" w14:textId="77777777" w:rsidR="00357E7C" w:rsidRPr="00411DBC" w:rsidRDefault="00357E7C" w:rsidP="00A61EBC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  <w:bookmarkStart w:id="50" w:name="_Hlk104734278"/>
          </w:p>
        </w:tc>
        <w:tc>
          <w:tcPr>
            <w:tcW w:w="253" w:type="dxa"/>
          </w:tcPr>
          <w:p w14:paraId="58E87E5B" w14:textId="77777777" w:rsidR="00357E7C" w:rsidRPr="00411DBC" w:rsidRDefault="00357E7C" w:rsidP="00A61EBC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077" w:type="dxa"/>
            <w:gridSpan w:val="3"/>
            <w:tcBorders>
              <w:bottom w:val="single" w:sz="4" w:space="0" w:color="auto"/>
            </w:tcBorders>
            <w:vAlign w:val="center"/>
          </w:tcPr>
          <w:p w14:paraId="6A44563A" w14:textId="77777777" w:rsidR="00357E7C" w:rsidRPr="00411DBC" w:rsidRDefault="00357E7C" w:rsidP="00A61EBC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53" w:type="dxa"/>
            <w:tcBorders>
              <w:bottom w:val="single" w:sz="4" w:space="0" w:color="auto"/>
            </w:tcBorders>
          </w:tcPr>
          <w:p w14:paraId="5AACE1DC" w14:textId="77777777" w:rsidR="00357E7C" w:rsidRPr="00411DBC" w:rsidRDefault="00357E7C" w:rsidP="00A61EBC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130" w:type="dxa"/>
            <w:gridSpan w:val="3"/>
            <w:tcBorders>
              <w:bottom w:val="single" w:sz="4" w:space="0" w:color="auto"/>
            </w:tcBorders>
            <w:vAlign w:val="center"/>
          </w:tcPr>
          <w:p w14:paraId="35619940" w14:textId="77777777" w:rsidR="00357E7C" w:rsidRPr="00411DBC" w:rsidRDefault="00357E7C" w:rsidP="00A61EBC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(หน่วย</w:t>
            </w:r>
            <w:r w:rsidRPr="00411DBC">
              <w:rPr>
                <w:rFonts w:ascii="Angsana New" w:hAnsi="Angsana New"/>
                <w:sz w:val="28"/>
                <w:szCs w:val="28"/>
              </w:rPr>
              <w:t>: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ล้านบาท)</w:t>
            </w:r>
          </w:p>
        </w:tc>
      </w:tr>
      <w:tr w:rsidR="00357E7C" w:rsidRPr="00411DBC" w14:paraId="05B27929" w14:textId="77777777" w:rsidTr="000222AB">
        <w:trPr>
          <w:trHeight w:val="234"/>
        </w:trPr>
        <w:tc>
          <w:tcPr>
            <w:tcW w:w="2448" w:type="dxa"/>
          </w:tcPr>
          <w:p w14:paraId="66D283AC" w14:textId="77777777" w:rsidR="00357E7C" w:rsidRPr="00411DBC" w:rsidRDefault="00357E7C" w:rsidP="00A61EBC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53" w:type="dxa"/>
          </w:tcPr>
          <w:p w14:paraId="351239DF" w14:textId="77777777" w:rsidR="00357E7C" w:rsidRPr="00411DBC" w:rsidRDefault="00357E7C" w:rsidP="00A61EBC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07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42F86E" w14:textId="77777777" w:rsidR="00357E7C" w:rsidRPr="00411DBC" w:rsidRDefault="00357E7C" w:rsidP="00A61EBC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53" w:type="dxa"/>
            <w:tcBorders>
              <w:top w:val="single" w:sz="4" w:space="0" w:color="auto"/>
            </w:tcBorders>
          </w:tcPr>
          <w:p w14:paraId="7F415452" w14:textId="77777777" w:rsidR="00357E7C" w:rsidRPr="00411DBC" w:rsidRDefault="00357E7C" w:rsidP="00A61EBC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13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4CCF1E" w14:textId="3EDC9677" w:rsidR="00357E7C" w:rsidRPr="00411DBC" w:rsidRDefault="00357E7C" w:rsidP="00A61EBC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งบการเงินเฉพาะ</w:t>
            </w:r>
            <w:r w:rsidR="007C6BBF" w:rsidRPr="00411DBC">
              <w:rPr>
                <w:rFonts w:ascii="Angsana New" w:hAnsi="Angsana New" w:hint="cs"/>
                <w:sz w:val="28"/>
                <w:szCs w:val="28"/>
                <w:cs/>
              </w:rPr>
              <w:t>กิจการ</w:t>
            </w:r>
          </w:p>
        </w:tc>
      </w:tr>
      <w:tr w:rsidR="002147D8" w:rsidRPr="00411DBC" w14:paraId="46FCC8D5" w14:textId="77777777" w:rsidTr="000222AB">
        <w:trPr>
          <w:trHeight w:val="664"/>
        </w:trPr>
        <w:tc>
          <w:tcPr>
            <w:tcW w:w="2448" w:type="dxa"/>
            <w:vAlign w:val="center"/>
          </w:tcPr>
          <w:p w14:paraId="2ADEC368" w14:textId="77777777" w:rsidR="002147D8" w:rsidRPr="00411DBC" w:rsidRDefault="002147D8" w:rsidP="002147D8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before="120" w:after="120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53" w:type="dxa"/>
          </w:tcPr>
          <w:p w14:paraId="3EFB3862" w14:textId="77777777" w:rsidR="002147D8" w:rsidRPr="00411DBC" w:rsidRDefault="002147D8" w:rsidP="002147D8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before="120" w:after="120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1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6AEEC01" w14:textId="4EBC6300" w:rsidR="002147D8" w:rsidRPr="00411DBC" w:rsidRDefault="002147D8" w:rsidP="002147D8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before="120" w:after="12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ณ วันที่</w:t>
            </w:r>
            <w:r w:rsidRPr="00411DBC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 xml:space="preserve">30 มิถุนายน </w:t>
            </w:r>
            <w:r w:rsidRPr="00411DBC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253" w:type="dxa"/>
            <w:tcBorders>
              <w:top w:val="single" w:sz="4" w:space="0" w:color="auto"/>
            </w:tcBorders>
            <w:vAlign w:val="bottom"/>
          </w:tcPr>
          <w:p w14:paraId="3FA0CB7D" w14:textId="77777777" w:rsidR="002147D8" w:rsidRPr="00411DBC" w:rsidRDefault="002147D8" w:rsidP="002147D8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before="120" w:after="120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3" w:type="dxa"/>
            <w:tcBorders>
              <w:top w:val="single" w:sz="4" w:space="0" w:color="auto"/>
            </w:tcBorders>
            <w:vAlign w:val="bottom"/>
          </w:tcPr>
          <w:p w14:paraId="16AB4E2F" w14:textId="1E10F71F" w:rsidR="002147D8" w:rsidRPr="00411DBC" w:rsidRDefault="002147D8" w:rsidP="002147D8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before="120" w:after="12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ณ วันที่</w:t>
            </w:r>
            <w:r w:rsidRPr="00411DBC">
              <w:rPr>
                <w:rFonts w:ascii="Angsana New" w:hAnsi="Angsana New"/>
                <w:sz w:val="28"/>
                <w:szCs w:val="28"/>
              </w:rPr>
              <w:t xml:space="preserve"> 3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 xml:space="preserve">1 ธันวาคม </w:t>
            </w:r>
            <w:r w:rsidRPr="00411DBC">
              <w:rPr>
                <w:rFonts w:ascii="Angsana New" w:hAnsi="Angsana New"/>
                <w:sz w:val="28"/>
                <w:szCs w:val="28"/>
              </w:rPr>
              <w:t>2565</w:t>
            </w:r>
          </w:p>
        </w:tc>
        <w:tc>
          <w:tcPr>
            <w:tcW w:w="253" w:type="dxa"/>
            <w:vAlign w:val="bottom"/>
          </w:tcPr>
          <w:p w14:paraId="44E31766" w14:textId="77777777" w:rsidR="002147D8" w:rsidRPr="00411DBC" w:rsidRDefault="002147D8" w:rsidP="002147D8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before="120" w:after="120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6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70571FB" w14:textId="6F583E23" w:rsidR="002147D8" w:rsidRPr="00411DBC" w:rsidRDefault="002147D8" w:rsidP="002147D8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before="120" w:after="12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ณ วันที่</w:t>
            </w:r>
            <w:r w:rsidRPr="00411DBC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 xml:space="preserve">30 มิถุนายน </w:t>
            </w:r>
            <w:r w:rsidRPr="00411DBC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253" w:type="dxa"/>
            <w:tcBorders>
              <w:top w:val="single" w:sz="4" w:space="0" w:color="auto"/>
            </w:tcBorders>
            <w:vAlign w:val="bottom"/>
          </w:tcPr>
          <w:p w14:paraId="06F2806E" w14:textId="77777777" w:rsidR="002147D8" w:rsidRPr="00411DBC" w:rsidRDefault="002147D8" w:rsidP="002147D8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before="120" w:after="120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1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035B210" w14:textId="7A413B0C" w:rsidR="002147D8" w:rsidRPr="00411DBC" w:rsidRDefault="002147D8" w:rsidP="002147D8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before="120" w:after="12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ณ วันที่</w:t>
            </w:r>
            <w:r w:rsidRPr="00411DBC">
              <w:rPr>
                <w:rFonts w:ascii="Angsana New" w:hAnsi="Angsana New"/>
                <w:sz w:val="28"/>
                <w:szCs w:val="28"/>
              </w:rPr>
              <w:t xml:space="preserve"> 3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 xml:space="preserve">1 ธันวาคม </w:t>
            </w:r>
            <w:r w:rsidRPr="00411DBC">
              <w:rPr>
                <w:rFonts w:ascii="Angsana New" w:hAnsi="Angsana New"/>
                <w:sz w:val="28"/>
                <w:szCs w:val="28"/>
              </w:rPr>
              <w:t>2565</w:t>
            </w:r>
          </w:p>
        </w:tc>
      </w:tr>
      <w:tr w:rsidR="007B2CDC" w:rsidRPr="00411DBC" w14:paraId="7303306C" w14:textId="77777777" w:rsidTr="000222AB">
        <w:trPr>
          <w:trHeight w:val="418"/>
        </w:trPr>
        <w:tc>
          <w:tcPr>
            <w:tcW w:w="2448" w:type="dxa"/>
          </w:tcPr>
          <w:p w14:paraId="6AB175FB" w14:textId="6C6B1705" w:rsidR="007B2CDC" w:rsidRPr="00411DBC" w:rsidRDefault="007B2CDC" w:rsidP="007B2CDC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ไฟฟ้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า</w:t>
            </w:r>
            <w:r w:rsidRPr="00411DBC">
              <w:rPr>
                <w:rFonts w:ascii="Angsana New" w:hAnsi="Angsana New"/>
                <w:sz w:val="28"/>
                <w:szCs w:val="28"/>
                <w:cs/>
              </w:rPr>
              <w:t>ส่วนภูมิภาค</w:t>
            </w:r>
          </w:p>
        </w:tc>
        <w:tc>
          <w:tcPr>
            <w:tcW w:w="253" w:type="dxa"/>
          </w:tcPr>
          <w:p w14:paraId="35081FE3" w14:textId="77777777" w:rsidR="007B2CDC" w:rsidRPr="00411DBC" w:rsidRDefault="007B2CDC" w:rsidP="007B2CDC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11" w:type="dxa"/>
            <w:tcBorders>
              <w:top w:val="single" w:sz="4" w:space="0" w:color="auto"/>
            </w:tcBorders>
          </w:tcPr>
          <w:p w14:paraId="13BC0B0E" w14:textId="7087777F" w:rsidR="007B2CDC" w:rsidRPr="00411DBC" w:rsidRDefault="007B2CDC" w:rsidP="007B2CDC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Theme="majorBidi" w:hAnsiTheme="majorBidi" w:cstheme="majorBidi"/>
                <w:sz w:val="28"/>
                <w:szCs w:val="28"/>
              </w:rPr>
              <w:t>1.43</w:t>
            </w:r>
          </w:p>
        </w:tc>
        <w:tc>
          <w:tcPr>
            <w:tcW w:w="253" w:type="dxa"/>
          </w:tcPr>
          <w:p w14:paraId="3000C56B" w14:textId="77777777" w:rsidR="007B2CDC" w:rsidRPr="00411DBC" w:rsidRDefault="007B2CDC" w:rsidP="007B2CDC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3" w:type="dxa"/>
            <w:tcBorders>
              <w:top w:val="single" w:sz="4" w:space="0" w:color="auto"/>
            </w:tcBorders>
          </w:tcPr>
          <w:p w14:paraId="28A26F97" w14:textId="16A836B1" w:rsidR="007B2CDC" w:rsidRPr="00411DBC" w:rsidRDefault="007B2CDC" w:rsidP="007B2CDC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Theme="majorBidi" w:hAnsiTheme="majorBidi" w:cstheme="majorBidi"/>
                <w:sz w:val="28"/>
                <w:szCs w:val="28"/>
              </w:rPr>
              <w:t>1.43</w:t>
            </w:r>
          </w:p>
        </w:tc>
        <w:tc>
          <w:tcPr>
            <w:tcW w:w="253" w:type="dxa"/>
          </w:tcPr>
          <w:p w14:paraId="7A9FC5E6" w14:textId="77777777" w:rsidR="007B2CDC" w:rsidRPr="00411DBC" w:rsidRDefault="007B2CDC" w:rsidP="007B2CDC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67" w:type="dxa"/>
            <w:tcBorders>
              <w:top w:val="single" w:sz="4" w:space="0" w:color="auto"/>
            </w:tcBorders>
          </w:tcPr>
          <w:p w14:paraId="5E7804C9" w14:textId="4C1683C2" w:rsidR="007B2CDC" w:rsidRPr="00411DBC" w:rsidRDefault="007B2CDC" w:rsidP="007B2CDC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Theme="majorBidi" w:hAnsiTheme="majorBidi" w:cstheme="majorBidi"/>
                <w:sz w:val="28"/>
                <w:szCs w:val="28"/>
              </w:rPr>
              <w:t>0.26</w:t>
            </w:r>
          </w:p>
        </w:tc>
        <w:tc>
          <w:tcPr>
            <w:tcW w:w="253" w:type="dxa"/>
          </w:tcPr>
          <w:p w14:paraId="3D5C7327" w14:textId="77777777" w:rsidR="007B2CDC" w:rsidRPr="00411DBC" w:rsidRDefault="007B2CDC" w:rsidP="007B2CDC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14" w:type="dxa"/>
          </w:tcPr>
          <w:p w14:paraId="1EBA7ABC" w14:textId="6A2D5643" w:rsidR="007B2CDC" w:rsidRPr="00411DBC" w:rsidRDefault="007B2CDC" w:rsidP="007B2CDC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Theme="majorBidi" w:hAnsiTheme="majorBidi" w:cstheme="majorBidi"/>
                <w:sz w:val="28"/>
                <w:szCs w:val="28"/>
              </w:rPr>
              <w:t>0.26</w:t>
            </w:r>
          </w:p>
        </w:tc>
      </w:tr>
      <w:tr w:rsidR="007B2CDC" w:rsidRPr="00411DBC" w14:paraId="4C20168B" w14:textId="77777777" w:rsidTr="000222AB">
        <w:trPr>
          <w:trHeight w:val="277"/>
        </w:trPr>
        <w:tc>
          <w:tcPr>
            <w:tcW w:w="2448" w:type="dxa"/>
          </w:tcPr>
          <w:p w14:paraId="53984655" w14:textId="5639F385" w:rsidR="007B2CDC" w:rsidRPr="00411DBC" w:rsidRDefault="007B2CDC" w:rsidP="007B2CDC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contextualSpacing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บัตรน้ำมัน</w:t>
            </w:r>
          </w:p>
        </w:tc>
        <w:tc>
          <w:tcPr>
            <w:tcW w:w="253" w:type="dxa"/>
          </w:tcPr>
          <w:p w14:paraId="13CF0253" w14:textId="77777777" w:rsidR="007B2CDC" w:rsidRPr="00411DBC" w:rsidRDefault="007B2CDC" w:rsidP="007B2CDC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contextualSpacing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11" w:type="dxa"/>
          </w:tcPr>
          <w:p w14:paraId="0798DCA8" w14:textId="44032C36" w:rsidR="007B2CDC" w:rsidRPr="00411DBC" w:rsidRDefault="007B2CDC" w:rsidP="007B2CDC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Theme="majorBidi" w:hAnsiTheme="majorBidi" w:cstheme="majorBidi"/>
                <w:sz w:val="28"/>
                <w:szCs w:val="28"/>
              </w:rPr>
              <w:t>0.19</w:t>
            </w:r>
          </w:p>
        </w:tc>
        <w:tc>
          <w:tcPr>
            <w:tcW w:w="253" w:type="dxa"/>
          </w:tcPr>
          <w:p w14:paraId="0E55DCD8" w14:textId="77777777" w:rsidR="007B2CDC" w:rsidRPr="00411DBC" w:rsidRDefault="007B2CDC" w:rsidP="007B2CDC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3" w:type="dxa"/>
          </w:tcPr>
          <w:p w14:paraId="0F060CB5" w14:textId="12AD927B" w:rsidR="007B2CDC" w:rsidRPr="00411DBC" w:rsidRDefault="007B2CDC" w:rsidP="007B2CDC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contextualSpacing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411DBC">
              <w:rPr>
                <w:rFonts w:asciiTheme="majorBidi" w:hAnsiTheme="majorBidi" w:cstheme="majorBidi"/>
                <w:sz w:val="28"/>
                <w:szCs w:val="28"/>
              </w:rPr>
              <w:t>0.19</w:t>
            </w:r>
          </w:p>
        </w:tc>
        <w:tc>
          <w:tcPr>
            <w:tcW w:w="253" w:type="dxa"/>
          </w:tcPr>
          <w:p w14:paraId="7622451B" w14:textId="77777777" w:rsidR="007B2CDC" w:rsidRPr="00411DBC" w:rsidRDefault="007B2CDC" w:rsidP="007B2CDC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67" w:type="dxa"/>
          </w:tcPr>
          <w:p w14:paraId="1BC21658" w14:textId="4D3DDAE6" w:rsidR="007B2CDC" w:rsidRPr="00411DBC" w:rsidRDefault="007B2CDC" w:rsidP="007B2CDC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Theme="majorBidi" w:hAnsiTheme="majorBidi" w:cstheme="majorBidi"/>
                <w:sz w:val="28"/>
                <w:szCs w:val="28"/>
              </w:rPr>
              <w:t>0.19</w:t>
            </w:r>
          </w:p>
        </w:tc>
        <w:tc>
          <w:tcPr>
            <w:tcW w:w="253" w:type="dxa"/>
          </w:tcPr>
          <w:p w14:paraId="7FDFF96B" w14:textId="77777777" w:rsidR="007B2CDC" w:rsidRPr="00411DBC" w:rsidRDefault="007B2CDC" w:rsidP="007B2CDC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14" w:type="dxa"/>
          </w:tcPr>
          <w:p w14:paraId="4E707AB3" w14:textId="5A7537CF" w:rsidR="007B2CDC" w:rsidRPr="00411DBC" w:rsidRDefault="007B2CDC" w:rsidP="007B2CDC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contextualSpacing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411DBC">
              <w:rPr>
                <w:rFonts w:asciiTheme="majorBidi" w:hAnsiTheme="majorBidi" w:cstheme="majorBidi"/>
                <w:sz w:val="28"/>
                <w:szCs w:val="28"/>
              </w:rPr>
              <w:t>0.19</w:t>
            </w:r>
          </w:p>
        </w:tc>
      </w:tr>
      <w:tr w:rsidR="000222AB" w:rsidRPr="00411DBC" w14:paraId="43A9D309" w14:textId="77777777" w:rsidTr="000222AB">
        <w:trPr>
          <w:trHeight w:val="277"/>
        </w:trPr>
        <w:tc>
          <w:tcPr>
            <w:tcW w:w="2448" w:type="dxa"/>
          </w:tcPr>
          <w:p w14:paraId="3398CFE7" w14:textId="7EE68035" w:rsidR="000222AB" w:rsidRPr="00411DBC" w:rsidRDefault="000222AB" w:rsidP="000222AB">
            <w:pPr>
              <w:pStyle w:val="NoSpacing"/>
              <w:tabs>
                <w:tab w:val="clear" w:pos="227"/>
                <w:tab w:val="clear" w:pos="454"/>
                <w:tab w:val="clear" w:pos="2580"/>
                <w:tab w:val="left" w:pos="1980"/>
                <w:tab w:val="left" w:pos="2694"/>
              </w:tabs>
              <w:contextualSpacing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คู่สัญญางานรับเหมาก่อสร้าง</w:t>
            </w:r>
          </w:p>
        </w:tc>
        <w:tc>
          <w:tcPr>
            <w:tcW w:w="253" w:type="dxa"/>
          </w:tcPr>
          <w:p w14:paraId="086C8F30" w14:textId="77777777" w:rsidR="000222AB" w:rsidRPr="00411DBC" w:rsidRDefault="000222AB" w:rsidP="007B2CDC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contextualSpacing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11" w:type="dxa"/>
          </w:tcPr>
          <w:p w14:paraId="47BDD5BD" w14:textId="2067C661" w:rsidR="000222AB" w:rsidRPr="00411DBC" w:rsidRDefault="000222AB" w:rsidP="007B2CDC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contextualSpacing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411DBC">
              <w:rPr>
                <w:rFonts w:asciiTheme="majorBidi" w:hAnsiTheme="majorBidi" w:cstheme="majorBidi" w:hint="cs"/>
                <w:sz w:val="28"/>
                <w:szCs w:val="28"/>
                <w:cs/>
              </w:rPr>
              <w:t>5.06</w:t>
            </w:r>
          </w:p>
        </w:tc>
        <w:tc>
          <w:tcPr>
            <w:tcW w:w="253" w:type="dxa"/>
          </w:tcPr>
          <w:p w14:paraId="58BDA16E" w14:textId="77777777" w:rsidR="000222AB" w:rsidRPr="00411DBC" w:rsidRDefault="000222AB" w:rsidP="007B2CDC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3" w:type="dxa"/>
          </w:tcPr>
          <w:p w14:paraId="7DE6D6C5" w14:textId="1601A7C6" w:rsidR="000222AB" w:rsidRPr="00411DBC" w:rsidRDefault="00086983" w:rsidP="007B2CDC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contextualSpacing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411DBC">
              <w:rPr>
                <w:rFonts w:asciiTheme="majorBidi" w:hAnsiTheme="majorBidi" w:cstheme="majorBidi" w:hint="cs"/>
                <w:sz w:val="28"/>
                <w:szCs w:val="28"/>
                <w:cs/>
              </w:rPr>
              <w:t>-</w:t>
            </w:r>
          </w:p>
        </w:tc>
        <w:tc>
          <w:tcPr>
            <w:tcW w:w="253" w:type="dxa"/>
          </w:tcPr>
          <w:p w14:paraId="1BCA2D4B" w14:textId="77777777" w:rsidR="000222AB" w:rsidRPr="00411DBC" w:rsidRDefault="000222AB" w:rsidP="007B2CDC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67" w:type="dxa"/>
          </w:tcPr>
          <w:p w14:paraId="3638551D" w14:textId="588E03BC" w:rsidR="000222AB" w:rsidRPr="00411DBC" w:rsidRDefault="00086983" w:rsidP="007B2CDC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contextualSpacing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411DBC">
              <w:rPr>
                <w:rFonts w:asciiTheme="majorBidi" w:hAnsiTheme="majorBidi" w:cstheme="majorBidi" w:hint="cs"/>
                <w:sz w:val="28"/>
                <w:szCs w:val="28"/>
                <w:cs/>
              </w:rPr>
              <w:t>-</w:t>
            </w:r>
          </w:p>
        </w:tc>
        <w:tc>
          <w:tcPr>
            <w:tcW w:w="253" w:type="dxa"/>
          </w:tcPr>
          <w:p w14:paraId="2A25FC39" w14:textId="77777777" w:rsidR="000222AB" w:rsidRPr="00411DBC" w:rsidRDefault="000222AB" w:rsidP="007B2CDC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14" w:type="dxa"/>
          </w:tcPr>
          <w:p w14:paraId="0E49E383" w14:textId="5B3234F6" w:rsidR="000222AB" w:rsidRPr="00411DBC" w:rsidRDefault="00086983" w:rsidP="007B2CDC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contextualSpacing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411DBC">
              <w:rPr>
                <w:rFonts w:asciiTheme="majorBidi" w:hAnsiTheme="majorBidi" w:cstheme="majorBidi" w:hint="cs"/>
                <w:sz w:val="28"/>
                <w:szCs w:val="28"/>
                <w:cs/>
              </w:rPr>
              <w:t>-</w:t>
            </w:r>
          </w:p>
        </w:tc>
      </w:tr>
      <w:bookmarkEnd w:id="50"/>
    </w:tbl>
    <w:p w14:paraId="21CE4BF8" w14:textId="6C016AC1" w:rsidR="00E07EAA" w:rsidRPr="00411DBC" w:rsidRDefault="00E07EAA" w:rsidP="007F6DBC">
      <w:pPr>
        <w:rPr>
          <w:rFonts w:ascii="Angsana New" w:hAnsi="Angsana New"/>
          <w:spacing w:val="-2"/>
          <w:sz w:val="28"/>
          <w:szCs w:val="28"/>
        </w:rPr>
      </w:pPr>
    </w:p>
    <w:p w14:paraId="0D696208" w14:textId="45CB73B7" w:rsidR="00341CB1" w:rsidRPr="00411DBC" w:rsidRDefault="00341CB1" w:rsidP="007F6DBC">
      <w:pPr>
        <w:rPr>
          <w:rFonts w:ascii="Angsana New" w:hAnsi="Angsana New"/>
          <w:spacing w:val="-2"/>
          <w:sz w:val="28"/>
          <w:szCs w:val="28"/>
        </w:rPr>
      </w:pPr>
    </w:p>
    <w:p w14:paraId="29230F32" w14:textId="77777777" w:rsidR="00643FE0" w:rsidRPr="00411DBC" w:rsidRDefault="00643FE0" w:rsidP="007F6DBC">
      <w:pPr>
        <w:rPr>
          <w:rFonts w:ascii="Angsana New" w:hAnsi="Angsana New"/>
          <w:spacing w:val="-2"/>
          <w:sz w:val="28"/>
          <w:szCs w:val="28"/>
          <w:cs/>
        </w:rPr>
      </w:pPr>
    </w:p>
    <w:p w14:paraId="2CA7F732" w14:textId="77777777" w:rsidR="0037686E" w:rsidRPr="00411DBC" w:rsidRDefault="0037686E" w:rsidP="007F6DBC">
      <w:pPr>
        <w:rPr>
          <w:rFonts w:ascii="Angsana New" w:hAnsi="Angsana New"/>
          <w:spacing w:val="-2"/>
          <w:sz w:val="28"/>
          <w:szCs w:val="28"/>
          <w:cs/>
        </w:rPr>
      </w:pPr>
    </w:p>
    <w:p w14:paraId="42438060" w14:textId="726443A3" w:rsidR="005412AB" w:rsidRPr="00411DBC" w:rsidRDefault="005412AB" w:rsidP="009F5E2F">
      <w:pPr>
        <w:pStyle w:val="ListParagraph"/>
        <w:numPr>
          <w:ilvl w:val="0"/>
          <w:numId w:val="18"/>
        </w:numPr>
        <w:spacing w:before="240"/>
        <w:rPr>
          <w:rFonts w:ascii="Angsana New" w:hAnsi="Angsana New"/>
          <w:b/>
          <w:bCs/>
          <w:sz w:val="28"/>
          <w:szCs w:val="28"/>
        </w:rPr>
      </w:pPr>
      <w:bookmarkStart w:id="51" w:name="_Hlk128494375"/>
      <w:r w:rsidRPr="00411DBC">
        <w:rPr>
          <w:rFonts w:ascii="Angsana New" w:hAnsi="Angsana New" w:hint="cs"/>
          <w:b/>
          <w:bCs/>
          <w:sz w:val="28"/>
          <w:szCs w:val="28"/>
          <w:cs/>
        </w:rPr>
        <w:t>คดี</w:t>
      </w:r>
      <w:r w:rsidR="004A27A8" w:rsidRPr="00411DBC">
        <w:rPr>
          <w:rFonts w:ascii="Angsana New" w:hAnsi="Angsana New" w:hint="cs"/>
          <w:b/>
          <w:bCs/>
          <w:sz w:val="28"/>
          <w:szCs w:val="28"/>
          <w:cs/>
        </w:rPr>
        <w:t>ความ</w:t>
      </w:r>
      <w:r w:rsidR="00573F32" w:rsidRPr="00411DBC">
        <w:rPr>
          <w:rFonts w:ascii="Angsana New" w:hAnsi="Angsana New"/>
          <w:b/>
          <w:bCs/>
          <w:sz w:val="28"/>
          <w:szCs w:val="28"/>
        </w:rPr>
        <w:tab/>
      </w:r>
    </w:p>
    <w:bookmarkEnd w:id="51"/>
    <w:p w14:paraId="600FFDA0" w14:textId="3327DF1F" w:rsidR="006E3DFD" w:rsidRPr="00411DBC" w:rsidRDefault="0091723E" w:rsidP="0091723E">
      <w:pPr>
        <w:pStyle w:val="ListParagraph"/>
        <w:spacing w:before="240"/>
        <w:ind w:left="426"/>
        <w:jc w:val="thaiDistribute"/>
        <w:rPr>
          <w:rFonts w:ascii="Angsana New" w:hAnsi="Angsana New"/>
          <w:sz w:val="28"/>
          <w:szCs w:val="28"/>
        </w:rPr>
      </w:pPr>
      <w:r w:rsidRPr="00411DBC">
        <w:rPr>
          <w:rFonts w:ascii="Angsana New" w:hAnsi="Angsana New" w:hint="cs"/>
          <w:sz w:val="28"/>
          <w:szCs w:val="28"/>
          <w:cs/>
        </w:rPr>
        <w:t>บริษัทฯ</w:t>
      </w:r>
      <w:r w:rsidRPr="00411DBC">
        <w:rPr>
          <w:rFonts w:ascii="Angsana New" w:hAnsi="Angsana New"/>
          <w:sz w:val="28"/>
          <w:szCs w:val="28"/>
          <w:cs/>
        </w:rPr>
        <w:t xml:space="preserve">ได้ยื่นฟ้องบริษัท เบอคาน่า พาวเวอร์จำกัด ต่อศาลแพ่ง ข้อหาผิดชำระค่าเช่าและค่าบริการ เป็นคดีแพ่งหมายเลขดำที่ พ.4542/2564 จำนวนทุนทรัพย์ที่พิพาท </w:t>
      </w:r>
      <w:r w:rsidR="00792651" w:rsidRPr="00411DBC">
        <w:rPr>
          <w:rFonts w:ascii="Angsana New" w:hAnsi="Angsana New"/>
          <w:sz w:val="28"/>
          <w:szCs w:val="28"/>
        </w:rPr>
        <w:t>1</w:t>
      </w:r>
      <w:r w:rsidRPr="00411DBC">
        <w:rPr>
          <w:rFonts w:ascii="Angsana New" w:hAnsi="Angsana New"/>
          <w:sz w:val="28"/>
          <w:szCs w:val="28"/>
        </w:rPr>
        <w:t>,</w:t>
      </w:r>
      <w:r w:rsidR="00792651" w:rsidRPr="00411DBC">
        <w:rPr>
          <w:rFonts w:ascii="Angsana New" w:hAnsi="Angsana New"/>
          <w:sz w:val="28"/>
          <w:szCs w:val="28"/>
        </w:rPr>
        <w:t>133</w:t>
      </w:r>
      <w:r w:rsidRPr="00411DBC">
        <w:rPr>
          <w:rFonts w:ascii="Angsana New" w:hAnsi="Angsana New"/>
          <w:sz w:val="28"/>
          <w:szCs w:val="28"/>
        </w:rPr>
        <w:t>,</w:t>
      </w:r>
      <w:r w:rsidRPr="00411DBC">
        <w:rPr>
          <w:rFonts w:ascii="Angsana New" w:hAnsi="Angsana New"/>
          <w:sz w:val="28"/>
          <w:szCs w:val="28"/>
          <w:cs/>
        </w:rPr>
        <w:t>918.</w:t>
      </w:r>
      <w:r w:rsidR="00792651" w:rsidRPr="00411DBC">
        <w:rPr>
          <w:rFonts w:ascii="Angsana New" w:hAnsi="Angsana New"/>
          <w:sz w:val="28"/>
          <w:szCs w:val="28"/>
        </w:rPr>
        <w:t>79</w:t>
      </w:r>
      <w:r w:rsidRPr="00411DBC">
        <w:rPr>
          <w:rFonts w:ascii="Angsana New" w:hAnsi="Angsana New"/>
          <w:sz w:val="28"/>
          <w:szCs w:val="28"/>
          <w:cs/>
        </w:rPr>
        <w:t xml:space="preserve"> บาท</w:t>
      </w:r>
      <w:r w:rsidRPr="00411DBC">
        <w:rPr>
          <w:rFonts w:ascii="Angsana New" w:hAnsi="Angsana New" w:hint="cs"/>
          <w:sz w:val="28"/>
          <w:szCs w:val="28"/>
          <w:cs/>
        </w:rPr>
        <w:t xml:space="preserve"> ต่อมาเมื่อวันที่ </w:t>
      </w:r>
      <w:r w:rsidRPr="00411DBC">
        <w:rPr>
          <w:rFonts w:ascii="Angsana New" w:hAnsi="Angsana New"/>
          <w:sz w:val="28"/>
          <w:szCs w:val="28"/>
        </w:rPr>
        <w:t xml:space="preserve">4 </w:t>
      </w:r>
      <w:r w:rsidRPr="00411DBC">
        <w:rPr>
          <w:rFonts w:ascii="Angsana New" w:hAnsi="Angsana New" w:hint="cs"/>
          <w:sz w:val="28"/>
          <w:szCs w:val="28"/>
          <w:cs/>
        </w:rPr>
        <w:t xml:space="preserve">พฤศจิกายน </w:t>
      </w:r>
      <w:r w:rsidRPr="00411DBC">
        <w:rPr>
          <w:rFonts w:ascii="Angsana New" w:hAnsi="Angsana New"/>
          <w:sz w:val="28"/>
          <w:szCs w:val="28"/>
        </w:rPr>
        <w:t xml:space="preserve">2565 </w:t>
      </w:r>
      <w:r w:rsidRPr="00411DBC">
        <w:rPr>
          <w:rFonts w:ascii="Angsana New" w:hAnsi="Angsana New" w:hint="cs"/>
          <w:sz w:val="28"/>
          <w:szCs w:val="28"/>
          <w:cs/>
        </w:rPr>
        <w:t>บริษัท เบอคาน่า พาวเวอร์ จำกัด ได้ฟ้องแย้ง</w:t>
      </w:r>
      <w:r w:rsidR="00026D7F" w:rsidRPr="00411DBC">
        <w:rPr>
          <w:rFonts w:ascii="Angsana New" w:hAnsi="Angsana New" w:hint="cs"/>
          <w:sz w:val="28"/>
          <w:szCs w:val="28"/>
          <w:cs/>
        </w:rPr>
        <w:t>บริษัทฯที่ทำให้เกิดความเสียหายจากการบอกเลิกสัญญาเช่าเรือโดยฟ้องเรียกค่าเสียหายเป็นจำนวน</w:t>
      </w:r>
      <w:r w:rsidR="00792651" w:rsidRPr="00411DBC">
        <w:rPr>
          <w:rFonts w:ascii="Angsana New" w:hAnsi="Angsana New" w:hint="cs"/>
          <w:sz w:val="28"/>
          <w:szCs w:val="28"/>
          <w:cs/>
        </w:rPr>
        <w:t>เงิน</w:t>
      </w:r>
      <w:r w:rsidR="00026D7F" w:rsidRPr="00411DBC">
        <w:rPr>
          <w:rFonts w:ascii="Angsana New" w:hAnsi="Angsana New" w:hint="cs"/>
          <w:sz w:val="28"/>
          <w:szCs w:val="28"/>
          <w:cs/>
        </w:rPr>
        <w:t xml:space="preserve"> </w:t>
      </w:r>
      <w:r w:rsidR="00026D7F" w:rsidRPr="00411DBC">
        <w:rPr>
          <w:rFonts w:ascii="Angsana New" w:hAnsi="Angsana New"/>
          <w:sz w:val="28"/>
          <w:szCs w:val="28"/>
        </w:rPr>
        <w:t xml:space="preserve">8,743,515.79 </w:t>
      </w:r>
      <w:r w:rsidR="00026D7F" w:rsidRPr="00411DBC">
        <w:rPr>
          <w:rFonts w:ascii="Angsana New" w:hAnsi="Angsana New" w:hint="cs"/>
          <w:sz w:val="28"/>
          <w:szCs w:val="28"/>
          <w:cs/>
        </w:rPr>
        <w:t xml:space="preserve">บาท โดยยินยอมให้หักกลบกับค่าเช่าและค่าบริการที่ค้างชำระจำนวน </w:t>
      </w:r>
      <w:r w:rsidR="00026D7F" w:rsidRPr="00411DBC">
        <w:rPr>
          <w:rFonts w:ascii="Angsana New" w:hAnsi="Angsana New"/>
          <w:sz w:val="28"/>
          <w:szCs w:val="28"/>
        </w:rPr>
        <w:t xml:space="preserve">996,458.95 </w:t>
      </w:r>
      <w:r w:rsidR="00026D7F" w:rsidRPr="00411DBC">
        <w:rPr>
          <w:rFonts w:ascii="Angsana New" w:hAnsi="Angsana New" w:hint="cs"/>
          <w:sz w:val="28"/>
          <w:szCs w:val="28"/>
          <w:cs/>
        </w:rPr>
        <w:t>บาท คงเหลือที่บริษัทฯต้องชำระ</w:t>
      </w:r>
      <w:r w:rsidR="00792651" w:rsidRPr="00411DBC">
        <w:rPr>
          <w:rFonts w:ascii="Angsana New" w:hAnsi="Angsana New" w:hint="cs"/>
          <w:sz w:val="28"/>
          <w:szCs w:val="28"/>
          <w:cs/>
        </w:rPr>
        <w:t>เป็น</w:t>
      </w:r>
      <w:r w:rsidR="00026D7F" w:rsidRPr="00411DBC">
        <w:rPr>
          <w:rFonts w:ascii="Angsana New" w:hAnsi="Angsana New" w:hint="cs"/>
          <w:sz w:val="28"/>
          <w:szCs w:val="28"/>
          <w:cs/>
        </w:rPr>
        <w:t>จำนวน</w:t>
      </w:r>
      <w:r w:rsidR="00792651" w:rsidRPr="00411DBC">
        <w:rPr>
          <w:rFonts w:ascii="Angsana New" w:hAnsi="Angsana New" w:hint="cs"/>
          <w:sz w:val="28"/>
          <w:szCs w:val="28"/>
          <w:cs/>
        </w:rPr>
        <w:t>เงิน</w:t>
      </w:r>
      <w:r w:rsidR="00026D7F" w:rsidRPr="00411DBC">
        <w:rPr>
          <w:rFonts w:ascii="Angsana New" w:hAnsi="Angsana New" w:hint="cs"/>
          <w:sz w:val="28"/>
          <w:szCs w:val="28"/>
          <w:cs/>
        </w:rPr>
        <w:t xml:space="preserve"> </w:t>
      </w:r>
      <w:r w:rsidR="00026D7F" w:rsidRPr="00411DBC">
        <w:rPr>
          <w:rFonts w:ascii="Angsana New" w:hAnsi="Angsana New"/>
          <w:sz w:val="28"/>
          <w:szCs w:val="28"/>
        </w:rPr>
        <w:t xml:space="preserve">7,747,056.84 </w:t>
      </w:r>
      <w:r w:rsidR="00026D7F" w:rsidRPr="00411DBC">
        <w:rPr>
          <w:rFonts w:ascii="Angsana New" w:hAnsi="Angsana New" w:hint="cs"/>
          <w:sz w:val="28"/>
          <w:szCs w:val="28"/>
          <w:cs/>
        </w:rPr>
        <w:t xml:space="preserve">บาท พร้อมทั้งดอกเบี้ยในอัตราร้อยละ </w:t>
      </w:r>
      <w:r w:rsidR="00026D7F" w:rsidRPr="00411DBC">
        <w:rPr>
          <w:rFonts w:ascii="Angsana New" w:hAnsi="Angsana New"/>
          <w:sz w:val="28"/>
          <w:szCs w:val="28"/>
        </w:rPr>
        <w:t>5</w:t>
      </w:r>
      <w:r w:rsidR="00026D7F" w:rsidRPr="00411DBC">
        <w:rPr>
          <w:rFonts w:ascii="Angsana New" w:hAnsi="Angsana New" w:hint="cs"/>
          <w:sz w:val="28"/>
          <w:szCs w:val="28"/>
          <w:cs/>
        </w:rPr>
        <w:t xml:space="preserve"> ต่อปี ต่อมาวันที่ </w:t>
      </w:r>
      <w:r w:rsidR="00026D7F" w:rsidRPr="00411DBC">
        <w:rPr>
          <w:rFonts w:ascii="Angsana New" w:hAnsi="Angsana New"/>
          <w:sz w:val="28"/>
          <w:szCs w:val="28"/>
        </w:rPr>
        <w:t>22</w:t>
      </w:r>
      <w:r w:rsidR="00026D7F" w:rsidRPr="00411DBC">
        <w:rPr>
          <w:rFonts w:ascii="Angsana New" w:hAnsi="Angsana New" w:hint="cs"/>
          <w:sz w:val="28"/>
          <w:szCs w:val="28"/>
          <w:cs/>
        </w:rPr>
        <w:t xml:space="preserve"> มีนาคม </w:t>
      </w:r>
      <w:r w:rsidR="00026D7F" w:rsidRPr="00411DBC">
        <w:rPr>
          <w:rFonts w:ascii="Angsana New" w:hAnsi="Angsana New"/>
          <w:sz w:val="28"/>
          <w:szCs w:val="28"/>
        </w:rPr>
        <w:t xml:space="preserve">2566 </w:t>
      </w:r>
      <w:r w:rsidR="00026D7F" w:rsidRPr="00411DBC">
        <w:rPr>
          <w:rFonts w:ascii="Angsana New" w:hAnsi="Angsana New" w:hint="cs"/>
          <w:sz w:val="28"/>
          <w:szCs w:val="28"/>
          <w:cs/>
        </w:rPr>
        <w:t>ศาลพิพากษาให้บริษัทฯชำระเงินให้แก่บริษัท เบอคาน่า พาวเวอร์ จำกัด เป็นจำนวน</w:t>
      </w:r>
      <w:r w:rsidR="00792651" w:rsidRPr="00411DBC">
        <w:rPr>
          <w:rFonts w:ascii="Angsana New" w:hAnsi="Angsana New" w:hint="cs"/>
          <w:sz w:val="28"/>
          <w:szCs w:val="28"/>
          <w:cs/>
        </w:rPr>
        <w:t>เงิน</w:t>
      </w:r>
      <w:r w:rsidR="00026D7F" w:rsidRPr="00411DBC">
        <w:rPr>
          <w:rFonts w:ascii="Angsana New" w:hAnsi="Angsana New" w:hint="cs"/>
          <w:sz w:val="28"/>
          <w:szCs w:val="28"/>
          <w:cs/>
        </w:rPr>
        <w:t xml:space="preserve"> </w:t>
      </w:r>
      <w:r w:rsidR="00026D7F" w:rsidRPr="00411DBC">
        <w:rPr>
          <w:rFonts w:ascii="Angsana New" w:hAnsi="Angsana New"/>
          <w:sz w:val="28"/>
          <w:szCs w:val="28"/>
        </w:rPr>
        <w:t xml:space="preserve">4,679,700.16 </w:t>
      </w:r>
      <w:r w:rsidR="00026D7F" w:rsidRPr="00411DBC">
        <w:rPr>
          <w:rFonts w:ascii="Angsana New" w:hAnsi="Angsana New" w:hint="cs"/>
          <w:sz w:val="28"/>
          <w:szCs w:val="28"/>
          <w:cs/>
        </w:rPr>
        <w:t xml:space="preserve">บาท โดยให้หักหลบลบหนี้จำนวน </w:t>
      </w:r>
      <w:r w:rsidR="00026D7F" w:rsidRPr="00411DBC">
        <w:rPr>
          <w:rFonts w:ascii="Angsana New" w:hAnsi="Angsana New"/>
          <w:sz w:val="28"/>
          <w:szCs w:val="28"/>
        </w:rPr>
        <w:t xml:space="preserve">1,057,020.95 </w:t>
      </w:r>
      <w:r w:rsidR="00026D7F" w:rsidRPr="00411DBC">
        <w:rPr>
          <w:rFonts w:ascii="Angsana New" w:hAnsi="Angsana New" w:hint="cs"/>
          <w:sz w:val="28"/>
          <w:szCs w:val="28"/>
          <w:cs/>
        </w:rPr>
        <w:t>บาท คงเหลือที่บริษัทฯต้องช</w:t>
      </w:r>
      <w:r w:rsidR="00792651" w:rsidRPr="00411DBC">
        <w:rPr>
          <w:rFonts w:ascii="Angsana New" w:hAnsi="Angsana New" w:hint="cs"/>
          <w:sz w:val="28"/>
          <w:szCs w:val="28"/>
          <w:cs/>
        </w:rPr>
        <w:t>ำ</w:t>
      </w:r>
      <w:r w:rsidR="00026D7F" w:rsidRPr="00411DBC">
        <w:rPr>
          <w:rFonts w:ascii="Angsana New" w:hAnsi="Angsana New" w:hint="cs"/>
          <w:sz w:val="28"/>
          <w:szCs w:val="28"/>
          <w:cs/>
        </w:rPr>
        <w:t>ระให้กับบริษัท เบอคาน่า พาวเวอร์ จำกัด เป็นจำนวน</w:t>
      </w:r>
      <w:r w:rsidR="00792651" w:rsidRPr="00411DBC">
        <w:rPr>
          <w:rFonts w:ascii="Angsana New" w:hAnsi="Angsana New" w:hint="cs"/>
          <w:sz w:val="28"/>
          <w:szCs w:val="28"/>
          <w:cs/>
        </w:rPr>
        <w:t>เงิน</w:t>
      </w:r>
      <w:r w:rsidR="00026D7F" w:rsidRPr="00411DBC">
        <w:rPr>
          <w:rFonts w:ascii="Angsana New" w:hAnsi="Angsana New" w:hint="cs"/>
          <w:sz w:val="28"/>
          <w:szCs w:val="28"/>
          <w:cs/>
        </w:rPr>
        <w:t xml:space="preserve"> </w:t>
      </w:r>
      <w:r w:rsidR="00792651" w:rsidRPr="00411DBC">
        <w:rPr>
          <w:rFonts w:ascii="Angsana New" w:hAnsi="Angsana New"/>
          <w:sz w:val="28"/>
          <w:szCs w:val="28"/>
        </w:rPr>
        <w:t xml:space="preserve">3,622,679.21 </w:t>
      </w:r>
      <w:r w:rsidR="00792651" w:rsidRPr="00411DBC">
        <w:rPr>
          <w:rFonts w:ascii="Angsana New" w:hAnsi="Angsana New" w:hint="cs"/>
          <w:sz w:val="28"/>
          <w:szCs w:val="28"/>
          <w:cs/>
        </w:rPr>
        <w:t xml:space="preserve">บาท พร้อมดอกเบี้ยในอัตราร้อยละ </w:t>
      </w:r>
      <w:r w:rsidR="00792651" w:rsidRPr="00411DBC">
        <w:rPr>
          <w:rFonts w:ascii="Angsana New" w:hAnsi="Angsana New"/>
          <w:sz w:val="28"/>
          <w:szCs w:val="28"/>
        </w:rPr>
        <w:t xml:space="preserve">5 </w:t>
      </w:r>
      <w:r w:rsidR="00792651" w:rsidRPr="00411DBC">
        <w:rPr>
          <w:rFonts w:ascii="Angsana New" w:hAnsi="Angsana New" w:hint="cs"/>
          <w:sz w:val="28"/>
          <w:szCs w:val="28"/>
          <w:cs/>
        </w:rPr>
        <w:t>ต่อปี ของเงินต้นดังกล่าวนับจากวันฟ้องแย้ง ปัจจุบันบริษัทฯอยู่ระหว่างดำเนินการยื่นศาลอุทธรณ์</w:t>
      </w:r>
    </w:p>
    <w:p w14:paraId="1A8E9F7B" w14:textId="53ED69AE" w:rsidR="00D438F4" w:rsidRPr="00411DBC" w:rsidRDefault="00D438F4" w:rsidP="009F5E2F">
      <w:pPr>
        <w:pStyle w:val="ListParagraph"/>
        <w:numPr>
          <w:ilvl w:val="0"/>
          <w:numId w:val="18"/>
        </w:numPr>
        <w:spacing w:before="240"/>
        <w:rPr>
          <w:rFonts w:ascii="Angsana New" w:hAnsi="Angsana New"/>
          <w:b/>
          <w:bCs/>
          <w:sz w:val="28"/>
          <w:szCs w:val="28"/>
        </w:rPr>
      </w:pPr>
      <w:r w:rsidRPr="00411DBC">
        <w:rPr>
          <w:rFonts w:ascii="Angsana New" w:hAnsi="Angsana New"/>
          <w:b/>
          <w:bCs/>
          <w:sz w:val="28"/>
          <w:szCs w:val="28"/>
          <w:cs/>
        </w:rPr>
        <w:t xml:space="preserve"> สิทธิประโยชน์ตามบัตรส่งเสริมการลงทุน</w:t>
      </w:r>
    </w:p>
    <w:p w14:paraId="05B9ABF9" w14:textId="78F59B3E" w:rsidR="00D438F4" w:rsidRPr="00411DBC" w:rsidRDefault="00D438F4" w:rsidP="003E0477">
      <w:pPr>
        <w:pStyle w:val="ListParagraph"/>
        <w:spacing w:before="240"/>
        <w:ind w:left="426"/>
        <w:jc w:val="thaiDistribute"/>
        <w:rPr>
          <w:rFonts w:ascii="Angsana New" w:hAnsi="Angsana New"/>
          <w:sz w:val="28"/>
          <w:szCs w:val="28"/>
        </w:rPr>
      </w:pPr>
      <w:r w:rsidRPr="00411DBC">
        <w:rPr>
          <w:rFonts w:ascii="Angsana New" w:hAnsi="Angsana New" w:hint="cs"/>
          <w:sz w:val="28"/>
          <w:szCs w:val="28"/>
          <w:cs/>
        </w:rPr>
        <w:t>ณ วันที่ 30 มิถุนายน 2566</w:t>
      </w:r>
      <w:r w:rsidRPr="00411DBC">
        <w:rPr>
          <w:rFonts w:ascii="Angsana New" w:hAnsi="Angsana New"/>
          <w:sz w:val="28"/>
          <w:szCs w:val="28"/>
        </w:rPr>
        <w:t xml:space="preserve"> </w:t>
      </w:r>
      <w:r w:rsidRPr="00411DBC">
        <w:rPr>
          <w:rFonts w:ascii="Angsana New" w:hAnsi="Angsana New" w:hint="cs"/>
          <w:sz w:val="28"/>
          <w:szCs w:val="28"/>
          <w:cs/>
        </w:rPr>
        <w:t xml:space="preserve">กลุ่มบริษัท </w:t>
      </w:r>
      <w:r w:rsidRPr="00411DBC">
        <w:rPr>
          <w:rFonts w:ascii="Angsana New" w:hAnsi="Angsana New"/>
          <w:sz w:val="28"/>
          <w:szCs w:val="28"/>
          <w:cs/>
        </w:rPr>
        <w:t>ได้รับการส่งเสริมการลงทุน</w:t>
      </w:r>
      <w:r w:rsidR="003E0477" w:rsidRPr="00411DBC">
        <w:rPr>
          <w:rFonts w:ascii="Angsana New" w:hAnsi="Angsana New"/>
          <w:sz w:val="28"/>
          <w:szCs w:val="28"/>
          <w:cs/>
        </w:rPr>
        <w:t>จำนวนหลายฉบับ</w:t>
      </w:r>
      <w:r w:rsidR="003E0477" w:rsidRPr="00411DBC">
        <w:rPr>
          <w:rFonts w:ascii="Angsana New" w:hAnsi="Angsana New"/>
          <w:sz w:val="28"/>
          <w:szCs w:val="28"/>
        </w:rPr>
        <w:t xml:space="preserve"> </w:t>
      </w:r>
      <w:r w:rsidRPr="00411DBC">
        <w:rPr>
          <w:rFonts w:ascii="Angsana New" w:hAnsi="Angsana New"/>
          <w:sz w:val="28"/>
          <w:szCs w:val="28"/>
          <w:cs/>
        </w:rPr>
        <w:t>จากคณะกรรมการส่งเสริมการลงทุน โดยได้รับประโยชน์ตา</w:t>
      </w:r>
      <w:r w:rsidRPr="00411DBC">
        <w:rPr>
          <w:rFonts w:ascii="Angsana New" w:hAnsi="Angsana New" w:hint="cs"/>
          <w:sz w:val="28"/>
          <w:szCs w:val="28"/>
          <w:cs/>
        </w:rPr>
        <w:t>ม</w:t>
      </w:r>
      <w:r w:rsidRPr="00411DBC">
        <w:rPr>
          <w:rFonts w:ascii="Angsana New" w:hAnsi="Angsana New"/>
          <w:sz w:val="28"/>
          <w:szCs w:val="28"/>
          <w:cs/>
        </w:rPr>
        <w:t>พระราชบัญญัติส่งเสริมการลงทุน</w:t>
      </w:r>
      <w:r w:rsidRPr="00411DBC">
        <w:rPr>
          <w:rFonts w:ascii="Angsana New" w:hAnsi="Angsana New"/>
          <w:sz w:val="28"/>
          <w:szCs w:val="28"/>
        </w:rPr>
        <w:t xml:space="preserve"> </w:t>
      </w:r>
      <w:r w:rsidRPr="00411DBC">
        <w:rPr>
          <w:rFonts w:ascii="Angsana New" w:hAnsi="Angsana New" w:hint="cs"/>
          <w:sz w:val="28"/>
          <w:szCs w:val="28"/>
          <w:cs/>
        </w:rPr>
        <w:t>พ.</w:t>
      </w:r>
      <w:r w:rsidRPr="00411DBC">
        <w:rPr>
          <w:rFonts w:ascii="Angsana New" w:hAnsi="Angsana New"/>
          <w:sz w:val="28"/>
          <w:szCs w:val="28"/>
          <w:cs/>
        </w:rPr>
        <w:t xml:space="preserve">ศ. </w:t>
      </w:r>
      <w:r w:rsidRPr="00411DBC">
        <w:rPr>
          <w:rFonts w:ascii="Angsana New" w:hAnsi="Angsana New"/>
          <w:sz w:val="28"/>
          <w:szCs w:val="28"/>
        </w:rPr>
        <w:t xml:space="preserve">2520 </w:t>
      </w:r>
      <w:r w:rsidRPr="00411DBC">
        <w:rPr>
          <w:rFonts w:ascii="Angsana New" w:hAnsi="Angsana New"/>
          <w:sz w:val="28"/>
          <w:szCs w:val="28"/>
          <w:cs/>
        </w:rPr>
        <w:t>สิทธิประโยชน์ที่ได้รับยกเว้นอากรขาเข้าสำหรับเครื่องจักร</w:t>
      </w:r>
      <w:r w:rsidRPr="00411DBC">
        <w:rPr>
          <w:rFonts w:ascii="Angsana New" w:hAnsi="Angsana New" w:hint="cs"/>
          <w:sz w:val="28"/>
          <w:szCs w:val="28"/>
          <w:cs/>
        </w:rPr>
        <w:t xml:space="preserve"> </w:t>
      </w:r>
      <w:r w:rsidRPr="00411DBC">
        <w:rPr>
          <w:rFonts w:ascii="Angsana New" w:hAnsi="Angsana New"/>
          <w:sz w:val="28"/>
          <w:szCs w:val="28"/>
          <w:cs/>
        </w:rPr>
        <w:t>ตามที่คณะกรรมการพิจารณาอนุมัติ และยกเว้นอากรขาเข้าสำหรับอุปกรณ์ผลิตกระแสไฟฟ้าตามที่คณะกรรมการพิจารณาอนุมัติ และยกเว้นภาษีเงินได้นิติบุคคลสำหรับกำไรสุทธิที่ได้จากการประกอบกิจการที่ได้รับการ</w:t>
      </w:r>
      <w:r w:rsidRPr="00411DBC">
        <w:rPr>
          <w:rFonts w:ascii="Angsana New" w:hAnsi="Angsana New" w:hint="cs"/>
          <w:sz w:val="28"/>
          <w:szCs w:val="28"/>
          <w:cs/>
        </w:rPr>
        <w:t>ส่งเสริมมีกำหนดเวลา</w:t>
      </w:r>
      <w:r w:rsidRPr="00411DBC">
        <w:rPr>
          <w:rFonts w:ascii="Angsana New" w:hAnsi="Angsana New"/>
          <w:sz w:val="28"/>
          <w:szCs w:val="28"/>
          <w:cs/>
        </w:rPr>
        <w:t xml:space="preserve"> </w:t>
      </w:r>
      <w:r w:rsidRPr="00411DBC">
        <w:rPr>
          <w:rFonts w:ascii="Angsana New" w:hAnsi="Angsana New"/>
          <w:sz w:val="28"/>
          <w:szCs w:val="28"/>
        </w:rPr>
        <w:t xml:space="preserve">5 - 13 </w:t>
      </w:r>
      <w:r w:rsidRPr="00411DBC">
        <w:rPr>
          <w:rFonts w:ascii="Angsana New" w:hAnsi="Angsana New" w:hint="cs"/>
          <w:sz w:val="28"/>
          <w:szCs w:val="28"/>
          <w:cs/>
        </w:rPr>
        <w:t>ปี</w:t>
      </w:r>
      <w:r w:rsidRPr="00411DBC">
        <w:rPr>
          <w:rFonts w:ascii="Angsana New" w:hAnsi="Angsana New"/>
          <w:sz w:val="28"/>
          <w:szCs w:val="28"/>
          <w:cs/>
        </w:rPr>
        <w:t xml:space="preserve"> </w:t>
      </w:r>
      <w:r w:rsidRPr="00411DBC">
        <w:rPr>
          <w:rFonts w:ascii="Angsana New" w:hAnsi="Angsana New" w:hint="cs"/>
          <w:sz w:val="28"/>
          <w:szCs w:val="28"/>
          <w:cs/>
        </w:rPr>
        <w:t>นับแต่วันที่เริ่มมีรายได้จากกิจการที่ได้รับส่งเสริมตามรายละเอียดดังนี้</w:t>
      </w:r>
    </w:p>
    <w:p w14:paraId="61BAA807" w14:textId="77777777" w:rsidR="00C66FA2" w:rsidRPr="00411DBC" w:rsidRDefault="00C66FA2" w:rsidP="00D438F4">
      <w:pPr>
        <w:pStyle w:val="NormalWeb"/>
        <w:spacing w:before="0" w:beforeAutospacing="0" w:after="0" w:afterAutospacing="0"/>
        <w:ind w:left="450"/>
        <w:jc w:val="thaiDistribute"/>
        <w:rPr>
          <w:rFonts w:ascii="Angsana New" w:hAnsi="Angsana New" w:cs="Angsana New"/>
          <w:sz w:val="28"/>
          <w:szCs w:val="28"/>
        </w:rPr>
      </w:pPr>
    </w:p>
    <w:tbl>
      <w:tblPr>
        <w:tblW w:w="11165" w:type="dxa"/>
        <w:tblInd w:w="-630" w:type="dxa"/>
        <w:tblLayout w:type="fixed"/>
        <w:tblLook w:val="04A0" w:firstRow="1" w:lastRow="0" w:firstColumn="1" w:lastColumn="0" w:noHBand="0" w:noVBand="1"/>
      </w:tblPr>
      <w:tblGrid>
        <w:gridCol w:w="1530"/>
        <w:gridCol w:w="236"/>
        <w:gridCol w:w="1482"/>
        <w:gridCol w:w="236"/>
        <w:gridCol w:w="4169"/>
        <w:gridCol w:w="236"/>
        <w:gridCol w:w="1572"/>
        <w:gridCol w:w="236"/>
        <w:gridCol w:w="1468"/>
      </w:tblGrid>
      <w:tr w:rsidR="00C66FA2" w:rsidRPr="00411DBC" w14:paraId="37187D70" w14:textId="77777777" w:rsidTr="00E401C4">
        <w:trPr>
          <w:trHeight w:val="420"/>
        </w:trPr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A5480F" w14:textId="77777777" w:rsidR="00C66FA2" w:rsidRPr="00411DBC" w:rsidRDefault="00C66FA2" w:rsidP="00C66FA2">
            <w:pPr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  <w:cs/>
              </w:rPr>
              <w:t>บัตรส่งเสริมเลขที่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A5478" w14:textId="77777777" w:rsidR="00C66FA2" w:rsidRPr="00411DBC" w:rsidRDefault="00C66FA2" w:rsidP="00C66FA2">
            <w:pPr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176486" w14:textId="77777777" w:rsidR="00C66FA2" w:rsidRPr="00411DBC" w:rsidRDefault="00C66FA2" w:rsidP="00C66FA2">
            <w:pPr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  <w:cs/>
              </w:rPr>
              <w:t>ลงวันที่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835EF" w14:textId="77777777" w:rsidR="00C66FA2" w:rsidRPr="00411DBC" w:rsidRDefault="00C66FA2" w:rsidP="00C66FA2">
            <w:pPr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41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B9CFB7" w14:textId="77777777" w:rsidR="00C66FA2" w:rsidRPr="00411DBC" w:rsidRDefault="00C66FA2" w:rsidP="00C66FA2">
            <w:pPr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 xml:space="preserve"> </w:t>
            </w:r>
            <w:r w:rsidRPr="00411DBC">
              <w:rPr>
                <w:rFonts w:ascii="Angsana New" w:hAnsi="Angsana New"/>
                <w:color w:val="000000"/>
                <w:sz w:val="28"/>
                <w:szCs w:val="28"/>
                <w:cs/>
              </w:rPr>
              <w:t>ประเภทกิจการที่ส่งเสริม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27AAC" w14:textId="77777777" w:rsidR="00C66FA2" w:rsidRPr="00411DBC" w:rsidRDefault="00C66FA2" w:rsidP="00C66FA2">
            <w:pPr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08CE22" w14:textId="77777777" w:rsidR="00C66FA2" w:rsidRPr="00411DBC" w:rsidRDefault="00C66FA2" w:rsidP="00C66FA2">
            <w:pPr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 xml:space="preserve"> </w:t>
            </w:r>
            <w:r w:rsidRPr="00411DBC">
              <w:rPr>
                <w:rFonts w:ascii="Angsana New" w:hAnsi="Angsana New"/>
                <w:color w:val="000000"/>
                <w:sz w:val="28"/>
                <w:szCs w:val="28"/>
                <w:cs/>
              </w:rPr>
              <w:t>วันที่เริ่มมีรายได้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8CA49" w14:textId="77777777" w:rsidR="00C66FA2" w:rsidRPr="00411DBC" w:rsidRDefault="00C66FA2" w:rsidP="00C66FA2">
            <w:pPr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D54DD9" w14:textId="77777777" w:rsidR="00C66FA2" w:rsidRPr="00411DBC" w:rsidRDefault="00C66FA2" w:rsidP="00C66FA2">
            <w:pPr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  <w:cs/>
              </w:rPr>
              <w:t>วันหมดอายุ</w:t>
            </w: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 xml:space="preserve"> </w:t>
            </w:r>
          </w:p>
        </w:tc>
      </w:tr>
      <w:tr w:rsidR="00060073" w:rsidRPr="00411DBC" w14:paraId="154887E4" w14:textId="77777777" w:rsidTr="00E401C4">
        <w:trPr>
          <w:trHeight w:val="420"/>
        </w:trPr>
        <w:tc>
          <w:tcPr>
            <w:tcW w:w="765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56032F" w14:textId="4CE5303A" w:rsidR="00060073" w:rsidRPr="00411DBC" w:rsidRDefault="00060073" w:rsidP="00060073">
            <w:pPr>
              <w:pStyle w:val="ListParagraph"/>
              <w:spacing w:before="240"/>
              <w:ind w:left="0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บริษัท สยาม โซล่าร์ เจนเนอรชั่น จำกัด (มหาชน)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C4EDC0" w14:textId="77777777" w:rsidR="00060073" w:rsidRPr="00411DBC" w:rsidRDefault="00060073" w:rsidP="00C66FA2">
            <w:pPr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E1CA1F" w14:textId="77777777" w:rsidR="00060073" w:rsidRPr="00411DBC" w:rsidRDefault="00060073" w:rsidP="00C66FA2">
            <w:pPr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13EC56" w14:textId="77777777" w:rsidR="00060073" w:rsidRPr="00411DBC" w:rsidRDefault="00060073" w:rsidP="00C66FA2">
            <w:pPr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5EA0B8" w14:textId="77777777" w:rsidR="00060073" w:rsidRPr="00411DBC" w:rsidRDefault="00060073" w:rsidP="00C66FA2">
            <w:pPr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</w:tr>
      <w:tr w:rsidR="00C66FA2" w:rsidRPr="00411DBC" w14:paraId="400EBF7B" w14:textId="77777777" w:rsidTr="00E401C4">
        <w:trPr>
          <w:trHeight w:val="420"/>
        </w:trPr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0F1FA" w14:textId="77777777" w:rsidR="00C66FA2" w:rsidRPr="00411DBC" w:rsidRDefault="00C66FA2" w:rsidP="00C66FA2">
            <w:pPr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>1771(1)/2556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FD7D0" w14:textId="77777777" w:rsidR="00C66FA2" w:rsidRPr="00411DBC" w:rsidRDefault="00C66FA2" w:rsidP="00C66FA2">
            <w:pPr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273827" w14:textId="77777777" w:rsidR="00C66FA2" w:rsidRPr="00411DBC" w:rsidRDefault="00C66FA2" w:rsidP="00C66FA2">
            <w:pPr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 xml:space="preserve">6 </w:t>
            </w:r>
            <w:r w:rsidRPr="00411DBC">
              <w:rPr>
                <w:rFonts w:ascii="Angsana New" w:hAnsi="Angsana New"/>
                <w:color w:val="000000"/>
                <w:sz w:val="28"/>
                <w:szCs w:val="28"/>
                <w:cs/>
              </w:rPr>
              <w:t xml:space="preserve">มิถุนายน </w:t>
            </w: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 xml:space="preserve">2556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21818" w14:textId="77777777" w:rsidR="00C66FA2" w:rsidRPr="00411DBC" w:rsidRDefault="00C66FA2" w:rsidP="00C66FA2">
            <w:pPr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4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32817" w14:textId="77777777" w:rsidR="00C66FA2" w:rsidRPr="00411DBC" w:rsidRDefault="00C66FA2" w:rsidP="00C66FA2">
            <w:pPr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  <w:cs/>
              </w:rPr>
              <w:t xml:space="preserve">ประเภท </w:t>
            </w: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 xml:space="preserve">7.1 </w:t>
            </w:r>
            <w:r w:rsidRPr="00411DBC">
              <w:rPr>
                <w:rFonts w:ascii="Angsana New" w:hAnsi="Angsana New"/>
                <w:color w:val="000000"/>
                <w:sz w:val="28"/>
                <w:szCs w:val="28"/>
                <w:cs/>
              </w:rPr>
              <w:t>กิจการสาธารณูปโภค และบริการพื้นฐาน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5A5E4" w14:textId="77777777" w:rsidR="00C66FA2" w:rsidRPr="00411DBC" w:rsidRDefault="00C66FA2" w:rsidP="00C66FA2">
            <w:pPr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9E3C3" w14:textId="77777777" w:rsidR="00C66FA2" w:rsidRPr="00411DBC" w:rsidRDefault="00C66FA2" w:rsidP="00C66FA2">
            <w:pPr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 xml:space="preserve">25 </w:t>
            </w:r>
            <w:r w:rsidRPr="00411DBC">
              <w:rPr>
                <w:rFonts w:ascii="Angsana New" w:hAnsi="Angsana New"/>
                <w:color w:val="000000"/>
                <w:sz w:val="28"/>
                <w:szCs w:val="28"/>
                <w:cs/>
              </w:rPr>
              <w:t xml:space="preserve">มีนาคม </w:t>
            </w: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 xml:space="preserve">2558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371B3" w14:textId="77777777" w:rsidR="00C66FA2" w:rsidRPr="00411DBC" w:rsidRDefault="00C66FA2" w:rsidP="00C66FA2">
            <w:pPr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DD344" w14:textId="77777777" w:rsidR="00C66FA2" w:rsidRPr="00411DBC" w:rsidRDefault="00C66FA2" w:rsidP="00C66FA2">
            <w:pPr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 xml:space="preserve">24 </w:t>
            </w:r>
            <w:r w:rsidRPr="00411DBC">
              <w:rPr>
                <w:rFonts w:ascii="Angsana New" w:hAnsi="Angsana New"/>
                <w:color w:val="000000"/>
                <w:sz w:val="28"/>
                <w:szCs w:val="28"/>
                <w:cs/>
              </w:rPr>
              <w:t xml:space="preserve">มีนาคม </w:t>
            </w: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>2571</w:t>
            </w:r>
          </w:p>
        </w:tc>
      </w:tr>
      <w:tr w:rsidR="00C66FA2" w:rsidRPr="00411DBC" w14:paraId="7BE38576" w14:textId="77777777" w:rsidTr="00E401C4">
        <w:trPr>
          <w:trHeight w:val="420"/>
        </w:trPr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49B31" w14:textId="77777777" w:rsidR="00C66FA2" w:rsidRPr="00411DBC" w:rsidRDefault="00C66FA2" w:rsidP="00C66FA2">
            <w:pPr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>1772(1)/2556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2618B" w14:textId="77777777" w:rsidR="00C66FA2" w:rsidRPr="00411DBC" w:rsidRDefault="00C66FA2" w:rsidP="00C66FA2">
            <w:pPr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4FAEC" w14:textId="77777777" w:rsidR="00C66FA2" w:rsidRPr="00411DBC" w:rsidRDefault="00C66FA2" w:rsidP="00C66FA2">
            <w:pPr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 xml:space="preserve">6 </w:t>
            </w:r>
            <w:r w:rsidRPr="00411DBC">
              <w:rPr>
                <w:rFonts w:ascii="Angsana New" w:hAnsi="Angsana New"/>
                <w:color w:val="000000"/>
                <w:sz w:val="28"/>
                <w:szCs w:val="28"/>
                <w:cs/>
              </w:rPr>
              <w:t xml:space="preserve">มิถุนายน </w:t>
            </w: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 xml:space="preserve">2556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AF904" w14:textId="77777777" w:rsidR="00C66FA2" w:rsidRPr="00411DBC" w:rsidRDefault="00C66FA2" w:rsidP="00C66FA2">
            <w:pPr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4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FDAA9" w14:textId="77777777" w:rsidR="00C66FA2" w:rsidRPr="00411DBC" w:rsidRDefault="00C66FA2" w:rsidP="00C66FA2">
            <w:pPr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  <w:cs/>
              </w:rPr>
              <w:t xml:space="preserve">ประเภท </w:t>
            </w: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 xml:space="preserve">7.1 </w:t>
            </w:r>
            <w:r w:rsidRPr="00411DBC">
              <w:rPr>
                <w:rFonts w:ascii="Angsana New" w:hAnsi="Angsana New"/>
                <w:color w:val="000000"/>
                <w:sz w:val="28"/>
                <w:szCs w:val="28"/>
                <w:cs/>
              </w:rPr>
              <w:t>กิจการสาธารณูปโภค และบริการพื้นฐาน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42E75" w14:textId="77777777" w:rsidR="00C66FA2" w:rsidRPr="00411DBC" w:rsidRDefault="00C66FA2" w:rsidP="00C66FA2">
            <w:pPr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706A9" w14:textId="77777777" w:rsidR="00C66FA2" w:rsidRPr="00411DBC" w:rsidRDefault="00C66FA2" w:rsidP="00C66FA2">
            <w:pPr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 xml:space="preserve">25 </w:t>
            </w:r>
            <w:r w:rsidRPr="00411DBC">
              <w:rPr>
                <w:rFonts w:ascii="Angsana New" w:hAnsi="Angsana New"/>
                <w:color w:val="000000"/>
                <w:sz w:val="28"/>
                <w:szCs w:val="28"/>
                <w:cs/>
              </w:rPr>
              <w:t xml:space="preserve">มีนาคม </w:t>
            </w: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 xml:space="preserve">2558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7582A" w14:textId="77777777" w:rsidR="00C66FA2" w:rsidRPr="00411DBC" w:rsidRDefault="00C66FA2" w:rsidP="00C66FA2">
            <w:pPr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E03C6" w14:textId="77777777" w:rsidR="00C66FA2" w:rsidRPr="00411DBC" w:rsidRDefault="00C66FA2" w:rsidP="00C66FA2">
            <w:pPr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 xml:space="preserve">24 </w:t>
            </w:r>
            <w:r w:rsidRPr="00411DBC">
              <w:rPr>
                <w:rFonts w:ascii="Angsana New" w:hAnsi="Angsana New"/>
                <w:color w:val="000000"/>
                <w:sz w:val="28"/>
                <w:szCs w:val="28"/>
                <w:cs/>
              </w:rPr>
              <w:t xml:space="preserve">มีนาคม </w:t>
            </w: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>2571</w:t>
            </w:r>
          </w:p>
        </w:tc>
      </w:tr>
      <w:tr w:rsidR="00C66FA2" w:rsidRPr="00411DBC" w14:paraId="11EADBD6" w14:textId="77777777" w:rsidTr="00E401C4">
        <w:trPr>
          <w:trHeight w:val="420"/>
        </w:trPr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40B75" w14:textId="77777777" w:rsidR="00C66FA2" w:rsidRPr="00411DBC" w:rsidRDefault="00C66FA2" w:rsidP="00C66FA2">
            <w:pPr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>1773(1)/2556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870A0" w14:textId="77777777" w:rsidR="00C66FA2" w:rsidRPr="00411DBC" w:rsidRDefault="00C66FA2" w:rsidP="00C66FA2">
            <w:pPr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5A443" w14:textId="77777777" w:rsidR="00C66FA2" w:rsidRPr="00411DBC" w:rsidRDefault="00C66FA2" w:rsidP="00C66FA2">
            <w:pPr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 xml:space="preserve">6 </w:t>
            </w:r>
            <w:r w:rsidRPr="00411DBC">
              <w:rPr>
                <w:rFonts w:ascii="Angsana New" w:hAnsi="Angsana New"/>
                <w:color w:val="000000"/>
                <w:sz w:val="28"/>
                <w:szCs w:val="28"/>
                <w:cs/>
              </w:rPr>
              <w:t xml:space="preserve">มิถุนายน </w:t>
            </w: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 xml:space="preserve">2556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B54D0" w14:textId="77777777" w:rsidR="00C66FA2" w:rsidRPr="00411DBC" w:rsidRDefault="00C66FA2" w:rsidP="00C66FA2">
            <w:pPr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4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18B6C" w14:textId="77777777" w:rsidR="00C66FA2" w:rsidRPr="00411DBC" w:rsidRDefault="00C66FA2" w:rsidP="00C66FA2">
            <w:pPr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  <w:cs/>
              </w:rPr>
              <w:t xml:space="preserve">ประเภท </w:t>
            </w: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 xml:space="preserve">7.1 </w:t>
            </w:r>
            <w:r w:rsidRPr="00411DBC">
              <w:rPr>
                <w:rFonts w:ascii="Angsana New" w:hAnsi="Angsana New"/>
                <w:color w:val="000000"/>
                <w:sz w:val="28"/>
                <w:szCs w:val="28"/>
                <w:cs/>
              </w:rPr>
              <w:t>กิจการสาธารณูปโภค และบริการพื้นฐาน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EA298" w14:textId="77777777" w:rsidR="00C66FA2" w:rsidRPr="00411DBC" w:rsidRDefault="00C66FA2" w:rsidP="00C66FA2">
            <w:pPr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0A4CB" w14:textId="77777777" w:rsidR="00C66FA2" w:rsidRPr="00411DBC" w:rsidRDefault="00C66FA2" w:rsidP="00C66FA2">
            <w:pPr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 xml:space="preserve">3 </w:t>
            </w:r>
            <w:r w:rsidRPr="00411DBC">
              <w:rPr>
                <w:rFonts w:ascii="Angsana New" w:hAnsi="Angsana New"/>
                <w:color w:val="000000"/>
                <w:sz w:val="28"/>
                <w:szCs w:val="28"/>
                <w:cs/>
              </w:rPr>
              <w:t xml:space="preserve">ธันวาคม </w:t>
            </w: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>2556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ED816" w14:textId="77777777" w:rsidR="00C66FA2" w:rsidRPr="00411DBC" w:rsidRDefault="00C66FA2" w:rsidP="00C66FA2">
            <w:pPr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4A3C0" w14:textId="77777777" w:rsidR="00C66FA2" w:rsidRPr="00411DBC" w:rsidRDefault="00C66FA2" w:rsidP="00C66FA2">
            <w:pPr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 xml:space="preserve"> 2 </w:t>
            </w:r>
            <w:r w:rsidRPr="00411DBC">
              <w:rPr>
                <w:rFonts w:ascii="Angsana New" w:hAnsi="Angsana New"/>
                <w:color w:val="000000"/>
                <w:sz w:val="28"/>
                <w:szCs w:val="28"/>
                <w:cs/>
              </w:rPr>
              <w:t>ธันวาคม</w:t>
            </w: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 xml:space="preserve"> 2569</w:t>
            </w:r>
          </w:p>
        </w:tc>
      </w:tr>
      <w:tr w:rsidR="00C66FA2" w:rsidRPr="00411DBC" w14:paraId="6E9E1EBB" w14:textId="77777777" w:rsidTr="00E401C4">
        <w:trPr>
          <w:trHeight w:val="420"/>
        </w:trPr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06779" w14:textId="77777777" w:rsidR="00C66FA2" w:rsidRPr="00411DBC" w:rsidRDefault="00C66FA2" w:rsidP="00C66FA2">
            <w:pPr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>1774(1)/2556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E78C7" w14:textId="77777777" w:rsidR="00C66FA2" w:rsidRPr="00411DBC" w:rsidRDefault="00C66FA2" w:rsidP="00C66FA2">
            <w:pPr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C52D2" w14:textId="77777777" w:rsidR="00C66FA2" w:rsidRPr="00411DBC" w:rsidRDefault="00C66FA2" w:rsidP="00C66FA2">
            <w:pPr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 xml:space="preserve">6 </w:t>
            </w:r>
            <w:r w:rsidRPr="00411DBC">
              <w:rPr>
                <w:rFonts w:ascii="Angsana New" w:hAnsi="Angsana New"/>
                <w:color w:val="000000"/>
                <w:sz w:val="28"/>
                <w:szCs w:val="28"/>
                <w:cs/>
              </w:rPr>
              <w:t xml:space="preserve">มิถุนายน </w:t>
            </w: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 xml:space="preserve">2556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204C0" w14:textId="77777777" w:rsidR="00C66FA2" w:rsidRPr="00411DBC" w:rsidRDefault="00C66FA2" w:rsidP="00C66FA2">
            <w:pPr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4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1803" w14:textId="77777777" w:rsidR="00C66FA2" w:rsidRPr="00411DBC" w:rsidRDefault="00C66FA2" w:rsidP="00C66FA2">
            <w:pPr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  <w:cs/>
              </w:rPr>
              <w:t xml:space="preserve">ประเภท </w:t>
            </w: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 xml:space="preserve">7.1 </w:t>
            </w:r>
            <w:r w:rsidRPr="00411DBC">
              <w:rPr>
                <w:rFonts w:ascii="Angsana New" w:hAnsi="Angsana New"/>
                <w:color w:val="000000"/>
                <w:sz w:val="28"/>
                <w:szCs w:val="28"/>
                <w:cs/>
              </w:rPr>
              <w:t>กิจการสาธารณูปโภค และบริการพื้นฐาน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EFD5D" w14:textId="77777777" w:rsidR="00C66FA2" w:rsidRPr="00411DBC" w:rsidRDefault="00C66FA2" w:rsidP="00C66FA2">
            <w:pPr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A9D32" w14:textId="77777777" w:rsidR="00C66FA2" w:rsidRPr="00411DBC" w:rsidRDefault="00C66FA2" w:rsidP="00C66FA2">
            <w:pPr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 xml:space="preserve">3 </w:t>
            </w:r>
            <w:r w:rsidRPr="00411DBC">
              <w:rPr>
                <w:rFonts w:ascii="Angsana New" w:hAnsi="Angsana New"/>
                <w:color w:val="000000"/>
                <w:sz w:val="28"/>
                <w:szCs w:val="28"/>
                <w:cs/>
              </w:rPr>
              <w:t xml:space="preserve">ธันวาคม </w:t>
            </w: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>2556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D5AC9" w14:textId="77777777" w:rsidR="00C66FA2" w:rsidRPr="00411DBC" w:rsidRDefault="00C66FA2" w:rsidP="00C66FA2">
            <w:pPr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09FC5" w14:textId="77777777" w:rsidR="00C66FA2" w:rsidRPr="00411DBC" w:rsidRDefault="00C66FA2" w:rsidP="00C66FA2">
            <w:pPr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 xml:space="preserve"> 2 </w:t>
            </w:r>
            <w:r w:rsidRPr="00411DBC">
              <w:rPr>
                <w:rFonts w:ascii="Angsana New" w:hAnsi="Angsana New"/>
                <w:color w:val="000000"/>
                <w:sz w:val="28"/>
                <w:szCs w:val="28"/>
                <w:cs/>
              </w:rPr>
              <w:t>ธันวาคม</w:t>
            </w: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 xml:space="preserve"> 2569</w:t>
            </w:r>
          </w:p>
        </w:tc>
      </w:tr>
      <w:tr w:rsidR="00C66FA2" w:rsidRPr="00411DBC" w14:paraId="40B58A99" w14:textId="77777777" w:rsidTr="00E401C4">
        <w:trPr>
          <w:trHeight w:val="420"/>
        </w:trPr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DE7CA" w14:textId="77777777" w:rsidR="00C66FA2" w:rsidRPr="00411DBC" w:rsidRDefault="00C66FA2" w:rsidP="00C66FA2">
            <w:pPr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>1775(1)/2556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213F7" w14:textId="77777777" w:rsidR="00C66FA2" w:rsidRPr="00411DBC" w:rsidRDefault="00C66FA2" w:rsidP="00C66FA2">
            <w:pPr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4AD92" w14:textId="77777777" w:rsidR="00C66FA2" w:rsidRPr="00411DBC" w:rsidRDefault="00C66FA2" w:rsidP="00C66FA2">
            <w:pPr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 xml:space="preserve">6 </w:t>
            </w:r>
            <w:r w:rsidRPr="00411DBC">
              <w:rPr>
                <w:rFonts w:ascii="Angsana New" w:hAnsi="Angsana New"/>
                <w:color w:val="000000"/>
                <w:sz w:val="28"/>
                <w:szCs w:val="28"/>
                <w:cs/>
              </w:rPr>
              <w:t xml:space="preserve">มิถุนายน </w:t>
            </w: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 xml:space="preserve">2556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36E69" w14:textId="77777777" w:rsidR="00C66FA2" w:rsidRPr="00411DBC" w:rsidRDefault="00C66FA2" w:rsidP="00C66FA2">
            <w:pPr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4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FB112" w14:textId="77777777" w:rsidR="00C66FA2" w:rsidRPr="00411DBC" w:rsidRDefault="00C66FA2" w:rsidP="00C66FA2">
            <w:pPr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  <w:cs/>
              </w:rPr>
              <w:t xml:space="preserve">ประเภท </w:t>
            </w: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 xml:space="preserve">7.1 </w:t>
            </w:r>
            <w:r w:rsidRPr="00411DBC">
              <w:rPr>
                <w:rFonts w:ascii="Angsana New" w:hAnsi="Angsana New"/>
                <w:color w:val="000000"/>
                <w:sz w:val="28"/>
                <w:szCs w:val="28"/>
                <w:cs/>
              </w:rPr>
              <w:t>กิจการสาธารณูปโภค และบริการพื้นฐาน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8F45B" w14:textId="77777777" w:rsidR="00C66FA2" w:rsidRPr="00411DBC" w:rsidRDefault="00C66FA2" w:rsidP="00C66FA2">
            <w:pPr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30159" w14:textId="77777777" w:rsidR="00C66FA2" w:rsidRPr="00411DBC" w:rsidRDefault="00C66FA2" w:rsidP="00C66FA2">
            <w:pPr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 xml:space="preserve">6 </w:t>
            </w:r>
            <w:r w:rsidRPr="00411DBC">
              <w:rPr>
                <w:rFonts w:ascii="Angsana New" w:hAnsi="Angsana New"/>
                <w:color w:val="000000"/>
                <w:sz w:val="28"/>
                <w:szCs w:val="28"/>
                <w:cs/>
              </w:rPr>
              <w:t xml:space="preserve">กันยายน </w:t>
            </w: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>2556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7BFAD" w14:textId="77777777" w:rsidR="00C66FA2" w:rsidRPr="00411DBC" w:rsidRDefault="00C66FA2" w:rsidP="00C66FA2">
            <w:pPr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10B90" w14:textId="77777777" w:rsidR="00C66FA2" w:rsidRPr="00411DBC" w:rsidRDefault="00C66FA2" w:rsidP="00C66FA2">
            <w:pPr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 xml:space="preserve">5 </w:t>
            </w:r>
            <w:r w:rsidRPr="00411DBC">
              <w:rPr>
                <w:rFonts w:ascii="Angsana New" w:hAnsi="Angsana New"/>
                <w:color w:val="000000"/>
                <w:sz w:val="28"/>
                <w:szCs w:val="28"/>
                <w:cs/>
              </w:rPr>
              <w:t xml:space="preserve">กันยายน </w:t>
            </w: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>2569</w:t>
            </w:r>
          </w:p>
        </w:tc>
      </w:tr>
      <w:tr w:rsidR="00C66FA2" w:rsidRPr="00411DBC" w14:paraId="7440A744" w14:textId="77777777" w:rsidTr="00E401C4">
        <w:trPr>
          <w:trHeight w:val="420"/>
        </w:trPr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2F005" w14:textId="77777777" w:rsidR="00C66FA2" w:rsidRPr="00411DBC" w:rsidRDefault="00C66FA2" w:rsidP="00C66FA2">
            <w:pPr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>1776(1)/2556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E9A87" w14:textId="77777777" w:rsidR="00C66FA2" w:rsidRPr="00411DBC" w:rsidRDefault="00C66FA2" w:rsidP="00C66FA2">
            <w:pPr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AF50D" w14:textId="77777777" w:rsidR="00C66FA2" w:rsidRPr="00411DBC" w:rsidRDefault="00C66FA2" w:rsidP="00C66FA2">
            <w:pPr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 xml:space="preserve">6 </w:t>
            </w:r>
            <w:r w:rsidRPr="00411DBC">
              <w:rPr>
                <w:rFonts w:ascii="Angsana New" w:hAnsi="Angsana New"/>
                <w:color w:val="000000"/>
                <w:sz w:val="28"/>
                <w:szCs w:val="28"/>
                <w:cs/>
              </w:rPr>
              <w:t xml:space="preserve">มิถุนายน </w:t>
            </w: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 xml:space="preserve">2556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7BC8F" w14:textId="77777777" w:rsidR="00C66FA2" w:rsidRPr="00411DBC" w:rsidRDefault="00C66FA2" w:rsidP="00C66FA2">
            <w:pPr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4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95C57" w14:textId="77777777" w:rsidR="00C66FA2" w:rsidRPr="00411DBC" w:rsidRDefault="00C66FA2" w:rsidP="00C66FA2">
            <w:pPr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  <w:cs/>
              </w:rPr>
              <w:t xml:space="preserve">ประเภท </w:t>
            </w: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 xml:space="preserve">7.1 </w:t>
            </w:r>
            <w:r w:rsidRPr="00411DBC">
              <w:rPr>
                <w:rFonts w:ascii="Angsana New" w:hAnsi="Angsana New"/>
                <w:color w:val="000000"/>
                <w:sz w:val="28"/>
                <w:szCs w:val="28"/>
                <w:cs/>
              </w:rPr>
              <w:t>กิจการสาธารณูปโภค และบริการพื้นฐาน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85DC2" w14:textId="77777777" w:rsidR="00C66FA2" w:rsidRPr="00411DBC" w:rsidRDefault="00C66FA2" w:rsidP="00C66FA2">
            <w:pPr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1ACDA" w14:textId="77777777" w:rsidR="00C66FA2" w:rsidRPr="00411DBC" w:rsidRDefault="00C66FA2" w:rsidP="00C66FA2">
            <w:pPr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 xml:space="preserve">6 </w:t>
            </w:r>
            <w:r w:rsidRPr="00411DBC">
              <w:rPr>
                <w:rFonts w:ascii="Angsana New" w:hAnsi="Angsana New"/>
                <w:color w:val="000000"/>
                <w:sz w:val="28"/>
                <w:szCs w:val="28"/>
                <w:cs/>
              </w:rPr>
              <w:t xml:space="preserve">กันยายน </w:t>
            </w: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>2556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0E4B6" w14:textId="77777777" w:rsidR="00C66FA2" w:rsidRPr="00411DBC" w:rsidRDefault="00C66FA2" w:rsidP="00C66FA2">
            <w:pPr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2F8D4" w14:textId="77777777" w:rsidR="00C66FA2" w:rsidRPr="00411DBC" w:rsidRDefault="00C66FA2" w:rsidP="00C66FA2">
            <w:pPr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 xml:space="preserve">5 </w:t>
            </w:r>
            <w:r w:rsidRPr="00411DBC">
              <w:rPr>
                <w:rFonts w:ascii="Angsana New" w:hAnsi="Angsana New"/>
                <w:color w:val="000000"/>
                <w:sz w:val="28"/>
                <w:szCs w:val="28"/>
                <w:cs/>
              </w:rPr>
              <w:t xml:space="preserve">กันยายน </w:t>
            </w: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>2569</w:t>
            </w:r>
          </w:p>
        </w:tc>
      </w:tr>
      <w:tr w:rsidR="00C66FA2" w:rsidRPr="00411DBC" w14:paraId="7D5455F6" w14:textId="77777777" w:rsidTr="00E401C4">
        <w:trPr>
          <w:trHeight w:val="420"/>
        </w:trPr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DDC21" w14:textId="77777777" w:rsidR="00C66FA2" w:rsidRPr="00411DBC" w:rsidRDefault="00C66FA2" w:rsidP="00C66FA2">
            <w:pPr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>1777(1)/2556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2C4B6" w14:textId="77777777" w:rsidR="00C66FA2" w:rsidRPr="00411DBC" w:rsidRDefault="00C66FA2" w:rsidP="00C66FA2">
            <w:pPr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17B84" w14:textId="77777777" w:rsidR="00C66FA2" w:rsidRPr="00411DBC" w:rsidRDefault="00C66FA2" w:rsidP="00C66FA2">
            <w:pPr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 xml:space="preserve">6 </w:t>
            </w:r>
            <w:r w:rsidRPr="00411DBC">
              <w:rPr>
                <w:rFonts w:ascii="Angsana New" w:hAnsi="Angsana New"/>
                <w:color w:val="000000"/>
                <w:sz w:val="28"/>
                <w:szCs w:val="28"/>
                <w:cs/>
              </w:rPr>
              <w:t xml:space="preserve">มิถุนายน </w:t>
            </w: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 xml:space="preserve">2556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C6B77" w14:textId="77777777" w:rsidR="00C66FA2" w:rsidRPr="00411DBC" w:rsidRDefault="00C66FA2" w:rsidP="00C66FA2">
            <w:pPr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4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39F75" w14:textId="77777777" w:rsidR="00C66FA2" w:rsidRPr="00411DBC" w:rsidRDefault="00C66FA2" w:rsidP="00C66FA2">
            <w:pPr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  <w:cs/>
              </w:rPr>
              <w:t xml:space="preserve">ประเภท </w:t>
            </w: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 xml:space="preserve">7.1 </w:t>
            </w:r>
            <w:r w:rsidRPr="00411DBC">
              <w:rPr>
                <w:rFonts w:ascii="Angsana New" w:hAnsi="Angsana New"/>
                <w:color w:val="000000"/>
                <w:sz w:val="28"/>
                <w:szCs w:val="28"/>
                <w:cs/>
              </w:rPr>
              <w:t>กิจการสาธารณูปโภค และบริการพื้นฐาน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8FC36" w14:textId="77777777" w:rsidR="00C66FA2" w:rsidRPr="00411DBC" w:rsidRDefault="00C66FA2" w:rsidP="00C66FA2">
            <w:pPr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059A3" w14:textId="77777777" w:rsidR="00C66FA2" w:rsidRPr="00411DBC" w:rsidRDefault="00C66FA2" w:rsidP="00C66FA2">
            <w:pPr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 xml:space="preserve">6 </w:t>
            </w:r>
            <w:r w:rsidRPr="00411DBC">
              <w:rPr>
                <w:rFonts w:ascii="Angsana New" w:hAnsi="Angsana New"/>
                <w:color w:val="000000"/>
                <w:sz w:val="28"/>
                <w:szCs w:val="28"/>
                <w:cs/>
              </w:rPr>
              <w:t xml:space="preserve">กันยายน </w:t>
            </w: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>2556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BC0FF" w14:textId="77777777" w:rsidR="00C66FA2" w:rsidRPr="00411DBC" w:rsidRDefault="00C66FA2" w:rsidP="00C66FA2">
            <w:pPr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7B700" w14:textId="77777777" w:rsidR="00C66FA2" w:rsidRPr="00411DBC" w:rsidRDefault="00C66FA2" w:rsidP="00C66FA2">
            <w:pPr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 xml:space="preserve">5 </w:t>
            </w:r>
            <w:r w:rsidRPr="00411DBC">
              <w:rPr>
                <w:rFonts w:ascii="Angsana New" w:hAnsi="Angsana New"/>
                <w:color w:val="000000"/>
                <w:sz w:val="28"/>
                <w:szCs w:val="28"/>
                <w:cs/>
              </w:rPr>
              <w:t xml:space="preserve">กันยายน </w:t>
            </w: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>2569</w:t>
            </w:r>
          </w:p>
        </w:tc>
      </w:tr>
      <w:tr w:rsidR="00C66FA2" w:rsidRPr="00411DBC" w14:paraId="45C948E9" w14:textId="77777777" w:rsidTr="00E401C4">
        <w:trPr>
          <w:trHeight w:val="420"/>
        </w:trPr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2ABD7" w14:textId="77777777" w:rsidR="00C66FA2" w:rsidRPr="00411DBC" w:rsidRDefault="00C66FA2" w:rsidP="00C66FA2">
            <w:pPr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>1778(1)/2556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7191D" w14:textId="77777777" w:rsidR="00C66FA2" w:rsidRPr="00411DBC" w:rsidRDefault="00C66FA2" w:rsidP="00C66FA2">
            <w:pPr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B6EB6" w14:textId="77777777" w:rsidR="00C66FA2" w:rsidRPr="00411DBC" w:rsidRDefault="00C66FA2" w:rsidP="00C66FA2">
            <w:pPr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 xml:space="preserve">6 </w:t>
            </w:r>
            <w:r w:rsidRPr="00411DBC">
              <w:rPr>
                <w:rFonts w:ascii="Angsana New" w:hAnsi="Angsana New"/>
                <w:color w:val="000000"/>
                <w:sz w:val="28"/>
                <w:szCs w:val="28"/>
                <w:cs/>
              </w:rPr>
              <w:t xml:space="preserve">มิถุนายน </w:t>
            </w: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 xml:space="preserve">2556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31BA6" w14:textId="77777777" w:rsidR="00C66FA2" w:rsidRPr="00411DBC" w:rsidRDefault="00C66FA2" w:rsidP="00C66FA2">
            <w:pPr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4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89FD9" w14:textId="77777777" w:rsidR="00C66FA2" w:rsidRPr="00411DBC" w:rsidRDefault="00C66FA2" w:rsidP="00C66FA2">
            <w:pPr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  <w:cs/>
              </w:rPr>
              <w:t xml:space="preserve">ประเภท </w:t>
            </w: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 xml:space="preserve">7.1 </w:t>
            </w:r>
            <w:r w:rsidRPr="00411DBC">
              <w:rPr>
                <w:rFonts w:ascii="Angsana New" w:hAnsi="Angsana New"/>
                <w:color w:val="000000"/>
                <w:sz w:val="28"/>
                <w:szCs w:val="28"/>
                <w:cs/>
              </w:rPr>
              <w:t>กิจการสาธารณูปโภค และบริการพื้นฐาน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91AEE" w14:textId="77777777" w:rsidR="00C66FA2" w:rsidRPr="00411DBC" w:rsidRDefault="00C66FA2" w:rsidP="00C66FA2">
            <w:pPr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AE0CC" w14:textId="77777777" w:rsidR="00C66FA2" w:rsidRPr="00411DBC" w:rsidRDefault="00C66FA2" w:rsidP="00C66FA2">
            <w:pPr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 xml:space="preserve">6 </w:t>
            </w:r>
            <w:r w:rsidRPr="00411DBC">
              <w:rPr>
                <w:rFonts w:ascii="Angsana New" w:hAnsi="Angsana New"/>
                <w:color w:val="000000"/>
                <w:sz w:val="28"/>
                <w:szCs w:val="28"/>
                <w:cs/>
              </w:rPr>
              <w:t xml:space="preserve">กันยายน </w:t>
            </w: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>2556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EBEC3" w14:textId="77777777" w:rsidR="00C66FA2" w:rsidRPr="00411DBC" w:rsidRDefault="00C66FA2" w:rsidP="00C66FA2">
            <w:pPr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911B5" w14:textId="77777777" w:rsidR="00C66FA2" w:rsidRPr="00411DBC" w:rsidRDefault="00C66FA2" w:rsidP="00C66FA2">
            <w:pPr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 xml:space="preserve">5 </w:t>
            </w:r>
            <w:r w:rsidRPr="00411DBC">
              <w:rPr>
                <w:rFonts w:ascii="Angsana New" w:hAnsi="Angsana New"/>
                <w:color w:val="000000"/>
                <w:sz w:val="28"/>
                <w:szCs w:val="28"/>
                <w:cs/>
              </w:rPr>
              <w:t xml:space="preserve">กันยายน </w:t>
            </w: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>2569</w:t>
            </w:r>
          </w:p>
        </w:tc>
      </w:tr>
      <w:tr w:rsidR="00C66FA2" w:rsidRPr="00411DBC" w14:paraId="43BF7078" w14:textId="77777777" w:rsidTr="00E401C4">
        <w:trPr>
          <w:trHeight w:val="420"/>
        </w:trPr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EEBBC" w14:textId="77777777" w:rsidR="00C66FA2" w:rsidRPr="00411DBC" w:rsidRDefault="00C66FA2" w:rsidP="00C66FA2">
            <w:pPr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>1779(1)/2556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66403" w14:textId="77777777" w:rsidR="00C66FA2" w:rsidRPr="00411DBC" w:rsidRDefault="00C66FA2" w:rsidP="00C66FA2">
            <w:pPr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7A354" w14:textId="77777777" w:rsidR="00C66FA2" w:rsidRPr="00411DBC" w:rsidRDefault="00C66FA2" w:rsidP="00C66FA2">
            <w:pPr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 xml:space="preserve">6 </w:t>
            </w:r>
            <w:r w:rsidRPr="00411DBC">
              <w:rPr>
                <w:rFonts w:ascii="Angsana New" w:hAnsi="Angsana New"/>
                <w:color w:val="000000"/>
                <w:sz w:val="28"/>
                <w:szCs w:val="28"/>
                <w:cs/>
              </w:rPr>
              <w:t xml:space="preserve">มิถุนายน </w:t>
            </w: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 xml:space="preserve">2556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197FF" w14:textId="77777777" w:rsidR="00C66FA2" w:rsidRPr="00411DBC" w:rsidRDefault="00C66FA2" w:rsidP="00C66FA2">
            <w:pPr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4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0DA3F" w14:textId="77777777" w:rsidR="00C66FA2" w:rsidRPr="00411DBC" w:rsidRDefault="00C66FA2" w:rsidP="00C66FA2">
            <w:pPr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  <w:cs/>
              </w:rPr>
              <w:t xml:space="preserve">ประเภท </w:t>
            </w: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 xml:space="preserve">7.1 </w:t>
            </w:r>
            <w:r w:rsidRPr="00411DBC">
              <w:rPr>
                <w:rFonts w:ascii="Angsana New" w:hAnsi="Angsana New"/>
                <w:color w:val="000000"/>
                <w:sz w:val="28"/>
                <w:szCs w:val="28"/>
                <w:cs/>
              </w:rPr>
              <w:t>กิจการสาธารณูปโภค และบริการพื้นฐาน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156BD" w14:textId="77777777" w:rsidR="00C66FA2" w:rsidRPr="00411DBC" w:rsidRDefault="00C66FA2" w:rsidP="00C66FA2">
            <w:pPr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95ED0" w14:textId="77777777" w:rsidR="00C66FA2" w:rsidRPr="00411DBC" w:rsidRDefault="00C66FA2" w:rsidP="00C66FA2">
            <w:pPr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 xml:space="preserve">25 </w:t>
            </w:r>
            <w:r w:rsidRPr="00411DBC">
              <w:rPr>
                <w:rFonts w:ascii="Angsana New" w:hAnsi="Angsana New"/>
                <w:color w:val="000000"/>
                <w:sz w:val="28"/>
                <w:szCs w:val="28"/>
                <w:cs/>
              </w:rPr>
              <w:t xml:space="preserve">มีนาคม </w:t>
            </w: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 xml:space="preserve">2558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71659" w14:textId="77777777" w:rsidR="00C66FA2" w:rsidRPr="00411DBC" w:rsidRDefault="00C66FA2" w:rsidP="00C66FA2">
            <w:pPr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1246E" w14:textId="77777777" w:rsidR="00C66FA2" w:rsidRPr="00411DBC" w:rsidRDefault="00C66FA2" w:rsidP="00C66FA2">
            <w:pPr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 xml:space="preserve">24 </w:t>
            </w:r>
            <w:r w:rsidRPr="00411DBC">
              <w:rPr>
                <w:rFonts w:ascii="Angsana New" w:hAnsi="Angsana New"/>
                <w:color w:val="000000"/>
                <w:sz w:val="28"/>
                <w:szCs w:val="28"/>
                <w:cs/>
              </w:rPr>
              <w:t xml:space="preserve">มีนาคม </w:t>
            </w: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>2571</w:t>
            </w:r>
          </w:p>
        </w:tc>
      </w:tr>
      <w:tr w:rsidR="00E401C4" w:rsidRPr="00411DBC" w14:paraId="73F38ABB" w14:textId="77777777" w:rsidTr="00E401C4">
        <w:trPr>
          <w:trHeight w:val="420"/>
        </w:trPr>
        <w:tc>
          <w:tcPr>
            <w:tcW w:w="765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986401" w14:textId="77777777" w:rsidR="00E401C4" w:rsidRPr="00411DBC" w:rsidRDefault="00E401C4" w:rsidP="00C66FA2">
            <w:pPr>
              <w:rPr>
                <w:rFonts w:ascii="Angsana New" w:hAnsi="Angsana New"/>
                <w:b/>
                <w:bCs/>
                <w:color w:val="000000"/>
                <w:sz w:val="28"/>
                <w:szCs w:val="28"/>
                <w: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4146B8" w14:textId="77777777" w:rsidR="00E401C4" w:rsidRPr="00411DBC" w:rsidRDefault="00E401C4" w:rsidP="00C66FA2">
            <w:pPr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42B7D7" w14:textId="77777777" w:rsidR="00E401C4" w:rsidRPr="00411DBC" w:rsidRDefault="00E401C4" w:rsidP="00C66FA2">
            <w:pPr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939963" w14:textId="77777777" w:rsidR="00E401C4" w:rsidRPr="00411DBC" w:rsidRDefault="00E401C4" w:rsidP="00C66FA2">
            <w:pPr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701C1D" w14:textId="77777777" w:rsidR="00E401C4" w:rsidRPr="00411DBC" w:rsidRDefault="00E401C4" w:rsidP="00C66FA2">
            <w:pPr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</w:tr>
      <w:tr w:rsidR="00060073" w:rsidRPr="00411DBC" w14:paraId="0D1A0230" w14:textId="77777777" w:rsidTr="00E401C4">
        <w:trPr>
          <w:trHeight w:val="420"/>
        </w:trPr>
        <w:tc>
          <w:tcPr>
            <w:tcW w:w="765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C7E710" w14:textId="36782B52" w:rsidR="00060073" w:rsidRPr="00411DBC" w:rsidRDefault="00060073" w:rsidP="00C66FA2">
            <w:pPr>
              <w:rPr>
                <w:rFonts w:ascii="Angsana New" w:hAnsi="Angsana New"/>
                <w:b/>
                <w:bCs/>
                <w:color w:val="000000"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b/>
                <w:bCs/>
                <w:color w:val="000000"/>
                <w:sz w:val="28"/>
                <w:szCs w:val="28"/>
                <w:cs/>
              </w:rPr>
              <w:t>บริษัท เอนเนอร์จี อินเวชั่น พาวเวอร์ จำกัด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F85A29" w14:textId="77777777" w:rsidR="00060073" w:rsidRPr="00411DBC" w:rsidRDefault="00060073" w:rsidP="00C66FA2">
            <w:pPr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A7886D" w14:textId="77777777" w:rsidR="00060073" w:rsidRPr="00411DBC" w:rsidRDefault="00060073" w:rsidP="00C66FA2">
            <w:pPr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29738C" w14:textId="77777777" w:rsidR="00060073" w:rsidRPr="00411DBC" w:rsidRDefault="00060073" w:rsidP="00C66FA2">
            <w:pPr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42934E" w14:textId="77777777" w:rsidR="00060073" w:rsidRPr="00411DBC" w:rsidRDefault="00060073" w:rsidP="00C66FA2">
            <w:pPr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</w:tr>
      <w:tr w:rsidR="00060073" w:rsidRPr="00411DBC" w14:paraId="75D7AFFE" w14:textId="77777777" w:rsidTr="00E401C4">
        <w:trPr>
          <w:trHeight w:val="420"/>
        </w:trPr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60BEB" w14:textId="05DF41BF" w:rsidR="00060073" w:rsidRPr="00411DBC" w:rsidRDefault="00060073" w:rsidP="00E401C4">
            <w:pPr>
              <w:ind w:left="75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411DBC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63-1337-1-00-1-0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40DA9" w14:textId="77777777" w:rsidR="00060073" w:rsidRPr="00411DBC" w:rsidRDefault="00060073" w:rsidP="00A901E0">
            <w:pPr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CFDAF" w14:textId="51D8996E" w:rsidR="00060073" w:rsidRPr="00411DBC" w:rsidRDefault="003E0477" w:rsidP="003E0477">
            <w:pPr>
              <w:ind w:right="-105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31 สิงหาคม</w:t>
            </w:r>
            <w:r w:rsidR="00060073" w:rsidRPr="00411DBC">
              <w:rPr>
                <w:rFonts w:ascii="Angsana New" w:hAnsi="Angsana New"/>
                <w:color w:val="000000"/>
                <w:sz w:val="28"/>
                <w:szCs w:val="28"/>
                <w:cs/>
              </w:rPr>
              <w:t xml:space="preserve"> </w:t>
            </w:r>
            <w:r w:rsidR="00060073" w:rsidRPr="00411DBC">
              <w:rPr>
                <w:rFonts w:ascii="Angsana New" w:hAnsi="Angsana New"/>
                <w:color w:val="000000"/>
                <w:sz w:val="28"/>
                <w:szCs w:val="28"/>
              </w:rPr>
              <w:t>25</w:t>
            </w:r>
            <w:r w:rsidRPr="00411DBC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63</w:t>
            </w:r>
            <w:r w:rsidR="00060073" w:rsidRPr="00411DBC">
              <w:rPr>
                <w:rFonts w:ascii="Angsana New" w:hAnsi="Angsana New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D14FC" w14:textId="77777777" w:rsidR="00060073" w:rsidRPr="00411DBC" w:rsidRDefault="00060073" w:rsidP="00A901E0">
            <w:pPr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4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B15C3" w14:textId="746AA712" w:rsidR="00060073" w:rsidRPr="00411DBC" w:rsidRDefault="003E0477" w:rsidP="00A901E0">
            <w:pPr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 xml:space="preserve">7.1.1.2 </w:t>
            </w:r>
            <w:r w:rsidRPr="00411DBC">
              <w:rPr>
                <w:rFonts w:ascii="Angsana New" w:hAnsi="Angsana New"/>
                <w:sz w:val="28"/>
                <w:szCs w:val="28"/>
                <w:cs/>
              </w:rPr>
              <w:t>กิจการผลิตพลังงนไฟฟ้าหรือพลังงนไฟฟ้าและไอน้ำจากพลังงานหมุนเวียนยกเวันขยะหรือเชื้อเพลิง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EAA63" w14:textId="77777777" w:rsidR="00060073" w:rsidRPr="00411DBC" w:rsidRDefault="00060073" w:rsidP="00A901E0">
            <w:pPr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B7BEC" w14:textId="3371E696" w:rsidR="00060073" w:rsidRPr="00411DBC" w:rsidRDefault="00E401C4" w:rsidP="00E401C4">
            <w:pPr>
              <w:ind w:right="-15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 xml:space="preserve">1 </w:t>
            </w:r>
            <w:r w:rsidR="00E56155" w:rsidRPr="00411DBC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กุมภาพันธ์ 2565</w:t>
            </w:r>
            <w:r w:rsidR="00060073" w:rsidRPr="00411DBC">
              <w:rPr>
                <w:rFonts w:ascii="Angsana New" w:hAnsi="Angsana New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DCC0D" w14:textId="77777777" w:rsidR="00060073" w:rsidRPr="00411DBC" w:rsidRDefault="00060073" w:rsidP="00A901E0">
            <w:pPr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9D4DC" w14:textId="635CB347" w:rsidR="00060073" w:rsidRPr="00411DBC" w:rsidRDefault="00E401C4" w:rsidP="00E401C4">
            <w:pPr>
              <w:ind w:right="-105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 xml:space="preserve">31 </w:t>
            </w:r>
            <w:r w:rsidRPr="00411DBC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มกราคม</w:t>
            </w:r>
            <w:r w:rsidR="00E56155" w:rsidRPr="00411DBC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 xml:space="preserve"> 2573</w:t>
            </w:r>
          </w:p>
        </w:tc>
      </w:tr>
    </w:tbl>
    <w:p w14:paraId="3B6F2913" w14:textId="77777777" w:rsidR="00E401C4" w:rsidRPr="00411DBC" w:rsidRDefault="00E401C4" w:rsidP="00E401C4">
      <w:pPr>
        <w:pStyle w:val="ListParagraph"/>
        <w:spacing w:before="240"/>
        <w:ind w:left="426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74BFD3AF" w14:textId="2BEAE0DE" w:rsidR="00187CED" w:rsidRPr="00411DBC" w:rsidRDefault="00187CED" w:rsidP="009F5E2F">
      <w:pPr>
        <w:pStyle w:val="ListParagraph"/>
        <w:numPr>
          <w:ilvl w:val="0"/>
          <w:numId w:val="18"/>
        </w:numPr>
        <w:spacing w:before="240"/>
        <w:rPr>
          <w:rFonts w:ascii="Angsana New" w:hAnsi="Angsana New"/>
          <w:b/>
          <w:bCs/>
          <w:sz w:val="28"/>
          <w:szCs w:val="28"/>
          <w:cs/>
        </w:rPr>
      </w:pPr>
      <w:r w:rsidRPr="00411DBC">
        <w:rPr>
          <w:rFonts w:ascii="Angsana New" w:hAnsi="Angsana New"/>
          <w:b/>
          <w:bCs/>
          <w:sz w:val="28"/>
          <w:szCs w:val="28"/>
          <w:cs/>
        </w:rPr>
        <w:t>การอนุมัติ</w:t>
      </w:r>
      <w:r w:rsidR="00DC45CC" w:rsidRPr="00411DBC">
        <w:rPr>
          <w:rFonts w:ascii="Angsana New" w:hAnsi="Angsana New" w:hint="cs"/>
          <w:b/>
          <w:bCs/>
          <w:sz w:val="28"/>
          <w:szCs w:val="28"/>
          <w:cs/>
        </w:rPr>
        <w:t>งบการเงิน</w:t>
      </w:r>
    </w:p>
    <w:p w14:paraId="695DBA22" w14:textId="3CCD6D99" w:rsidR="00187CED" w:rsidRPr="00411DBC" w:rsidRDefault="00DC45CC" w:rsidP="00854D94">
      <w:pPr>
        <w:spacing w:before="120"/>
        <w:ind w:left="426"/>
        <w:jc w:val="thaiDistribute"/>
        <w:rPr>
          <w:rFonts w:ascii="Angsana New" w:hAnsi="Angsana New"/>
          <w:sz w:val="28"/>
          <w:szCs w:val="28"/>
        </w:rPr>
      </w:pPr>
      <w:r w:rsidRPr="00411DBC">
        <w:rPr>
          <w:rFonts w:ascii="Angsana New" w:hAnsi="Angsana New" w:hint="cs"/>
          <w:sz w:val="28"/>
          <w:szCs w:val="28"/>
          <w:cs/>
        </w:rPr>
        <w:t>งบการเงิน</w:t>
      </w:r>
      <w:r w:rsidR="003F4D32" w:rsidRPr="00411DBC">
        <w:rPr>
          <w:rFonts w:ascii="Angsana New" w:hAnsi="Angsana New" w:hint="cs"/>
          <w:sz w:val="28"/>
          <w:szCs w:val="28"/>
          <w:cs/>
        </w:rPr>
        <w:t>ระหว่างกาล</w:t>
      </w:r>
      <w:r w:rsidR="00187CED" w:rsidRPr="00411DBC">
        <w:rPr>
          <w:rFonts w:ascii="Angsana New" w:hAnsi="Angsana New" w:hint="cs"/>
          <w:sz w:val="28"/>
          <w:szCs w:val="28"/>
          <w:cs/>
        </w:rPr>
        <w:t>นี้</w:t>
      </w:r>
      <w:r w:rsidR="00187CED" w:rsidRPr="00411DBC">
        <w:rPr>
          <w:rFonts w:ascii="Angsana New" w:hAnsi="Angsana New"/>
          <w:sz w:val="28"/>
          <w:szCs w:val="28"/>
          <w:cs/>
        </w:rPr>
        <w:t>ได้รับการอนุมัติให้ออกโดย</w:t>
      </w:r>
      <w:r w:rsidR="00166CB5" w:rsidRPr="00411DBC">
        <w:rPr>
          <w:rFonts w:ascii="Angsana New" w:hAnsi="Angsana New" w:hint="cs"/>
          <w:sz w:val="28"/>
          <w:szCs w:val="28"/>
          <w:cs/>
        </w:rPr>
        <w:t>กรรมการ</w:t>
      </w:r>
      <w:r w:rsidR="00187CED" w:rsidRPr="00411DBC">
        <w:rPr>
          <w:rFonts w:ascii="Angsana New" w:hAnsi="Angsana New" w:hint="cs"/>
          <w:sz w:val="28"/>
          <w:szCs w:val="28"/>
          <w:cs/>
        </w:rPr>
        <w:t>ผู้มีอำนาจ</w:t>
      </w:r>
      <w:r w:rsidR="00187CED" w:rsidRPr="00411DBC">
        <w:rPr>
          <w:rFonts w:ascii="Angsana New" w:hAnsi="Angsana New"/>
          <w:sz w:val="28"/>
          <w:szCs w:val="28"/>
          <w:cs/>
        </w:rPr>
        <w:t>ของบริษัทเมื่อวันที่</w:t>
      </w:r>
      <w:r w:rsidR="00187CED" w:rsidRPr="00411DBC">
        <w:rPr>
          <w:rFonts w:ascii="Angsana New" w:hAnsi="Angsana New" w:hint="cs"/>
          <w:sz w:val="28"/>
          <w:szCs w:val="28"/>
          <w:cs/>
        </w:rPr>
        <w:t xml:space="preserve"> </w:t>
      </w:r>
      <w:r w:rsidR="00115B6B" w:rsidRPr="000A758C">
        <w:rPr>
          <w:rFonts w:ascii="Angsana New" w:hAnsi="Angsana New"/>
          <w:sz w:val="28"/>
          <w:szCs w:val="28"/>
          <w:highlight w:val="yellow"/>
        </w:rPr>
        <w:t>15</w:t>
      </w:r>
      <w:r w:rsidR="00F06B75" w:rsidRPr="000A758C">
        <w:rPr>
          <w:rFonts w:ascii="Angsana New" w:hAnsi="Angsana New" w:hint="cs"/>
          <w:sz w:val="28"/>
          <w:szCs w:val="28"/>
          <w:highlight w:val="yellow"/>
          <w:cs/>
        </w:rPr>
        <w:t xml:space="preserve"> </w:t>
      </w:r>
      <w:r w:rsidR="00776894">
        <w:rPr>
          <w:rFonts w:ascii="Angsana New" w:hAnsi="Angsana New" w:hint="cs"/>
          <w:sz w:val="28"/>
          <w:szCs w:val="28"/>
          <w:highlight w:val="yellow"/>
          <w:cs/>
        </w:rPr>
        <w:t>สิงหาคม</w:t>
      </w:r>
      <w:r w:rsidR="000E32A8" w:rsidRPr="000A758C">
        <w:rPr>
          <w:rFonts w:ascii="Angsana New" w:hAnsi="Angsana New" w:hint="cs"/>
          <w:sz w:val="28"/>
          <w:szCs w:val="28"/>
          <w:highlight w:val="yellow"/>
          <w:cs/>
        </w:rPr>
        <w:t xml:space="preserve"> </w:t>
      </w:r>
      <w:r w:rsidR="00A514A4" w:rsidRPr="000A758C">
        <w:rPr>
          <w:rFonts w:ascii="Angsana New" w:hAnsi="Angsana New"/>
          <w:sz w:val="28"/>
          <w:szCs w:val="28"/>
          <w:highlight w:val="yellow"/>
        </w:rPr>
        <w:t>2</w:t>
      </w:r>
      <w:r w:rsidR="00187CED" w:rsidRPr="000A758C">
        <w:rPr>
          <w:rFonts w:ascii="Angsana New" w:hAnsi="Angsana New"/>
          <w:sz w:val="28"/>
          <w:szCs w:val="28"/>
          <w:highlight w:val="yellow"/>
        </w:rPr>
        <w:t>56</w:t>
      </w:r>
      <w:r w:rsidR="00EB2514" w:rsidRPr="000A758C">
        <w:rPr>
          <w:rFonts w:ascii="Angsana New" w:hAnsi="Angsana New"/>
          <w:sz w:val="28"/>
          <w:szCs w:val="28"/>
          <w:highlight w:val="yellow"/>
        </w:rPr>
        <w:t>6</w:t>
      </w:r>
    </w:p>
    <w:p w14:paraId="3FDBEBF3" w14:textId="77777777" w:rsidR="00BB20F6" w:rsidRPr="00411DBC" w:rsidRDefault="00BB20F6" w:rsidP="00A56CF9">
      <w:pPr>
        <w:rPr>
          <w:rFonts w:ascii="Angsana New" w:hAnsi="Angsana New"/>
          <w:sz w:val="28"/>
          <w:szCs w:val="28"/>
        </w:rPr>
      </w:pPr>
    </w:p>
    <w:p w14:paraId="07657122" w14:textId="77777777" w:rsidR="00AE2CEA" w:rsidRPr="00411DBC" w:rsidRDefault="00AE2CEA" w:rsidP="00A56CF9">
      <w:pPr>
        <w:rPr>
          <w:rFonts w:ascii="Angsana New" w:hAnsi="Angsana New"/>
          <w:sz w:val="28"/>
          <w:szCs w:val="28"/>
        </w:rPr>
      </w:pPr>
    </w:p>
    <w:p w14:paraId="4491AF59" w14:textId="77777777" w:rsidR="00786638" w:rsidRPr="00411DBC" w:rsidRDefault="00786638" w:rsidP="00A56CF9">
      <w:pPr>
        <w:rPr>
          <w:rFonts w:ascii="Angsana New" w:hAnsi="Angsana New"/>
          <w:sz w:val="28"/>
          <w:szCs w:val="28"/>
        </w:rPr>
      </w:pPr>
    </w:p>
    <w:p w14:paraId="09501AE2" w14:textId="77777777" w:rsidR="00DD1745" w:rsidRPr="00411DBC" w:rsidRDefault="00DD1745" w:rsidP="00A56CF9">
      <w:pPr>
        <w:rPr>
          <w:rFonts w:ascii="Angsana New" w:hAnsi="Angsana New"/>
          <w:sz w:val="28"/>
          <w:szCs w:val="28"/>
        </w:rPr>
      </w:pPr>
    </w:p>
    <w:p w14:paraId="3CD56002" w14:textId="77777777" w:rsidR="00DD1745" w:rsidRPr="00411DBC" w:rsidRDefault="00DD1745" w:rsidP="00A56CF9">
      <w:pPr>
        <w:rPr>
          <w:rFonts w:ascii="Angsana New" w:hAnsi="Angsana New"/>
          <w:sz w:val="28"/>
          <w:szCs w:val="28"/>
        </w:rPr>
      </w:pPr>
    </w:p>
    <w:p w14:paraId="4D99BE7C" w14:textId="77777777" w:rsidR="00DD1745" w:rsidRPr="00411DBC" w:rsidRDefault="00DD1745" w:rsidP="00A56CF9">
      <w:pPr>
        <w:rPr>
          <w:rFonts w:ascii="Angsana New" w:hAnsi="Angsana New"/>
          <w:sz w:val="28"/>
          <w:szCs w:val="28"/>
        </w:rPr>
      </w:pPr>
    </w:p>
    <w:p w14:paraId="535C9DF1" w14:textId="77777777" w:rsidR="00DD1745" w:rsidRPr="00411DBC" w:rsidRDefault="00DD1745" w:rsidP="00A56CF9">
      <w:pPr>
        <w:rPr>
          <w:rFonts w:ascii="Angsana New" w:hAnsi="Angsana New"/>
          <w:sz w:val="28"/>
          <w:szCs w:val="28"/>
        </w:rPr>
      </w:pPr>
    </w:p>
    <w:p w14:paraId="3A77283D" w14:textId="77777777" w:rsidR="00DD1745" w:rsidRPr="00411DBC" w:rsidRDefault="00DD1745" w:rsidP="00A56CF9">
      <w:pPr>
        <w:rPr>
          <w:rFonts w:ascii="Angsana New" w:hAnsi="Angsana New"/>
          <w:sz w:val="28"/>
          <w:szCs w:val="28"/>
        </w:rPr>
      </w:pPr>
    </w:p>
    <w:p w14:paraId="6BA6D8C2" w14:textId="77777777" w:rsidR="00DD1745" w:rsidRPr="00411DBC" w:rsidRDefault="00DD1745" w:rsidP="00A56CF9">
      <w:pPr>
        <w:rPr>
          <w:rFonts w:ascii="Angsana New" w:hAnsi="Angsana New"/>
          <w:sz w:val="28"/>
          <w:szCs w:val="28"/>
        </w:rPr>
      </w:pPr>
    </w:p>
    <w:p w14:paraId="12961257" w14:textId="77777777" w:rsidR="00DD1745" w:rsidRPr="00411DBC" w:rsidRDefault="00DD1745" w:rsidP="00A56CF9">
      <w:pPr>
        <w:rPr>
          <w:rFonts w:ascii="Angsana New" w:hAnsi="Angsana New"/>
          <w:sz w:val="28"/>
          <w:szCs w:val="28"/>
        </w:rPr>
      </w:pPr>
    </w:p>
    <w:p w14:paraId="1A2D98EB" w14:textId="77777777" w:rsidR="00DD1745" w:rsidRPr="00411DBC" w:rsidRDefault="00DD1745" w:rsidP="00A56CF9">
      <w:pPr>
        <w:rPr>
          <w:rFonts w:ascii="Angsana New" w:hAnsi="Angsana New"/>
          <w:sz w:val="28"/>
          <w:szCs w:val="28"/>
        </w:rPr>
      </w:pPr>
    </w:p>
    <w:p w14:paraId="3ADC47E5" w14:textId="77777777" w:rsidR="00DD1745" w:rsidRPr="00411DBC" w:rsidRDefault="00DD1745" w:rsidP="00A56CF9">
      <w:pPr>
        <w:rPr>
          <w:rFonts w:ascii="Angsana New" w:hAnsi="Angsana New"/>
          <w:sz w:val="28"/>
          <w:szCs w:val="28"/>
        </w:rPr>
      </w:pPr>
    </w:p>
    <w:p w14:paraId="4D6CD182" w14:textId="77777777" w:rsidR="00DD1745" w:rsidRPr="00411DBC" w:rsidRDefault="00DD1745" w:rsidP="00A56CF9">
      <w:pPr>
        <w:rPr>
          <w:rFonts w:ascii="Angsana New" w:hAnsi="Angsana New"/>
          <w:sz w:val="28"/>
          <w:szCs w:val="28"/>
        </w:rPr>
      </w:pPr>
    </w:p>
    <w:p w14:paraId="510FA485" w14:textId="77777777" w:rsidR="00DD1745" w:rsidRPr="00411DBC" w:rsidRDefault="00DD1745" w:rsidP="00A56CF9">
      <w:pPr>
        <w:rPr>
          <w:rFonts w:ascii="Angsana New" w:hAnsi="Angsana New"/>
          <w:sz w:val="28"/>
          <w:szCs w:val="28"/>
        </w:rPr>
      </w:pPr>
    </w:p>
    <w:p w14:paraId="788C7F83" w14:textId="77777777" w:rsidR="006759DB" w:rsidRPr="00411DBC" w:rsidRDefault="006759DB" w:rsidP="00A56CF9">
      <w:pPr>
        <w:rPr>
          <w:rFonts w:ascii="Angsana New" w:hAnsi="Angsana New"/>
          <w:sz w:val="28"/>
          <w:szCs w:val="28"/>
        </w:rPr>
      </w:pPr>
    </w:p>
    <w:p w14:paraId="777E70CC" w14:textId="77777777" w:rsidR="00B543A7" w:rsidRPr="00411DBC" w:rsidRDefault="00B543A7" w:rsidP="00A56CF9">
      <w:pPr>
        <w:rPr>
          <w:rFonts w:ascii="Angsana New" w:hAnsi="Angsana New"/>
          <w:sz w:val="28"/>
          <w:szCs w:val="28"/>
        </w:rPr>
      </w:pPr>
    </w:p>
    <w:p w14:paraId="2A726120" w14:textId="77777777" w:rsidR="00B543A7" w:rsidRPr="00411DBC" w:rsidRDefault="00B543A7" w:rsidP="00A56CF9">
      <w:pPr>
        <w:rPr>
          <w:rFonts w:ascii="Angsana New" w:hAnsi="Angsana New"/>
          <w:sz w:val="28"/>
          <w:szCs w:val="28"/>
        </w:rPr>
      </w:pPr>
    </w:p>
    <w:p w14:paraId="2FCA8AEF" w14:textId="77777777" w:rsidR="00B543A7" w:rsidRPr="00411DBC" w:rsidRDefault="00B543A7" w:rsidP="00A56CF9">
      <w:pPr>
        <w:rPr>
          <w:rFonts w:ascii="Angsana New" w:hAnsi="Angsana New"/>
          <w:sz w:val="28"/>
          <w:szCs w:val="28"/>
        </w:rPr>
      </w:pPr>
    </w:p>
    <w:p w14:paraId="3865D987" w14:textId="77777777" w:rsidR="00B543A7" w:rsidRPr="00411DBC" w:rsidRDefault="00B543A7" w:rsidP="00A56CF9">
      <w:pPr>
        <w:rPr>
          <w:rFonts w:ascii="Angsana New" w:hAnsi="Angsana New"/>
          <w:sz w:val="28"/>
          <w:szCs w:val="28"/>
        </w:rPr>
      </w:pPr>
    </w:p>
    <w:p w14:paraId="6C18D2DB" w14:textId="77777777" w:rsidR="006759DB" w:rsidRPr="00411DBC" w:rsidRDefault="006759DB" w:rsidP="00A56CF9">
      <w:pPr>
        <w:rPr>
          <w:rFonts w:ascii="Angsana New" w:hAnsi="Angsana New"/>
          <w:sz w:val="28"/>
          <w:szCs w:val="28"/>
        </w:rPr>
      </w:pPr>
    </w:p>
    <w:p w14:paraId="04A4B74E" w14:textId="77777777" w:rsidR="00DB5A09" w:rsidRPr="00411DBC" w:rsidRDefault="00DB5A09" w:rsidP="00A56CF9">
      <w:pPr>
        <w:rPr>
          <w:rFonts w:ascii="Angsana New" w:hAnsi="Angsana New"/>
          <w:sz w:val="28"/>
          <w:szCs w:val="28"/>
        </w:rPr>
      </w:pPr>
    </w:p>
    <w:p w14:paraId="42B9E4C8" w14:textId="77777777" w:rsidR="00A56CF9" w:rsidRPr="00411DBC" w:rsidRDefault="00A56CF9" w:rsidP="00A56CF9">
      <w:pPr>
        <w:tabs>
          <w:tab w:val="left" w:pos="0"/>
        </w:tabs>
        <w:jc w:val="center"/>
        <w:rPr>
          <w:rFonts w:ascii="Angsana New" w:hAnsi="Angsana New"/>
          <w:sz w:val="28"/>
          <w:szCs w:val="28"/>
        </w:rPr>
      </w:pPr>
      <w:r w:rsidRPr="00411DBC">
        <w:rPr>
          <w:rFonts w:ascii="Angsana New" w:hAnsi="Angsana New"/>
          <w:sz w:val="28"/>
          <w:szCs w:val="28"/>
        </w:rPr>
        <w:t>(………………………………………………….)                         (………………………………………………….)</w:t>
      </w:r>
    </w:p>
    <w:p w14:paraId="745AB797" w14:textId="6B1125DB" w:rsidR="00A56CF9" w:rsidRPr="00A56CF9" w:rsidRDefault="00A56CF9" w:rsidP="00A56CF9">
      <w:pPr>
        <w:tabs>
          <w:tab w:val="left" w:pos="0"/>
        </w:tabs>
        <w:rPr>
          <w:rFonts w:ascii="Angsana New" w:hAnsi="Angsana New"/>
          <w:sz w:val="28"/>
          <w:szCs w:val="28"/>
          <w:cs/>
        </w:rPr>
      </w:pPr>
      <w:r w:rsidRPr="00411DBC">
        <w:rPr>
          <w:rFonts w:ascii="Angsana New" w:hAnsi="Angsana New"/>
          <w:sz w:val="28"/>
          <w:szCs w:val="28"/>
          <w:cs/>
        </w:rPr>
        <w:tab/>
      </w:r>
      <w:r w:rsidRPr="00411DBC">
        <w:rPr>
          <w:rFonts w:ascii="Angsana New" w:hAnsi="Angsana New"/>
          <w:sz w:val="28"/>
          <w:szCs w:val="28"/>
          <w:cs/>
        </w:rPr>
        <w:tab/>
      </w:r>
      <w:r w:rsidRPr="00411DBC">
        <w:rPr>
          <w:rFonts w:ascii="Angsana New" w:hAnsi="Angsana New"/>
          <w:sz w:val="28"/>
          <w:szCs w:val="28"/>
          <w:cs/>
        </w:rPr>
        <w:tab/>
      </w:r>
      <w:r w:rsidRPr="00411DBC">
        <w:rPr>
          <w:rFonts w:ascii="Angsana New" w:hAnsi="Angsana New"/>
          <w:sz w:val="28"/>
          <w:szCs w:val="28"/>
          <w:cs/>
        </w:rPr>
        <w:tab/>
      </w:r>
      <w:r w:rsidRPr="00411DBC">
        <w:rPr>
          <w:rFonts w:ascii="Angsana New" w:hAnsi="Angsana New"/>
          <w:sz w:val="28"/>
          <w:szCs w:val="28"/>
          <w:cs/>
        </w:rPr>
        <w:tab/>
      </w:r>
      <w:r w:rsidRPr="00411DBC">
        <w:rPr>
          <w:rFonts w:ascii="Angsana New" w:hAnsi="Angsana New" w:hint="cs"/>
          <w:sz w:val="28"/>
          <w:szCs w:val="28"/>
          <w:cs/>
        </w:rPr>
        <w:t>นางสาวสุทธิรัตน์ ลีสวัสดิ์ตระก</w:t>
      </w:r>
      <w:r w:rsidR="008972E6" w:rsidRPr="00411DBC">
        <w:rPr>
          <w:rFonts w:ascii="Angsana New" w:hAnsi="Angsana New" w:hint="cs"/>
          <w:sz w:val="28"/>
          <w:szCs w:val="28"/>
          <w:cs/>
        </w:rPr>
        <w:t>ูล</w:t>
      </w:r>
      <w:r w:rsidRPr="00411DBC">
        <w:rPr>
          <w:rFonts w:ascii="Angsana New" w:hAnsi="Angsana New" w:hint="cs"/>
          <w:sz w:val="28"/>
          <w:szCs w:val="28"/>
          <w:cs/>
        </w:rPr>
        <w:t xml:space="preserve">                                                           </w:t>
      </w:r>
      <w:r w:rsidRPr="00411DBC">
        <w:rPr>
          <w:rFonts w:ascii="Angsana New" w:hAnsi="Angsana New"/>
          <w:sz w:val="28"/>
          <w:szCs w:val="28"/>
          <w:cs/>
        </w:rPr>
        <w:t>นายปัญญา บุญญาภิวัฒน์</w:t>
      </w:r>
    </w:p>
    <w:sectPr w:rsidR="00A56CF9" w:rsidRPr="00A56CF9" w:rsidSect="00BB20F6">
      <w:pgSz w:w="11907" w:h="16840" w:code="9"/>
      <w:pgMar w:top="851" w:right="1077" w:bottom="851" w:left="1276" w:header="850" w:footer="567" w:gutter="0"/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272E14" w14:textId="77777777" w:rsidR="00AF15CF" w:rsidRDefault="00AF15CF">
      <w:r>
        <w:separator/>
      </w:r>
    </w:p>
  </w:endnote>
  <w:endnote w:type="continuationSeparator" w:id="0">
    <w:p w14:paraId="69FEDBCD" w14:textId="77777777" w:rsidR="00AF15CF" w:rsidRDefault="00AF15CF">
      <w:r>
        <w:continuationSeparator/>
      </w:r>
    </w:p>
  </w:endnote>
  <w:endnote w:type="continuationNotice" w:id="1">
    <w:p w14:paraId="3CFF0B12" w14:textId="77777777" w:rsidR="00AF15CF" w:rsidRDefault="00AF15C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9999999">
    <w:altName w:val="Times New Roman"/>
    <w:charset w:val="00"/>
    <w:family w:val="roman"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charset w:val="DE"/>
    <w:family w:val="swiss"/>
    <w:pitch w:val="variable"/>
    <w:sig w:usb0="01000003" w:usb1="00000000" w:usb2="00000000" w:usb3="00000000" w:csb0="0001011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E09D10" w14:textId="77777777" w:rsidR="005C4739" w:rsidRPr="00D22C14" w:rsidRDefault="005C4739">
    <w:pPr>
      <w:pStyle w:val="Footer"/>
      <w:jc w:val="center"/>
      <w:rPr>
        <w:rFonts w:ascii="Angsana New" w:hAnsi="Angsana New"/>
        <w:caps/>
        <w:noProof/>
        <w:sz w:val="28"/>
        <w:szCs w:val="28"/>
      </w:rPr>
    </w:pPr>
    <w:r w:rsidRPr="00D22C14">
      <w:rPr>
        <w:rFonts w:ascii="Angsana New" w:hAnsi="Angsana New"/>
        <w:caps/>
        <w:sz w:val="28"/>
        <w:szCs w:val="28"/>
      </w:rPr>
      <w:fldChar w:fldCharType="begin"/>
    </w:r>
    <w:r w:rsidRPr="00D22C14">
      <w:rPr>
        <w:rFonts w:ascii="Angsana New" w:hAnsi="Angsana New"/>
        <w:caps/>
        <w:sz w:val="28"/>
        <w:szCs w:val="28"/>
      </w:rPr>
      <w:instrText xml:space="preserve"> PAGE   \* MERGEFORMAT </w:instrText>
    </w:r>
    <w:r w:rsidRPr="00D22C14">
      <w:rPr>
        <w:rFonts w:ascii="Angsana New" w:hAnsi="Angsana New"/>
        <w:caps/>
        <w:sz w:val="28"/>
        <w:szCs w:val="28"/>
      </w:rPr>
      <w:fldChar w:fldCharType="separate"/>
    </w:r>
    <w:r w:rsidR="009B0E40">
      <w:rPr>
        <w:rFonts w:ascii="Angsana New" w:hAnsi="Angsana New"/>
        <w:caps/>
        <w:noProof/>
        <w:sz w:val="28"/>
        <w:szCs w:val="28"/>
      </w:rPr>
      <w:t>16</w:t>
    </w:r>
    <w:r w:rsidRPr="00D22C14">
      <w:rPr>
        <w:rFonts w:ascii="Angsana New" w:hAnsi="Angsana New"/>
        <w:caps/>
        <w:noProof/>
        <w:sz w:val="28"/>
        <w:szCs w:val="28"/>
      </w:rPr>
      <w:fldChar w:fldCharType="end"/>
    </w:r>
  </w:p>
  <w:p w14:paraId="4ADCDAFE" w14:textId="113DA49C" w:rsidR="005C4739" w:rsidRPr="00687A83" w:rsidRDefault="005C4739">
    <w:pPr>
      <w:pStyle w:val="Footer"/>
      <w:jc w:val="right"/>
      <w:rPr>
        <w:rFonts w:ascii="Angsana New" w:hAnsi="Angsana New"/>
        <w:sz w:val="28"/>
        <w:szCs w:val="2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6B1011" w14:textId="77777777" w:rsidR="005C4739" w:rsidRDefault="005C4739" w:rsidP="003A7596">
    <w:pPr>
      <w:pStyle w:val="Footer"/>
      <w:tabs>
        <w:tab w:val="clear" w:pos="4320"/>
        <w:tab w:val="clear" w:pos="8640"/>
        <w:tab w:val="left" w:pos="9072"/>
        <w:tab w:val="left" w:pos="15168"/>
      </w:tabs>
      <w:jc w:val="right"/>
      <w:rPr>
        <w:rStyle w:val="PageNumber"/>
        <w:rFonts w:ascii="Angsana New" w:hAnsi="Angsana New"/>
        <w:sz w:val="30"/>
        <w:szCs w:val="30"/>
      </w:rPr>
    </w:pPr>
    <w:r w:rsidRPr="00ED70BF">
      <w:rPr>
        <w:rStyle w:val="PageNumber"/>
        <w:rFonts w:ascii="Angsana New" w:hAnsi="Angsana New"/>
        <w:sz w:val="30"/>
        <w:szCs w:val="30"/>
      </w:rPr>
      <w:fldChar w:fldCharType="begin"/>
    </w:r>
    <w:r w:rsidRPr="00ED70BF">
      <w:rPr>
        <w:rStyle w:val="PageNumber"/>
        <w:rFonts w:ascii="Angsana New" w:hAnsi="Angsana New"/>
        <w:sz w:val="30"/>
        <w:szCs w:val="30"/>
      </w:rPr>
      <w:instrText xml:space="preserve"> PAGE </w:instrText>
    </w:r>
    <w:r w:rsidRPr="00ED70BF">
      <w:rPr>
        <w:rStyle w:val="PageNumber"/>
        <w:rFonts w:ascii="Angsana New" w:hAnsi="Angsana New"/>
        <w:sz w:val="30"/>
        <w:szCs w:val="30"/>
      </w:rPr>
      <w:fldChar w:fldCharType="separate"/>
    </w:r>
    <w:r>
      <w:rPr>
        <w:rStyle w:val="PageNumber"/>
        <w:rFonts w:ascii="Angsana New" w:hAnsi="Angsana New"/>
        <w:noProof/>
        <w:sz w:val="30"/>
        <w:szCs w:val="30"/>
      </w:rPr>
      <w:t>9</w:t>
    </w:r>
    <w:r w:rsidRPr="00ED70BF">
      <w:rPr>
        <w:rStyle w:val="PageNumber"/>
        <w:rFonts w:ascii="Angsana New" w:hAnsi="Angsana New"/>
        <w:sz w:val="30"/>
        <w:szCs w:val="30"/>
      </w:rPr>
      <w:fldChar w:fldCharType="end"/>
    </w:r>
  </w:p>
  <w:p w14:paraId="18541AF8" w14:textId="77777777" w:rsidR="005C4739" w:rsidRDefault="005C473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836D5A" w14:textId="52943A15" w:rsidR="005C4739" w:rsidRPr="00515147" w:rsidRDefault="005C4739" w:rsidP="00C8348C">
    <w:pPr>
      <w:pStyle w:val="Footer"/>
      <w:tabs>
        <w:tab w:val="clear" w:pos="4320"/>
        <w:tab w:val="clear" w:pos="8640"/>
      </w:tabs>
      <w:jc w:val="center"/>
      <w:rPr>
        <w:rFonts w:ascii="Angsana New" w:hAnsi="Angsana New"/>
        <w:sz w:val="28"/>
        <w:szCs w:val="28"/>
      </w:rPr>
    </w:pPr>
    <w:r w:rsidRPr="00515147">
      <w:rPr>
        <w:rFonts w:ascii="Angsana New" w:hAnsi="Angsana New"/>
        <w:sz w:val="28"/>
        <w:szCs w:val="28"/>
      </w:rPr>
      <w:fldChar w:fldCharType="begin"/>
    </w:r>
    <w:r w:rsidRPr="00515147">
      <w:rPr>
        <w:rFonts w:ascii="Angsana New" w:hAnsi="Angsana New"/>
        <w:sz w:val="28"/>
        <w:szCs w:val="28"/>
      </w:rPr>
      <w:instrText xml:space="preserve"> PAGE   \* MERGEFORMAT </w:instrText>
    </w:r>
    <w:r w:rsidRPr="00515147">
      <w:rPr>
        <w:rFonts w:ascii="Angsana New" w:hAnsi="Angsana New"/>
        <w:sz w:val="28"/>
        <w:szCs w:val="28"/>
      </w:rPr>
      <w:fldChar w:fldCharType="separate"/>
    </w:r>
    <w:r w:rsidR="009B0E40">
      <w:rPr>
        <w:rFonts w:ascii="Angsana New" w:hAnsi="Angsana New"/>
        <w:noProof/>
        <w:sz w:val="28"/>
        <w:szCs w:val="28"/>
      </w:rPr>
      <w:t>34</w:t>
    </w:r>
    <w:r w:rsidRPr="00515147">
      <w:rPr>
        <w:rFonts w:ascii="Angsana New" w:hAnsi="Angsana New"/>
        <w:noProof/>
        <w:sz w:val="28"/>
        <w:szCs w:val="28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3495338"/>
      <w:docPartObj>
        <w:docPartGallery w:val="Page Numbers (Bottom of Page)"/>
        <w:docPartUnique/>
      </w:docPartObj>
    </w:sdtPr>
    <w:sdtEndPr>
      <w:rPr>
        <w:rFonts w:ascii="Angsana New" w:hAnsi="Angsana New"/>
        <w:sz w:val="28"/>
        <w:szCs w:val="28"/>
      </w:rPr>
    </w:sdtEndPr>
    <w:sdtContent>
      <w:p w14:paraId="5E1FF958" w14:textId="1E110CE5" w:rsidR="005C4739" w:rsidRPr="00162849" w:rsidRDefault="005C4739">
        <w:pPr>
          <w:pStyle w:val="Footer"/>
          <w:jc w:val="center"/>
          <w:rPr>
            <w:rFonts w:ascii="Angsana New" w:hAnsi="Angsana New"/>
            <w:sz w:val="28"/>
            <w:szCs w:val="28"/>
          </w:rPr>
        </w:pPr>
        <w:r w:rsidRPr="00162849">
          <w:rPr>
            <w:rFonts w:ascii="Angsana New" w:hAnsi="Angsana New"/>
            <w:sz w:val="28"/>
            <w:szCs w:val="28"/>
          </w:rPr>
          <w:fldChar w:fldCharType="begin"/>
        </w:r>
        <w:r w:rsidRPr="00162849">
          <w:rPr>
            <w:rFonts w:ascii="Angsana New" w:hAnsi="Angsana New"/>
            <w:sz w:val="28"/>
            <w:szCs w:val="28"/>
          </w:rPr>
          <w:instrText xml:space="preserve"> PAGE   \* MERGEFORMAT </w:instrText>
        </w:r>
        <w:r w:rsidRPr="00162849">
          <w:rPr>
            <w:rFonts w:ascii="Angsana New" w:hAnsi="Angsana New"/>
            <w:sz w:val="28"/>
            <w:szCs w:val="28"/>
          </w:rPr>
          <w:fldChar w:fldCharType="separate"/>
        </w:r>
        <w:r w:rsidR="009B0E40">
          <w:rPr>
            <w:rFonts w:ascii="Angsana New" w:hAnsi="Angsana New"/>
            <w:noProof/>
            <w:sz w:val="28"/>
            <w:szCs w:val="28"/>
          </w:rPr>
          <w:t>35</w:t>
        </w:r>
        <w:r w:rsidRPr="00162849">
          <w:rPr>
            <w:rFonts w:ascii="Angsana New" w:hAnsi="Angsana New"/>
            <w:noProof/>
            <w:sz w:val="28"/>
            <w:szCs w:val="28"/>
          </w:rPr>
          <w:fldChar w:fldCharType="end"/>
        </w:r>
      </w:p>
    </w:sdtContent>
  </w:sdt>
  <w:p w14:paraId="50B15C47" w14:textId="2584438B" w:rsidR="005C4739" w:rsidRPr="00515147" w:rsidRDefault="005C4739" w:rsidP="00E85F42">
    <w:pPr>
      <w:pStyle w:val="Footer"/>
      <w:ind w:right="-27"/>
      <w:jc w:val="right"/>
      <w:rPr>
        <w:rFonts w:ascii="Angsana New" w:hAnsi="Angsana New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2EB2D7" w14:textId="77777777" w:rsidR="00AF15CF" w:rsidRDefault="00AF15CF">
      <w:r>
        <w:separator/>
      </w:r>
    </w:p>
  </w:footnote>
  <w:footnote w:type="continuationSeparator" w:id="0">
    <w:p w14:paraId="31E179C8" w14:textId="77777777" w:rsidR="00AF15CF" w:rsidRDefault="00AF15CF">
      <w:r>
        <w:continuationSeparator/>
      </w:r>
    </w:p>
  </w:footnote>
  <w:footnote w:type="continuationNotice" w:id="1">
    <w:p w14:paraId="38F2AA71" w14:textId="77777777" w:rsidR="00AF15CF" w:rsidRDefault="00AF15C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9E745C" w14:textId="2BE2E4EF" w:rsidR="007D0F6D" w:rsidRPr="005E4B3F" w:rsidRDefault="007D0F6D" w:rsidP="007D0F6D">
    <w:pPr>
      <w:tabs>
        <w:tab w:val="left" w:pos="7713"/>
      </w:tabs>
      <w:ind w:right="-23"/>
      <w:jc w:val="right"/>
      <w:rPr>
        <w:rFonts w:ascii="Angsana New" w:hAnsi="Angsana New"/>
        <w:sz w:val="28"/>
        <w:szCs w:val="28"/>
        <w:cs/>
      </w:rPr>
    </w:pPr>
    <w:r>
      <w:rPr>
        <w:rFonts w:ascii="Angsana New" w:hAnsi="Angsana New" w:hint="cs"/>
        <w:sz w:val="28"/>
        <w:szCs w:val="28"/>
        <w:cs/>
      </w:rPr>
      <w:t>(ยังไม่ได้ตรวจสอบ/สอบทานแล้ว)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DE1D8F" w14:textId="77777777" w:rsidR="005C4739" w:rsidRDefault="005C4739" w:rsidP="00CC557D">
    <w:pPr>
      <w:ind w:right="-313"/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/>
        <w:b/>
        <w:bCs/>
        <w:sz w:val="32"/>
        <w:szCs w:val="32"/>
        <w:cs/>
      </w:rPr>
      <w:t xml:space="preserve">บริษัท </w:t>
    </w:r>
    <w:r w:rsidRPr="00DA179A">
      <w:rPr>
        <w:rFonts w:ascii="Angsana New" w:hAnsi="Angsana New"/>
        <w:b/>
        <w:bCs/>
        <w:sz w:val="32"/>
        <w:szCs w:val="32"/>
        <w:cs/>
      </w:rPr>
      <w:t xml:space="preserve">บางปะกง เทอร์มินอล </w:t>
    </w:r>
    <w:r>
      <w:rPr>
        <w:rFonts w:ascii="Angsana New" w:hAnsi="Angsana New"/>
        <w:b/>
        <w:bCs/>
        <w:sz w:val="32"/>
        <w:szCs w:val="32"/>
        <w:cs/>
      </w:rPr>
      <w:t>จำกัด (มหาชน)</w:t>
    </w:r>
  </w:p>
  <w:p w14:paraId="7820AC25" w14:textId="77777777" w:rsidR="005C4739" w:rsidRPr="000B6C9A" w:rsidRDefault="005C4739" w:rsidP="00CC557D">
    <w:pPr>
      <w:ind w:left="-1530" w:firstLine="1530"/>
      <w:rPr>
        <w:rFonts w:ascii="Angsana New" w:hAnsi="Angsana New"/>
        <w:b/>
        <w:bCs/>
        <w:sz w:val="32"/>
        <w:szCs w:val="32"/>
        <w:cs/>
      </w:rPr>
    </w:pPr>
    <w:r>
      <w:rPr>
        <w:rFonts w:ascii="Angsana New" w:hAnsi="Angsana New"/>
        <w:b/>
        <w:bCs/>
        <w:sz w:val="32"/>
        <w:szCs w:val="32"/>
        <w:cs/>
      </w:rPr>
      <w:t>หมายเหตุประกอบงบการเงิน</w:t>
    </w:r>
    <w:r>
      <w:rPr>
        <w:rFonts w:ascii="Angsana New" w:hAnsi="Angsana New" w:hint="cs"/>
        <w:b/>
        <w:bCs/>
        <w:sz w:val="32"/>
        <w:szCs w:val="32"/>
        <w:cs/>
      </w:rPr>
      <w:t>แบบย่อ</w:t>
    </w:r>
  </w:p>
  <w:p w14:paraId="1879064C" w14:textId="77777777" w:rsidR="005C4739" w:rsidRPr="001C2756" w:rsidRDefault="005C4739" w:rsidP="00CC557D">
    <w:pPr>
      <w:ind w:right="393"/>
      <w:rPr>
        <w:rFonts w:ascii="Angsana New" w:hAnsi="Angsana New"/>
        <w:b/>
        <w:bCs/>
        <w:sz w:val="32"/>
        <w:szCs w:val="32"/>
      </w:rPr>
    </w:pPr>
    <w:r w:rsidRPr="001C2756">
      <w:rPr>
        <w:rFonts w:ascii="Angsana New" w:hAnsi="Angsana New"/>
        <w:b/>
        <w:bCs/>
        <w:sz w:val="32"/>
        <w:szCs w:val="32"/>
        <w:cs/>
      </w:rPr>
      <w:t xml:space="preserve">วันที่ </w:t>
    </w:r>
    <w:r>
      <w:rPr>
        <w:rFonts w:ascii="Angsana New" w:hAnsi="Angsana New" w:hint="cs"/>
        <w:b/>
        <w:bCs/>
        <w:sz w:val="32"/>
        <w:szCs w:val="32"/>
      </w:rPr>
      <w:t>30</w:t>
    </w:r>
    <w:r>
      <w:rPr>
        <w:rFonts w:ascii="Angsana New" w:hAnsi="Angsana New" w:hint="cs"/>
        <w:b/>
        <w:bCs/>
        <w:sz w:val="32"/>
        <w:szCs w:val="32"/>
        <w:cs/>
      </w:rPr>
      <w:t xml:space="preserve"> มิถุนายน</w:t>
    </w:r>
    <w:r w:rsidRPr="008C1956">
      <w:rPr>
        <w:rFonts w:ascii="Angsana New" w:hAnsi="Angsana New" w:hint="cs"/>
        <w:b/>
        <w:bCs/>
        <w:sz w:val="32"/>
        <w:szCs w:val="32"/>
        <w:cs/>
      </w:rPr>
      <w:t xml:space="preserve"> </w:t>
    </w:r>
    <w:r>
      <w:rPr>
        <w:rFonts w:ascii="Angsana New" w:hAnsi="Angsana New" w:hint="cs"/>
        <w:b/>
        <w:bCs/>
        <w:sz w:val="32"/>
        <w:szCs w:val="32"/>
      </w:rPr>
      <w:t>2559</w:t>
    </w:r>
    <w:r>
      <w:rPr>
        <w:rFonts w:ascii="Angsana New" w:hAnsi="Angsana New"/>
        <w:b/>
        <w:bCs/>
        <w:sz w:val="32"/>
        <w:szCs w:val="32"/>
      </w:rPr>
      <w:t xml:space="preserve"> (</w:t>
    </w:r>
    <w:r>
      <w:rPr>
        <w:rFonts w:ascii="Angsana New" w:hAnsi="Angsana New" w:hint="cs"/>
        <w:b/>
        <w:bCs/>
        <w:sz w:val="32"/>
        <w:szCs w:val="32"/>
        <w:cs/>
      </w:rPr>
      <w:t>ยังไม่ได้ตรวจสอบ/สอบทานแล้ว</w:t>
    </w:r>
    <w:r w:rsidRPr="001C2756">
      <w:rPr>
        <w:rFonts w:ascii="Angsana New" w:hAnsi="Angsana New"/>
        <w:b/>
        <w:bCs/>
        <w:sz w:val="32"/>
        <w:szCs w:val="32"/>
      </w:rPr>
      <w:t>)</w:t>
    </w:r>
  </w:p>
  <w:p w14:paraId="75F35903" w14:textId="77777777" w:rsidR="005C4739" w:rsidRPr="00D96D7B" w:rsidRDefault="005C4739" w:rsidP="00CC557D">
    <w:pPr>
      <w:pStyle w:val="Header"/>
      <w:jc w:val="left"/>
      <w:rPr>
        <w:rFonts w:ascii="Angsana New" w:hAnsi="Angsana New"/>
        <w:i w:val="0"/>
        <w:iCs/>
        <w:sz w:val="40"/>
        <w:szCs w:val="4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B4507B" w14:textId="76194425" w:rsidR="005C4739" w:rsidRPr="00F02C83" w:rsidRDefault="00820C0E" w:rsidP="002E6BD3">
    <w:pPr>
      <w:pStyle w:val="Header"/>
      <w:rPr>
        <w:rFonts w:ascii="Angsana New" w:hAnsi="Angsana New"/>
        <w:sz w:val="28"/>
        <w:szCs w:val="28"/>
      </w:rPr>
    </w:pPr>
    <w:r>
      <w:rPr>
        <w:rFonts w:ascii="Angsana New" w:hAnsi="Angsana New" w:hint="cs"/>
        <w:sz w:val="28"/>
        <w:szCs w:val="28"/>
        <w:cs/>
      </w:rPr>
      <w:t>(ยังไม่ได้ตรวจสอบ/สอบทานแล้ว)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4B8249" w14:textId="77EBBD78" w:rsidR="005C4739" w:rsidRPr="00F02C83" w:rsidRDefault="00820C0E" w:rsidP="002E6BD3">
    <w:pPr>
      <w:pStyle w:val="Header"/>
      <w:rPr>
        <w:rFonts w:ascii="Angsana New" w:hAnsi="Angsana New"/>
        <w:sz w:val="28"/>
        <w:szCs w:val="28"/>
        <w:cs/>
      </w:rPr>
    </w:pPr>
    <w:r>
      <w:rPr>
        <w:rFonts w:ascii="Angsana New" w:hAnsi="Angsana New" w:hint="cs"/>
        <w:sz w:val="28"/>
        <w:szCs w:val="28"/>
        <w:cs/>
      </w:rPr>
      <w:t>(ยังไม่ได้ตรวจสอบ/สอบทานแล้ว)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B43BA0" w14:textId="6F17B890" w:rsidR="005C4739" w:rsidRPr="00F02C83" w:rsidRDefault="00820C0E" w:rsidP="002E6BD3">
    <w:pPr>
      <w:pStyle w:val="Header"/>
      <w:rPr>
        <w:sz w:val="28"/>
        <w:szCs w:val="28"/>
        <w:cs/>
      </w:rPr>
    </w:pPr>
    <w:r>
      <w:rPr>
        <w:rFonts w:hint="cs"/>
        <w:sz w:val="28"/>
        <w:szCs w:val="28"/>
        <w:cs/>
      </w:rPr>
      <w:t>(ยังไม่ได้ตรวจสอบ/สอบทานแล้ว)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FBD5F5" w14:textId="3E59EEF6" w:rsidR="005C4739" w:rsidRPr="00F02C83" w:rsidRDefault="00820C0E" w:rsidP="00122DCA">
    <w:pPr>
      <w:pStyle w:val="Header"/>
      <w:rPr>
        <w:sz w:val="28"/>
        <w:szCs w:val="28"/>
        <w:cs/>
      </w:rPr>
    </w:pPr>
    <w:r>
      <w:rPr>
        <w:rFonts w:hint="cs"/>
        <w:sz w:val="28"/>
        <w:szCs w:val="28"/>
        <w:cs/>
      </w:rPr>
      <w:t>ยังไม่ได้ตรวจสอบ/สอบทานแล้ว)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1EA860E8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4EEBA3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B12E0D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ECE4C18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9AAF7A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  <w:cs w:val="0"/>
        <w:lang w:bidi="th-TH"/>
      </w:rPr>
    </w:lvl>
  </w:abstractNum>
  <w:abstractNum w:abstractNumId="5" w15:restartNumberingAfterBreak="0">
    <w:nsid w:val="FFFFFF81"/>
    <w:multiLevelType w:val="singleLevel"/>
    <w:tmpl w:val="588EC474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  <w:cs w:val="0"/>
        <w:lang w:bidi="th-TH"/>
      </w:rPr>
    </w:lvl>
  </w:abstractNum>
  <w:abstractNum w:abstractNumId="6" w15:restartNumberingAfterBreak="0">
    <w:nsid w:val="FFFFFF82"/>
    <w:multiLevelType w:val="singleLevel"/>
    <w:tmpl w:val="15FCE30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  <w:cs w:val="0"/>
        <w:lang w:bidi="th-TH"/>
      </w:rPr>
    </w:lvl>
  </w:abstractNum>
  <w:abstractNum w:abstractNumId="7" w15:restartNumberingAfterBreak="0">
    <w:nsid w:val="FFFFFF88"/>
    <w:multiLevelType w:val="singleLevel"/>
    <w:tmpl w:val="310E47A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04415A69"/>
    <w:multiLevelType w:val="multilevel"/>
    <w:tmpl w:val="92D0D108"/>
    <w:lvl w:ilvl="0">
      <w:start w:val="2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7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2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9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544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256" w:hanging="1440"/>
      </w:pPr>
      <w:rPr>
        <w:rFonts w:hint="default"/>
      </w:rPr>
    </w:lvl>
  </w:abstractNum>
  <w:abstractNum w:abstractNumId="9" w15:restartNumberingAfterBreak="0">
    <w:nsid w:val="059D0A3D"/>
    <w:multiLevelType w:val="multilevel"/>
    <w:tmpl w:val="1432059E"/>
    <w:lvl w:ilvl="0">
      <w:start w:val="1"/>
      <w:numFmt w:val="decimal"/>
      <w:lvlText w:val="%1"/>
      <w:lvlJc w:val="left"/>
      <w:pPr>
        <w:ind w:left="372" w:hanging="37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8" w:hanging="37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6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4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2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48" w:hanging="1440"/>
      </w:pPr>
      <w:rPr>
        <w:rFonts w:hint="default"/>
      </w:rPr>
    </w:lvl>
  </w:abstractNum>
  <w:abstractNum w:abstractNumId="10" w15:restartNumberingAfterBreak="0">
    <w:nsid w:val="09221236"/>
    <w:multiLevelType w:val="hybridMultilevel"/>
    <w:tmpl w:val="B656A928"/>
    <w:lvl w:ilvl="0" w:tplc="8950691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674187D"/>
    <w:multiLevelType w:val="hybridMultilevel"/>
    <w:tmpl w:val="D8F6D9E0"/>
    <w:lvl w:ilvl="0" w:tplc="183650D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196DE5"/>
    <w:multiLevelType w:val="multilevel"/>
    <w:tmpl w:val="C40A63E8"/>
    <w:lvl w:ilvl="0">
      <w:start w:val="2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3" w15:restartNumberingAfterBreak="0">
    <w:nsid w:val="24E47780"/>
    <w:multiLevelType w:val="multilevel"/>
    <w:tmpl w:val="9BA2081A"/>
    <w:styleLink w:val="CurrentList1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049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14" w15:restartNumberingAfterBreak="0">
    <w:nsid w:val="26635412"/>
    <w:multiLevelType w:val="singleLevel"/>
    <w:tmpl w:val="AB30F568"/>
    <w:lvl w:ilvl="0">
      <w:start w:val="1"/>
      <w:numFmt w:val="decimal"/>
      <w:pStyle w:val="AANumbering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15" w15:restartNumberingAfterBreak="0">
    <w:nsid w:val="2B936974"/>
    <w:multiLevelType w:val="multilevel"/>
    <w:tmpl w:val="2B42D554"/>
    <w:styleLink w:val="Style2"/>
    <w:lvl w:ilvl="0">
      <w:start w:val="11"/>
      <w:numFmt w:val="decimal"/>
      <w:lvlText w:val="%1."/>
      <w:lvlJc w:val="left"/>
      <w:pPr>
        <w:ind w:left="1637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1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9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97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5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57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57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17" w:hanging="1440"/>
      </w:pPr>
      <w:rPr>
        <w:rFonts w:hint="default"/>
      </w:rPr>
    </w:lvl>
  </w:abstractNum>
  <w:abstractNum w:abstractNumId="16" w15:restartNumberingAfterBreak="0">
    <w:nsid w:val="2DBD599C"/>
    <w:multiLevelType w:val="multilevel"/>
    <w:tmpl w:val="0DDE5E98"/>
    <w:lvl w:ilvl="0">
      <w:start w:val="2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4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7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16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960" w:hanging="1440"/>
      </w:pPr>
      <w:rPr>
        <w:rFonts w:hint="default"/>
      </w:rPr>
    </w:lvl>
  </w:abstractNum>
  <w:abstractNum w:abstractNumId="17" w15:restartNumberingAfterBreak="0">
    <w:nsid w:val="30B84518"/>
    <w:multiLevelType w:val="multilevel"/>
    <w:tmpl w:val="FEF6B814"/>
    <w:lvl w:ilvl="0">
      <w:start w:val="2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4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7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16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960" w:hanging="1440"/>
      </w:pPr>
      <w:rPr>
        <w:rFonts w:hint="default"/>
      </w:rPr>
    </w:lvl>
  </w:abstractNum>
  <w:abstractNum w:abstractNumId="18" w15:restartNumberingAfterBreak="0">
    <w:nsid w:val="31496E9B"/>
    <w:multiLevelType w:val="hybridMultilevel"/>
    <w:tmpl w:val="5D8C47C8"/>
    <w:lvl w:ilvl="0" w:tplc="1A4A010A">
      <w:start w:val="2"/>
      <w:numFmt w:val="bullet"/>
      <w:lvlText w:val="-"/>
      <w:lvlJc w:val="left"/>
      <w:pPr>
        <w:ind w:left="360" w:hanging="360"/>
      </w:pPr>
      <w:rPr>
        <w:rFonts w:ascii="Angsana New" w:eastAsia="Batang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22F7A14"/>
    <w:multiLevelType w:val="multilevel"/>
    <w:tmpl w:val="50FEAA08"/>
    <w:lvl w:ilvl="0">
      <w:start w:val="2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64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080" w:hanging="1440"/>
      </w:pPr>
      <w:rPr>
        <w:rFonts w:hint="default"/>
      </w:rPr>
    </w:lvl>
  </w:abstractNum>
  <w:abstractNum w:abstractNumId="20" w15:restartNumberingAfterBreak="0">
    <w:nsid w:val="34B138AF"/>
    <w:multiLevelType w:val="hybridMultilevel"/>
    <w:tmpl w:val="938A9704"/>
    <w:lvl w:ilvl="0" w:tplc="DEB2CD50">
      <w:start w:val="1"/>
      <w:numFmt w:val="decimal"/>
      <w:lvlText w:val="(%1)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371E3538"/>
    <w:multiLevelType w:val="hybridMultilevel"/>
    <w:tmpl w:val="B2167342"/>
    <w:lvl w:ilvl="0" w:tplc="0409000F">
      <w:start w:val="2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A297125"/>
    <w:multiLevelType w:val="singleLevel"/>
    <w:tmpl w:val="CC8A7736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cs w:val="0"/>
        <w:lang w:bidi="th-TH"/>
      </w:rPr>
    </w:lvl>
  </w:abstractNum>
  <w:abstractNum w:abstractNumId="23" w15:restartNumberingAfterBreak="0">
    <w:nsid w:val="3C5D6ACA"/>
    <w:multiLevelType w:val="multilevel"/>
    <w:tmpl w:val="1372391E"/>
    <w:lvl w:ilvl="0">
      <w:start w:val="2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4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7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16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960" w:hanging="1440"/>
      </w:pPr>
      <w:rPr>
        <w:rFonts w:hint="default"/>
      </w:rPr>
    </w:lvl>
  </w:abstractNum>
  <w:abstractNum w:abstractNumId="24" w15:restartNumberingAfterBreak="0">
    <w:nsid w:val="3F431FB7"/>
    <w:multiLevelType w:val="singleLevel"/>
    <w:tmpl w:val="C4102D84"/>
    <w:lvl w:ilvl="0">
      <w:start w:val="1"/>
      <w:numFmt w:val="bullet"/>
      <w:pStyle w:val="AA2ndlevel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cs w:val="0"/>
        <w:lang w:bidi="th-TH"/>
      </w:rPr>
    </w:lvl>
  </w:abstractNum>
  <w:abstractNum w:abstractNumId="25" w15:restartNumberingAfterBreak="0">
    <w:nsid w:val="3F585BEA"/>
    <w:multiLevelType w:val="multilevel"/>
    <w:tmpl w:val="B0403DE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6" w15:restartNumberingAfterBreak="0">
    <w:nsid w:val="42DA5F84"/>
    <w:multiLevelType w:val="hybridMultilevel"/>
    <w:tmpl w:val="300EFA34"/>
    <w:lvl w:ilvl="0" w:tplc="33AEF858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iCs/>
        <w:lang w:bidi="th-TH"/>
      </w:rPr>
    </w:lvl>
    <w:lvl w:ilvl="1" w:tplc="849CCE0C">
      <w:numFmt w:val="bullet"/>
      <w:lvlText w:val="-"/>
      <w:lvlJc w:val="left"/>
      <w:pPr>
        <w:ind w:left="1616" w:hanging="360"/>
      </w:pPr>
      <w:rPr>
        <w:rFonts w:ascii="Angsana New" w:eastAsia="Times New Roman" w:hAnsi="Angsana New" w:cs="Angsana New" w:hint="default"/>
      </w:rPr>
    </w:lvl>
    <w:lvl w:ilvl="2" w:tplc="D5303626">
      <w:numFmt w:val="bullet"/>
      <w:lvlText w:val="•"/>
      <w:lvlJc w:val="left"/>
      <w:pPr>
        <w:ind w:left="2516" w:hanging="360"/>
      </w:pPr>
      <w:rPr>
        <w:rFonts w:ascii="Angsana New" w:eastAsia="Times New Roman" w:hAnsi="Angsana New" w:cs="Angsana New" w:hint="default"/>
      </w:rPr>
    </w:lvl>
    <w:lvl w:ilvl="3" w:tplc="22F6817E">
      <w:start w:val="1"/>
      <w:numFmt w:val="decimal"/>
      <w:lvlText w:val="(%4)"/>
      <w:lvlJc w:val="left"/>
      <w:pPr>
        <w:ind w:left="3056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776" w:hanging="360"/>
      </w:pPr>
    </w:lvl>
    <w:lvl w:ilvl="5" w:tplc="0409001B" w:tentative="1">
      <w:start w:val="1"/>
      <w:numFmt w:val="lowerRoman"/>
      <w:lvlText w:val="%6."/>
      <w:lvlJc w:val="right"/>
      <w:pPr>
        <w:ind w:left="4496" w:hanging="180"/>
      </w:pPr>
    </w:lvl>
    <w:lvl w:ilvl="6" w:tplc="0409000F" w:tentative="1">
      <w:start w:val="1"/>
      <w:numFmt w:val="decimal"/>
      <w:lvlText w:val="%7."/>
      <w:lvlJc w:val="left"/>
      <w:pPr>
        <w:ind w:left="5216" w:hanging="360"/>
      </w:pPr>
    </w:lvl>
    <w:lvl w:ilvl="7" w:tplc="04090019" w:tentative="1">
      <w:start w:val="1"/>
      <w:numFmt w:val="lowerLetter"/>
      <w:lvlText w:val="%8."/>
      <w:lvlJc w:val="left"/>
      <w:pPr>
        <w:ind w:left="5936" w:hanging="360"/>
      </w:pPr>
    </w:lvl>
    <w:lvl w:ilvl="8" w:tplc="0409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27" w15:restartNumberingAfterBreak="0">
    <w:nsid w:val="430550EE"/>
    <w:multiLevelType w:val="hybridMultilevel"/>
    <w:tmpl w:val="0F385C22"/>
    <w:lvl w:ilvl="0" w:tplc="E23464E8">
      <w:start w:val="1"/>
      <w:numFmt w:val="bullet"/>
      <w:pStyle w:val="List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22"/>
        <w:szCs w:val="22"/>
      </w:rPr>
    </w:lvl>
    <w:lvl w:ilvl="1" w:tplc="88C8DC6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9B8142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F64B10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460B54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674EB47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204660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608A02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972B86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84421EE"/>
    <w:multiLevelType w:val="multilevel"/>
    <w:tmpl w:val="D3C0E426"/>
    <w:lvl w:ilvl="0">
      <w:start w:val="1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1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8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37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48" w:hanging="1440"/>
      </w:pPr>
      <w:rPr>
        <w:rFonts w:hint="default"/>
      </w:rPr>
    </w:lvl>
  </w:abstractNum>
  <w:abstractNum w:abstractNumId="29" w15:restartNumberingAfterBreak="0">
    <w:nsid w:val="49AE6140"/>
    <w:multiLevelType w:val="hybridMultilevel"/>
    <w:tmpl w:val="E0E2F7A2"/>
    <w:lvl w:ilvl="0" w:tplc="8FCACF08"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CBD36B2"/>
    <w:multiLevelType w:val="hybridMultilevel"/>
    <w:tmpl w:val="BE3E05A6"/>
    <w:lvl w:ilvl="0" w:tplc="1722E834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1" w15:restartNumberingAfterBreak="0">
    <w:nsid w:val="542E39F9"/>
    <w:multiLevelType w:val="multilevel"/>
    <w:tmpl w:val="87D6B52A"/>
    <w:lvl w:ilvl="0">
      <w:start w:val="2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2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64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080" w:hanging="1440"/>
      </w:pPr>
      <w:rPr>
        <w:rFonts w:hint="default"/>
      </w:rPr>
    </w:lvl>
  </w:abstractNum>
  <w:abstractNum w:abstractNumId="32" w15:restartNumberingAfterBreak="0">
    <w:nsid w:val="636449DB"/>
    <w:multiLevelType w:val="singleLevel"/>
    <w:tmpl w:val="BEFEC56C"/>
    <w:lvl w:ilvl="0">
      <w:start w:val="1"/>
      <w:numFmt w:val="bullet"/>
      <w:pStyle w:val="ListBullet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hint="default"/>
        <w:sz w:val="16"/>
      </w:rPr>
    </w:lvl>
  </w:abstractNum>
  <w:abstractNum w:abstractNumId="33" w15:restartNumberingAfterBreak="0">
    <w:nsid w:val="65E14501"/>
    <w:multiLevelType w:val="multilevel"/>
    <w:tmpl w:val="ED266D60"/>
    <w:lvl w:ilvl="0">
      <w:start w:val="1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74" w:hanging="444"/>
      </w:pPr>
      <w:rPr>
        <w:rFonts w:hint="default"/>
      </w:rPr>
    </w:lvl>
    <w:lvl w:ilvl="2">
      <w:start w:val="1"/>
      <w:numFmt w:val="decimal"/>
      <w:lvlText w:val="%1.%2.%3)"/>
      <w:lvlJc w:val="left"/>
      <w:pPr>
        <w:ind w:left="2780" w:hanging="720"/>
      </w:pPr>
      <w:rPr>
        <w:rFonts w:hint="default"/>
      </w:rPr>
    </w:lvl>
    <w:lvl w:ilvl="3">
      <w:start w:val="1"/>
      <w:numFmt w:val="decimal"/>
      <w:lvlText w:val="%1.%2.%3)%4."/>
      <w:lvlJc w:val="left"/>
      <w:pPr>
        <w:ind w:left="3810" w:hanging="72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4840" w:hanging="72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6230" w:hanging="108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7260" w:hanging="108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8650" w:hanging="144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9680" w:hanging="1440"/>
      </w:pPr>
      <w:rPr>
        <w:rFonts w:hint="default"/>
      </w:rPr>
    </w:lvl>
  </w:abstractNum>
  <w:abstractNum w:abstractNumId="34" w15:restartNumberingAfterBreak="0">
    <w:nsid w:val="66AD448B"/>
    <w:multiLevelType w:val="singleLevel"/>
    <w:tmpl w:val="E6002CD6"/>
    <w:lvl w:ilvl="0">
      <w:start w:val="1"/>
      <w:numFmt w:val="lowerLetter"/>
      <w:pStyle w:val="ParagraphNumbering"/>
      <w:lvlText w:val="(%1)"/>
      <w:lvlJc w:val="left"/>
      <w:pPr>
        <w:tabs>
          <w:tab w:val="num" w:pos="705"/>
        </w:tabs>
        <w:ind w:left="705" w:hanging="705"/>
      </w:pPr>
      <w:rPr>
        <w:rFonts w:hint="default"/>
        <w:cs w:val="0"/>
        <w:lang w:bidi="th-TH"/>
      </w:rPr>
    </w:lvl>
  </w:abstractNum>
  <w:abstractNum w:abstractNumId="35" w15:restartNumberingAfterBreak="0">
    <w:nsid w:val="6704503B"/>
    <w:multiLevelType w:val="multilevel"/>
    <w:tmpl w:val="DE9483D8"/>
    <w:styleLink w:val="Style1"/>
    <w:lvl w:ilvl="0">
      <w:start w:val="21"/>
      <w:numFmt w:val="decimal"/>
      <w:lvlText w:val="%1)"/>
      <w:lvlJc w:val="left"/>
      <w:pPr>
        <w:ind w:left="171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A5D3672"/>
    <w:multiLevelType w:val="multilevel"/>
    <w:tmpl w:val="D4CAD058"/>
    <w:lvl w:ilvl="0">
      <w:start w:val="2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4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7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16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960" w:hanging="1440"/>
      </w:pPr>
      <w:rPr>
        <w:rFonts w:hint="default"/>
      </w:rPr>
    </w:lvl>
  </w:abstractNum>
  <w:abstractNum w:abstractNumId="37" w15:restartNumberingAfterBreak="0">
    <w:nsid w:val="6C9C70F3"/>
    <w:multiLevelType w:val="multilevel"/>
    <w:tmpl w:val="148468B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8" w15:restartNumberingAfterBreak="0">
    <w:nsid w:val="71A767AF"/>
    <w:multiLevelType w:val="multilevel"/>
    <w:tmpl w:val="C66CCB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2061" w:hanging="36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4122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5823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7524" w:hanging="72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9585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1286" w:hanging="108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3347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5048" w:hanging="1440"/>
      </w:pPr>
      <w:rPr>
        <w:rFonts w:hint="default"/>
      </w:rPr>
    </w:lvl>
  </w:abstractNum>
  <w:abstractNum w:abstractNumId="39" w15:restartNumberingAfterBreak="0">
    <w:nsid w:val="741F16B2"/>
    <w:multiLevelType w:val="hybridMultilevel"/>
    <w:tmpl w:val="859ACF24"/>
    <w:lvl w:ilvl="0" w:tplc="2546651C">
      <w:start w:val="1"/>
      <w:numFmt w:val="decimal"/>
      <w:lvlText w:val="%1)"/>
      <w:lvlJc w:val="left"/>
      <w:pPr>
        <w:ind w:left="1211" w:hanging="360"/>
      </w:pPr>
      <w:rPr>
        <w:rFonts w:hint="default"/>
        <w:sz w:val="28"/>
        <w:szCs w:val="28"/>
      </w:rPr>
    </w:lvl>
    <w:lvl w:ilvl="1" w:tplc="04090019">
      <w:start w:val="1"/>
      <w:numFmt w:val="lowerLetter"/>
      <w:lvlText w:val="%2."/>
      <w:lvlJc w:val="left"/>
      <w:pPr>
        <w:ind w:left="1512" w:hanging="360"/>
      </w:pPr>
    </w:lvl>
    <w:lvl w:ilvl="2" w:tplc="0409001B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40" w15:restartNumberingAfterBreak="0">
    <w:nsid w:val="75FD3CA1"/>
    <w:multiLevelType w:val="multilevel"/>
    <w:tmpl w:val="5FD0436E"/>
    <w:styleLink w:val="Style3"/>
    <w:lvl w:ilvl="0">
      <w:start w:val="11"/>
      <w:numFmt w:val="decimal"/>
      <w:lvlText w:val="%1"/>
      <w:lvlJc w:val="left"/>
      <w:pPr>
        <w:ind w:left="360" w:hanging="360"/>
      </w:pPr>
      <w:rPr>
        <w:rFonts w:hint="default"/>
        <w:b/>
        <w:bCs/>
        <w:i w:val="0"/>
        <w:iCs w:val="0"/>
        <w:sz w:val="28"/>
        <w:szCs w:val="28"/>
        <w:cs w:val="0"/>
        <w:lang w:bidi="th-TH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  <w:b w:val="0"/>
        <w:bCs w:val="0"/>
        <w:sz w:val="28"/>
        <w:szCs w:val="28"/>
        <w:lang w:bidi="th-TH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3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0" w:hanging="1440"/>
      </w:pPr>
      <w:rPr>
        <w:rFonts w:hint="default"/>
      </w:rPr>
    </w:lvl>
  </w:abstractNum>
  <w:num w:numId="1" w16cid:durableId="421605402">
    <w:abstractNumId w:val="27"/>
  </w:num>
  <w:num w:numId="2" w16cid:durableId="853417983">
    <w:abstractNumId w:val="32"/>
  </w:num>
  <w:num w:numId="3" w16cid:durableId="1587610824">
    <w:abstractNumId w:val="34"/>
  </w:num>
  <w:num w:numId="4" w16cid:durableId="399132378">
    <w:abstractNumId w:val="6"/>
  </w:num>
  <w:num w:numId="5" w16cid:durableId="1742945151">
    <w:abstractNumId w:val="5"/>
  </w:num>
  <w:num w:numId="6" w16cid:durableId="357659514">
    <w:abstractNumId w:val="7"/>
  </w:num>
  <w:num w:numId="7" w16cid:durableId="77218455">
    <w:abstractNumId w:val="3"/>
  </w:num>
  <w:num w:numId="8" w16cid:durableId="482311563">
    <w:abstractNumId w:val="2"/>
  </w:num>
  <w:num w:numId="9" w16cid:durableId="1533497667">
    <w:abstractNumId w:val="0"/>
  </w:num>
  <w:num w:numId="10" w16cid:durableId="1406608706">
    <w:abstractNumId w:val="1"/>
  </w:num>
  <w:num w:numId="11" w16cid:durableId="234434794">
    <w:abstractNumId w:val="4"/>
  </w:num>
  <w:num w:numId="12" w16cid:durableId="1744185497">
    <w:abstractNumId w:val="22"/>
  </w:num>
  <w:num w:numId="13" w16cid:durableId="1895239274">
    <w:abstractNumId w:val="14"/>
  </w:num>
  <w:num w:numId="14" w16cid:durableId="1486895215">
    <w:abstractNumId w:val="24"/>
  </w:num>
  <w:num w:numId="15" w16cid:durableId="1875384284">
    <w:abstractNumId w:val="35"/>
  </w:num>
  <w:num w:numId="16" w16cid:durableId="117990928">
    <w:abstractNumId w:val="15"/>
  </w:num>
  <w:num w:numId="17" w16cid:durableId="391732229">
    <w:abstractNumId w:val="40"/>
  </w:num>
  <w:num w:numId="18" w16cid:durableId="1280917279">
    <w:abstractNumId w:val="26"/>
  </w:num>
  <w:num w:numId="19" w16cid:durableId="482478018">
    <w:abstractNumId w:val="30"/>
  </w:num>
  <w:num w:numId="20" w16cid:durableId="1665475488">
    <w:abstractNumId w:val="39"/>
  </w:num>
  <w:num w:numId="21" w16cid:durableId="1718896423">
    <w:abstractNumId w:val="11"/>
  </w:num>
  <w:num w:numId="22" w16cid:durableId="911550498">
    <w:abstractNumId w:val="9"/>
  </w:num>
  <w:num w:numId="23" w16cid:durableId="1700811996">
    <w:abstractNumId w:val="26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671058323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77741364">
    <w:abstractNumId w:val="38"/>
  </w:num>
  <w:num w:numId="26" w16cid:durableId="676349850">
    <w:abstractNumId w:val="33"/>
  </w:num>
  <w:num w:numId="27" w16cid:durableId="1205827461">
    <w:abstractNumId w:val="18"/>
  </w:num>
  <w:num w:numId="28" w16cid:durableId="2055615959">
    <w:abstractNumId w:val="25"/>
  </w:num>
  <w:num w:numId="29" w16cid:durableId="1646812441">
    <w:abstractNumId w:val="13"/>
  </w:num>
  <w:num w:numId="30" w16cid:durableId="17052840">
    <w:abstractNumId w:val="28"/>
  </w:num>
  <w:num w:numId="31" w16cid:durableId="1202471869">
    <w:abstractNumId w:val="31"/>
  </w:num>
  <w:num w:numId="32" w16cid:durableId="1093471132">
    <w:abstractNumId w:val="17"/>
  </w:num>
  <w:num w:numId="33" w16cid:durableId="915701522">
    <w:abstractNumId w:val="36"/>
  </w:num>
  <w:num w:numId="34" w16cid:durableId="1631593786">
    <w:abstractNumId w:val="23"/>
  </w:num>
  <w:num w:numId="35" w16cid:durableId="721709835">
    <w:abstractNumId w:val="16"/>
  </w:num>
  <w:num w:numId="36" w16cid:durableId="2111200251">
    <w:abstractNumId w:val="37"/>
  </w:num>
  <w:num w:numId="37" w16cid:durableId="1314487164">
    <w:abstractNumId w:val="8"/>
  </w:num>
  <w:num w:numId="38" w16cid:durableId="224881205">
    <w:abstractNumId w:val="10"/>
  </w:num>
  <w:num w:numId="39" w16cid:durableId="562327518">
    <w:abstractNumId w:val="12"/>
  </w:num>
  <w:num w:numId="40" w16cid:durableId="456489865">
    <w:abstractNumId w:val="29"/>
  </w:num>
  <w:num w:numId="41" w16cid:durableId="1210072816">
    <w:abstractNumId w:val="20"/>
  </w:num>
  <w:num w:numId="42" w16cid:durableId="290479273">
    <w:abstractNumId w:val="21"/>
  </w:num>
  <w:num w:numId="43" w16cid:durableId="1356538465">
    <w:abstractNumId w:val="19"/>
  </w:num>
  <w:numIdMacAtCleanup w:val="41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yaowalak somprasert">
    <w15:presenceInfo w15:providerId="Windows Live" w15:userId="29edb5bb7e56a0c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76"/>
  <w:drawingGridHorizontalSpacing w:val="9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2C07"/>
    <w:rsid w:val="00000042"/>
    <w:rsid w:val="000000AD"/>
    <w:rsid w:val="000003E4"/>
    <w:rsid w:val="000006A8"/>
    <w:rsid w:val="000006F7"/>
    <w:rsid w:val="0000077F"/>
    <w:rsid w:val="000009D1"/>
    <w:rsid w:val="00000F39"/>
    <w:rsid w:val="00001976"/>
    <w:rsid w:val="00001F21"/>
    <w:rsid w:val="0000234F"/>
    <w:rsid w:val="00002571"/>
    <w:rsid w:val="00002760"/>
    <w:rsid w:val="000027BE"/>
    <w:rsid w:val="0000290F"/>
    <w:rsid w:val="0000292C"/>
    <w:rsid w:val="00002B16"/>
    <w:rsid w:val="00002BC8"/>
    <w:rsid w:val="00002D44"/>
    <w:rsid w:val="00002E6F"/>
    <w:rsid w:val="00002FF6"/>
    <w:rsid w:val="00003037"/>
    <w:rsid w:val="00003147"/>
    <w:rsid w:val="00003191"/>
    <w:rsid w:val="0000328A"/>
    <w:rsid w:val="00003584"/>
    <w:rsid w:val="000037FE"/>
    <w:rsid w:val="00003A2E"/>
    <w:rsid w:val="00003DCD"/>
    <w:rsid w:val="00003E8E"/>
    <w:rsid w:val="00004043"/>
    <w:rsid w:val="0000416A"/>
    <w:rsid w:val="000048D4"/>
    <w:rsid w:val="00004990"/>
    <w:rsid w:val="00004BB5"/>
    <w:rsid w:val="00004BFC"/>
    <w:rsid w:val="00004CC7"/>
    <w:rsid w:val="000053A3"/>
    <w:rsid w:val="00005549"/>
    <w:rsid w:val="000057CF"/>
    <w:rsid w:val="0000582A"/>
    <w:rsid w:val="0000585B"/>
    <w:rsid w:val="00005F55"/>
    <w:rsid w:val="00006059"/>
    <w:rsid w:val="00006073"/>
    <w:rsid w:val="0000655D"/>
    <w:rsid w:val="00006ABC"/>
    <w:rsid w:val="00006FC6"/>
    <w:rsid w:val="000072E8"/>
    <w:rsid w:val="000074A6"/>
    <w:rsid w:val="000074DA"/>
    <w:rsid w:val="0000776F"/>
    <w:rsid w:val="00007793"/>
    <w:rsid w:val="000078CD"/>
    <w:rsid w:val="00007ABD"/>
    <w:rsid w:val="00007EDC"/>
    <w:rsid w:val="00007F69"/>
    <w:rsid w:val="000100B5"/>
    <w:rsid w:val="00010167"/>
    <w:rsid w:val="000107F8"/>
    <w:rsid w:val="00010860"/>
    <w:rsid w:val="000108BD"/>
    <w:rsid w:val="00010ACD"/>
    <w:rsid w:val="00010BC5"/>
    <w:rsid w:val="00010BF1"/>
    <w:rsid w:val="00010F96"/>
    <w:rsid w:val="00010FFD"/>
    <w:rsid w:val="0001108C"/>
    <w:rsid w:val="00011215"/>
    <w:rsid w:val="0001152F"/>
    <w:rsid w:val="000118D1"/>
    <w:rsid w:val="00011EEE"/>
    <w:rsid w:val="000120B8"/>
    <w:rsid w:val="0001212F"/>
    <w:rsid w:val="0001226C"/>
    <w:rsid w:val="000122FE"/>
    <w:rsid w:val="000126C0"/>
    <w:rsid w:val="000128BA"/>
    <w:rsid w:val="00012A5A"/>
    <w:rsid w:val="00013127"/>
    <w:rsid w:val="0001356F"/>
    <w:rsid w:val="0001371B"/>
    <w:rsid w:val="00013832"/>
    <w:rsid w:val="00013B50"/>
    <w:rsid w:val="00013B88"/>
    <w:rsid w:val="00013C98"/>
    <w:rsid w:val="00014346"/>
    <w:rsid w:val="00014479"/>
    <w:rsid w:val="00014504"/>
    <w:rsid w:val="00014AE2"/>
    <w:rsid w:val="00015127"/>
    <w:rsid w:val="0001528B"/>
    <w:rsid w:val="00015BA0"/>
    <w:rsid w:val="00015D79"/>
    <w:rsid w:val="000163F1"/>
    <w:rsid w:val="00016A09"/>
    <w:rsid w:val="00016BCE"/>
    <w:rsid w:val="00016C32"/>
    <w:rsid w:val="00016F70"/>
    <w:rsid w:val="0001709C"/>
    <w:rsid w:val="00017272"/>
    <w:rsid w:val="00017491"/>
    <w:rsid w:val="0001765C"/>
    <w:rsid w:val="000177AB"/>
    <w:rsid w:val="00017D8C"/>
    <w:rsid w:val="00017F85"/>
    <w:rsid w:val="0002029A"/>
    <w:rsid w:val="0002071E"/>
    <w:rsid w:val="00020B93"/>
    <w:rsid w:val="00020D4A"/>
    <w:rsid w:val="00020FFE"/>
    <w:rsid w:val="00021763"/>
    <w:rsid w:val="00021783"/>
    <w:rsid w:val="000217CD"/>
    <w:rsid w:val="000221FE"/>
    <w:rsid w:val="000222AB"/>
    <w:rsid w:val="000224FD"/>
    <w:rsid w:val="00022877"/>
    <w:rsid w:val="000229DD"/>
    <w:rsid w:val="000232C7"/>
    <w:rsid w:val="000233DF"/>
    <w:rsid w:val="000235C0"/>
    <w:rsid w:val="000235DB"/>
    <w:rsid w:val="00023712"/>
    <w:rsid w:val="000239A7"/>
    <w:rsid w:val="00023FAE"/>
    <w:rsid w:val="00024C02"/>
    <w:rsid w:val="00024E3A"/>
    <w:rsid w:val="00024E86"/>
    <w:rsid w:val="00025350"/>
    <w:rsid w:val="00025571"/>
    <w:rsid w:val="00025736"/>
    <w:rsid w:val="00025C6F"/>
    <w:rsid w:val="00025ED4"/>
    <w:rsid w:val="0002652E"/>
    <w:rsid w:val="00026607"/>
    <w:rsid w:val="00026678"/>
    <w:rsid w:val="00026CDF"/>
    <w:rsid w:val="00026D7F"/>
    <w:rsid w:val="00026F41"/>
    <w:rsid w:val="00026F5F"/>
    <w:rsid w:val="00027732"/>
    <w:rsid w:val="00027880"/>
    <w:rsid w:val="00027D93"/>
    <w:rsid w:val="00027EAD"/>
    <w:rsid w:val="00027ED6"/>
    <w:rsid w:val="00030032"/>
    <w:rsid w:val="0003020E"/>
    <w:rsid w:val="000303FD"/>
    <w:rsid w:val="0003081D"/>
    <w:rsid w:val="00030D22"/>
    <w:rsid w:val="00030D3F"/>
    <w:rsid w:val="00030D61"/>
    <w:rsid w:val="00031188"/>
    <w:rsid w:val="0003135D"/>
    <w:rsid w:val="00031630"/>
    <w:rsid w:val="00031787"/>
    <w:rsid w:val="00031EEF"/>
    <w:rsid w:val="000320EA"/>
    <w:rsid w:val="000322BB"/>
    <w:rsid w:val="00032386"/>
    <w:rsid w:val="000326DB"/>
    <w:rsid w:val="00032999"/>
    <w:rsid w:val="00032CF6"/>
    <w:rsid w:val="0003300F"/>
    <w:rsid w:val="0003334A"/>
    <w:rsid w:val="0003357C"/>
    <w:rsid w:val="0003382A"/>
    <w:rsid w:val="000339FE"/>
    <w:rsid w:val="00033C2B"/>
    <w:rsid w:val="00033D81"/>
    <w:rsid w:val="000343EE"/>
    <w:rsid w:val="000344B2"/>
    <w:rsid w:val="0003490A"/>
    <w:rsid w:val="0003498D"/>
    <w:rsid w:val="00034ACF"/>
    <w:rsid w:val="00034ADE"/>
    <w:rsid w:val="00034C67"/>
    <w:rsid w:val="00034E36"/>
    <w:rsid w:val="00034E7E"/>
    <w:rsid w:val="00035187"/>
    <w:rsid w:val="0003529C"/>
    <w:rsid w:val="000353F7"/>
    <w:rsid w:val="00035453"/>
    <w:rsid w:val="00035622"/>
    <w:rsid w:val="00035A23"/>
    <w:rsid w:val="00035DDA"/>
    <w:rsid w:val="00036138"/>
    <w:rsid w:val="0003615D"/>
    <w:rsid w:val="00036198"/>
    <w:rsid w:val="0003631D"/>
    <w:rsid w:val="00036409"/>
    <w:rsid w:val="00036533"/>
    <w:rsid w:val="00036855"/>
    <w:rsid w:val="000369C3"/>
    <w:rsid w:val="00036A25"/>
    <w:rsid w:val="00036D2D"/>
    <w:rsid w:val="000371CE"/>
    <w:rsid w:val="000371F3"/>
    <w:rsid w:val="000374B8"/>
    <w:rsid w:val="00037B52"/>
    <w:rsid w:val="00037D62"/>
    <w:rsid w:val="00037E1E"/>
    <w:rsid w:val="00040112"/>
    <w:rsid w:val="0004016D"/>
    <w:rsid w:val="000403B8"/>
    <w:rsid w:val="000406B8"/>
    <w:rsid w:val="00040ACB"/>
    <w:rsid w:val="00040DDB"/>
    <w:rsid w:val="00040F4B"/>
    <w:rsid w:val="00040F69"/>
    <w:rsid w:val="000412A0"/>
    <w:rsid w:val="00041802"/>
    <w:rsid w:val="00042292"/>
    <w:rsid w:val="000423E2"/>
    <w:rsid w:val="000424BF"/>
    <w:rsid w:val="000428EB"/>
    <w:rsid w:val="00042D78"/>
    <w:rsid w:val="00042F8F"/>
    <w:rsid w:val="0004301B"/>
    <w:rsid w:val="0004313F"/>
    <w:rsid w:val="0004365A"/>
    <w:rsid w:val="00043944"/>
    <w:rsid w:val="00043E63"/>
    <w:rsid w:val="000440CC"/>
    <w:rsid w:val="0004444B"/>
    <w:rsid w:val="00044A80"/>
    <w:rsid w:val="00044BA5"/>
    <w:rsid w:val="00044EEC"/>
    <w:rsid w:val="00044F00"/>
    <w:rsid w:val="0004506A"/>
    <w:rsid w:val="00045729"/>
    <w:rsid w:val="000457C1"/>
    <w:rsid w:val="00045EB2"/>
    <w:rsid w:val="00045EE7"/>
    <w:rsid w:val="000464A2"/>
    <w:rsid w:val="00046697"/>
    <w:rsid w:val="00046910"/>
    <w:rsid w:val="00046CC4"/>
    <w:rsid w:val="00047AD7"/>
    <w:rsid w:val="00047F97"/>
    <w:rsid w:val="000503E8"/>
    <w:rsid w:val="000509BD"/>
    <w:rsid w:val="00050D18"/>
    <w:rsid w:val="00051338"/>
    <w:rsid w:val="00051403"/>
    <w:rsid w:val="00051AF0"/>
    <w:rsid w:val="00051BFA"/>
    <w:rsid w:val="00052375"/>
    <w:rsid w:val="000525D4"/>
    <w:rsid w:val="00052B13"/>
    <w:rsid w:val="00052C65"/>
    <w:rsid w:val="00052CBC"/>
    <w:rsid w:val="00052D5D"/>
    <w:rsid w:val="00052DE5"/>
    <w:rsid w:val="00052EB7"/>
    <w:rsid w:val="00053571"/>
    <w:rsid w:val="000535B1"/>
    <w:rsid w:val="00053726"/>
    <w:rsid w:val="00053C00"/>
    <w:rsid w:val="00053E6E"/>
    <w:rsid w:val="000541AE"/>
    <w:rsid w:val="0005441C"/>
    <w:rsid w:val="0005469D"/>
    <w:rsid w:val="000546AB"/>
    <w:rsid w:val="00054F85"/>
    <w:rsid w:val="0005567D"/>
    <w:rsid w:val="00055DA7"/>
    <w:rsid w:val="00056019"/>
    <w:rsid w:val="00056258"/>
    <w:rsid w:val="000568C9"/>
    <w:rsid w:val="000569F6"/>
    <w:rsid w:val="00056B0A"/>
    <w:rsid w:val="00057992"/>
    <w:rsid w:val="00060073"/>
    <w:rsid w:val="0006020F"/>
    <w:rsid w:val="0006030F"/>
    <w:rsid w:val="000605D0"/>
    <w:rsid w:val="000607D5"/>
    <w:rsid w:val="00060BC1"/>
    <w:rsid w:val="0006105A"/>
    <w:rsid w:val="00061230"/>
    <w:rsid w:val="00061240"/>
    <w:rsid w:val="000616B7"/>
    <w:rsid w:val="00061B87"/>
    <w:rsid w:val="000622CF"/>
    <w:rsid w:val="00062340"/>
    <w:rsid w:val="00062343"/>
    <w:rsid w:val="000625CB"/>
    <w:rsid w:val="000626DC"/>
    <w:rsid w:val="00062994"/>
    <w:rsid w:val="00062B93"/>
    <w:rsid w:val="00062F20"/>
    <w:rsid w:val="00062F96"/>
    <w:rsid w:val="00062FD6"/>
    <w:rsid w:val="000633D3"/>
    <w:rsid w:val="0006350D"/>
    <w:rsid w:val="00063C6F"/>
    <w:rsid w:val="00064099"/>
    <w:rsid w:val="000640FB"/>
    <w:rsid w:val="00064308"/>
    <w:rsid w:val="000643B6"/>
    <w:rsid w:val="00064403"/>
    <w:rsid w:val="00064647"/>
    <w:rsid w:val="000646CC"/>
    <w:rsid w:val="000646FB"/>
    <w:rsid w:val="000647F0"/>
    <w:rsid w:val="00064B99"/>
    <w:rsid w:val="00064C69"/>
    <w:rsid w:val="00064E69"/>
    <w:rsid w:val="00065210"/>
    <w:rsid w:val="000657AE"/>
    <w:rsid w:val="00065873"/>
    <w:rsid w:val="000659BF"/>
    <w:rsid w:val="00065B1D"/>
    <w:rsid w:val="00065BA5"/>
    <w:rsid w:val="00065CAD"/>
    <w:rsid w:val="00065D18"/>
    <w:rsid w:val="00065DBD"/>
    <w:rsid w:val="00065E74"/>
    <w:rsid w:val="00065E8D"/>
    <w:rsid w:val="00065EA5"/>
    <w:rsid w:val="00065EF0"/>
    <w:rsid w:val="00065F27"/>
    <w:rsid w:val="00065F82"/>
    <w:rsid w:val="0006664D"/>
    <w:rsid w:val="000668D5"/>
    <w:rsid w:val="0006693F"/>
    <w:rsid w:val="00066A3D"/>
    <w:rsid w:val="00066CEA"/>
    <w:rsid w:val="00066EC8"/>
    <w:rsid w:val="00066FFC"/>
    <w:rsid w:val="000670AD"/>
    <w:rsid w:val="000673A4"/>
    <w:rsid w:val="000676AA"/>
    <w:rsid w:val="000676B0"/>
    <w:rsid w:val="00067D5F"/>
    <w:rsid w:val="00067D8B"/>
    <w:rsid w:val="00067E5E"/>
    <w:rsid w:val="000700CA"/>
    <w:rsid w:val="00070788"/>
    <w:rsid w:val="000707EC"/>
    <w:rsid w:val="00070C0B"/>
    <w:rsid w:val="00070D52"/>
    <w:rsid w:val="000711F0"/>
    <w:rsid w:val="000713A4"/>
    <w:rsid w:val="00071671"/>
    <w:rsid w:val="00071782"/>
    <w:rsid w:val="00071986"/>
    <w:rsid w:val="00071B9E"/>
    <w:rsid w:val="00071CB1"/>
    <w:rsid w:val="00071F73"/>
    <w:rsid w:val="000722F4"/>
    <w:rsid w:val="0007277E"/>
    <w:rsid w:val="00072A0D"/>
    <w:rsid w:val="00072C28"/>
    <w:rsid w:val="00072C86"/>
    <w:rsid w:val="00072D9F"/>
    <w:rsid w:val="00072DE1"/>
    <w:rsid w:val="00072EE5"/>
    <w:rsid w:val="00072F34"/>
    <w:rsid w:val="00073C8A"/>
    <w:rsid w:val="00073CD7"/>
    <w:rsid w:val="00073FBB"/>
    <w:rsid w:val="00074227"/>
    <w:rsid w:val="000743D7"/>
    <w:rsid w:val="0007477B"/>
    <w:rsid w:val="0007479A"/>
    <w:rsid w:val="0007493C"/>
    <w:rsid w:val="00074AEC"/>
    <w:rsid w:val="00074BC3"/>
    <w:rsid w:val="00075062"/>
    <w:rsid w:val="00075217"/>
    <w:rsid w:val="0007534C"/>
    <w:rsid w:val="000755FC"/>
    <w:rsid w:val="00075769"/>
    <w:rsid w:val="00075825"/>
    <w:rsid w:val="00075DA4"/>
    <w:rsid w:val="00075DDE"/>
    <w:rsid w:val="0007624E"/>
    <w:rsid w:val="000762FA"/>
    <w:rsid w:val="00076515"/>
    <w:rsid w:val="000767D1"/>
    <w:rsid w:val="00076C08"/>
    <w:rsid w:val="000770F6"/>
    <w:rsid w:val="00077356"/>
    <w:rsid w:val="000775CE"/>
    <w:rsid w:val="000775E4"/>
    <w:rsid w:val="00077C6E"/>
    <w:rsid w:val="000803F1"/>
    <w:rsid w:val="00081A67"/>
    <w:rsid w:val="00081D33"/>
    <w:rsid w:val="00081F57"/>
    <w:rsid w:val="0008247D"/>
    <w:rsid w:val="00082591"/>
    <w:rsid w:val="00082744"/>
    <w:rsid w:val="000829D7"/>
    <w:rsid w:val="00082F32"/>
    <w:rsid w:val="000835B7"/>
    <w:rsid w:val="000835E7"/>
    <w:rsid w:val="00083689"/>
    <w:rsid w:val="00083719"/>
    <w:rsid w:val="0008384C"/>
    <w:rsid w:val="00083E44"/>
    <w:rsid w:val="00083E54"/>
    <w:rsid w:val="00083EDD"/>
    <w:rsid w:val="00083EED"/>
    <w:rsid w:val="00083FDA"/>
    <w:rsid w:val="000841D8"/>
    <w:rsid w:val="00084928"/>
    <w:rsid w:val="00084A1D"/>
    <w:rsid w:val="00084C1E"/>
    <w:rsid w:val="00084C79"/>
    <w:rsid w:val="00084CA4"/>
    <w:rsid w:val="00085157"/>
    <w:rsid w:val="000854BC"/>
    <w:rsid w:val="00085A7E"/>
    <w:rsid w:val="00085AB5"/>
    <w:rsid w:val="000860D2"/>
    <w:rsid w:val="00086619"/>
    <w:rsid w:val="00086983"/>
    <w:rsid w:val="00086DA3"/>
    <w:rsid w:val="00086DC7"/>
    <w:rsid w:val="000870D0"/>
    <w:rsid w:val="00087501"/>
    <w:rsid w:val="000875B9"/>
    <w:rsid w:val="0008767B"/>
    <w:rsid w:val="00087A7F"/>
    <w:rsid w:val="00087BC3"/>
    <w:rsid w:val="00087D39"/>
    <w:rsid w:val="00087DB8"/>
    <w:rsid w:val="00090002"/>
    <w:rsid w:val="000907A4"/>
    <w:rsid w:val="00090B2E"/>
    <w:rsid w:val="00090EF3"/>
    <w:rsid w:val="00091012"/>
    <w:rsid w:val="00091174"/>
    <w:rsid w:val="00091694"/>
    <w:rsid w:val="00092772"/>
    <w:rsid w:val="0009295F"/>
    <w:rsid w:val="00092999"/>
    <w:rsid w:val="000933C5"/>
    <w:rsid w:val="00093721"/>
    <w:rsid w:val="00093B2F"/>
    <w:rsid w:val="00093BAA"/>
    <w:rsid w:val="00093F04"/>
    <w:rsid w:val="000943C9"/>
    <w:rsid w:val="000946A0"/>
    <w:rsid w:val="000946E6"/>
    <w:rsid w:val="000947C5"/>
    <w:rsid w:val="00094925"/>
    <w:rsid w:val="00094B14"/>
    <w:rsid w:val="00094C3B"/>
    <w:rsid w:val="00095032"/>
    <w:rsid w:val="000952A4"/>
    <w:rsid w:val="00095745"/>
    <w:rsid w:val="0009575B"/>
    <w:rsid w:val="000959C4"/>
    <w:rsid w:val="00095CB2"/>
    <w:rsid w:val="00095DB6"/>
    <w:rsid w:val="00096081"/>
    <w:rsid w:val="00096808"/>
    <w:rsid w:val="00096E9E"/>
    <w:rsid w:val="0009737D"/>
    <w:rsid w:val="0009738F"/>
    <w:rsid w:val="000973CE"/>
    <w:rsid w:val="000973E6"/>
    <w:rsid w:val="0009786C"/>
    <w:rsid w:val="00097D2F"/>
    <w:rsid w:val="00097DE5"/>
    <w:rsid w:val="00097F3B"/>
    <w:rsid w:val="000A028C"/>
    <w:rsid w:val="000A02D9"/>
    <w:rsid w:val="000A04CE"/>
    <w:rsid w:val="000A0D70"/>
    <w:rsid w:val="000A0D79"/>
    <w:rsid w:val="000A1079"/>
    <w:rsid w:val="000A17C7"/>
    <w:rsid w:val="000A1939"/>
    <w:rsid w:val="000A196F"/>
    <w:rsid w:val="000A1AC3"/>
    <w:rsid w:val="000A1B36"/>
    <w:rsid w:val="000A1DD3"/>
    <w:rsid w:val="000A1FA2"/>
    <w:rsid w:val="000A222F"/>
    <w:rsid w:val="000A240E"/>
    <w:rsid w:val="000A29EB"/>
    <w:rsid w:val="000A2A85"/>
    <w:rsid w:val="000A2B69"/>
    <w:rsid w:val="000A316F"/>
    <w:rsid w:val="000A327A"/>
    <w:rsid w:val="000A3350"/>
    <w:rsid w:val="000A33BD"/>
    <w:rsid w:val="000A33FD"/>
    <w:rsid w:val="000A36C5"/>
    <w:rsid w:val="000A371A"/>
    <w:rsid w:val="000A3A62"/>
    <w:rsid w:val="000A3B6F"/>
    <w:rsid w:val="000A4037"/>
    <w:rsid w:val="000A413D"/>
    <w:rsid w:val="000A47FB"/>
    <w:rsid w:val="000A48A3"/>
    <w:rsid w:val="000A48C6"/>
    <w:rsid w:val="000A4987"/>
    <w:rsid w:val="000A4B43"/>
    <w:rsid w:val="000A4BE7"/>
    <w:rsid w:val="000A4CD4"/>
    <w:rsid w:val="000A4F0C"/>
    <w:rsid w:val="000A4F34"/>
    <w:rsid w:val="000A4F67"/>
    <w:rsid w:val="000A508A"/>
    <w:rsid w:val="000A520D"/>
    <w:rsid w:val="000A56AD"/>
    <w:rsid w:val="000A581D"/>
    <w:rsid w:val="000A5CFB"/>
    <w:rsid w:val="000A62FA"/>
    <w:rsid w:val="000A6D3F"/>
    <w:rsid w:val="000A6DA9"/>
    <w:rsid w:val="000A713B"/>
    <w:rsid w:val="000A7266"/>
    <w:rsid w:val="000A749E"/>
    <w:rsid w:val="000A758C"/>
    <w:rsid w:val="000A7914"/>
    <w:rsid w:val="000A7E1E"/>
    <w:rsid w:val="000B0049"/>
    <w:rsid w:val="000B00B6"/>
    <w:rsid w:val="000B0821"/>
    <w:rsid w:val="000B0B6E"/>
    <w:rsid w:val="000B0E06"/>
    <w:rsid w:val="000B17DD"/>
    <w:rsid w:val="000B1982"/>
    <w:rsid w:val="000B21CD"/>
    <w:rsid w:val="000B259A"/>
    <w:rsid w:val="000B2635"/>
    <w:rsid w:val="000B27E3"/>
    <w:rsid w:val="000B2B50"/>
    <w:rsid w:val="000B2B81"/>
    <w:rsid w:val="000B2CC5"/>
    <w:rsid w:val="000B2D00"/>
    <w:rsid w:val="000B3018"/>
    <w:rsid w:val="000B32C3"/>
    <w:rsid w:val="000B3303"/>
    <w:rsid w:val="000B35F9"/>
    <w:rsid w:val="000B3A6F"/>
    <w:rsid w:val="000B3E11"/>
    <w:rsid w:val="000B42B0"/>
    <w:rsid w:val="000B4436"/>
    <w:rsid w:val="000B4A9D"/>
    <w:rsid w:val="000B4C29"/>
    <w:rsid w:val="000B4DAE"/>
    <w:rsid w:val="000B4EDE"/>
    <w:rsid w:val="000B5505"/>
    <w:rsid w:val="000B583B"/>
    <w:rsid w:val="000B5EBE"/>
    <w:rsid w:val="000B5F83"/>
    <w:rsid w:val="000B6493"/>
    <w:rsid w:val="000B698A"/>
    <w:rsid w:val="000B6B23"/>
    <w:rsid w:val="000B6C9A"/>
    <w:rsid w:val="000B6EF7"/>
    <w:rsid w:val="000B6F5F"/>
    <w:rsid w:val="000B7115"/>
    <w:rsid w:val="000B7452"/>
    <w:rsid w:val="000B79F6"/>
    <w:rsid w:val="000B7BAA"/>
    <w:rsid w:val="000B7DF6"/>
    <w:rsid w:val="000C00BD"/>
    <w:rsid w:val="000C0285"/>
    <w:rsid w:val="000C0384"/>
    <w:rsid w:val="000C0BF9"/>
    <w:rsid w:val="000C0E10"/>
    <w:rsid w:val="000C101A"/>
    <w:rsid w:val="000C1693"/>
    <w:rsid w:val="000C1A87"/>
    <w:rsid w:val="000C1A8F"/>
    <w:rsid w:val="000C2282"/>
    <w:rsid w:val="000C2393"/>
    <w:rsid w:val="000C26CD"/>
    <w:rsid w:val="000C272C"/>
    <w:rsid w:val="000C280A"/>
    <w:rsid w:val="000C2B42"/>
    <w:rsid w:val="000C3116"/>
    <w:rsid w:val="000C3355"/>
    <w:rsid w:val="000C340A"/>
    <w:rsid w:val="000C3483"/>
    <w:rsid w:val="000C3F02"/>
    <w:rsid w:val="000C409D"/>
    <w:rsid w:val="000C4546"/>
    <w:rsid w:val="000C481D"/>
    <w:rsid w:val="000C4AAF"/>
    <w:rsid w:val="000C4B26"/>
    <w:rsid w:val="000C4E31"/>
    <w:rsid w:val="000C4E8D"/>
    <w:rsid w:val="000C4FDA"/>
    <w:rsid w:val="000C4FEF"/>
    <w:rsid w:val="000C52E6"/>
    <w:rsid w:val="000C5357"/>
    <w:rsid w:val="000C5BA6"/>
    <w:rsid w:val="000C5BD2"/>
    <w:rsid w:val="000C5D4C"/>
    <w:rsid w:val="000C62AE"/>
    <w:rsid w:val="000C672E"/>
    <w:rsid w:val="000C680E"/>
    <w:rsid w:val="000C69DC"/>
    <w:rsid w:val="000C6BB3"/>
    <w:rsid w:val="000C6C41"/>
    <w:rsid w:val="000C6CD6"/>
    <w:rsid w:val="000C6F06"/>
    <w:rsid w:val="000C705C"/>
    <w:rsid w:val="000C76D2"/>
    <w:rsid w:val="000C774E"/>
    <w:rsid w:val="000C78CD"/>
    <w:rsid w:val="000C7A47"/>
    <w:rsid w:val="000C7A64"/>
    <w:rsid w:val="000C7B0B"/>
    <w:rsid w:val="000C7DB0"/>
    <w:rsid w:val="000D0543"/>
    <w:rsid w:val="000D0703"/>
    <w:rsid w:val="000D0764"/>
    <w:rsid w:val="000D0A5C"/>
    <w:rsid w:val="000D0ABF"/>
    <w:rsid w:val="000D0B69"/>
    <w:rsid w:val="000D0BB8"/>
    <w:rsid w:val="000D0C96"/>
    <w:rsid w:val="000D0D78"/>
    <w:rsid w:val="000D135C"/>
    <w:rsid w:val="000D18B0"/>
    <w:rsid w:val="000D1AA8"/>
    <w:rsid w:val="000D1B85"/>
    <w:rsid w:val="000D1BB7"/>
    <w:rsid w:val="000D1D5F"/>
    <w:rsid w:val="000D1E8D"/>
    <w:rsid w:val="000D2048"/>
    <w:rsid w:val="000D2102"/>
    <w:rsid w:val="000D2252"/>
    <w:rsid w:val="000D22D9"/>
    <w:rsid w:val="000D2362"/>
    <w:rsid w:val="000D2465"/>
    <w:rsid w:val="000D2722"/>
    <w:rsid w:val="000D28DF"/>
    <w:rsid w:val="000D2D68"/>
    <w:rsid w:val="000D3189"/>
    <w:rsid w:val="000D3243"/>
    <w:rsid w:val="000D32CB"/>
    <w:rsid w:val="000D3B60"/>
    <w:rsid w:val="000D3B78"/>
    <w:rsid w:val="000D433A"/>
    <w:rsid w:val="000D43C3"/>
    <w:rsid w:val="000D4562"/>
    <w:rsid w:val="000D4A5D"/>
    <w:rsid w:val="000D4E01"/>
    <w:rsid w:val="000D55D8"/>
    <w:rsid w:val="000D5660"/>
    <w:rsid w:val="000D5BE2"/>
    <w:rsid w:val="000D5CCA"/>
    <w:rsid w:val="000D5F5E"/>
    <w:rsid w:val="000D6118"/>
    <w:rsid w:val="000D63F0"/>
    <w:rsid w:val="000D6A5E"/>
    <w:rsid w:val="000D6BAE"/>
    <w:rsid w:val="000D7247"/>
    <w:rsid w:val="000D7618"/>
    <w:rsid w:val="000D7628"/>
    <w:rsid w:val="000D7709"/>
    <w:rsid w:val="000D7815"/>
    <w:rsid w:val="000D78A7"/>
    <w:rsid w:val="000D79CB"/>
    <w:rsid w:val="000D7A2E"/>
    <w:rsid w:val="000D7B08"/>
    <w:rsid w:val="000D7B49"/>
    <w:rsid w:val="000D7F5C"/>
    <w:rsid w:val="000D7F66"/>
    <w:rsid w:val="000D7FA3"/>
    <w:rsid w:val="000E0154"/>
    <w:rsid w:val="000E022C"/>
    <w:rsid w:val="000E0274"/>
    <w:rsid w:val="000E0384"/>
    <w:rsid w:val="000E05B5"/>
    <w:rsid w:val="000E061A"/>
    <w:rsid w:val="000E0652"/>
    <w:rsid w:val="000E07A2"/>
    <w:rsid w:val="000E083D"/>
    <w:rsid w:val="000E0BD9"/>
    <w:rsid w:val="000E0E01"/>
    <w:rsid w:val="000E0E49"/>
    <w:rsid w:val="000E0ECD"/>
    <w:rsid w:val="000E0EF9"/>
    <w:rsid w:val="000E0F36"/>
    <w:rsid w:val="000E1B6D"/>
    <w:rsid w:val="000E1BDC"/>
    <w:rsid w:val="000E1E0A"/>
    <w:rsid w:val="000E1F70"/>
    <w:rsid w:val="000E27D0"/>
    <w:rsid w:val="000E28BE"/>
    <w:rsid w:val="000E2D35"/>
    <w:rsid w:val="000E2FD4"/>
    <w:rsid w:val="000E31FC"/>
    <w:rsid w:val="000E32A8"/>
    <w:rsid w:val="000E361A"/>
    <w:rsid w:val="000E3A8F"/>
    <w:rsid w:val="000E447D"/>
    <w:rsid w:val="000E4488"/>
    <w:rsid w:val="000E47B9"/>
    <w:rsid w:val="000E4A52"/>
    <w:rsid w:val="000E4B7B"/>
    <w:rsid w:val="000E4CE9"/>
    <w:rsid w:val="000E4F6A"/>
    <w:rsid w:val="000E51D6"/>
    <w:rsid w:val="000E530F"/>
    <w:rsid w:val="000E5661"/>
    <w:rsid w:val="000E5806"/>
    <w:rsid w:val="000E5E7C"/>
    <w:rsid w:val="000E696D"/>
    <w:rsid w:val="000E6CE9"/>
    <w:rsid w:val="000E7196"/>
    <w:rsid w:val="000E71BE"/>
    <w:rsid w:val="000E726D"/>
    <w:rsid w:val="000E7347"/>
    <w:rsid w:val="000E74EE"/>
    <w:rsid w:val="000E7709"/>
    <w:rsid w:val="000E7809"/>
    <w:rsid w:val="000E7921"/>
    <w:rsid w:val="000E7CF3"/>
    <w:rsid w:val="000E7E54"/>
    <w:rsid w:val="000F0388"/>
    <w:rsid w:val="000F089C"/>
    <w:rsid w:val="000F0A48"/>
    <w:rsid w:val="000F0DE5"/>
    <w:rsid w:val="000F0F19"/>
    <w:rsid w:val="000F0FDD"/>
    <w:rsid w:val="000F133E"/>
    <w:rsid w:val="000F18BB"/>
    <w:rsid w:val="000F1D2A"/>
    <w:rsid w:val="000F2346"/>
    <w:rsid w:val="000F2489"/>
    <w:rsid w:val="000F258A"/>
    <w:rsid w:val="000F2769"/>
    <w:rsid w:val="000F284A"/>
    <w:rsid w:val="000F29DC"/>
    <w:rsid w:val="000F2DE0"/>
    <w:rsid w:val="000F30D2"/>
    <w:rsid w:val="000F3245"/>
    <w:rsid w:val="000F3526"/>
    <w:rsid w:val="000F3693"/>
    <w:rsid w:val="000F384B"/>
    <w:rsid w:val="000F3A4F"/>
    <w:rsid w:val="000F43C1"/>
    <w:rsid w:val="000F4423"/>
    <w:rsid w:val="000F4722"/>
    <w:rsid w:val="000F4981"/>
    <w:rsid w:val="000F4A51"/>
    <w:rsid w:val="000F4BF6"/>
    <w:rsid w:val="000F50BB"/>
    <w:rsid w:val="000F5603"/>
    <w:rsid w:val="000F5B94"/>
    <w:rsid w:val="000F5C4B"/>
    <w:rsid w:val="000F5D66"/>
    <w:rsid w:val="000F5E42"/>
    <w:rsid w:val="000F607C"/>
    <w:rsid w:val="000F649B"/>
    <w:rsid w:val="000F64CD"/>
    <w:rsid w:val="000F695E"/>
    <w:rsid w:val="000F69A3"/>
    <w:rsid w:val="000F6BA3"/>
    <w:rsid w:val="000F6CC7"/>
    <w:rsid w:val="000F71B3"/>
    <w:rsid w:val="000F7FFC"/>
    <w:rsid w:val="00100238"/>
    <w:rsid w:val="00100435"/>
    <w:rsid w:val="00100776"/>
    <w:rsid w:val="00100859"/>
    <w:rsid w:val="00100890"/>
    <w:rsid w:val="001009B7"/>
    <w:rsid w:val="00100FF4"/>
    <w:rsid w:val="0010103B"/>
    <w:rsid w:val="00101180"/>
    <w:rsid w:val="0010118F"/>
    <w:rsid w:val="001012EC"/>
    <w:rsid w:val="00101839"/>
    <w:rsid w:val="001018D2"/>
    <w:rsid w:val="00101BA6"/>
    <w:rsid w:val="00101DF7"/>
    <w:rsid w:val="0010235A"/>
    <w:rsid w:val="00102856"/>
    <w:rsid w:val="001028D3"/>
    <w:rsid w:val="001029BE"/>
    <w:rsid w:val="00102B0E"/>
    <w:rsid w:val="00102D85"/>
    <w:rsid w:val="00102FB0"/>
    <w:rsid w:val="00102FD2"/>
    <w:rsid w:val="00103074"/>
    <w:rsid w:val="0010318D"/>
    <w:rsid w:val="001032A4"/>
    <w:rsid w:val="00103367"/>
    <w:rsid w:val="001034FE"/>
    <w:rsid w:val="001038A9"/>
    <w:rsid w:val="00103EEC"/>
    <w:rsid w:val="00104151"/>
    <w:rsid w:val="00104317"/>
    <w:rsid w:val="00104375"/>
    <w:rsid w:val="001047C5"/>
    <w:rsid w:val="00104B4C"/>
    <w:rsid w:val="00105072"/>
    <w:rsid w:val="00105203"/>
    <w:rsid w:val="001052FD"/>
    <w:rsid w:val="0010542D"/>
    <w:rsid w:val="00105444"/>
    <w:rsid w:val="001057E8"/>
    <w:rsid w:val="00105E99"/>
    <w:rsid w:val="00105F6C"/>
    <w:rsid w:val="00106122"/>
    <w:rsid w:val="00106234"/>
    <w:rsid w:val="0010634F"/>
    <w:rsid w:val="00106A9A"/>
    <w:rsid w:val="00106DF0"/>
    <w:rsid w:val="00107992"/>
    <w:rsid w:val="00107F36"/>
    <w:rsid w:val="00107F59"/>
    <w:rsid w:val="00107FEC"/>
    <w:rsid w:val="00110490"/>
    <w:rsid w:val="00110939"/>
    <w:rsid w:val="00110B4B"/>
    <w:rsid w:val="00110B76"/>
    <w:rsid w:val="00110E72"/>
    <w:rsid w:val="00111099"/>
    <w:rsid w:val="00111565"/>
    <w:rsid w:val="001119D6"/>
    <w:rsid w:val="00111AC1"/>
    <w:rsid w:val="00111AF3"/>
    <w:rsid w:val="00111BBA"/>
    <w:rsid w:val="00111D7F"/>
    <w:rsid w:val="00112340"/>
    <w:rsid w:val="00112720"/>
    <w:rsid w:val="001128C8"/>
    <w:rsid w:val="00112DB8"/>
    <w:rsid w:val="001132C5"/>
    <w:rsid w:val="001132F8"/>
    <w:rsid w:val="00113936"/>
    <w:rsid w:val="00113B8D"/>
    <w:rsid w:val="00113C55"/>
    <w:rsid w:val="00113C70"/>
    <w:rsid w:val="00113C95"/>
    <w:rsid w:val="00113D9B"/>
    <w:rsid w:val="001142D8"/>
    <w:rsid w:val="0011449C"/>
    <w:rsid w:val="001144B8"/>
    <w:rsid w:val="0011459B"/>
    <w:rsid w:val="001145A2"/>
    <w:rsid w:val="0011463E"/>
    <w:rsid w:val="0011469D"/>
    <w:rsid w:val="00114C87"/>
    <w:rsid w:val="00114DAB"/>
    <w:rsid w:val="001153F2"/>
    <w:rsid w:val="00115684"/>
    <w:rsid w:val="001159D5"/>
    <w:rsid w:val="00115B6B"/>
    <w:rsid w:val="00115BAD"/>
    <w:rsid w:val="00115E65"/>
    <w:rsid w:val="00115F5C"/>
    <w:rsid w:val="00116064"/>
    <w:rsid w:val="00116179"/>
    <w:rsid w:val="001162BB"/>
    <w:rsid w:val="00116728"/>
    <w:rsid w:val="00116C14"/>
    <w:rsid w:val="00116E58"/>
    <w:rsid w:val="00117755"/>
    <w:rsid w:val="00117796"/>
    <w:rsid w:val="00117832"/>
    <w:rsid w:val="001179D7"/>
    <w:rsid w:val="00117AA7"/>
    <w:rsid w:val="00117B01"/>
    <w:rsid w:val="00117D0B"/>
    <w:rsid w:val="00120340"/>
    <w:rsid w:val="001206A0"/>
    <w:rsid w:val="001208BC"/>
    <w:rsid w:val="00120C1F"/>
    <w:rsid w:val="00120FAF"/>
    <w:rsid w:val="0012100D"/>
    <w:rsid w:val="001210D6"/>
    <w:rsid w:val="0012177C"/>
    <w:rsid w:val="00121A26"/>
    <w:rsid w:val="00121EF9"/>
    <w:rsid w:val="001222C4"/>
    <w:rsid w:val="00122429"/>
    <w:rsid w:val="001224D6"/>
    <w:rsid w:val="001228A2"/>
    <w:rsid w:val="001229BD"/>
    <w:rsid w:val="00122C09"/>
    <w:rsid w:val="00122C68"/>
    <w:rsid w:val="00122D0D"/>
    <w:rsid w:val="00122D45"/>
    <w:rsid w:val="00122D57"/>
    <w:rsid w:val="00122DCA"/>
    <w:rsid w:val="001233A5"/>
    <w:rsid w:val="001234AB"/>
    <w:rsid w:val="0012375C"/>
    <w:rsid w:val="00123774"/>
    <w:rsid w:val="00123AE8"/>
    <w:rsid w:val="00123D74"/>
    <w:rsid w:val="00123EA9"/>
    <w:rsid w:val="001241B2"/>
    <w:rsid w:val="001245D7"/>
    <w:rsid w:val="001246DB"/>
    <w:rsid w:val="00124746"/>
    <w:rsid w:val="00124C91"/>
    <w:rsid w:val="00124E20"/>
    <w:rsid w:val="0012539E"/>
    <w:rsid w:val="00125A51"/>
    <w:rsid w:val="00125C6B"/>
    <w:rsid w:val="00125FF6"/>
    <w:rsid w:val="001264E0"/>
    <w:rsid w:val="001266A5"/>
    <w:rsid w:val="00126B09"/>
    <w:rsid w:val="00127004"/>
    <w:rsid w:val="00127099"/>
    <w:rsid w:val="001279AE"/>
    <w:rsid w:val="001279FF"/>
    <w:rsid w:val="00127B80"/>
    <w:rsid w:val="00127BB5"/>
    <w:rsid w:val="00127D21"/>
    <w:rsid w:val="0013063A"/>
    <w:rsid w:val="001306E5"/>
    <w:rsid w:val="00130769"/>
    <w:rsid w:val="00130A44"/>
    <w:rsid w:val="00130A5C"/>
    <w:rsid w:val="00130C68"/>
    <w:rsid w:val="00130C98"/>
    <w:rsid w:val="001313BE"/>
    <w:rsid w:val="001313E3"/>
    <w:rsid w:val="0013144E"/>
    <w:rsid w:val="0013147D"/>
    <w:rsid w:val="0013163C"/>
    <w:rsid w:val="00131736"/>
    <w:rsid w:val="00131844"/>
    <w:rsid w:val="0013202D"/>
    <w:rsid w:val="00132069"/>
    <w:rsid w:val="001320FE"/>
    <w:rsid w:val="00132D17"/>
    <w:rsid w:val="00132D18"/>
    <w:rsid w:val="00133322"/>
    <w:rsid w:val="001336BC"/>
    <w:rsid w:val="00133F90"/>
    <w:rsid w:val="00134011"/>
    <w:rsid w:val="0013428D"/>
    <w:rsid w:val="00134319"/>
    <w:rsid w:val="00134338"/>
    <w:rsid w:val="001343F2"/>
    <w:rsid w:val="001346D5"/>
    <w:rsid w:val="001349DD"/>
    <w:rsid w:val="00134D65"/>
    <w:rsid w:val="00135516"/>
    <w:rsid w:val="001356C0"/>
    <w:rsid w:val="001357D5"/>
    <w:rsid w:val="00135CFB"/>
    <w:rsid w:val="0013606F"/>
    <w:rsid w:val="00136979"/>
    <w:rsid w:val="00136DC9"/>
    <w:rsid w:val="0013730D"/>
    <w:rsid w:val="0013773E"/>
    <w:rsid w:val="00137991"/>
    <w:rsid w:val="001379CF"/>
    <w:rsid w:val="00137AC9"/>
    <w:rsid w:val="00137C44"/>
    <w:rsid w:val="00137E30"/>
    <w:rsid w:val="00137E3D"/>
    <w:rsid w:val="00137EE4"/>
    <w:rsid w:val="001409FB"/>
    <w:rsid w:val="00140D0E"/>
    <w:rsid w:val="00141039"/>
    <w:rsid w:val="00141147"/>
    <w:rsid w:val="001412F5"/>
    <w:rsid w:val="00141330"/>
    <w:rsid w:val="00141621"/>
    <w:rsid w:val="00141BA7"/>
    <w:rsid w:val="00141DFF"/>
    <w:rsid w:val="0014200F"/>
    <w:rsid w:val="0014227B"/>
    <w:rsid w:val="001422B3"/>
    <w:rsid w:val="00142378"/>
    <w:rsid w:val="00142389"/>
    <w:rsid w:val="001424D0"/>
    <w:rsid w:val="00142586"/>
    <w:rsid w:val="0014266F"/>
    <w:rsid w:val="00143068"/>
    <w:rsid w:val="00143513"/>
    <w:rsid w:val="00143581"/>
    <w:rsid w:val="00143724"/>
    <w:rsid w:val="001437E8"/>
    <w:rsid w:val="00143816"/>
    <w:rsid w:val="00143882"/>
    <w:rsid w:val="00143938"/>
    <w:rsid w:val="0014422C"/>
    <w:rsid w:val="00144433"/>
    <w:rsid w:val="00144631"/>
    <w:rsid w:val="0014471F"/>
    <w:rsid w:val="0014485B"/>
    <w:rsid w:val="00144BC4"/>
    <w:rsid w:val="00144C70"/>
    <w:rsid w:val="00144E6A"/>
    <w:rsid w:val="001453E5"/>
    <w:rsid w:val="00145590"/>
    <w:rsid w:val="0014589B"/>
    <w:rsid w:val="00145D62"/>
    <w:rsid w:val="00145E97"/>
    <w:rsid w:val="001461FC"/>
    <w:rsid w:val="0014626E"/>
    <w:rsid w:val="001465B3"/>
    <w:rsid w:val="001466FB"/>
    <w:rsid w:val="00146866"/>
    <w:rsid w:val="00146ADE"/>
    <w:rsid w:val="00146D95"/>
    <w:rsid w:val="00146DCF"/>
    <w:rsid w:val="00146FEF"/>
    <w:rsid w:val="00147114"/>
    <w:rsid w:val="001475F3"/>
    <w:rsid w:val="001478B4"/>
    <w:rsid w:val="001478D5"/>
    <w:rsid w:val="001500A4"/>
    <w:rsid w:val="00150205"/>
    <w:rsid w:val="00150437"/>
    <w:rsid w:val="001504F3"/>
    <w:rsid w:val="001505FE"/>
    <w:rsid w:val="00150703"/>
    <w:rsid w:val="00150CD2"/>
    <w:rsid w:val="00151107"/>
    <w:rsid w:val="0015152F"/>
    <w:rsid w:val="001515F2"/>
    <w:rsid w:val="0015168E"/>
    <w:rsid w:val="00151BE2"/>
    <w:rsid w:val="00151D3A"/>
    <w:rsid w:val="00151FBB"/>
    <w:rsid w:val="001520C3"/>
    <w:rsid w:val="00152187"/>
    <w:rsid w:val="00152D56"/>
    <w:rsid w:val="00152E0E"/>
    <w:rsid w:val="0015315F"/>
    <w:rsid w:val="0015329A"/>
    <w:rsid w:val="00153A81"/>
    <w:rsid w:val="00153C60"/>
    <w:rsid w:val="00153FA2"/>
    <w:rsid w:val="001541F4"/>
    <w:rsid w:val="0015458D"/>
    <w:rsid w:val="00154636"/>
    <w:rsid w:val="00154856"/>
    <w:rsid w:val="001549A4"/>
    <w:rsid w:val="00154C7B"/>
    <w:rsid w:val="00155005"/>
    <w:rsid w:val="0015517B"/>
    <w:rsid w:val="0015563D"/>
    <w:rsid w:val="00155A8E"/>
    <w:rsid w:val="00155AAC"/>
    <w:rsid w:val="0015665D"/>
    <w:rsid w:val="001567B5"/>
    <w:rsid w:val="00156A53"/>
    <w:rsid w:val="00156C7B"/>
    <w:rsid w:val="00156D5E"/>
    <w:rsid w:val="001572D4"/>
    <w:rsid w:val="00157754"/>
    <w:rsid w:val="00157825"/>
    <w:rsid w:val="001578B6"/>
    <w:rsid w:val="00157CD4"/>
    <w:rsid w:val="001600E7"/>
    <w:rsid w:val="00160303"/>
    <w:rsid w:val="00160393"/>
    <w:rsid w:val="0016059F"/>
    <w:rsid w:val="001606F1"/>
    <w:rsid w:val="001607C9"/>
    <w:rsid w:val="00160806"/>
    <w:rsid w:val="00160C2D"/>
    <w:rsid w:val="00160D1B"/>
    <w:rsid w:val="001610AD"/>
    <w:rsid w:val="00161A1E"/>
    <w:rsid w:val="00161C99"/>
    <w:rsid w:val="00161CAE"/>
    <w:rsid w:val="00161D1E"/>
    <w:rsid w:val="00161DB3"/>
    <w:rsid w:val="001622AB"/>
    <w:rsid w:val="00162493"/>
    <w:rsid w:val="001624D4"/>
    <w:rsid w:val="00162849"/>
    <w:rsid w:val="001628D0"/>
    <w:rsid w:val="00162E7B"/>
    <w:rsid w:val="0016300D"/>
    <w:rsid w:val="00163065"/>
    <w:rsid w:val="00163069"/>
    <w:rsid w:val="001638A5"/>
    <w:rsid w:val="00163A6F"/>
    <w:rsid w:val="00163DE9"/>
    <w:rsid w:val="00163DEF"/>
    <w:rsid w:val="00163E70"/>
    <w:rsid w:val="00164244"/>
    <w:rsid w:val="001644F5"/>
    <w:rsid w:val="001647E9"/>
    <w:rsid w:val="00164892"/>
    <w:rsid w:val="0016492C"/>
    <w:rsid w:val="00164CF4"/>
    <w:rsid w:val="00165334"/>
    <w:rsid w:val="00165901"/>
    <w:rsid w:val="00165932"/>
    <w:rsid w:val="00165F50"/>
    <w:rsid w:val="001661B6"/>
    <w:rsid w:val="00166777"/>
    <w:rsid w:val="0016694E"/>
    <w:rsid w:val="00166990"/>
    <w:rsid w:val="00166CB5"/>
    <w:rsid w:val="0016711F"/>
    <w:rsid w:val="0016718A"/>
    <w:rsid w:val="0016718B"/>
    <w:rsid w:val="001672A6"/>
    <w:rsid w:val="001675A6"/>
    <w:rsid w:val="001675AC"/>
    <w:rsid w:val="001675E3"/>
    <w:rsid w:val="00167772"/>
    <w:rsid w:val="00167826"/>
    <w:rsid w:val="00167960"/>
    <w:rsid w:val="00167A91"/>
    <w:rsid w:val="00167AF3"/>
    <w:rsid w:val="00167F67"/>
    <w:rsid w:val="00167FF9"/>
    <w:rsid w:val="00170248"/>
    <w:rsid w:val="00170566"/>
    <w:rsid w:val="00170EFD"/>
    <w:rsid w:val="00170FF1"/>
    <w:rsid w:val="00171196"/>
    <w:rsid w:val="00171569"/>
    <w:rsid w:val="00171633"/>
    <w:rsid w:val="00171B23"/>
    <w:rsid w:val="00171D0D"/>
    <w:rsid w:val="00171E88"/>
    <w:rsid w:val="001723B9"/>
    <w:rsid w:val="00172600"/>
    <w:rsid w:val="00172676"/>
    <w:rsid w:val="001729C0"/>
    <w:rsid w:val="00172F8F"/>
    <w:rsid w:val="001731AA"/>
    <w:rsid w:val="00173401"/>
    <w:rsid w:val="001739CA"/>
    <w:rsid w:val="00173B4E"/>
    <w:rsid w:val="00173B56"/>
    <w:rsid w:val="00173C5E"/>
    <w:rsid w:val="00173DF1"/>
    <w:rsid w:val="00173EA0"/>
    <w:rsid w:val="001740CF"/>
    <w:rsid w:val="0017470E"/>
    <w:rsid w:val="00174743"/>
    <w:rsid w:val="0017495F"/>
    <w:rsid w:val="00174B90"/>
    <w:rsid w:val="00175044"/>
    <w:rsid w:val="001752E4"/>
    <w:rsid w:val="00175300"/>
    <w:rsid w:val="0017552B"/>
    <w:rsid w:val="00175693"/>
    <w:rsid w:val="00175702"/>
    <w:rsid w:val="001759AE"/>
    <w:rsid w:val="00175A3C"/>
    <w:rsid w:val="00175ADE"/>
    <w:rsid w:val="00175AEA"/>
    <w:rsid w:val="001760F8"/>
    <w:rsid w:val="0017619D"/>
    <w:rsid w:val="00176403"/>
    <w:rsid w:val="001764DB"/>
    <w:rsid w:val="001766B9"/>
    <w:rsid w:val="00176AF9"/>
    <w:rsid w:val="001772C3"/>
    <w:rsid w:val="0017744B"/>
    <w:rsid w:val="001776A0"/>
    <w:rsid w:val="001777F2"/>
    <w:rsid w:val="00177805"/>
    <w:rsid w:val="00177BFF"/>
    <w:rsid w:val="00177CDA"/>
    <w:rsid w:val="00177D4A"/>
    <w:rsid w:val="00180386"/>
    <w:rsid w:val="001803AE"/>
    <w:rsid w:val="00180478"/>
    <w:rsid w:val="00180708"/>
    <w:rsid w:val="00180724"/>
    <w:rsid w:val="001809E6"/>
    <w:rsid w:val="00180CC0"/>
    <w:rsid w:val="00180EAC"/>
    <w:rsid w:val="00181210"/>
    <w:rsid w:val="0018132D"/>
    <w:rsid w:val="001815B9"/>
    <w:rsid w:val="001821A2"/>
    <w:rsid w:val="0018227C"/>
    <w:rsid w:val="0018230F"/>
    <w:rsid w:val="0018266D"/>
    <w:rsid w:val="00182B9E"/>
    <w:rsid w:val="0018311F"/>
    <w:rsid w:val="0018338E"/>
    <w:rsid w:val="001834C6"/>
    <w:rsid w:val="0018379F"/>
    <w:rsid w:val="001839A7"/>
    <w:rsid w:val="001839C9"/>
    <w:rsid w:val="00183B66"/>
    <w:rsid w:val="00183C04"/>
    <w:rsid w:val="00183DD7"/>
    <w:rsid w:val="001841B5"/>
    <w:rsid w:val="0018429D"/>
    <w:rsid w:val="001842F9"/>
    <w:rsid w:val="00184709"/>
    <w:rsid w:val="00184846"/>
    <w:rsid w:val="00184947"/>
    <w:rsid w:val="001852DD"/>
    <w:rsid w:val="001857AC"/>
    <w:rsid w:val="00185A31"/>
    <w:rsid w:val="001860AD"/>
    <w:rsid w:val="00186588"/>
    <w:rsid w:val="001866E1"/>
    <w:rsid w:val="00186899"/>
    <w:rsid w:val="00186904"/>
    <w:rsid w:val="00186A50"/>
    <w:rsid w:val="00186B81"/>
    <w:rsid w:val="00186CA5"/>
    <w:rsid w:val="00186CC2"/>
    <w:rsid w:val="00186DC2"/>
    <w:rsid w:val="00186FC7"/>
    <w:rsid w:val="00187748"/>
    <w:rsid w:val="001877F8"/>
    <w:rsid w:val="00187808"/>
    <w:rsid w:val="00187999"/>
    <w:rsid w:val="00187BCC"/>
    <w:rsid w:val="00187CED"/>
    <w:rsid w:val="00187F1E"/>
    <w:rsid w:val="00187F6C"/>
    <w:rsid w:val="00190169"/>
    <w:rsid w:val="0019044F"/>
    <w:rsid w:val="0019046E"/>
    <w:rsid w:val="00190644"/>
    <w:rsid w:val="00190B9B"/>
    <w:rsid w:val="00191205"/>
    <w:rsid w:val="00191225"/>
    <w:rsid w:val="001913C7"/>
    <w:rsid w:val="00191555"/>
    <w:rsid w:val="00191BE9"/>
    <w:rsid w:val="00191FB4"/>
    <w:rsid w:val="00192006"/>
    <w:rsid w:val="0019216A"/>
    <w:rsid w:val="00192284"/>
    <w:rsid w:val="001923A0"/>
    <w:rsid w:val="00192440"/>
    <w:rsid w:val="001926E0"/>
    <w:rsid w:val="001929D0"/>
    <w:rsid w:val="00192E19"/>
    <w:rsid w:val="00192F38"/>
    <w:rsid w:val="00192F97"/>
    <w:rsid w:val="0019308D"/>
    <w:rsid w:val="00193220"/>
    <w:rsid w:val="0019330C"/>
    <w:rsid w:val="00193654"/>
    <w:rsid w:val="00193834"/>
    <w:rsid w:val="0019386C"/>
    <w:rsid w:val="00193B64"/>
    <w:rsid w:val="00193D88"/>
    <w:rsid w:val="00193E2C"/>
    <w:rsid w:val="00193ECF"/>
    <w:rsid w:val="00194026"/>
    <w:rsid w:val="00194134"/>
    <w:rsid w:val="00194210"/>
    <w:rsid w:val="0019422B"/>
    <w:rsid w:val="00194383"/>
    <w:rsid w:val="00194526"/>
    <w:rsid w:val="001945B2"/>
    <w:rsid w:val="0019493A"/>
    <w:rsid w:val="00195019"/>
    <w:rsid w:val="00195061"/>
    <w:rsid w:val="001950B9"/>
    <w:rsid w:val="00195542"/>
    <w:rsid w:val="00195758"/>
    <w:rsid w:val="00195BF3"/>
    <w:rsid w:val="001962DC"/>
    <w:rsid w:val="001965B1"/>
    <w:rsid w:val="00196A31"/>
    <w:rsid w:val="00196AE7"/>
    <w:rsid w:val="00196DEA"/>
    <w:rsid w:val="001977B3"/>
    <w:rsid w:val="00197A34"/>
    <w:rsid w:val="00197EAB"/>
    <w:rsid w:val="001A013B"/>
    <w:rsid w:val="001A062A"/>
    <w:rsid w:val="001A0A4C"/>
    <w:rsid w:val="001A11F3"/>
    <w:rsid w:val="001A12AE"/>
    <w:rsid w:val="001A15B7"/>
    <w:rsid w:val="001A15B9"/>
    <w:rsid w:val="001A18D5"/>
    <w:rsid w:val="001A1E76"/>
    <w:rsid w:val="001A1EB5"/>
    <w:rsid w:val="001A1F4F"/>
    <w:rsid w:val="001A1F7D"/>
    <w:rsid w:val="001A2018"/>
    <w:rsid w:val="001A20B4"/>
    <w:rsid w:val="001A2395"/>
    <w:rsid w:val="001A24C5"/>
    <w:rsid w:val="001A27D5"/>
    <w:rsid w:val="001A2AC4"/>
    <w:rsid w:val="001A2B5B"/>
    <w:rsid w:val="001A3144"/>
    <w:rsid w:val="001A3291"/>
    <w:rsid w:val="001A4A77"/>
    <w:rsid w:val="001A4C6D"/>
    <w:rsid w:val="001A4DE7"/>
    <w:rsid w:val="001A5139"/>
    <w:rsid w:val="001A5202"/>
    <w:rsid w:val="001A55A0"/>
    <w:rsid w:val="001A57F2"/>
    <w:rsid w:val="001A5A65"/>
    <w:rsid w:val="001A5AC8"/>
    <w:rsid w:val="001A5B30"/>
    <w:rsid w:val="001A6869"/>
    <w:rsid w:val="001A689E"/>
    <w:rsid w:val="001A71C5"/>
    <w:rsid w:val="001A767C"/>
    <w:rsid w:val="001A77C2"/>
    <w:rsid w:val="001A7874"/>
    <w:rsid w:val="001A7AA8"/>
    <w:rsid w:val="001A7D4A"/>
    <w:rsid w:val="001A7EF1"/>
    <w:rsid w:val="001B05D7"/>
    <w:rsid w:val="001B09BD"/>
    <w:rsid w:val="001B09E3"/>
    <w:rsid w:val="001B0A6C"/>
    <w:rsid w:val="001B0D4D"/>
    <w:rsid w:val="001B0FC0"/>
    <w:rsid w:val="001B11BE"/>
    <w:rsid w:val="001B1232"/>
    <w:rsid w:val="001B16A8"/>
    <w:rsid w:val="001B180D"/>
    <w:rsid w:val="001B1836"/>
    <w:rsid w:val="001B1A23"/>
    <w:rsid w:val="001B1C1C"/>
    <w:rsid w:val="001B1E08"/>
    <w:rsid w:val="001B1FBF"/>
    <w:rsid w:val="001B2406"/>
    <w:rsid w:val="001B2575"/>
    <w:rsid w:val="001B27E5"/>
    <w:rsid w:val="001B2BDC"/>
    <w:rsid w:val="001B2F88"/>
    <w:rsid w:val="001B3632"/>
    <w:rsid w:val="001B3EA3"/>
    <w:rsid w:val="001B3F57"/>
    <w:rsid w:val="001B3FE0"/>
    <w:rsid w:val="001B43F6"/>
    <w:rsid w:val="001B4437"/>
    <w:rsid w:val="001B449E"/>
    <w:rsid w:val="001B4D9E"/>
    <w:rsid w:val="001B52BB"/>
    <w:rsid w:val="001B534E"/>
    <w:rsid w:val="001B53D5"/>
    <w:rsid w:val="001B54B0"/>
    <w:rsid w:val="001B5D10"/>
    <w:rsid w:val="001B5E1B"/>
    <w:rsid w:val="001B608D"/>
    <w:rsid w:val="001B6672"/>
    <w:rsid w:val="001B6DF9"/>
    <w:rsid w:val="001B7171"/>
    <w:rsid w:val="001B7176"/>
    <w:rsid w:val="001B746D"/>
    <w:rsid w:val="001B7972"/>
    <w:rsid w:val="001B7FCC"/>
    <w:rsid w:val="001C020D"/>
    <w:rsid w:val="001C02D5"/>
    <w:rsid w:val="001C04B9"/>
    <w:rsid w:val="001C0558"/>
    <w:rsid w:val="001C07BF"/>
    <w:rsid w:val="001C0A96"/>
    <w:rsid w:val="001C1027"/>
    <w:rsid w:val="001C1235"/>
    <w:rsid w:val="001C1670"/>
    <w:rsid w:val="001C2443"/>
    <w:rsid w:val="001C2537"/>
    <w:rsid w:val="001C2886"/>
    <w:rsid w:val="001C2F03"/>
    <w:rsid w:val="001C3022"/>
    <w:rsid w:val="001C3157"/>
    <w:rsid w:val="001C35C1"/>
    <w:rsid w:val="001C3751"/>
    <w:rsid w:val="001C3975"/>
    <w:rsid w:val="001C39F9"/>
    <w:rsid w:val="001C3AAA"/>
    <w:rsid w:val="001C3B55"/>
    <w:rsid w:val="001C3C76"/>
    <w:rsid w:val="001C3CAB"/>
    <w:rsid w:val="001C41D7"/>
    <w:rsid w:val="001C442D"/>
    <w:rsid w:val="001C450C"/>
    <w:rsid w:val="001C4739"/>
    <w:rsid w:val="001C47B5"/>
    <w:rsid w:val="001C493D"/>
    <w:rsid w:val="001C49D3"/>
    <w:rsid w:val="001C4BE0"/>
    <w:rsid w:val="001C4C72"/>
    <w:rsid w:val="001C53DC"/>
    <w:rsid w:val="001C5402"/>
    <w:rsid w:val="001C546D"/>
    <w:rsid w:val="001C57F7"/>
    <w:rsid w:val="001C5C7F"/>
    <w:rsid w:val="001C5C8C"/>
    <w:rsid w:val="001C5E1D"/>
    <w:rsid w:val="001C5E74"/>
    <w:rsid w:val="001C626A"/>
    <w:rsid w:val="001C62EF"/>
    <w:rsid w:val="001C64C2"/>
    <w:rsid w:val="001C66A4"/>
    <w:rsid w:val="001C66A5"/>
    <w:rsid w:val="001C6BB9"/>
    <w:rsid w:val="001C774A"/>
    <w:rsid w:val="001C7C6F"/>
    <w:rsid w:val="001D0093"/>
    <w:rsid w:val="001D0D88"/>
    <w:rsid w:val="001D0FCF"/>
    <w:rsid w:val="001D11A5"/>
    <w:rsid w:val="001D1226"/>
    <w:rsid w:val="001D130B"/>
    <w:rsid w:val="001D18EC"/>
    <w:rsid w:val="001D1BA5"/>
    <w:rsid w:val="001D1D17"/>
    <w:rsid w:val="001D2175"/>
    <w:rsid w:val="001D2456"/>
    <w:rsid w:val="001D2476"/>
    <w:rsid w:val="001D27E5"/>
    <w:rsid w:val="001D285A"/>
    <w:rsid w:val="001D29FE"/>
    <w:rsid w:val="001D30CC"/>
    <w:rsid w:val="001D31A9"/>
    <w:rsid w:val="001D328B"/>
    <w:rsid w:val="001D32EF"/>
    <w:rsid w:val="001D3400"/>
    <w:rsid w:val="001D39C5"/>
    <w:rsid w:val="001D3A7A"/>
    <w:rsid w:val="001D3B08"/>
    <w:rsid w:val="001D3B56"/>
    <w:rsid w:val="001D3C10"/>
    <w:rsid w:val="001D3D25"/>
    <w:rsid w:val="001D3DA6"/>
    <w:rsid w:val="001D42D9"/>
    <w:rsid w:val="001D42F6"/>
    <w:rsid w:val="001D4A5A"/>
    <w:rsid w:val="001D4F66"/>
    <w:rsid w:val="001D5038"/>
    <w:rsid w:val="001D5412"/>
    <w:rsid w:val="001D54B0"/>
    <w:rsid w:val="001D576F"/>
    <w:rsid w:val="001D597B"/>
    <w:rsid w:val="001D5A58"/>
    <w:rsid w:val="001D5B78"/>
    <w:rsid w:val="001D5E08"/>
    <w:rsid w:val="001D5E2F"/>
    <w:rsid w:val="001D617C"/>
    <w:rsid w:val="001D68EB"/>
    <w:rsid w:val="001D6934"/>
    <w:rsid w:val="001D7540"/>
    <w:rsid w:val="001D75B1"/>
    <w:rsid w:val="001D75CA"/>
    <w:rsid w:val="001D791B"/>
    <w:rsid w:val="001D79D2"/>
    <w:rsid w:val="001D7D00"/>
    <w:rsid w:val="001D7DC4"/>
    <w:rsid w:val="001D7E92"/>
    <w:rsid w:val="001E005E"/>
    <w:rsid w:val="001E02F7"/>
    <w:rsid w:val="001E0ADF"/>
    <w:rsid w:val="001E0E09"/>
    <w:rsid w:val="001E191A"/>
    <w:rsid w:val="001E1E06"/>
    <w:rsid w:val="001E1E3E"/>
    <w:rsid w:val="001E2059"/>
    <w:rsid w:val="001E227C"/>
    <w:rsid w:val="001E263B"/>
    <w:rsid w:val="001E296B"/>
    <w:rsid w:val="001E2E01"/>
    <w:rsid w:val="001E2EF4"/>
    <w:rsid w:val="001E3065"/>
    <w:rsid w:val="001E32AA"/>
    <w:rsid w:val="001E35AF"/>
    <w:rsid w:val="001E35E6"/>
    <w:rsid w:val="001E3618"/>
    <w:rsid w:val="001E388E"/>
    <w:rsid w:val="001E39DB"/>
    <w:rsid w:val="001E3B85"/>
    <w:rsid w:val="001E3BEE"/>
    <w:rsid w:val="001E3E36"/>
    <w:rsid w:val="001E3FB5"/>
    <w:rsid w:val="001E4210"/>
    <w:rsid w:val="001E48AD"/>
    <w:rsid w:val="001E4CB1"/>
    <w:rsid w:val="001E5587"/>
    <w:rsid w:val="001E5689"/>
    <w:rsid w:val="001E5A67"/>
    <w:rsid w:val="001E5CD5"/>
    <w:rsid w:val="001E5DBE"/>
    <w:rsid w:val="001E6264"/>
    <w:rsid w:val="001E627D"/>
    <w:rsid w:val="001E641D"/>
    <w:rsid w:val="001E642F"/>
    <w:rsid w:val="001E6742"/>
    <w:rsid w:val="001E6A8C"/>
    <w:rsid w:val="001E6AA6"/>
    <w:rsid w:val="001E6D91"/>
    <w:rsid w:val="001E6E54"/>
    <w:rsid w:val="001E6FE0"/>
    <w:rsid w:val="001E70DA"/>
    <w:rsid w:val="001E724E"/>
    <w:rsid w:val="001E7736"/>
    <w:rsid w:val="001E7889"/>
    <w:rsid w:val="001E7A8B"/>
    <w:rsid w:val="001E7B54"/>
    <w:rsid w:val="001E7ECA"/>
    <w:rsid w:val="001F0399"/>
    <w:rsid w:val="001F07DC"/>
    <w:rsid w:val="001F0837"/>
    <w:rsid w:val="001F0A7B"/>
    <w:rsid w:val="001F0B32"/>
    <w:rsid w:val="001F0C29"/>
    <w:rsid w:val="001F0DBE"/>
    <w:rsid w:val="001F0E28"/>
    <w:rsid w:val="001F0F2A"/>
    <w:rsid w:val="001F0F8B"/>
    <w:rsid w:val="001F120A"/>
    <w:rsid w:val="001F15C0"/>
    <w:rsid w:val="001F165A"/>
    <w:rsid w:val="001F1808"/>
    <w:rsid w:val="001F1967"/>
    <w:rsid w:val="001F1A41"/>
    <w:rsid w:val="001F20FA"/>
    <w:rsid w:val="001F21D1"/>
    <w:rsid w:val="001F2329"/>
    <w:rsid w:val="001F239B"/>
    <w:rsid w:val="001F263C"/>
    <w:rsid w:val="001F2652"/>
    <w:rsid w:val="001F27BD"/>
    <w:rsid w:val="001F2B52"/>
    <w:rsid w:val="001F2B8B"/>
    <w:rsid w:val="001F2CC9"/>
    <w:rsid w:val="001F2E46"/>
    <w:rsid w:val="001F3477"/>
    <w:rsid w:val="001F37F9"/>
    <w:rsid w:val="001F3819"/>
    <w:rsid w:val="001F3C79"/>
    <w:rsid w:val="001F3EE5"/>
    <w:rsid w:val="001F3FD6"/>
    <w:rsid w:val="001F4597"/>
    <w:rsid w:val="001F48C6"/>
    <w:rsid w:val="001F4F9B"/>
    <w:rsid w:val="001F5164"/>
    <w:rsid w:val="001F52E2"/>
    <w:rsid w:val="001F5502"/>
    <w:rsid w:val="001F5506"/>
    <w:rsid w:val="001F5743"/>
    <w:rsid w:val="001F5A25"/>
    <w:rsid w:val="001F5AC9"/>
    <w:rsid w:val="001F5F24"/>
    <w:rsid w:val="001F6240"/>
    <w:rsid w:val="001F6286"/>
    <w:rsid w:val="001F6544"/>
    <w:rsid w:val="001F66E4"/>
    <w:rsid w:val="001F67A7"/>
    <w:rsid w:val="001F69CB"/>
    <w:rsid w:val="001F6A69"/>
    <w:rsid w:val="001F6A76"/>
    <w:rsid w:val="001F73FF"/>
    <w:rsid w:val="001F74BD"/>
    <w:rsid w:val="001F74C5"/>
    <w:rsid w:val="001F75A4"/>
    <w:rsid w:val="001F769D"/>
    <w:rsid w:val="001F777A"/>
    <w:rsid w:val="001F7AE1"/>
    <w:rsid w:val="001F7D85"/>
    <w:rsid w:val="001F7DF0"/>
    <w:rsid w:val="001F7E80"/>
    <w:rsid w:val="002000DA"/>
    <w:rsid w:val="002002A2"/>
    <w:rsid w:val="00200342"/>
    <w:rsid w:val="00200AAE"/>
    <w:rsid w:val="00200F4E"/>
    <w:rsid w:val="0020110A"/>
    <w:rsid w:val="0020138F"/>
    <w:rsid w:val="002014DF"/>
    <w:rsid w:val="00201779"/>
    <w:rsid w:val="00202072"/>
    <w:rsid w:val="0020224B"/>
    <w:rsid w:val="002022FB"/>
    <w:rsid w:val="00202391"/>
    <w:rsid w:val="002023D1"/>
    <w:rsid w:val="00202492"/>
    <w:rsid w:val="002028C7"/>
    <w:rsid w:val="00202ACA"/>
    <w:rsid w:val="00202BB2"/>
    <w:rsid w:val="00202DAE"/>
    <w:rsid w:val="00202EE6"/>
    <w:rsid w:val="002035C0"/>
    <w:rsid w:val="00203D4A"/>
    <w:rsid w:val="00204452"/>
    <w:rsid w:val="00204868"/>
    <w:rsid w:val="00204CCD"/>
    <w:rsid w:val="00204DDF"/>
    <w:rsid w:val="00204EA0"/>
    <w:rsid w:val="00205267"/>
    <w:rsid w:val="0020530A"/>
    <w:rsid w:val="0020552B"/>
    <w:rsid w:val="002057ED"/>
    <w:rsid w:val="00205A2E"/>
    <w:rsid w:val="00205B40"/>
    <w:rsid w:val="002062BC"/>
    <w:rsid w:val="0020633A"/>
    <w:rsid w:val="0020647D"/>
    <w:rsid w:val="002067F0"/>
    <w:rsid w:val="00206B83"/>
    <w:rsid w:val="00206BC4"/>
    <w:rsid w:val="00206DB5"/>
    <w:rsid w:val="00206EAC"/>
    <w:rsid w:val="002071AE"/>
    <w:rsid w:val="0020754B"/>
    <w:rsid w:val="00207816"/>
    <w:rsid w:val="00207DB9"/>
    <w:rsid w:val="00207EF9"/>
    <w:rsid w:val="0021012E"/>
    <w:rsid w:val="002101B7"/>
    <w:rsid w:val="002101F0"/>
    <w:rsid w:val="0021027E"/>
    <w:rsid w:val="002102D6"/>
    <w:rsid w:val="00210561"/>
    <w:rsid w:val="002109FB"/>
    <w:rsid w:val="00211309"/>
    <w:rsid w:val="00211A88"/>
    <w:rsid w:val="00212BCE"/>
    <w:rsid w:val="00212D7C"/>
    <w:rsid w:val="00212E60"/>
    <w:rsid w:val="00212F48"/>
    <w:rsid w:val="00213356"/>
    <w:rsid w:val="00213423"/>
    <w:rsid w:val="0021353A"/>
    <w:rsid w:val="00213A2A"/>
    <w:rsid w:val="00213E01"/>
    <w:rsid w:val="00214434"/>
    <w:rsid w:val="002144A5"/>
    <w:rsid w:val="00214616"/>
    <w:rsid w:val="00214674"/>
    <w:rsid w:val="002146DE"/>
    <w:rsid w:val="002147D8"/>
    <w:rsid w:val="00214933"/>
    <w:rsid w:val="00214985"/>
    <w:rsid w:val="00214A72"/>
    <w:rsid w:val="00214D40"/>
    <w:rsid w:val="00214FCD"/>
    <w:rsid w:val="00215283"/>
    <w:rsid w:val="00215386"/>
    <w:rsid w:val="002154FA"/>
    <w:rsid w:val="00215557"/>
    <w:rsid w:val="002156B8"/>
    <w:rsid w:val="00215933"/>
    <w:rsid w:val="00215C5B"/>
    <w:rsid w:val="00216A22"/>
    <w:rsid w:val="00216F10"/>
    <w:rsid w:val="002172E6"/>
    <w:rsid w:val="002177A9"/>
    <w:rsid w:val="00217AAA"/>
    <w:rsid w:val="00217DC9"/>
    <w:rsid w:val="00217E21"/>
    <w:rsid w:val="00220000"/>
    <w:rsid w:val="0022019F"/>
    <w:rsid w:val="00220D55"/>
    <w:rsid w:val="00220D8E"/>
    <w:rsid w:val="002212BB"/>
    <w:rsid w:val="00221400"/>
    <w:rsid w:val="00221442"/>
    <w:rsid w:val="002214CA"/>
    <w:rsid w:val="00221517"/>
    <w:rsid w:val="002215D9"/>
    <w:rsid w:val="00221624"/>
    <w:rsid w:val="00221A59"/>
    <w:rsid w:val="00222234"/>
    <w:rsid w:val="002224C8"/>
    <w:rsid w:val="002225D2"/>
    <w:rsid w:val="00222B25"/>
    <w:rsid w:val="002233A1"/>
    <w:rsid w:val="00223A7F"/>
    <w:rsid w:val="00223B7E"/>
    <w:rsid w:val="00223BA9"/>
    <w:rsid w:val="00223D95"/>
    <w:rsid w:val="00223DD4"/>
    <w:rsid w:val="00223E5F"/>
    <w:rsid w:val="00224324"/>
    <w:rsid w:val="002243CB"/>
    <w:rsid w:val="00224435"/>
    <w:rsid w:val="00224506"/>
    <w:rsid w:val="00224BB3"/>
    <w:rsid w:val="00224C30"/>
    <w:rsid w:val="00224FE9"/>
    <w:rsid w:val="0022519E"/>
    <w:rsid w:val="0022557D"/>
    <w:rsid w:val="00225694"/>
    <w:rsid w:val="002257DF"/>
    <w:rsid w:val="00225890"/>
    <w:rsid w:val="002258CE"/>
    <w:rsid w:val="00225E0E"/>
    <w:rsid w:val="00226314"/>
    <w:rsid w:val="00226574"/>
    <w:rsid w:val="0022671C"/>
    <w:rsid w:val="00226C05"/>
    <w:rsid w:val="00226D2B"/>
    <w:rsid w:val="0022776C"/>
    <w:rsid w:val="002278D7"/>
    <w:rsid w:val="00227FBD"/>
    <w:rsid w:val="00230AF8"/>
    <w:rsid w:val="00230E45"/>
    <w:rsid w:val="00230EF9"/>
    <w:rsid w:val="00230F72"/>
    <w:rsid w:val="00231398"/>
    <w:rsid w:val="002315C9"/>
    <w:rsid w:val="00231628"/>
    <w:rsid w:val="002317AF"/>
    <w:rsid w:val="002317FF"/>
    <w:rsid w:val="0023188B"/>
    <w:rsid w:val="002318B8"/>
    <w:rsid w:val="002318EF"/>
    <w:rsid w:val="00231CCB"/>
    <w:rsid w:val="00231D6A"/>
    <w:rsid w:val="00232101"/>
    <w:rsid w:val="00232336"/>
    <w:rsid w:val="00232419"/>
    <w:rsid w:val="0023289F"/>
    <w:rsid w:val="00232BF1"/>
    <w:rsid w:val="00232EB2"/>
    <w:rsid w:val="00232F05"/>
    <w:rsid w:val="002330D9"/>
    <w:rsid w:val="002331FF"/>
    <w:rsid w:val="00233383"/>
    <w:rsid w:val="0023345C"/>
    <w:rsid w:val="0023351A"/>
    <w:rsid w:val="00233AF6"/>
    <w:rsid w:val="00234022"/>
    <w:rsid w:val="0023438E"/>
    <w:rsid w:val="0023449B"/>
    <w:rsid w:val="0023451E"/>
    <w:rsid w:val="002347E5"/>
    <w:rsid w:val="00234B19"/>
    <w:rsid w:val="00235BCF"/>
    <w:rsid w:val="00235BFB"/>
    <w:rsid w:val="00235C95"/>
    <w:rsid w:val="00235CC8"/>
    <w:rsid w:val="00235EDF"/>
    <w:rsid w:val="00236A67"/>
    <w:rsid w:val="00236ECA"/>
    <w:rsid w:val="0023778B"/>
    <w:rsid w:val="002379C5"/>
    <w:rsid w:val="00240129"/>
    <w:rsid w:val="0024045D"/>
    <w:rsid w:val="002407E0"/>
    <w:rsid w:val="002408B1"/>
    <w:rsid w:val="00240978"/>
    <w:rsid w:val="00240CB4"/>
    <w:rsid w:val="00240D02"/>
    <w:rsid w:val="00240D14"/>
    <w:rsid w:val="00241093"/>
    <w:rsid w:val="00241623"/>
    <w:rsid w:val="002418B9"/>
    <w:rsid w:val="00241913"/>
    <w:rsid w:val="00241D62"/>
    <w:rsid w:val="00241D98"/>
    <w:rsid w:val="00241E3A"/>
    <w:rsid w:val="00241FDA"/>
    <w:rsid w:val="00242026"/>
    <w:rsid w:val="00242116"/>
    <w:rsid w:val="002423E9"/>
    <w:rsid w:val="0024290A"/>
    <w:rsid w:val="00242B41"/>
    <w:rsid w:val="00242C58"/>
    <w:rsid w:val="00242C5A"/>
    <w:rsid w:val="0024303E"/>
    <w:rsid w:val="002430D5"/>
    <w:rsid w:val="002431BF"/>
    <w:rsid w:val="002432DC"/>
    <w:rsid w:val="0024351D"/>
    <w:rsid w:val="002439CF"/>
    <w:rsid w:val="00243A43"/>
    <w:rsid w:val="00243AAC"/>
    <w:rsid w:val="00243B37"/>
    <w:rsid w:val="00243F81"/>
    <w:rsid w:val="00244027"/>
    <w:rsid w:val="00244190"/>
    <w:rsid w:val="002443C3"/>
    <w:rsid w:val="00244656"/>
    <w:rsid w:val="0024468F"/>
    <w:rsid w:val="002446B0"/>
    <w:rsid w:val="0024476F"/>
    <w:rsid w:val="002448B6"/>
    <w:rsid w:val="00244A4B"/>
    <w:rsid w:val="00244B48"/>
    <w:rsid w:val="00244CDA"/>
    <w:rsid w:val="00244D68"/>
    <w:rsid w:val="00244FC7"/>
    <w:rsid w:val="00244FCD"/>
    <w:rsid w:val="00245186"/>
    <w:rsid w:val="002452B3"/>
    <w:rsid w:val="00245393"/>
    <w:rsid w:val="0024551F"/>
    <w:rsid w:val="00245AF3"/>
    <w:rsid w:val="00246C04"/>
    <w:rsid w:val="00246DBC"/>
    <w:rsid w:val="00246E50"/>
    <w:rsid w:val="00246E84"/>
    <w:rsid w:val="00246FC0"/>
    <w:rsid w:val="002472CD"/>
    <w:rsid w:val="0024735F"/>
    <w:rsid w:val="00247544"/>
    <w:rsid w:val="00247B32"/>
    <w:rsid w:val="00250107"/>
    <w:rsid w:val="00250589"/>
    <w:rsid w:val="00250703"/>
    <w:rsid w:val="00250B27"/>
    <w:rsid w:val="0025115D"/>
    <w:rsid w:val="00251167"/>
    <w:rsid w:val="0025128A"/>
    <w:rsid w:val="0025130C"/>
    <w:rsid w:val="00251392"/>
    <w:rsid w:val="00251F4E"/>
    <w:rsid w:val="00251FB8"/>
    <w:rsid w:val="0025253A"/>
    <w:rsid w:val="002525AB"/>
    <w:rsid w:val="00252D28"/>
    <w:rsid w:val="00252F04"/>
    <w:rsid w:val="00252FF9"/>
    <w:rsid w:val="002530A5"/>
    <w:rsid w:val="00253410"/>
    <w:rsid w:val="002536D3"/>
    <w:rsid w:val="00253908"/>
    <w:rsid w:val="002539C4"/>
    <w:rsid w:val="00253E2C"/>
    <w:rsid w:val="002540EB"/>
    <w:rsid w:val="002541F9"/>
    <w:rsid w:val="00254214"/>
    <w:rsid w:val="0025436C"/>
    <w:rsid w:val="00254476"/>
    <w:rsid w:val="0025461E"/>
    <w:rsid w:val="00254663"/>
    <w:rsid w:val="0025471A"/>
    <w:rsid w:val="00254AA9"/>
    <w:rsid w:val="00254CF7"/>
    <w:rsid w:val="00254F2F"/>
    <w:rsid w:val="00254F87"/>
    <w:rsid w:val="0025572E"/>
    <w:rsid w:val="0025578B"/>
    <w:rsid w:val="00255CD7"/>
    <w:rsid w:val="00255D61"/>
    <w:rsid w:val="00256092"/>
    <w:rsid w:val="00256171"/>
    <w:rsid w:val="0025628F"/>
    <w:rsid w:val="0025632A"/>
    <w:rsid w:val="0025653C"/>
    <w:rsid w:val="00256683"/>
    <w:rsid w:val="002566BB"/>
    <w:rsid w:val="002569FA"/>
    <w:rsid w:val="00256A88"/>
    <w:rsid w:val="00256E08"/>
    <w:rsid w:val="00256EDE"/>
    <w:rsid w:val="00257013"/>
    <w:rsid w:val="00257859"/>
    <w:rsid w:val="002579A0"/>
    <w:rsid w:val="00257A2E"/>
    <w:rsid w:val="00257B51"/>
    <w:rsid w:val="00257B61"/>
    <w:rsid w:val="00257D21"/>
    <w:rsid w:val="002601C3"/>
    <w:rsid w:val="002601DF"/>
    <w:rsid w:val="002604A9"/>
    <w:rsid w:val="002604FA"/>
    <w:rsid w:val="00260505"/>
    <w:rsid w:val="0026064F"/>
    <w:rsid w:val="0026099E"/>
    <w:rsid w:val="002609E1"/>
    <w:rsid w:val="00261167"/>
    <w:rsid w:val="0026131D"/>
    <w:rsid w:val="002613AC"/>
    <w:rsid w:val="00261419"/>
    <w:rsid w:val="0026156F"/>
    <w:rsid w:val="00261682"/>
    <w:rsid w:val="002616E2"/>
    <w:rsid w:val="00261B5D"/>
    <w:rsid w:val="00261D74"/>
    <w:rsid w:val="00261D8C"/>
    <w:rsid w:val="0026213F"/>
    <w:rsid w:val="00262198"/>
    <w:rsid w:val="002622D5"/>
    <w:rsid w:val="00262466"/>
    <w:rsid w:val="00262C07"/>
    <w:rsid w:val="00262C55"/>
    <w:rsid w:val="00262F21"/>
    <w:rsid w:val="00263141"/>
    <w:rsid w:val="00263293"/>
    <w:rsid w:val="0026349F"/>
    <w:rsid w:val="00263802"/>
    <w:rsid w:val="00263970"/>
    <w:rsid w:val="0026397C"/>
    <w:rsid w:val="002639B1"/>
    <w:rsid w:val="00263C1B"/>
    <w:rsid w:val="00263C2D"/>
    <w:rsid w:val="00263D65"/>
    <w:rsid w:val="00263F82"/>
    <w:rsid w:val="002643CF"/>
    <w:rsid w:val="00264519"/>
    <w:rsid w:val="002645FB"/>
    <w:rsid w:val="00264872"/>
    <w:rsid w:val="002648CD"/>
    <w:rsid w:val="00264A29"/>
    <w:rsid w:val="00264B10"/>
    <w:rsid w:val="00264B72"/>
    <w:rsid w:val="00264D76"/>
    <w:rsid w:val="002655F9"/>
    <w:rsid w:val="002658A0"/>
    <w:rsid w:val="002663FF"/>
    <w:rsid w:val="00266412"/>
    <w:rsid w:val="002664E7"/>
    <w:rsid w:val="002665DA"/>
    <w:rsid w:val="00266649"/>
    <w:rsid w:val="002666BC"/>
    <w:rsid w:val="00266854"/>
    <w:rsid w:val="00266D07"/>
    <w:rsid w:val="00267031"/>
    <w:rsid w:val="00267306"/>
    <w:rsid w:val="002673F2"/>
    <w:rsid w:val="002678D5"/>
    <w:rsid w:val="002706F7"/>
    <w:rsid w:val="0027088C"/>
    <w:rsid w:val="0027093E"/>
    <w:rsid w:val="00270A8C"/>
    <w:rsid w:val="00270D3B"/>
    <w:rsid w:val="00271049"/>
    <w:rsid w:val="0027109D"/>
    <w:rsid w:val="0027156F"/>
    <w:rsid w:val="002716A8"/>
    <w:rsid w:val="0027181A"/>
    <w:rsid w:val="00271A19"/>
    <w:rsid w:val="00271A77"/>
    <w:rsid w:val="00271AE7"/>
    <w:rsid w:val="00271BA2"/>
    <w:rsid w:val="00271CB2"/>
    <w:rsid w:val="00271DD0"/>
    <w:rsid w:val="00272159"/>
    <w:rsid w:val="002721A0"/>
    <w:rsid w:val="00272BDB"/>
    <w:rsid w:val="00272BEF"/>
    <w:rsid w:val="00272F9E"/>
    <w:rsid w:val="0027311A"/>
    <w:rsid w:val="00273874"/>
    <w:rsid w:val="00273CED"/>
    <w:rsid w:val="00274297"/>
    <w:rsid w:val="002742D8"/>
    <w:rsid w:val="00274C50"/>
    <w:rsid w:val="00274CC1"/>
    <w:rsid w:val="00274FF0"/>
    <w:rsid w:val="002750AC"/>
    <w:rsid w:val="00275191"/>
    <w:rsid w:val="00275846"/>
    <w:rsid w:val="0027597C"/>
    <w:rsid w:val="002761C4"/>
    <w:rsid w:val="00276340"/>
    <w:rsid w:val="00276A41"/>
    <w:rsid w:val="00276B4F"/>
    <w:rsid w:val="002774DE"/>
    <w:rsid w:val="00277539"/>
    <w:rsid w:val="00277B29"/>
    <w:rsid w:val="00280019"/>
    <w:rsid w:val="00280429"/>
    <w:rsid w:val="00280C40"/>
    <w:rsid w:val="00280D63"/>
    <w:rsid w:val="00280ED3"/>
    <w:rsid w:val="0028117C"/>
    <w:rsid w:val="00281276"/>
    <w:rsid w:val="0028141C"/>
    <w:rsid w:val="00281823"/>
    <w:rsid w:val="00281C58"/>
    <w:rsid w:val="00282158"/>
    <w:rsid w:val="00282348"/>
    <w:rsid w:val="002823CD"/>
    <w:rsid w:val="002823DD"/>
    <w:rsid w:val="00282621"/>
    <w:rsid w:val="00282753"/>
    <w:rsid w:val="00282765"/>
    <w:rsid w:val="00282785"/>
    <w:rsid w:val="00282B55"/>
    <w:rsid w:val="00282B6C"/>
    <w:rsid w:val="00282D59"/>
    <w:rsid w:val="00282DBB"/>
    <w:rsid w:val="00283110"/>
    <w:rsid w:val="002834F1"/>
    <w:rsid w:val="002836B3"/>
    <w:rsid w:val="002837D1"/>
    <w:rsid w:val="0028398C"/>
    <w:rsid w:val="00283A1C"/>
    <w:rsid w:val="00283A97"/>
    <w:rsid w:val="00283B8B"/>
    <w:rsid w:val="002840BD"/>
    <w:rsid w:val="002841D4"/>
    <w:rsid w:val="0028426C"/>
    <w:rsid w:val="002842F0"/>
    <w:rsid w:val="002845C9"/>
    <w:rsid w:val="00284640"/>
    <w:rsid w:val="00284A8F"/>
    <w:rsid w:val="00284BC1"/>
    <w:rsid w:val="00284D28"/>
    <w:rsid w:val="00284D64"/>
    <w:rsid w:val="00284F94"/>
    <w:rsid w:val="00285372"/>
    <w:rsid w:val="00285992"/>
    <w:rsid w:val="0028615F"/>
    <w:rsid w:val="002864FE"/>
    <w:rsid w:val="0028656F"/>
    <w:rsid w:val="00286AB3"/>
    <w:rsid w:val="00286AC8"/>
    <w:rsid w:val="00287388"/>
    <w:rsid w:val="002874B3"/>
    <w:rsid w:val="0028765A"/>
    <w:rsid w:val="00287748"/>
    <w:rsid w:val="0028794C"/>
    <w:rsid w:val="002902B3"/>
    <w:rsid w:val="002905B5"/>
    <w:rsid w:val="0029085B"/>
    <w:rsid w:val="00290950"/>
    <w:rsid w:val="00290B9D"/>
    <w:rsid w:val="00291148"/>
    <w:rsid w:val="00291158"/>
    <w:rsid w:val="0029138C"/>
    <w:rsid w:val="002916DC"/>
    <w:rsid w:val="002918F9"/>
    <w:rsid w:val="00291B6D"/>
    <w:rsid w:val="00291C35"/>
    <w:rsid w:val="00292688"/>
    <w:rsid w:val="002926DD"/>
    <w:rsid w:val="00292A7D"/>
    <w:rsid w:val="00292AB6"/>
    <w:rsid w:val="00292E29"/>
    <w:rsid w:val="00292E6A"/>
    <w:rsid w:val="00292EC2"/>
    <w:rsid w:val="0029307A"/>
    <w:rsid w:val="00293389"/>
    <w:rsid w:val="0029352B"/>
    <w:rsid w:val="002936A7"/>
    <w:rsid w:val="00293745"/>
    <w:rsid w:val="00293949"/>
    <w:rsid w:val="0029397C"/>
    <w:rsid w:val="00293A52"/>
    <w:rsid w:val="00293C46"/>
    <w:rsid w:val="00293CA2"/>
    <w:rsid w:val="00294482"/>
    <w:rsid w:val="002946D1"/>
    <w:rsid w:val="002947BE"/>
    <w:rsid w:val="00294ABB"/>
    <w:rsid w:val="00294E39"/>
    <w:rsid w:val="00294E91"/>
    <w:rsid w:val="00294F71"/>
    <w:rsid w:val="00294FAE"/>
    <w:rsid w:val="002950A4"/>
    <w:rsid w:val="002954A6"/>
    <w:rsid w:val="002955BF"/>
    <w:rsid w:val="002955DF"/>
    <w:rsid w:val="00295757"/>
    <w:rsid w:val="002958B1"/>
    <w:rsid w:val="00295967"/>
    <w:rsid w:val="00295ABD"/>
    <w:rsid w:val="00296563"/>
    <w:rsid w:val="0029656D"/>
    <w:rsid w:val="0029674D"/>
    <w:rsid w:val="00296D18"/>
    <w:rsid w:val="00296EEF"/>
    <w:rsid w:val="0029734B"/>
    <w:rsid w:val="002975AA"/>
    <w:rsid w:val="00297658"/>
    <w:rsid w:val="002977BE"/>
    <w:rsid w:val="00297B09"/>
    <w:rsid w:val="00297B66"/>
    <w:rsid w:val="00297C3E"/>
    <w:rsid w:val="00297D7E"/>
    <w:rsid w:val="00297E3D"/>
    <w:rsid w:val="00297F86"/>
    <w:rsid w:val="002A00AB"/>
    <w:rsid w:val="002A00D8"/>
    <w:rsid w:val="002A06ED"/>
    <w:rsid w:val="002A0729"/>
    <w:rsid w:val="002A1004"/>
    <w:rsid w:val="002A10C6"/>
    <w:rsid w:val="002A152E"/>
    <w:rsid w:val="002A17EB"/>
    <w:rsid w:val="002A1B0D"/>
    <w:rsid w:val="002A20DD"/>
    <w:rsid w:val="002A2222"/>
    <w:rsid w:val="002A2365"/>
    <w:rsid w:val="002A2463"/>
    <w:rsid w:val="002A2A59"/>
    <w:rsid w:val="002A2AA7"/>
    <w:rsid w:val="002A2D43"/>
    <w:rsid w:val="002A2FD1"/>
    <w:rsid w:val="002A33D6"/>
    <w:rsid w:val="002A34DE"/>
    <w:rsid w:val="002A36FD"/>
    <w:rsid w:val="002A395A"/>
    <w:rsid w:val="002A3C1A"/>
    <w:rsid w:val="002A3F1D"/>
    <w:rsid w:val="002A401D"/>
    <w:rsid w:val="002A4758"/>
    <w:rsid w:val="002A47B0"/>
    <w:rsid w:val="002A49F3"/>
    <w:rsid w:val="002A4BEC"/>
    <w:rsid w:val="002A4C02"/>
    <w:rsid w:val="002A4D04"/>
    <w:rsid w:val="002A4DA7"/>
    <w:rsid w:val="002A4F2D"/>
    <w:rsid w:val="002A4FE9"/>
    <w:rsid w:val="002A5076"/>
    <w:rsid w:val="002A526A"/>
    <w:rsid w:val="002A5663"/>
    <w:rsid w:val="002A5746"/>
    <w:rsid w:val="002A6170"/>
    <w:rsid w:val="002A63BF"/>
    <w:rsid w:val="002A65F8"/>
    <w:rsid w:val="002A673B"/>
    <w:rsid w:val="002A6ACE"/>
    <w:rsid w:val="002A6FFC"/>
    <w:rsid w:val="002A7257"/>
    <w:rsid w:val="002A72F1"/>
    <w:rsid w:val="002A743B"/>
    <w:rsid w:val="002A74F0"/>
    <w:rsid w:val="002A76A0"/>
    <w:rsid w:val="002A77E2"/>
    <w:rsid w:val="002A793E"/>
    <w:rsid w:val="002B010E"/>
    <w:rsid w:val="002B05B4"/>
    <w:rsid w:val="002B05FD"/>
    <w:rsid w:val="002B09A1"/>
    <w:rsid w:val="002B0F3E"/>
    <w:rsid w:val="002B137A"/>
    <w:rsid w:val="002B191D"/>
    <w:rsid w:val="002B1997"/>
    <w:rsid w:val="002B20A3"/>
    <w:rsid w:val="002B22C6"/>
    <w:rsid w:val="002B235D"/>
    <w:rsid w:val="002B2692"/>
    <w:rsid w:val="002B2BDB"/>
    <w:rsid w:val="002B2ECB"/>
    <w:rsid w:val="002B2F91"/>
    <w:rsid w:val="002B336F"/>
    <w:rsid w:val="002B345C"/>
    <w:rsid w:val="002B363B"/>
    <w:rsid w:val="002B36C7"/>
    <w:rsid w:val="002B37E7"/>
    <w:rsid w:val="002B3834"/>
    <w:rsid w:val="002B3A3C"/>
    <w:rsid w:val="002B3D14"/>
    <w:rsid w:val="002B40C6"/>
    <w:rsid w:val="002B4207"/>
    <w:rsid w:val="002B4634"/>
    <w:rsid w:val="002B47B0"/>
    <w:rsid w:val="002B4EEB"/>
    <w:rsid w:val="002B4F0E"/>
    <w:rsid w:val="002B509B"/>
    <w:rsid w:val="002B5400"/>
    <w:rsid w:val="002B59DE"/>
    <w:rsid w:val="002B5D7A"/>
    <w:rsid w:val="002B5E45"/>
    <w:rsid w:val="002B61F0"/>
    <w:rsid w:val="002B6307"/>
    <w:rsid w:val="002B64C1"/>
    <w:rsid w:val="002B6578"/>
    <w:rsid w:val="002B6875"/>
    <w:rsid w:val="002B6AE4"/>
    <w:rsid w:val="002B6C1C"/>
    <w:rsid w:val="002B6D64"/>
    <w:rsid w:val="002B6FA1"/>
    <w:rsid w:val="002B7017"/>
    <w:rsid w:val="002B716B"/>
    <w:rsid w:val="002B717D"/>
    <w:rsid w:val="002B7574"/>
    <w:rsid w:val="002B76EF"/>
    <w:rsid w:val="002B786C"/>
    <w:rsid w:val="002B78C3"/>
    <w:rsid w:val="002B7935"/>
    <w:rsid w:val="002B7A0E"/>
    <w:rsid w:val="002B7CB2"/>
    <w:rsid w:val="002B7D64"/>
    <w:rsid w:val="002B7F65"/>
    <w:rsid w:val="002B7FC0"/>
    <w:rsid w:val="002C035B"/>
    <w:rsid w:val="002C0519"/>
    <w:rsid w:val="002C0AF7"/>
    <w:rsid w:val="002C0B09"/>
    <w:rsid w:val="002C0D4D"/>
    <w:rsid w:val="002C1309"/>
    <w:rsid w:val="002C1692"/>
    <w:rsid w:val="002C18F7"/>
    <w:rsid w:val="002C190B"/>
    <w:rsid w:val="002C1A1B"/>
    <w:rsid w:val="002C20D4"/>
    <w:rsid w:val="002C235A"/>
    <w:rsid w:val="002C2C2F"/>
    <w:rsid w:val="002C2D79"/>
    <w:rsid w:val="002C2EA8"/>
    <w:rsid w:val="002C3412"/>
    <w:rsid w:val="002C34B0"/>
    <w:rsid w:val="002C370D"/>
    <w:rsid w:val="002C374A"/>
    <w:rsid w:val="002C38B8"/>
    <w:rsid w:val="002C38C4"/>
    <w:rsid w:val="002C3DEE"/>
    <w:rsid w:val="002C41A0"/>
    <w:rsid w:val="002C4244"/>
    <w:rsid w:val="002C4481"/>
    <w:rsid w:val="002C4B5C"/>
    <w:rsid w:val="002C4E67"/>
    <w:rsid w:val="002C5331"/>
    <w:rsid w:val="002C559C"/>
    <w:rsid w:val="002C5904"/>
    <w:rsid w:val="002C5C32"/>
    <w:rsid w:val="002C6181"/>
    <w:rsid w:val="002C66BE"/>
    <w:rsid w:val="002C6ADB"/>
    <w:rsid w:val="002C6B84"/>
    <w:rsid w:val="002C6EDC"/>
    <w:rsid w:val="002C763E"/>
    <w:rsid w:val="002C763F"/>
    <w:rsid w:val="002C7E33"/>
    <w:rsid w:val="002D00B4"/>
    <w:rsid w:val="002D09B5"/>
    <w:rsid w:val="002D0DA9"/>
    <w:rsid w:val="002D146E"/>
    <w:rsid w:val="002D14D0"/>
    <w:rsid w:val="002D151C"/>
    <w:rsid w:val="002D168A"/>
    <w:rsid w:val="002D20B5"/>
    <w:rsid w:val="002D235C"/>
    <w:rsid w:val="002D288A"/>
    <w:rsid w:val="002D2A66"/>
    <w:rsid w:val="002D2BA8"/>
    <w:rsid w:val="002D2DD1"/>
    <w:rsid w:val="002D3140"/>
    <w:rsid w:val="002D3374"/>
    <w:rsid w:val="002D33E5"/>
    <w:rsid w:val="002D37A4"/>
    <w:rsid w:val="002D3815"/>
    <w:rsid w:val="002D3A0F"/>
    <w:rsid w:val="002D3C45"/>
    <w:rsid w:val="002D3E3D"/>
    <w:rsid w:val="002D40F9"/>
    <w:rsid w:val="002D42EA"/>
    <w:rsid w:val="002D49F3"/>
    <w:rsid w:val="002D4A25"/>
    <w:rsid w:val="002D4B0D"/>
    <w:rsid w:val="002D4C1A"/>
    <w:rsid w:val="002D4D66"/>
    <w:rsid w:val="002D4DE1"/>
    <w:rsid w:val="002D5065"/>
    <w:rsid w:val="002D5341"/>
    <w:rsid w:val="002D5682"/>
    <w:rsid w:val="002D56D4"/>
    <w:rsid w:val="002D585C"/>
    <w:rsid w:val="002D60DB"/>
    <w:rsid w:val="002D61B8"/>
    <w:rsid w:val="002D622E"/>
    <w:rsid w:val="002D64C7"/>
    <w:rsid w:val="002D6512"/>
    <w:rsid w:val="002D68CC"/>
    <w:rsid w:val="002D68FB"/>
    <w:rsid w:val="002D699B"/>
    <w:rsid w:val="002D6E28"/>
    <w:rsid w:val="002D6E5E"/>
    <w:rsid w:val="002D6E7B"/>
    <w:rsid w:val="002D763D"/>
    <w:rsid w:val="002D76FA"/>
    <w:rsid w:val="002D7926"/>
    <w:rsid w:val="002D7A3B"/>
    <w:rsid w:val="002D7CD3"/>
    <w:rsid w:val="002D7D90"/>
    <w:rsid w:val="002D7F38"/>
    <w:rsid w:val="002E06F9"/>
    <w:rsid w:val="002E07DF"/>
    <w:rsid w:val="002E07FD"/>
    <w:rsid w:val="002E0A03"/>
    <w:rsid w:val="002E0A07"/>
    <w:rsid w:val="002E1113"/>
    <w:rsid w:val="002E14C7"/>
    <w:rsid w:val="002E1573"/>
    <w:rsid w:val="002E18A1"/>
    <w:rsid w:val="002E1AF5"/>
    <w:rsid w:val="002E1D63"/>
    <w:rsid w:val="002E20DF"/>
    <w:rsid w:val="002E2114"/>
    <w:rsid w:val="002E224D"/>
    <w:rsid w:val="002E26B9"/>
    <w:rsid w:val="002E284D"/>
    <w:rsid w:val="002E2907"/>
    <w:rsid w:val="002E2BAA"/>
    <w:rsid w:val="002E2E34"/>
    <w:rsid w:val="002E2EC4"/>
    <w:rsid w:val="002E3202"/>
    <w:rsid w:val="002E3687"/>
    <w:rsid w:val="002E39EF"/>
    <w:rsid w:val="002E3DCC"/>
    <w:rsid w:val="002E3E3D"/>
    <w:rsid w:val="002E3FA6"/>
    <w:rsid w:val="002E4227"/>
    <w:rsid w:val="002E42B7"/>
    <w:rsid w:val="002E465D"/>
    <w:rsid w:val="002E4B8A"/>
    <w:rsid w:val="002E4D3E"/>
    <w:rsid w:val="002E5425"/>
    <w:rsid w:val="002E542D"/>
    <w:rsid w:val="002E54F3"/>
    <w:rsid w:val="002E5549"/>
    <w:rsid w:val="002E5CDA"/>
    <w:rsid w:val="002E5DDF"/>
    <w:rsid w:val="002E6553"/>
    <w:rsid w:val="002E65E6"/>
    <w:rsid w:val="002E689F"/>
    <w:rsid w:val="002E6A39"/>
    <w:rsid w:val="002E6A6D"/>
    <w:rsid w:val="002E6BBD"/>
    <w:rsid w:val="002E6BD3"/>
    <w:rsid w:val="002E6D13"/>
    <w:rsid w:val="002E6F2F"/>
    <w:rsid w:val="002E7100"/>
    <w:rsid w:val="002E715C"/>
    <w:rsid w:val="002E737C"/>
    <w:rsid w:val="002E7383"/>
    <w:rsid w:val="002E7852"/>
    <w:rsid w:val="002E7B85"/>
    <w:rsid w:val="002F0307"/>
    <w:rsid w:val="002F03DE"/>
    <w:rsid w:val="002F0557"/>
    <w:rsid w:val="002F098C"/>
    <w:rsid w:val="002F09C8"/>
    <w:rsid w:val="002F0CD4"/>
    <w:rsid w:val="002F1357"/>
    <w:rsid w:val="002F1360"/>
    <w:rsid w:val="002F187D"/>
    <w:rsid w:val="002F19EF"/>
    <w:rsid w:val="002F1B57"/>
    <w:rsid w:val="002F1C83"/>
    <w:rsid w:val="002F1E04"/>
    <w:rsid w:val="002F270F"/>
    <w:rsid w:val="002F2E09"/>
    <w:rsid w:val="002F3241"/>
    <w:rsid w:val="002F32FF"/>
    <w:rsid w:val="002F360C"/>
    <w:rsid w:val="002F3705"/>
    <w:rsid w:val="002F3A1E"/>
    <w:rsid w:val="002F3B4D"/>
    <w:rsid w:val="002F3B73"/>
    <w:rsid w:val="002F3C33"/>
    <w:rsid w:val="002F3C97"/>
    <w:rsid w:val="002F3E81"/>
    <w:rsid w:val="002F410F"/>
    <w:rsid w:val="002F43CC"/>
    <w:rsid w:val="002F4428"/>
    <w:rsid w:val="002F48DE"/>
    <w:rsid w:val="002F4B68"/>
    <w:rsid w:val="002F51D0"/>
    <w:rsid w:val="002F529B"/>
    <w:rsid w:val="002F570C"/>
    <w:rsid w:val="002F5855"/>
    <w:rsid w:val="002F58F6"/>
    <w:rsid w:val="002F5A3C"/>
    <w:rsid w:val="002F5C26"/>
    <w:rsid w:val="002F5F5C"/>
    <w:rsid w:val="002F6135"/>
    <w:rsid w:val="002F61D1"/>
    <w:rsid w:val="002F6259"/>
    <w:rsid w:val="002F6396"/>
    <w:rsid w:val="002F657A"/>
    <w:rsid w:val="002F65D2"/>
    <w:rsid w:val="002F680D"/>
    <w:rsid w:val="002F6C44"/>
    <w:rsid w:val="002F6CD8"/>
    <w:rsid w:val="002F6DC6"/>
    <w:rsid w:val="002F6F67"/>
    <w:rsid w:val="002F6FA7"/>
    <w:rsid w:val="002F736B"/>
    <w:rsid w:val="002F73AF"/>
    <w:rsid w:val="002F7505"/>
    <w:rsid w:val="002F7863"/>
    <w:rsid w:val="002F786D"/>
    <w:rsid w:val="002F7B65"/>
    <w:rsid w:val="002F7D28"/>
    <w:rsid w:val="003000B2"/>
    <w:rsid w:val="003005BB"/>
    <w:rsid w:val="00300A82"/>
    <w:rsid w:val="00300F8C"/>
    <w:rsid w:val="00301081"/>
    <w:rsid w:val="00301594"/>
    <w:rsid w:val="0030165F"/>
    <w:rsid w:val="00301EB5"/>
    <w:rsid w:val="0030206E"/>
    <w:rsid w:val="003022EB"/>
    <w:rsid w:val="003025BE"/>
    <w:rsid w:val="0030267E"/>
    <w:rsid w:val="0030295F"/>
    <w:rsid w:val="00302A81"/>
    <w:rsid w:val="00302AC9"/>
    <w:rsid w:val="00302AE2"/>
    <w:rsid w:val="00302F3D"/>
    <w:rsid w:val="00302FE2"/>
    <w:rsid w:val="00303270"/>
    <w:rsid w:val="003037CF"/>
    <w:rsid w:val="003038A9"/>
    <w:rsid w:val="003039BE"/>
    <w:rsid w:val="00303B0B"/>
    <w:rsid w:val="00303BD4"/>
    <w:rsid w:val="00303C3C"/>
    <w:rsid w:val="00303CB2"/>
    <w:rsid w:val="00303D82"/>
    <w:rsid w:val="0030433B"/>
    <w:rsid w:val="0030439B"/>
    <w:rsid w:val="003049F0"/>
    <w:rsid w:val="00304A39"/>
    <w:rsid w:val="00304A3B"/>
    <w:rsid w:val="00304A98"/>
    <w:rsid w:val="00304AF4"/>
    <w:rsid w:val="00304E51"/>
    <w:rsid w:val="0030513A"/>
    <w:rsid w:val="00305532"/>
    <w:rsid w:val="00305736"/>
    <w:rsid w:val="00305779"/>
    <w:rsid w:val="003058AE"/>
    <w:rsid w:val="00305925"/>
    <w:rsid w:val="003059AB"/>
    <w:rsid w:val="00305A05"/>
    <w:rsid w:val="00305BA8"/>
    <w:rsid w:val="00305E08"/>
    <w:rsid w:val="00305EB6"/>
    <w:rsid w:val="0030625F"/>
    <w:rsid w:val="00306406"/>
    <w:rsid w:val="00306622"/>
    <w:rsid w:val="00306754"/>
    <w:rsid w:val="00306808"/>
    <w:rsid w:val="003069BB"/>
    <w:rsid w:val="00306A4F"/>
    <w:rsid w:val="00306F1D"/>
    <w:rsid w:val="0030728E"/>
    <w:rsid w:val="003072E8"/>
    <w:rsid w:val="0030762E"/>
    <w:rsid w:val="0030776D"/>
    <w:rsid w:val="00307A92"/>
    <w:rsid w:val="00307ACE"/>
    <w:rsid w:val="00307C9A"/>
    <w:rsid w:val="00307ED0"/>
    <w:rsid w:val="00307FE3"/>
    <w:rsid w:val="003100E5"/>
    <w:rsid w:val="003101F5"/>
    <w:rsid w:val="00310269"/>
    <w:rsid w:val="003103D6"/>
    <w:rsid w:val="003105BB"/>
    <w:rsid w:val="00310D97"/>
    <w:rsid w:val="00310EFB"/>
    <w:rsid w:val="003110B5"/>
    <w:rsid w:val="00311245"/>
    <w:rsid w:val="0031143F"/>
    <w:rsid w:val="00311475"/>
    <w:rsid w:val="003118AF"/>
    <w:rsid w:val="00311932"/>
    <w:rsid w:val="00312115"/>
    <w:rsid w:val="0031214B"/>
    <w:rsid w:val="00312601"/>
    <w:rsid w:val="0031286F"/>
    <w:rsid w:val="00312A70"/>
    <w:rsid w:val="00312CD8"/>
    <w:rsid w:val="00312D0F"/>
    <w:rsid w:val="003132DE"/>
    <w:rsid w:val="00313673"/>
    <w:rsid w:val="003139C2"/>
    <w:rsid w:val="00313E18"/>
    <w:rsid w:val="00313E1E"/>
    <w:rsid w:val="003140E1"/>
    <w:rsid w:val="0031425C"/>
    <w:rsid w:val="00314514"/>
    <w:rsid w:val="00314642"/>
    <w:rsid w:val="003148E1"/>
    <w:rsid w:val="00314901"/>
    <w:rsid w:val="00314AC4"/>
    <w:rsid w:val="00314C89"/>
    <w:rsid w:val="00315191"/>
    <w:rsid w:val="00315402"/>
    <w:rsid w:val="00315985"/>
    <w:rsid w:val="00315AE8"/>
    <w:rsid w:val="00315F15"/>
    <w:rsid w:val="00315F56"/>
    <w:rsid w:val="0031608D"/>
    <w:rsid w:val="003160A2"/>
    <w:rsid w:val="003161AD"/>
    <w:rsid w:val="00316C8C"/>
    <w:rsid w:val="00316DF2"/>
    <w:rsid w:val="00317E88"/>
    <w:rsid w:val="00320070"/>
    <w:rsid w:val="003200E6"/>
    <w:rsid w:val="00320640"/>
    <w:rsid w:val="00320726"/>
    <w:rsid w:val="00321663"/>
    <w:rsid w:val="003216B1"/>
    <w:rsid w:val="00321834"/>
    <w:rsid w:val="003219C0"/>
    <w:rsid w:val="00321DCF"/>
    <w:rsid w:val="00321EA7"/>
    <w:rsid w:val="0032221B"/>
    <w:rsid w:val="00322262"/>
    <w:rsid w:val="00322392"/>
    <w:rsid w:val="00322669"/>
    <w:rsid w:val="003226ED"/>
    <w:rsid w:val="00322869"/>
    <w:rsid w:val="003229E2"/>
    <w:rsid w:val="00322BCE"/>
    <w:rsid w:val="00322C38"/>
    <w:rsid w:val="003234B5"/>
    <w:rsid w:val="00323571"/>
    <w:rsid w:val="003236F8"/>
    <w:rsid w:val="00323802"/>
    <w:rsid w:val="00323A12"/>
    <w:rsid w:val="00323C5D"/>
    <w:rsid w:val="00323CC9"/>
    <w:rsid w:val="0032421C"/>
    <w:rsid w:val="00324531"/>
    <w:rsid w:val="00324592"/>
    <w:rsid w:val="003245FC"/>
    <w:rsid w:val="0032472D"/>
    <w:rsid w:val="00324851"/>
    <w:rsid w:val="00324DEE"/>
    <w:rsid w:val="00325035"/>
    <w:rsid w:val="003256F9"/>
    <w:rsid w:val="003259CA"/>
    <w:rsid w:val="00325B1C"/>
    <w:rsid w:val="00325FE5"/>
    <w:rsid w:val="00326428"/>
    <w:rsid w:val="003265F9"/>
    <w:rsid w:val="0032686B"/>
    <w:rsid w:val="003268A3"/>
    <w:rsid w:val="00326A10"/>
    <w:rsid w:val="00326B8B"/>
    <w:rsid w:val="00326E5F"/>
    <w:rsid w:val="00326F0C"/>
    <w:rsid w:val="0032768E"/>
    <w:rsid w:val="003279BD"/>
    <w:rsid w:val="003279CD"/>
    <w:rsid w:val="00327CCE"/>
    <w:rsid w:val="00327D05"/>
    <w:rsid w:val="00327DD5"/>
    <w:rsid w:val="00327DF0"/>
    <w:rsid w:val="00327EA7"/>
    <w:rsid w:val="00330255"/>
    <w:rsid w:val="003303C6"/>
    <w:rsid w:val="003304DB"/>
    <w:rsid w:val="00330959"/>
    <w:rsid w:val="00330B8E"/>
    <w:rsid w:val="00330FFC"/>
    <w:rsid w:val="003310AC"/>
    <w:rsid w:val="00331582"/>
    <w:rsid w:val="0033158F"/>
    <w:rsid w:val="003315CD"/>
    <w:rsid w:val="00331691"/>
    <w:rsid w:val="003316AA"/>
    <w:rsid w:val="003317F6"/>
    <w:rsid w:val="003319C0"/>
    <w:rsid w:val="00332181"/>
    <w:rsid w:val="0033248A"/>
    <w:rsid w:val="003326A7"/>
    <w:rsid w:val="00332806"/>
    <w:rsid w:val="00332A8C"/>
    <w:rsid w:val="00332ACA"/>
    <w:rsid w:val="00333028"/>
    <w:rsid w:val="003330B9"/>
    <w:rsid w:val="0033336B"/>
    <w:rsid w:val="00333408"/>
    <w:rsid w:val="00333565"/>
    <w:rsid w:val="00333716"/>
    <w:rsid w:val="00333AF8"/>
    <w:rsid w:val="00333B41"/>
    <w:rsid w:val="00333CA7"/>
    <w:rsid w:val="00333E6F"/>
    <w:rsid w:val="00333F76"/>
    <w:rsid w:val="0033409D"/>
    <w:rsid w:val="00334591"/>
    <w:rsid w:val="00334608"/>
    <w:rsid w:val="00334644"/>
    <w:rsid w:val="00334B0C"/>
    <w:rsid w:val="00334DEF"/>
    <w:rsid w:val="00334E48"/>
    <w:rsid w:val="003350E6"/>
    <w:rsid w:val="003350EC"/>
    <w:rsid w:val="003355B2"/>
    <w:rsid w:val="003356C6"/>
    <w:rsid w:val="00335810"/>
    <w:rsid w:val="00335A07"/>
    <w:rsid w:val="00335A7B"/>
    <w:rsid w:val="00335B42"/>
    <w:rsid w:val="00335B9F"/>
    <w:rsid w:val="00335D46"/>
    <w:rsid w:val="00335F4A"/>
    <w:rsid w:val="00336928"/>
    <w:rsid w:val="00336B6A"/>
    <w:rsid w:val="00336C42"/>
    <w:rsid w:val="003375C9"/>
    <w:rsid w:val="00337701"/>
    <w:rsid w:val="00337752"/>
    <w:rsid w:val="003378F4"/>
    <w:rsid w:val="003379F9"/>
    <w:rsid w:val="00337AAF"/>
    <w:rsid w:val="00337BA8"/>
    <w:rsid w:val="00337BEC"/>
    <w:rsid w:val="00337C08"/>
    <w:rsid w:val="00337F40"/>
    <w:rsid w:val="0034005A"/>
    <w:rsid w:val="00340076"/>
    <w:rsid w:val="00340404"/>
    <w:rsid w:val="00340414"/>
    <w:rsid w:val="0034047A"/>
    <w:rsid w:val="0034060E"/>
    <w:rsid w:val="003406FE"/>
    <w:rsid w:val="003409A9"/>
    <w:rsid w:val="003411C4"/>
    <w:rsid w:val="00341208"/>
    <w:rsid w:val="00341477"/>
    <w:rsid w:val="0034148E"/>
    <w:rsid w:val="00341530"/>
    <w:rsid w:val="003416EF"/>
    <w:rsid w:val="003419A3"/>
    <w:rsid w:val="00341C06"/>
    <w:rsid w:val="00341CB1"/>
    <w:rsid w:val="00341E7A"/>
    <w:rsid w:val="00341F1B"/>
    <w:rsid w:val="0034234A"/>
    <w:rsid w:val="00342517"/>
    <w:rsid w:val="00342A4E"/>
    <w:rsid w:val="00342B7F"/>
    <w:rsid w:val="00342BB0"/>
    <w:rsid w:val="00342ED5"/>
    <w:rsid w:val="00342F3C"/>
    <w:rsid w:val="00342F92"/>
    <w:rsid w:val="003434C8"/>
    <w:rsid w:val="00343547"/>
    <w:rsid w:val="00343596"/>
    <w:rsid w:val="00343854"/>
    <w:rsid w:val="003439AF"/>
    <w:rsid w:val="00343A11"/>
    <w:rsid w:val="00343A26"/>
    <w:rsid w:val="00343B5E"/>
    <w:rsid w:val="00343DD2"/>
    <w:rsid w:val="00343EC5"/>
    <w:rsid w:val="0034402C"/>
    <w:rsid w:val="003440D7"/>
    <w:rsid w:val="003441E2"/>
    <w:rsid w:val="003442F0"/>
    <w:rsid w:val="00344350"/>
    <w:rsid w:val="003446B4"/>
    <w:rsid w:val="003446F4"/>
    <w:rsid w:val="00344790"/>
    <w:rsid w:val="0034485B"/>
    <w:rsid w:val="0034496D"/>
    <w:rsid w:val="00344BB7"/>
    <w:rsid w:val="00344C98"/>
    <w:rsid w:val="0034535F"/>
    <w:rsid w:val="00345362"/>
    <w:rsid w:val="0034565A"/>
    <w:rsid w:val="0034565C"/>
    <w:rsid w:val="00345DDA"/>
    <w:rsid w:val="00346005"/>
    <w:rsid w:val="00346047"/>
    <w:rsid w:val="0034662C"/>
    <w:rsid w:val="003466BC"/>
    <w:rsid w:val="0034761C"/>
    <w:rsid w:val="0034769D"/>
    <w:rsid w:val="003476D8"/>
    <w:rsid w:val="00347705"/>
    <w:rsid w:val="003479D9"/>
    <w:rsid w:val="00347ABA"/>
    <w:rsid w:val="00347AEA"/>
    <w:rsid w:val="00347C0A"/>
    <w:rsid w:val="00347C8F"/>
    <w:rsid w:val="00347D7F"/>
    <w:rsid w:val="00347E21"/>
    <w:rsid w:val="00347E4D"/>
    <w:rsid w:val="00347E9D"/>
    <w:rsid w:val="003500E9"/>
    <w:rsid w:val="00350403"/>
    <w:rsid w:val="0035096C"/>
    <w:rsid w:val="00350A57"/>
    <w:rsid w:val="00350CC9"/>
    <w:rsid w:val="00350DFF"/>
    <w:rsid w:val="00351007"/>
    <w:rsid w:val="00351200"/>
    <w:rsid w:val="00351264"/>
    <w:rsid w:val="00351D8D"/>
    <w:rsid w:val="00351EE2"/>
    <w:rsid w:val="0035214A"/>
    <w:rsid w:val="00352606"/>
    <w:rsid w:val="00352963"/>
    <w:rsid w:val="00352985"/>
    <w:rsid w:val="00352C5B"/>
    <w:rsid w:val="00352D6B"/>
    <w:rsid w:val="00353071"/>
    <w:rsid w:val="00353170"/>
    <w:rsid w:val="00353341"/>
    <w:rsid w:val="00353641"/>
    <w:rsid w:val="00353973"/>
    <w:rsid w:val="00353B3C"/>
    <w:rsid w:val="00353C25"/>
    <w:rsid w:val="00353C8A"/>
    <w:rsid w:val="00353FBB"/>
    <w:rsid w:val="003544DA"/>
    <w:rsid w:val="00354613"/>
    <w:rsid w:val="003554D1"/>
    <w:rsid w:val="00355C97"/>
    <w:rsid w:val="00355D32"/>
    <w:rsid w:val="00356088"/>
    <w:rsid w:val="00356AB2"/>
    <w:rsid w:val="00356E48"/>
    <w:rsid w:val="00357098"/>
    <w:rsid w:val="003573F6"/>
    <w:rsid w:val="003578A9"/>
    <w:rsid w:val="00357912"/>
    <w:rsid w:val="00357BCC"/>
    <w:rsid w:val="00357C06"/>
    <w:rsid w:val="00357CDB"/>
    <w:rsid w:val="00357E7C"/>
    <w:rsid w:val="00357F37"/>
    <w:rsid w:val="0036034B"/>
    <w:rsid w:val="003603ED"/>
    <w:rsid w:val="00360AFC"/>
    <w:rsid w:val="00361225"/>
    <w:rsid w:val="00361A68"/>
    <w:rsid w:val="00361B9D"/>
    <w:rsid w:val="00361C9F"/>
    <w:rsid w:val="0036205B"/>
    <w:rsid w:val="0036244D"/>
    <w:rsid w:val="00362827"/>
    <w:rsid w:val="0036283A"/>
    <w:rsid w:val="003629B8"/>
    <w:rsid w:val="00362C24"/>
    <w:rsid w:val="0036302E"/>
    <w:rsid w:val="0036319B"/>
    <w:rsid w:val="00363582"/>
    <w:rsid w:val="00363D68"/>
    <w:rsid w:val="00363F94"/>
    <w:rsid w:val="00364497"/>
    <w:rsid w:val="0036466B"/>
    <w:rsid w:val="003647D0"/>
    <w:rsid w:val="0036484E"/>
    <w:rsid w:val="00364B7E"/>
    <w:rsid w:val="00364D8C"/>
    <w:rsid w:val="00364DD2"/>
    <w:rsid w:val="00364FDB"/>
    <w:rsid w:val="003650F0"/>
    <w:rsid w:val="003651D6"/>
    <w:rsid w:val="003656D1"/>
    <w:rsid w:val="003658C5"/>
    <w:rsid w:val="00365C33"/>
    <w:rsid w:val="00366142"/>
    <w:rsid w:val="00366286"/>
    <w:rsid w:val="0036637D"/>
    <w:rsid w:val="00366399"/>
    <w:rsid w:val="00366461"/>
    <w:rsid w:val="0036677F"/>
    <w:rsid w:val="00366A91"/>
    <w:rsid w:val="00366CA8"/>
    <w:rsid w:val="00366CFE"/>
    <w:rsid w:val="00366DCB"/>
    <w:rsid w:val="00366EE3"/>
    <w:rsid w:val="00367354"/>
    <w:rsid w:val="00367355"/>
    <w:rsid w:val="0036767E"/>
    <w:rsid w:val="003677F4"/>
    <w:rsid w:val="00367873"/>
    <w:rsid w:val="00367A3D"/>
    <w:rsid w:val="00367C58"/>
    <w:rsid w:val="00367C9D"/>
    <w:rsid w:val="00367D23"/>
    <w:rsid w:val="00367E0E"/>
    <w:rsid w:val="00367E9C"/>
    <w:rsid w:val="003700DE"/>
    <w:rsid w:val="003703B4"/>
    <w:rsid w:val="00370492"/>
    <w:rsid w:val="0037066A"/>
    <w:rsid w:val="00370726"/>
    <w:rsid w:val="003708CA"/>
    <w:rsid w:val="00370A19"/>
    <w:rsid w:val="00370CAB"/>
    <w:rsid w:val="00370D5A"/>
    <w:rsid w:val="0037106F"/>
    <w:rsid w:val="00371293"/>
    <w:rsid w:val="00371D23"/>
    <w:rsid w:val="00371E92"/>
    <w:rsid w:val="00371F13"/>
    <w:rsid w:val="00371F49"/>
    <w:rsid w:val="00372146"/>
    <w:rsid w:val="003721AE"/>
    <w:rsid w:val="00372C5A"/>
    <w:rsid w:val="00372CED"/>
    <w:rsid w:val="0037365B"/>
    <w:rsid w:val="00373AE8"/>
    <w:rsid w:val="00373B07"/>
    <w:rsid w:val="00373C5C"/>
    <w:rsid w:val="00373D5E"/>
    <w:rsid w:val="00373DF3"/>
    <w:rsid w:val="00373EE8"/>
    <w:rsid w:val="00373FFC"/>
    <w:rsid w:val="00374202"/>
    <w:rsid w:val="00374337"/>
    <w:rsid w:val="00374353"/>
    <w:rsid w:val="0037445F"/>
    <w:rsid w:val="00374599"/>
    <w:rsid w:val="003745F9"/>
    <w:rsid w:val="003748E1"/>
    <w:rsid w:val="003749DB"/>
    <w:rsid w:val="00374CD2"/>
    <w:rsid w:val="00374CEE"/>
    <w:rsid w:val="00375444"/>
    <w:rsid w:val="0037546C"/>
    <w:rsid w:val="003756D2"/>
    <w:rsid w:val="00375804"/>
    <w:rsid w:val="00375D51"/>
    <w:rsid w:val="0037604B"/>
    <w:rsid w:val="0037609D"/>
    <w:rsid w:val="00376133"/>
    <w:rsid w:val="003764C0"/>
    <w:rsid w:val="00376788"/>
    <w:rsid w:val="00376827"/>
    <w:rsid w:val="0037686E"/>
    <w:rsid w:val="003768B3"/>
    <w:rsid w:val="00376953"/>
    <w:rsid w:val="003769D9"/>
    <w:rsid w:val="00376AA2"/>
    <w:rsid w:val="00376B34"/>
    <w:rsid w:val="00376E2A"/>
    <w:rsid w:val="00376F48"/>
    <w:rsid w:val="0037765D"/>
    <w:rsid w:val="0037777D"/>
    <w:rsid w:val="00380063"/>
    <w:rsid w:val="00380139"/>
    <w:rsid w:val="00380161"/>
    <w:rsid w:val="00380366"/>
    <w:rsid w:val="00380392"/>
    <w:rsid w:val="00380486"/>
    <w:rsid w:val="0038073A"/>
    <w:rsid w:val="00381099"/>
    <w:rsid w:val="003810A5"/>
    <w:rsid w:val="003811B9"/>
    <w:rsid w:val="00381376"/>
    <w:rsid w:val="0038153D"/>
    <w:rsid w:val="00381AF5"/>
    <w:rsid w:val="00381BC8"/>
    <w:rsid w:val="00381C8F"/>
    <w:rsid w:val="003820C2"/>
    <w:rsid w:val="003823F7"/>
    <w:rsid w:val="003824E7"/>
    <w:rsid w:val="003825DC"/>
    <w:rsid w:val="00382733"/>
    <w:rsid w:val="003827F7"/>
    <w:rsid w:val="0038282B"/>
    <w:rsid w:val="00382A24"/>
    <w:rsid w:val="00382A86"/>
    <w:rsid w:val="00382B5F"/>
    <w:rsid w:val="00382C41"/>
    <w:rsid w:val="00383127"/>
    <w:rsid w:val="003832AD"/>
    <w:rsid w:val="003837D8"/>
    <w:rsid w:val="003838B6"/>
    <w:rsid w:val="00383EC7"/>
    <w:rsid w:val="00383F9D"/>
    <w:rsid w:val="00384026"/>
    <w:rsid w:val="003841CC"/>
    <w:rsid w:val="003841F7"/>
    <w:rsid w:val="00384380"/>
    <w:rsid w:val="00385077"/>
    <w:rsid w:val="003851C2"/>
    <w:rsid w:val="003851D1"/>
    <w:rsid w:val="003852C6"/>
    <w:rsid w:val="00385621"/>
    <w:rsid w:val="0038599B"/>
    <w:rsid w:val="00385C77"/>
    <w:rsid w:val="00385DA8"/>
    <w:rsid w:val="00385FD5"/>
    <w:rsid w:val="00386066"/>
    <w:rsid w:val="003861AD"/>
    <w:rsid w:val="003866B0"/>
    <w:rsid w:val="00386947"/>
    <w:rsid w:val="003869D0"/>
    <w:rsid w:val="00386C0E"/>
    <w:rsid w:val="00386CD5"/>
    <w:rsid w:val="00386F66"/>
    <w:rsid w:val="003870F7"/>
    <w:rsid w:val="0038711F"/>
    <w:rsid w:val="003871BF"/>
    <w:rsid w:val="003872F4"/>
    <w:rsid w:val="003874C3"/>
    <w:rsid w:val="00387509"/>
    <w:rsid w:val="003877BD"/>
    <w:rsid w:val="0038781A"/>
    <w:rsid w:val="00387A6C"/>
    <w:rsid w:val="00390212"/>
    <w:rsid w:val="0039060E"/>
    <w:rsid w:val="003908DE"/>
    <w:rsid w:val="00390993"/>
    <w:rsid w:val="00390ACB"/>
    <w:rsid w:val="00390AD8"/>
    <w:rsid w:val="00390B14"/>
    <w:rsid w:val="003913F3"/>
    <w:rsid w:val="0039142B"/>
    <w:rsid w:val="00391A08"/>
    <w:rsid w:val="00391B2F"/>
    <w:rsid w:val="00391B60"/>
    <w:rsid w:val="00392043"/>
    <w:rsid w:val="00392068"/>
    <w:rsid w:val="003926D3"/>
    <w:rsid w:val="00392B61"/>
    <w:rsid w:val="00392DD0"/>
    <w:rsid w:val="00392E3D"/>
    <w:rsid w:val="003931CB"/>
    <w:rsid w:val="00393360"/>
    <w:rsid w:val="00393845"/>
    <w:rsid w:val="00393C89"/>
    <w:rsid w:val="00393F36"/>
    <w:rsid w:val="00393FA7"/>
    <w:rsid w:val="00393FB3"/>
    <w:rsid w:val="00394254"/>
    <w:rsid w:val="003943DA"/>
    <w:rsid w:val="00394DD9"/>
    <w:rsid w:val="00394E37"/>
    <w:rsid w:val="00394FDC"/>
    <w:rsid w:val="0039524F"/>
    <w:rsid w:val="003954E4"/>
    <w:rsid w:val="003956A4"/>
    <w:rsid w:val="00395F14"/>
    <w:rsid w:val="00396191"/>
    <w:rsid w:val="00396B81"/>
    <w:rsid w:val="00396C0B"/>
    <w:rsid w:val="00396F7A"/>
    <w:rsid w:val="003970E6"/>
    <w:rsid w:val="0039712E"/>
    <w:rsid w:val="0039737D"/>
    <w:rsid w:val="003978BE"/>
    <w:rsid w:val="003978D3"/>
    <w:rsid w:val="00397996"/>
    <w:rsid w:val="00397A37"/>
    <w:rsid w:val="00397B44"/>
    <w:rsid w:val="00397C70"/>
    <w:rsid w:val="003A0101"/>
    <w:rsid w:val="003A0113"/>
    <w:rsid w:val="003A012D"/>
    <w:rsid w:val="003A08EB"/>
    <w:rsid w:val="003A0A71"/>
    <w:rsid w:val="003A0CC8"/>
    <w:rsid w:val="003A103F"/>
    <w:rsid w:val="003A139F"/>
    <w:rsid w:val="003A14C0"/>
    <w:rsid w:val="003A1C59"/>
    <w:rsid w:val="003A1CA2"/>
    <w:rsid w:val="003A1D12"/>
    <w:rsid w:val="003A1D8F"/>
    <w:rsid w:val="003A1FF7"/>
    <w:rsid w:val="003A2360"/>
    <w:rsid w:val="003A27D9"/>
    <w:rsid w:val="003A2819"/>
    <w:rsid w:val="003A3186"/>
    <w:rsid w:val="003A31F0"/>
    <w:rsid w:val="003A3423"/>
    <w:rsid w:val="003A3644"/>
    <w:rsid w:val="003A3804"/>
    <w:rsid w:val="003A3904"/>
    <w:rsid w:val="003A3A29"/>
    <w:rsid w:val="003A3CF9"/>
    <w:rsid w:val="003A3DD8"/>
    <w:rsid w:val="003A404C"/>
    <w:rsid w:val="003A4687"/>
    <w:rsid w:val="003A5024"/>
    <w:rsid w:val="003A5259"/>
    <w:rsid w:val="003A544E"/>
    <w:rsid w:val="003A548D"/>
    <w:rsid w:val="003A55C8"/>
    <w:rsid w:val="003A55D8"/>
    <w:rsid w:val="003A5D7B"/>
    <w:rsid w:val="003A604F"/>
    <w:rsid w:val="003A60F3"/>
    <w:rsid w:val="003A61D7"/>
    <w:rsid w:val="003A630B"/>
    <w:rsid w:val="003A65FC"/>
    <w:rsid w:val="003A6620"/>
    <w:rsid w:val="003A6746"/>
    <w:rsid w:val="003A6F73"/>
    <w:rsid w:val="003A6F93"/>
    <w:rsid w:val="003A74E1"/>
    <w:rsid w:val="003A7596"/>
    <w:rsid w:val="003A75A6"/>
    <w:rsid w:val="003A7604"/>
    <w:rsid w:val="003A77F4"/>
    <w:rsid w:val="003A79BE"/>
    <w:rsid w:val="003A7CC9"/>
    <w:rsid w:val="003A7DA9"/>
    <w:rsid w:val="003A7E39"/>
    <w:rsid w:val="003A7E87"/>
    <w:rsid w:val="003B0448"/>
    <w:rsid w:val="003B0813"/>
    <w:rsid w:val="003B0D2C"/>
    <w:rsid w:val="003B1B8F"/>
    <w:rsid w:val="003B1F04"/>
    <w:rsid w:val="003B21B9"/>
    <w:rsid w:val="003B2391"/>
    <w:rsid w:val="003B2543"/>
    <w:rsid w:val="003B264C"/>
    <w:rsid w:val="003B29ED"/>
    <w:rsid w:val="003B3432"/>
    <w:rsid w:val="003B3693"/>
    <w:rsid w:val="003B3E02"/>
    <w:rsid w:val="003B45A8"/>
    <w:rsid w:val="003B480A"/>
    <w:rsid w:val="003B4B32"/>
    <w:rsid w:val="003B4E83"/>
    <w:rsid w:val="003B4F5A"/>
    <w:rsid w:val="003B522D"/>
    <w:rsid w:val="003B576D"/>
    <w:rsid w:val="003B5806"/>
    <w:rsid w:val="003B614C"/>
    <w:rsid w:val="003B61B3"/>
    <w:rsid w:val="003B63D2"/>
    <w:rsid w:val="003B691C"/>
    <w:rsid w:val="003B69EF"/>
    <w:rsid w:val="003B6BA2"/>
    <w:rsid w:val="003C03C7"/>
    <w:rsid w:val="003C103A"/>
    <w:rsid w:val="003C125A"/>
    <w:rsid w:val="003C1272"/>
    <w:rsid w:val="003C1340"/>
    <w:rsid w:val="003C15D7"/>
    <w:rsid w:val="003C16CB"/>
    <w:rsid w:val="003C174B"/>
    <w:rsid w:val="003C1893"/>
    <w:rsid w:val="003C1A71"/>
    <w:rsid w:val="003C1A93"/>
    <w:rsid w:val="003C1ADE"/>
    <w:rsid w:val="003C1F08"/>
    <w:rsid w:val="003C1F16"/>
    <w:rsid w:val="003C2081"/>
    <w:rsid w:val="003C236E"/>
    <w:rsid w:val="003C2E5C"/>
    <w:rsid w:val="003C3124"/>
    <w:rsid w:val="003C312A"/>
    <w:rsid w:val="003C379D"/>
    <w:rsid w:val="003C37C4"/>
    <w:rsid w:val="003C3AF3"/>
    <w:rsid w:val="003C41FC"/>
    <w:rsid w:val="003C427A"/>
    <w:rsid w:val="003C45C3"/>
    <w:rsid w:val="003C45E8"/>
    <w:rsid w:val="003C473B"/>
    <w:rsid w:val="003C4807"/>
    <w:rsid w:val="003C4925"/>
    <w:rsid w:val="003C4A86"/>
    <w:rsid w:val="003C4BE7"/>
    <w:rsid w:val="003C4D49"/>
    <w:rsid w:val="003C5378"/>
    <w:rsid w:val="003C54B6"/>
    <w:rsid w:val="003C611D"/>
    <w:rsid w:val="003C64EA"/>
    <w:rsid w:val="003C6690"/>
    <w:rsid w:val="003C67E3"/>
    <w:rsid w:val="003C6849"/>
    <w:rsid w:val="003C6B1E"/>
    <w:rsid w:val="003C6F1B"/>
    <w:rsid w:val="003C7086"/>
    <w:rsid w:val="003C71D0"/>
    <w:rsid w:val="003C7766"/>
    <w:rsid w:val="003D04C6"/>
    <w:rsid w:val="003D06DF"/>
    <w:rsid w:val="003D0834"/>
    <w:rsid w:val="003D0C1E"/>
    <w:rsid w:val="003D0F2D"/>
    <w:rsid w:val="003D110D"/>
    <w:rsid w:val="003D12A2"/>
    <w:rsid w:val="003D17A4"/>
    <w:rsid w:val="003D19DE"/>
    <w:rsid w:val="003D19F9"/>
    <w:rsid w:val="003D1F4E"/>
    <w:rsid w:val="003D222B"/>
    <w:rsid w:val="003D22BE"/>
    <w:rsid w:val="003D24AA"/>
    <w:rsid w:val="003D2847"/>
    <w:rsid w:val="003D2968"/>
    <w:rsid w:val="003D2A9C"/>
    <w:rsid w:val="003D2CE7"/>
    <w:rsid w:val="003D3E24"/>
    <w:rsid w:val="003D4002"/>
    <w:rsid w:val="003D42D4"/>
    <w:rsid w:val="003D47B6"/>
    <w:rsid w:val="003D4B1A"/>
    <w:rsid w:val="003D4C5E"/>
    <w:rsid w:val="003D4CFC"/>
    <w:rsid w:val="003D5733"/>
    <w:rsid w:val="003D5D12"/>
    <w:rsid w:val="003D5EDD"/>
    <w:rsid w:val="003D6132"/>
    <w:rsid w:val="003D6379"/>
    <w:rsid w:val="003D64A2"/>
    <w:rsid w:val="003D6663"/>
    <w:rsid w:val="003D67A3"/>
    <w:rsid w:val="003D67EB"/>
    <w:rsid w:val="003D687B"/>
    <w:rsid w:val="003D6960"/>
    <w:rsid w:val="003D7850"/>
    <w:rsid w:val="003D7A72"/>
    <w:rsid w:val="003D7B04"/>
    <w:rsid w:val="003D7B6C"/>
    <w:rsid w:val="003D7DD3"/>
    <w:rsid w:val="003D7E18"/>
    <w:rsid w:val="003D7F61"/>
    <w:rsid w:val="003E0477"/>
    <w:rsid w:val="003E0A6C"/>
    <w:rsid w:val="003E0F8E"/>
    <w:rsid w:val="003E0F9A"/>
    <w:rsid w:val="003E112C"/>
    <w:rsid w:val="003E1306"/>
    <w:rsid w:val="003E21AD"/>
    <w:rsid w:val="003E24FC"/>
    <w:rsid w:val="003E25B6"/>
    <w:rsid w:val="003E2806"/>
    <w:rsid w:val="003E2879"/>
    <w:rsid w:val="003E293F"/>
    <w:rsid w:val="003E2CC6"/>
    <w:rsid w:val="003E2F8E"/>
    <w:rsid w:val="003E3301"/>
    <w:rsid w:val="003E33F7"/>
    <w:rsid w:val="003E3468"/>
    <w:rsid w:val="003E395A"/>
    <w:rsid w:val="003E3FC0"/>
    <w:rsid w:val="003E415C"/>
    <w:rsid w:val="003E42D6"/>
    <w:rsid w:val="003E42DA"/>
    <w:rsid w:val="003E46D7"/>
    <w:rsid w:val="003E4AAC"/>
    <w:rsid w:val="003E4BB4"/>
    <w:rsid w:val="003E4FFB"/>
    <w:rsid w:val="003E5177"/>
    <w:rsid w:val="003E5224"/>
    <w:rsid w:val="003E5411"/>
    <w:rsid w:val="003E5DC0"/>
    <w:rsid w:val="003E5E91"/>
    <w:rsid w:val="003E5F61"/>
    <w:rsid w:val="003E623F"/>
    <w:rsid w:val="003E62F1"/>
    <w:rsid w:val="003E6390"/>
    <w:rsid w:val="003E6578"/>
    <w:rsid w:val="003E65F9"/>
    <w:rsid w:val="003E694C"/>
    <w:rsid w:val="003E6951"/>
    <w:rsid w:val="003E6DF0"/>
    <w:rsid w:val="003E72BF"/>
    <w:rsid w:val="003E7393"/>
    <w:rsid w:val="003E75B7"/>
    <w:rsid w:val="003E76A3"/>
    <w:rsid w:val="003E7833"/>
    <w:rsid w:val="003E787B"/>
    <w:rsid w:val="003E7A01"/>
    <w:rsid w:val="003E7BEA"/>
    <w:rsid w:val="003E7E5D"/>
    <w:rsid w:val="003F0040"/>
    <w:rsid w:val="003F02D2"/>
    <w:rsid w:val="003F0AC0"/>
    <w:rsid w:val="003F0C75"/>
    <w:rsid w:val="003F0D29"/>
    <w:rsid w:val="003F0DE1"/>
    <w:rsid w:val="003F11D4"/>
    <w:rsid w:val="003F1477"/>
    <w:rsid w:val="003F1709"/>
    <w:rsid w:val="003F1EBF"/>
    <w:rsid w:val="003F2846"/>
    <w:rsid w:val="003F28CC"/>
    <w:rsid w:val="003F2A00"/>
    <w:rsid w:val="003F2A96"/>
    <w:rsid w:val="003F2AA1"/>
    <w:rsid w:val="003F2CDD"/>
    <w:rsid w:val="003F2EC1"/>
    <w:rsid w:val="003F3A7C"/>
    <w:rsid w:val="003F3C3D"/>
    <w:rsid w:val="003F3E2E"/>
    <w:rsid w:val="003F41F3"/>
    <w:rsid w:val="003F4230"/>
    <w:rsid w:val="003F4585"/>
    <w:rsid w:val="003F4938"/>
    <w:rsid w:val="003F4B21"/>
    <w:rsid w:val="003F4BBC"/>
    <w:rsid w:val="003F4D32"/>
    <w:rsid w:val="003F4EC0"/>
    <w:rsid w:val="003F4F14"/>
    <w:rsid w:val="003F510D"/>
    <w:rsid w:val="003F529A"/>
    <w:rsid w:val="003F5466"/>
    <w:rsid w:val="003F546F"/>
    <w:rsid w:val="003F588D"/>
    <w:rsid w:val="003F5A4D"/>
    <w:rsid w:val="003F5C0A"/>
    <w:rsid w:val="003F5CD1"/>
    <w:rsid w:val="003F5D6D"/>
    <w:rsid w:val="003F5E5F"/>
    <w:rsid w:val="003F5F8B"/>
    <w:rsid w:val="003F61A9"/>
    <w:rsid w:val="003F636A"/>
    <w:rsid w:val="003F641E"/>
    <w:rsid w:val="003F6446"/>
    <w:rsid w:val="003F686A"/>
    <w:rsid w:val="003F686E"/>
    <w:rsid w:val="003F6A11"/>
    <w:rsid w:val="003F6E2A"/>
    <w:rsid w:val="003F717C"/>
    <w:rsid w:val="003F7246"/>
    <w:rsid w:val="003F75BA"/>
    <w:rsid w:val="003F7770"/>
    <w:rsid w:val="003F7B20"/>
    <w:rsid w:val="003F7DA5"/>
    <w:rsid w:val="003F7DDC"/>
    <w:rsid w:val="00400040"/>
    <w:rsid w:val="004001B9"/>
    <w:rsid w:val="0040035D"/>
    <w:rsid w:val="004005B5"/>
    <w:rsid w:val="00400672"/>
    <w:rsid w:val="0040074B"/>
    <w:rsid w:val="004007A1"/>
    <w:rsid w:val="004009AC"/>
    <w:rsid w:val="00400B9E"/>
    <w:rsid w:val="00401084"/>
    <w:rsid w:val="0040117A"/>
    <w:rsid w:val="0040150B"/>
    <w:rsid w:val="0040160D"/>
    <w:rsid w:val="004016CE"/>
    <w:rsid w:val="004017B4"/>
    <w:rsid w:val="004020CA"/>
    <w:rsid w:val="0040223D"/>
    <w:rsid w:val="00402807"/>
    <w:rsid w:val="00402B20"/>
    <w:rsid w:val="00402D95"/>
    <w:rsid w:val="00402FDB"/>
    <w:rsid w:val="0040303A"/>
    <w:rsid w:val="00403050"/>
    <w:rsid w:val="0040309F"/>
    <w:rsid w:val="004030C3"/>
    <w:rsid w:val="00403186"/>
    <w:rsid w:val="00403601"/>
    <w:rsid w:val="00403938"/>
    <w:rsid w:val="00403F6F"/>
    <w:rsid w:val="004040CB"/>
    <w:rsid w:val="004046E0"/>
    <w:rsid w:val="004048D0"/>
    <w:rsid w:val="004049A4"/>
    <w:rsid w:val="00404E89"/>
    <w:rsid w:val="00404F18"/>
    <w:rsid w:val="00405328"/>
    <w:rsid w:val="00405340"/>
    <w:rsid w:val="0040578B"/>
    <w:rsid w:val="00405A3F"/>
    <w:rsid w:val="00405C9B"/>
    <w:rsid w:val="0040646A"/>
    <w:rsid w:val="00406775"/>
    <w:rsid w:val="0040698A"/>
    <w:rsid w:val="00406B35"/>
    <w:rsid w:val="00406E37"/>
    <w:rsid w:val="00406FA6"/>
    <w:rsid w:val="0040706A"/>
    <w:rsid w:val="0040724F"/>
    <w:rsid w:val="004076AA"/>
    <w:rsid w:val="004076C4"/>
    <w:rsid w:val="004078F8"/>
    <w:rsid w:val="00407BB8"/>
    <w:rsid w:val="00407D6F"/>
    <w:rsid w:val="00407F18"/>
    <w:rsid w:val="00410574"/>
    <w:rsid w:val="004108C6"/>
    <w:rsid w:val="00410905"/>
    <w:rsid w:val="00410928"/>
    <w:rsid w:val="00410A4C"/>
    <w:rsid w:val="00410C86"/>
    <w:rsid w:val="00411A18"/>
    <w:rsid w:val="00411B9C"/>
    <w:rsid w:val="00411D98"/>
    <w:rsid w:val="00411DBC"/>
    <w:rsid w:val="00411E7C"/>
    <w:rsid w:val="00411FBF"/>
    <w:rsid w:val="00412178"/>
    <w:rsid w:val="00412182"/>
    <w:rsid w:val="004127A7"/>
    <w:rsid w:val="00412A26"/>
    <w:rsid w:val="00412C6C"/>
    <w:rsid w:val="004130D6"/>
    <w:rsid w:val="004131BD"/>
    <w:rsid w:val="00413227"/>
    <w:rsid w:val="0041325C"/>
    <w:rsid w:val="0041334A"/>
    <w:rsid w:val="004133E8"/>
    <w:rsid w:val="0041359B"/>
    <w:rsid w:val="00413838"/>
    <w:rsid w:val="00413909"/>
    <w:rsid w:val="004139FC"/>
    <w:rsid w:val="00413BBD"/>
    <w:rsid w:val="00413CE7"/>
    <w:rsid w:val="00413DC7"/>
    <w:rsid w:val="00413E03"/>
    <w:rsid w:val="00413E20"/>
    <w:rsid w:val="00413F87"/>
    <w:rsid w:val="00414048"/>
    <w:rsid w:val="004140BD"/>
    <w:rsid w:val="004145C1"/>
    <w:rsid w:val="00414936"/>
    <w:rsid w:val="00415006"/>
    <w:rsid w:val="004153BC"/>
    <w:rsid w:val="004153C3"/>
    <w:rsid w:val="004155C5"/>
    <w:rsid w:val="0041578C"/>
    <w:rsid w:val="00415D04"/>
    <w:rsid w:val="00415E44"/>
    <w:rsid w:val="00415F36"/>
    <w:rsid w:val="00416083"/>
    <w:rsid w:val="004164ED"/>
    <w:rsid w:val="00416694"/>
    <w:rsid w:val="00416B6F"/>
    <w:rsid w:val="00416F59"/>
    <w:rsid w:val="0041706B"/>
    <w:rsid w:val="004172C6"/>
    <w:rsid w:val="00417611"/>
    <w:rsid w:val="00417800"/>
    <w:rsid w:val="00417BD1"/>
    <w:rsid w:val="00417C1F"/>
    <w:rsid w:val="00420BD8"/>
    <w:rsid w:val="00420E34"/>
    <w:rsid w:val="00420E90"/>
    <w:rsid w:val="00420F54"/>
    <w:rsid w:val="00421130"/>
    <w:rsid w:val="00421169"/>
    <w:rsid w:val="004212F5"/>
    <w:rsid w:val="00421544"/>
    <w:rsid w:val="004215B7"/>
    <w:rsid w:val="00421B54"/>
    <w:rsid w:val="00421B5F"/>
    <w:rsid w:val="00422242"/>
    <w:rsid w:val="004226AF"/>
    <w:rsid w:val="0042290F"/>
    <w:rsid w:val="00422948"/>
    <w:rsid w:val="00422A11"/>
    <w:rsid w:val="00422AF1"/>
    <w:rsid w:val="00422E68"/>
    <w:rsid w:val="00422F33"/>
    <w:rsid w:val="00423014"/>
    <w:rsid w:val="004230D5"/>
    <w:rsid w:val="004231BC"/>
    <w:rsid w:val="004233E1"/>
    <w:rsid w:val="004234A0"/>
    <w:rsid w:val="004235B2"/>
    <w:rsid w:val="00423A3B"/>
    <w:rsid w:val="00423A62"/>
    <w:rsid w:val="00423B5B"/>
    <w:rsid w:val="00423E92"/>
    <w:rsid w:val="0042428F"/>
    <w:rsid w:val="0042433F"/>
    <w:rsid w:val="00424CE3"/>
    <w:rsid w:val="004255B5"/>
    <w:rsid w:val="00425D69"/>
    <w:rsid w:val="00426100"/>
    <w:rsid w:val="00426126"/>
    <w:rsid w:val="00426386"/>
    <w:rsid w:val="00426426"/>
    <w:rsid w:val="004265B6"/>
    <w:rsid w:val="004265FB"/>
    <w:rsid w:val="0042683A"/>
    <w:rsid w:val="0042697D"/>
    <w:rsid w:val="004269FB"/>
    <w:rsid w:val="00426D3D"/>
    <w:rsid w:val="00426D40"/>
    <w:rsid w:val="004274BB"/>
    <w:rsid w:val="004276A3"/>
    <w:rsid w:val="004278FA"/>
    <w:rsid w:val="00427934"/>
    <w:rsid w:val="004306AF"/>
    <w:rsid w:val="00430B7B"/>
    <w:rsid w:val="00430F5A"/>
    <w:rsid w:val="0043108B"/>
    <w:rsid w:val="004311E2"/>
    <w:rsid w:val="0043174B"/>
    <w:rsid w:val="00431BB9"/>
    <w:rsid w:val="00431DFA"/>
    <w:rsid w:val="004322D8"/>
    <w:rsid w:val="00432620"/>
    <w:rsid w:val="004328F6"/>
    <w:rsid w:val="00432A20"/>
    <w:rsid w:val="00432CDD"/>
    <w:rsid w:val="00432EB1"/>
    <w:rsid w:val="00432F60"/>
    <w:rsid w:val="00433020"/>
    <w:rsid w:val="0043310B"/>
    <w:rsid w:val="0043335C"/>
    <w:rsid w:val="00433525"/>
    <w:rsid w:val="004336CA"/>
    <w:rsid w:val="004337D9"/>
    <w:rsid w:val="0043383B"/>
    <w:rsid w:val="0043383D"/>
    <w:rsid w:val="00433B29"/>
    <w:rsid w:val="00433C86"/>
    <w:rsid w:val="00433EF7"/>
    <w:rsid w:val="0043404F"/>
    <w:rsid w:val="0043457B"/>
    <w:rsid w:val="00434E2F"/>
    <w:rsid w:val="00435044"/>
    <w:rsid w:val="00435287"/>
    <w:rsid w:val="00435335"/>
    <w:rsid w:val="0043637E"/>
    <w:rsid w:val="0043659A"/>
    <w:rsid w:val="0043697E"/>
    <w:rsid w:val="00436DBD"/>
    <w:rsid w:val="00436EDA"/>
    <w:rsid w:val="00437505"/>
    <w:rsid w:val="00437638"/>
    <w:rsid w:val="004377B7"/>
    <w:rsid w:val="00437835"/>
    <w:rsid w:val="004378FC"/>
    <w:rsid w:val="00437AF0"/>
    <w:rsid w:val="004400E6"/>
    <w:rsid w:val="0044015D"/>
    <w:rsid w:val="004401F3"/>
    <w:rsid w:val="00440548"/>
    <w:rsid w:val="00440AD9"/>
    <w:rsid w:val="00440B69"/>
    <w:rsid w:val="00440B83"/>
    <w:rsid w:val="00440CBE"/>
    <w:rsid w:val="00440FCA"/>
    <w:rsid w:val="0044124F"/>
    <w:rsid w:val="004412BB"/>
    <w:rsid w:val="0044174A"/>
    <w:rsid w:val="0044179E"/>
    <w:rsid w:val="00441A29"/>
    <w:rsid w:val="00441DE0"/>
    <w:rsid w:val="00442026"/>
    <w:rsid w:val="004421B6"/>
    <w:rsid w:val="004422D5"/>
    <w:rsid w:val="00442358"/>
    <w:rsid w:val="0044261C"/>
    <w:rsid w:val="00442B05"/>
    <w:rsid w:val="00442D5C"/>
    <w:rsid w:val="00442F25"/>
    <w:rsid w:val="00442FEB"/>
    <w:rsid w:val="00443314"/>
    <w:rsid w:val="00443355"/>
    <w:rsid w:val="0044357B"/>
    <w:rsid w:val="004439A1"/>
    <w:rsid w:val="00443ADB"/>
    <w:rsid w:val="00443C23"/>
    <w:rsid w:val="00443CA4"/>
    <w:rsid w:val="00443DDE"/>
    <w:rsid w:val="00444199"/>
    <w:rsid w:val="00444751"/>
    <w:rsid w:val="004448FA"/>
    <w:rsid w:val="00444901"/>
    <w:rsid w:val="00444DA2"/>
    <w:rsid w:val="00444F7A"/>
    <w:rsid w:val="0044517B"/>
    <w:rsid w:val="004453CE"/>
    <w:rsid w:val="00445621"/>
    <w:rsid w:val="004457CF"/>
    <w:rsid w:val="004457D8"/>
    <w:rsid w:val="00445A45"/>
    <w:rsid w:val="00445BFD"/>
    <w:rsid w:val="00445D9D"/>
    <w:rsid w:val="00446088"/>
    <w:rsid w:val="00446288"/>
    <w:rsid w:val="00446B8B"/>
    <w:rsid w:val="0044721C"/>
    <w:rsid w:val="00447305"/>
    <w:rsid w:val="0044761B"/>
    <w:rsid w:val="0044787C"/>
    <w:rsid w:val="00447950"/>
    <w:rsid w:val="00447B09"/>
    <w:rsid w:val="00447B60"/>
    <w:rsid w:val="00447C2D"/>
    <w:rsid w:val="00447D84"/>
    <w:rsid w:val="0045063E"/>
    <w:rsid w:val="0045077C"/>
    <w:rsid w:val="004509AE"/>
    <w:rsid w:val="00450A0E"/>
    <w:rsid w:val="00450E19"/>
    <w:rsid w:val="00450FD1"/>
    <w:rsid w:val="00451557"/>
    <w:rsid w:val="004518C0"/>
    <w:rsid w:val="00451996"/>
    <w:rsid w:val="00451C53"/>
    <w:rsid w:val="004520D3"/>
    <w:rsid w:val="00452166"/>
    <w:rsid w:val="00452378"/>
    <w:rsid w:val="004523A6"/>
    <w:rsid w:val="004523BA"/>
    <w:rsid w:val="00452922"/>
    <w:rsid w:val="00452A4F"/>
    <w:rsid w:val="00452DBF"/>
    <w:rsid w:val="00452FFA"/>
    <w:rsid w:val="004531CC"/>
    <w:rsid w:val="004539CA"/>
    <w:rsid w:val="00453C55"/>
    <w:rsid w:val="00453E3F"/>
    <w:rsid w:val="00454924"/>
    <w:rsid w:val="00454F49"/>
    <w:rsid w:val="00455112"/>
    <w:rsid w:val="004552E8"/>
    <w:rsid w:val="004555BD"/>
    <w:rsid w:val="004555F3"/>
    <w:rsid w:val="004556D3"/>
    <w:rsid w:val="004556DF"/>
    <w:rsid w:val="004557C9"/>
    <w:rsid w:val="00455967"/>
    <w:rsid w:val="00455D14"/>
    <w:rsid w:val="00455FCD"/>
    <w:rsid w:val="004560FE"/>
    <w:rsid w:val="00456303"/>
    <w:rsid w:val="004566A2"/>
    <w:rsid w:val="004566EE"/>
    <w:rsid w:val="0045685E"/>
    <w:rsid w:val="0045687E"/>
    <w:rsid w:val="00457080"/>
    <w:rsid w:val="004570F5"/>
    <w:rsid w:val="0045716E"/>
    <w:rsid w:val="0045737A"/>
    <w:rsid w:val="004577DD"/>
    <w:rsid w:val="00457D08"/>
    <w:rsid w:val="00457E4E"/>
    <w:rsid w:val="0046056F"/>
    <w:rsid w:val="004605D2"/>
    <w:rsid w:val="00460615"/>
    <w:rsid w:val="004606B2"/>
    <w:rsid w:val="00460A90"/>
    <w:rsid w:val="00460C90"/>
    <w:rsid w:val="0046177C"/>
    <w:rsid w:val="004618B9"/>
    <w:rsid w:val="0046196D"/>
    <w:rsid w:val="004619BE"/>
    <w:rsid w:val="004619E3"/>
    <w:rsid w:val="004619FD"/>
    <w:rsid w:val="00461AF2"/>
    <w:rsid w:val="00461DC9"/>
    <w:rsid w:val="00462867"/>
    <w:rsid w:val="00462ABF"/>
    <w:rsid w:val="0046342F"/>
    <w:rsid w:val="0046360C"/>
    <w:rsid w:val="004639D5"/>
    <w:rsid w:val="00463AD6"/>
    <w:rsid w:val="00463B64"/>
    <w:rsid w:val="00463BDB"/>
    <w:rsid w:val="00464257"/>
    <w:rsid w:val="0046428A"/>
    <w:rsid w:val="00464417"/>
    <w:rsid w:val="00464677"/>
    <w:rsid w:val="004649A7"/>
    <w:rsid w:val="00464C97"/>
    <w:rsid w:val="00465023"/>
    <w:rsid w:val="00465165"/>
    <w:rsid w:val="004658CD"/>
    <w:rsid w:val="00465E2E"/>
    <w:rsid w:val="004662D1"/>
    <w:rsid w:val="0046672B"/>
    <w:rsid w:val="00466850"/>
    <w:rsid w:val="00466B74"/>
    <w:rsid w:val="00466CE6"/>
    <w:rsid w:val="00466ED2"/>
    <w:rsid w:val="0046763D"/>
    <w:rsid w:val="004678E0"/>
    <w:rsid w:val="00467AD0"/>
    <w:rsid w:val="00467D18"/>
    <w:rsid w:val="00470463"/>
    <w:rsid w:val="0047082A"/>
    <w:rsid w:val="00470996"/>
    <w:rsid w:val="00470C8D"/>
    <w:rsid w:val="00471078"/>
    <w:rsid w:val="004710FE"/>
    <w:rsid w:val="00471149"/>
    <w:rsid w:val="00471379"/>
    <w:rsid w:val="00471413"/>
    <w:rsid w:val="004714F8"/>
    <w:rsid w:val="0047170F"/>
    <w:rsid w:val="00471F4A"/>
    <w:rsid w:val="00472188"/>
    <w:rsid w:val="004724AE"/>
    <w:rsid w:val="0047265F"/>
    <w:rsid w:val="00472949"/>
    <w:rsid w:val="00472A6E"/>
    <w:rsid w:val="00472C64"/>
    <w:rsid w:val="00472E67"/>
    <w:rsid w:val="00472F88"/>
    <w:rsid w:val="00473065"/>
    <w:rsid w:val="0047351F"/>
    <w:rsid w:val="00473CB6"/>
    <w:rsid w:val="00473D0E"/>
    <w:rsid w:val="00473E4D"/>
    <w:rsid w:val="0047445B"/>
    <w:rsid w:val="00474566"/>
    <w:rsid w:val="00474858"/>
    <w:rsid w:val="00474859"/>
    <w:rsid w:val="00474A4A"/>
    <w:rsid w:val="00474C2C"/>
    <w:rsid w:val="00474D31"/>
    <w:rsid w:val="00474DA0"/>
    <w:rsid w:val="00474E65"/>
    <w:rsid w:val="00474F22"/>
    <w:rsid w:val="00474F9E"/>
    <w:rsid w:val="004751DE"/>
    <w:rsid w:val="0047535C"/>
    <w:rsid w:val="00475430"/>
    <w:rsid w:val="0047554A"/>
    <w:rsid w:val="0047568C"/>
    <w:rsid w:val="00475B20"/>
    <w:rsid w:val="00476008"/>
    <w:rsid w:val="00476359"/>
    <w:rsid w:val="0047668B"/>
    <w:rsid w:val="00476862"/>
    <w:rsid w:val="00476BDD"/>
    <w:rsid w:val="00476C5B"/>
    <w:rsid w:val="00476D5B"/>
    <w:rsid w:val="00476D71"/>
    <w:rsid w:val="00476DDD"/>
    <w:rsid w:val="004773ED"/>
    <w:rsid w:val="004775E1"/>
    <w:rsid w:val="00477963"/>
    <w:rsid w:val="00477C53"/>
    <w:rsid w:val="00477D65"/>
    <w:rsid w:val="0048034D"/>
    <w:rsid w:val="00480984"/>
    <w:rsid w:val="00480A1D"/>
    <w:rsid w:val="00480C9F"/>
    <w:rsid w:val="00480E44"/>
    <w:rsid w:val="00480FE9"/>
    <w:rsid w:val="004810A3"/>
    <w:rsid w:val="0048114B"/>
    <w:rsid w:val="00481301"/>
    <w:rsid w:val="00481323"/>
    <w:rsid w:val="0048145E"/>
    <w:rsid w:val="004814E2"/>
    <w:rsid w:val="00481ABD"/>
    <w:rsid w:val="00481D44"/>
    <w:rsid w:val="00481E05"/>
    <w:rsid w:val="00481E3A"/>
    <w:rsid w:val="00481E74"/>
    <w:rsid w:val="00481F8B"/>
    <w:rsid w:val="00482150"/>
    <w:rsid w:val="00482A22"/>
    <w:rsid w:val="00482B2D"/>
    <w:rsid w:val="00482F53"/>
    <w:rsid w:val="004830A1"/>
    <w:rsid w:val="0048333A"/>
    <w:rsid w:val="004835E4"/>
    <w:rsid w:val="00483889"/>
    <w:rsid w:val="00483B09"/>
    <w:rsid w:val="00483F7F"/>
    <w:rsid w:val="0048408D"/>
    <w:rsid w:val="00484422"/>
    <w:rsid w:val="004844CB"/>
    <w:rsid w:val="004849BD"/>
    <w:rsid w:val="00484B44"/>
    <w:rsid w:val="00484BA1"/>
    <w:rsid w:val="00484D6A"/>
    <w:rsid w:val="004850A0"/>
    <w:rsid w:val="004851F4"/>
    <w:rsid w:val="004852EE"/>
    <w:rsid w:val="00485440"/>
    <w:rsid w:val="00485D20"/>
    <w:rsid w:val="00485D7F"/>
    <w:rsid w:val="0048620F"/>
    <w:rsid w:val="004864AD"/>
    <w:rsid w:val="004865B5"/>
    <w:rsid w:val="0048680D"/>
    <w:rsid w:val="00486BAD"/>
    <w:rsid w:val="00487020"/>
    <w:rsid w:val="00487410"/>
    <w:rsid w:val="0048741F"/>
    <w:rsid w:val="004876FF"/>
    <w:rsid w:val="004877AE"/>
    <w:rsid w:val="004879B8"/>
    <w:rsid w:val="00490267"/>
    <w:rsid w:val="004906C7"/>
    <w:rsid w:val="00490BC2"/>
    <w:rsid w:val="00490BD5"/>
    <w:rsid w:val="00490C77"/>
    <w:rsid w:val="00490E4A"/>
    <w:rsid w:val="00490F10"/>
    <w:rsid w:val="00491140"/>
    <w:rsid w:val="00491227"/>
    <w:rsid w:val="00491BE5"/>
    <w:rsid w:val="00491E32"/>
    <w:rsid w:val="00491F37"/>
    <w:rsid w:val="00492033"/>
    <w:rsid w:val="0049206A"/>
    <w:rsid w:val="004921C0"/>
    <w:rsid w:val="00492BCE"/>
    <w:rsid w:val="00492E85"/>
    <w:rsid w:val="0049309B"/>
    <w:rsid w:val="004932FC"/>
    <w:rsid w:val="004936CF"/>
    <w:rsid w:val="004938FB"/>
    <w:rsid w:val="004939EA"/>
    <w:rsid w:val="00493FAB"/>
    <w:rsid w:val="004940F9"/>
    <w:rsid w:val="004947A4"/>
    <w:rsid w:val="00494DED"/>
    <w:rsid w:val="00494EC0"/>
    <w:rsid w:val="00495425"/>
    <w:rsid w:val="0049542E"/>
    <w:rsid w:val="004956BB"/>
    <w:rsid w:val="004956CD"/>
    <w:rsid w:val="00495914"/>
    <w:rsid w:val="004960E2"/>
    <w:rsid w:val="004960FE"/>
    <w:rsid w:val="004962D5"/>
    <w:rsid w:val="004964A6"/>
    <w:rsid w:val="0049661D"/>
    <w:rsid w:val="004967B1"/>
    <w:rsid w:val="00496816"/>
    <w:rsid w:val="00496944"/>
    <w:rsid w:val="00496F8C"/>
    <w:rsid w:val="00497074"/>
    <w:rsid w:val="004972B4"/>
    <w:rsid w:val="004976C4"/>
    <w:rsid w:val="0049798E"/>
    <w:rsid w:val="00497C3D"/>
    <w:rsid w:val="00497CB9"/>
    <w:rsid w:val="004A0287"/>
    <w:rsid w:val="004A05EB"/>
    <w:rsid w:val="004A0681"/>
    <w:rsid w:val="004A07E7"/>
    <w:rsid w:val="004A08D1"/>
    <w:rsid w:val="004A0F23"/>
    <w:rsid w:val="004A1040"/>
    <w:rsid w:val="004A1424"/>
    <w:rsid w:val="004A1583"/>
    <w:rsid w:val="004A22D5"/>
    <w:rsid w:val="004A23D3"/>
    <w:rsid w:val="004A26AC"/>
    <w:rsid w:val="004A27A8"/>
    <w:rsid w:val="004A2902"/>
    <w:rsid w:val="004A29B1"/>
    <w:rsid w:val="004A2A70"/>
    <w:rsid w:val="004A2B8B"/>
    <w:rsid w:val="004A2D25"/>
    <w:rsid w:val="004A2D90"/>
    <w:rsid w:val="004A329D"/>
    <w:rsid w:val="004A3397"/>
    <w:rsid w:val="004A3911"/>
    <w:rsid w:val="004A3C6C"/>
    <w:rsid w:val="004A3C90"/>
    <w:rsid w:val="004A3DB5"/>
    <w:rsid w:val="004A3DDB"/>
    <w:rsid w:val="004A4141"/>
    <w:rsid w:val="004A43B6"/>
    <w:rsid w:val="004A4A64"/>
    <w:rsid w:val="004A4C72"/>
    <w:rsid w:val="004A4E24"/>
    <w:rsid w:val="004A52DB"/>
    <w:rsid w:val="004A5544"/>
    <w:rsid w:val="004A5CE8"/>
    <w:rsid w:val="004A61B2"/>
    <w:rsid w:val="004A6257"/>
    <w:rsid w:val="004A63AC"/>
    <w:rsid w:val="004A66D7"/>
    <w:rsid w:val="004A6782"/>
    <w:rsid w:val="004A6871"/>
    <w:rsid w:val="004A6913"/>
    <w:rsid w:val="004A6D8D"/>
    <w:rsid w:val="004A71FC"/>
    <w:rsid w:val="004A72FD"/>
    <w:rsid w:val="004A7837"/>
    <w:rsid w:val="004A7D69"/>
    <w:rsid w:val="004A7DC5"/>
    <w:rsid w:val="004B0103"/>
    <w:rsid w:val="004B02CA"/>
    <w:rsid w:val="004B047E"/>
    <w:rsid w:val="004B08C3"/>
    <w:rsid w:val="004B09CB"/>
    <w:rsid w:val="004B0B11"/>
    <w:rsid w:val="004B0E13"/>
    <w:rsid w:val="004B0E3F"/>
    <w:rsid w:val="004B1308"/>
    <w:rsid w:val="004B1558"/>
    <w:rsid w:val="004B15E6"/>
    <w:rsid w:val="004B1608"/>
    <w:rsid w:val="004B1EB7"/>
    <w:rsid w:val="004B21C8"/>
    <w:rsid w:val="004B248A"/>
    <w:rsid w:val="004B2505"/>
    <w:rsid w:val="004B26CC"/>
    <w:rsid w:val="004B33B2"/>
    <w:rsid w:val="004B3D72"/>
    <w:rsid w:val="004B3E6F"/>
    <w:rsid w:val="004B3EF5"/>
    <w:rsid w:val="004B40D2"/>
    <w:rsid w:val="004B40EE"/>
    <w:rsid w:val="004B461D"/>
    <w:rsid w:val="004B48BF"/>
    <w:rsid w:val="004B4C1D"/>
    <w:rsid w:val="004B4DC9"/>
    <w:rsid w:val="004B4FBD"/>
    <w:rsid w:val="004B52C3"/>
    <w:rsid w:val="004B549D"/>
    <w:rsid w:val="004B583E"/>
    <w:rsid w:val="004B5B12"/>
    <w:rsid w:val="004B5B15"/>
    <w:rsid w:val="004B5D1B"/>
    <w:rsid w:val="004B5D86"/>
    <w:rsid w:val="004B5F60"/>
    <w:rsid w:val="004B5FC2"/>
    <w:rsid w:val="004B5FCF"/>
    <w:rsid w:val="004B6057"/>
    <w:rsid w:val="004B63A8"/>
    <w:rsid w:val="004B652A"/>
    <w:rsid w:val="004B65F9"/>
    <w:rsid w:val="004B662C"/>
    <w:rsid w:val="004B664D"/>
    <w:rsid w:val="004B67E0"/>
    <w:rsid w:val="004B6AE9"/>
    <w:rsid w:val="004B6C36"/>
    <w:rsid w:val="004B6F67"/>
    <w:rsid w:val="004B73D9"/>
    <w:rsid w:val="004B7620"/>
    <w:rsid w:val="004B770C"/>
    <w:rsid w:val="004B7813"/>
    <w:rsid w:val="004B7B2C"/>
    <w:rsid w:val="004B7C10"/>
    <w:rsid w:val="004B7E06"/>
    <w:rsid w:val="004B7EF9"/>
    <w:rsid w:val="004C01F0"/>
    <w:rsid w:val="004C0326"/>
    <w:rsid w:val="004C0410"/>
    <w:rsid w:val="004C0623"/>
    <w:rsid w:val="004C0D33"/>
    <w:rsid w:val="004C121B"/>
    <w:rsid w:val="004C1267"/>
    <w:rsid w:val="004C1CE9"/>
    <w:rsid w:val="004C1E56"/>
    <w:rsid w:val="004C1F6D"/>
    <w:rsid w:val="004C27E7"/>
    <w:rsid w:val="004C28AB"/>
    <w:rsid w:val="004C303E"/>
    <w:rsid w:val="004C314A"/>
    <w:rsid w:val="004C3160"/>
    <w:rsid w:val="004C324B"/>
    <w:rsid w:val="004C3356"/>
    <w:rsid w:val="004C33A0"/>
    <w:rsid w:val="004C3477"/>
    <w:rsid w:val="004C3CF1"/>
    <w:rsid w:val="004C3E51"/>
    <w:rsid w:val="004C3EA4"/>
    <w:rsid w:val="004C3FF9"/>
    <w:rsid w:val="004C409E"/>
    <w:rsid w:val="004C4134"/>
    <w:rsid w:val="004C4159"/>
    <w:rsid w:val="004C4192"/>
    <w:rsid w:val="004C485B"/>
    <w:rsid w:val="004C4A10"/>
    <w:rsid w:val="004C51A0"/>
    <w:rsid w:val="004C57EA"/>
    <w:rsid w:val="004C59CA"/>
    <w:rsid w:val="004C59F4"/>
    <w:rsid w:val="004C5B0B"/>
    <w:rsid w:val="004C5E10"/>
    <w:rsid w:val="004C5F15"/>
    <w:rsid w:val="004C606B"/>
    <w:rsid w:val="004C60F3"/>
    <w:rsid w:val="004C60F5"/>
    <w:rsid w:val="004C633A"/>
    <w:rsid w:val="004C6575"/>
    <w:rsid w:val="004C6827"/>
    <w:rsid w:val="004C6ABF"/>
    <w:rsid w:val="004C6FFE"/>
    <w:rsid w:val="004C703A"/>
    <w:rsid w:val="004C721F"/>
    <w:rsid w:val="004C7277"/>
    <w:rsid w:val="004C7412"/>
    <w:rsid w:val="004C74A8"/>
    <w:rsid w:val="004C7EF8"/>
    <w:rsid w:val="004D03CF"/>
    <w:rsid w:val="004D04FF"/>
    <w:rsid w:val="004D063E"/>
    <w:rsid w:val="004D07D1"/>
    <w:rsid w:val="004D07FE"/>
    <w:rsid w:val="004D0A36"/>
    <w:rsid w:val="004D0C2C"/>
    <w:rsid w:val="004D126F"/>
    <w:rsid w:val="004D19D4"/>
    <w:rsid w:val="004D1FE0"/>
    <w:rsid w:val="004D248E"/>
    <w:rsid w:val="004D24A0"/>
    <w:rsid w:val="004D2AD3"/>
    <w:rsid w:val="004D2B04"/>
    <w:rsid w:val="004D2CE6"/>
    <w:rsid w:val="004D2CFF"/>
    <w:rsid w:val="004D2D3F"/>
    <w:rsid w:val="004D2E12"/>
    <w:rsid w:val="004D31BC"/>
    <w:rsid w:val="004D33CE"/>
    <w:rsid w:val="004D37F6"/>
    <w:rsid w:val="004D3A7D"/>
    <w:rsid w:val="004D3D1D"/>
    <w:rsid w:val="004D3DBD"/>
    <w:rsid w:val="004D42BE"/>
    <w:rsid w:val="004D43C2"/>
    <w:rsid w:val="004D449B"/>
    <w:rsid w:val="004D4822"/>
    <w:rsid w:val="004D4829"/>
    <w:rsid w:val="004D48DE"/>
    <w:rsid w:val="004D4C05"/>
    <w:rsid w:val="004D527E"/>
    <w:rsid w:val="004D5A3C"/>
    <w:rsid w:val="004D63B5"/>
    <w:rsid w:val="004D6CDD"/>
    <w:rsid w:val="004D6E9A"/>
    <w:rsid w:val="004D732C"/>
    <w:rsid w:val="004D7600"/>
    <w:rsid w:val="004D781F"/>
    <w:rsid w:val="004D7CD0"/>
    <w:rsid w:val="004E0111"/>
    <w:rsid w:val="004E0126"/>
    <w:rsid w:val="004E03AA"/>
    <w:rsid w:val="004E054B"/>
    <w:rsid w:val="004E0637"/>
    <w:rsid w:val="004E08BC"/>
    <w:rsid w:val="004E0936"/>
    <w:rsid w:val="004E0C5F"/>
    <w:rsid w:val="004E12C6"/>
    <w:rsid w:val="004E1912"/>
    <w:rsid w:val="004E1CD6"/>
    <w:rsid w:val="004E1E67"/>
    <w:rsid w:val="004E1F0C"/>
    <w:rsid w:val="004E2113"/>
    <w:rsid w:val="004E22A6"/>
    <w:rsid w:val="004E2465"/>
    <w:rsid w:val="004E27BB"/>
    <w:rsid w:val="004E27C3"/>
    <w:rsid w:val="004E2802"/>
    <w:rsid w:val="004E2902"/>
    <w:rsid w:val="004E2A55"/>
    <w:rsid w:val="004E2B71"/>
    <w:rsid w:val="004E3002"/>
    <w:rsid w:val="004E3216"/>
    <w:rsid w:val="004E38E0"/>
    <w:rsid w:val="004E3B6E"/>
    <w:rsid w:val="004E3D5A"/>
    <w:rsid w:val="004E3FCB"/>
    <w:rsid w:val="004E40E0"/>
    <w:rsid w:val="004E4570"/>
    <w:rsid w:val="004E4D18"/>
    <w:rsid w:val="004E52CD"/>
    <w:rsid w:val="004E566F"/>
    <w:rsid w:val="004E5948"/>
    <w:rsid w:val="004E5D8C"/>
    <w:rsid w:val="004E5EFB"/>
    <w:rsid w:val="004E6375"/>
    <w:rsid w:val="004E67F1"/>
    <w:rsid w:val="004E6AFC"/>
    <w:rsid w:val="004E6C1C"/>
    <w:rsid w:val="004E6FFD"/>
    <w:rsid w:val="004E74FA"/>
    <w:rsid w:val="004E7732"/>
    <w:rsid w:val="004E7A54"/>
    <w:rsid w:val="004E7C0A"/>
    <w:rsid w:val="004E7ED2"/>
    <w:rsid w:val="004E7F8B"/>
    <w:rsid w:val="004F02EB"/>
    <w:rsid w:val="004F0326"/>
    <w:rsid w:val="004F07C8"/>
    <w:rsid w:val="004F08FF"/>
    <w:rsid w:val="004F09E6"/>
    <w:rsid w:val="004F09EF"/>
    <w:rsid w:val="004F0A07"/>
    <w:rsid w:val="004F0A87"/>
    <w:rsid w:val="004F0AE2"/>
    <w:rsid w:val="004F0D47"/>
    <w:rsid w:val="004F0EC6"/>
    <w:rsid w:val="004F113E"/>
    <w:rsid w:val="004F12AE"/>
    <w:rsid w:val="004F180D"/>
    <w:rsid w:val="004F1E9B"/>
    <w:rsid w:val="004F20D2"/>
    <w:rsid w:val="004F22F7"/>
    <w:rsid w:val="004F2304"/>
    <w:rsid w:val="004F2631"/>
    <w:rsid w:val="004F2930"/>
    <w:rsid w:val="004F2D56"/>
    <w:rsid w:val="004F32DB"/>
    <w:rsid w:val="004F342E"/>
    <w:rsid w:val="004F34BC"/>
    <w:rsid w:val="004F35AE"/>
    <w:rsid w:val="004F378C"/>
    <w:rsid w:val="004F383E"/>
    <w:rsid w:val="004F38FE"/>
    <w:rsid w:val="004F3B35"/>
    <w:rsid w:val="004F430F"/>
    <w:rsid w:val="004F4333"/>
    <w:rsid w:val="004F4426"/>
    <w:rsid w:val="004F44E1"/>
    <w:rsid w:val="004F4829"/>
    <w:rsid w:val="004F526B"/>
    <w:rsid w:val="004F5487"/>
    <w:rsid w:val="004F55B2"/>
    <w:rsid w:val="004F5610"/>
    <w:rsid w:val="004F58F5"/>
    <w:rsid w:val="004F592C"/>
    <w:rsid w:val="004F5BAC"/>
    <w:rsid w:val="004F5CB2"/>
    <w:rsid w:val="004F5CE8"/>
    <w:rsid w:val="004F5D79"/>
    <w:rsid w:val="004F610C"/>
    <w:rsid w:val="004F68B7"/>
    <w:rsid w:val="004F6E4A"/>
    <w:rsid w:val="004F70C3"/>
    <w:rsid w:val="004F7385"/>
    <w:rsid w:val="004F759E"/>
    <w:rsid w:val="004F765E"/>
    <w:rsid w:val="004F7917"/>
    <w:rsid w:val="0050047D"/>
    <w:rsid w:val="0050051A"/>
    <w:rsid w:val="00500727"/>
    <w:rsid w:val="00500774"/>
    <w:rsid w:val="00500BF3"/>
    <w:rsid w:val="00500C8F"/>
    <w:rsid w:val="00501026"/>
    <w:rsid w:val="005012F5"/>
    <w:rsid w:val="005013F1"/>
    <w:rsid w:val="005014B6"/>
    <w:rsid w:val="005016A1"/>
    <w:rsid w:val="00501789"/>
    <w:rsid w:val="00501827"/>
    <w:rsid w:val="005018AA"/>
    <w:rsid w:val="00501E32"/>
    <w:rsid w:val="00501F88"/>
    <w:rsid w:val="005021FC"/>
    <w:rsid w:val="0050229D"/>
    <w:rsid w:val="00502421"/>
    <w:rsid w:val="005024BD"/>
    <w:rsid w:val="005025BB"/>
    <w:rsid w:val="0050263C"/>
    <w:rsid w:val="00502703"/>
    <w:rsid w:val="00502800"/>
    <w:rsid w:val="00502881"/>
    <w:rsid w:val="00502D39"/>
    <w:rsid w:val="005030AC"/>
    <w:rsid w:val="0050344B"/>
    <w:rsid w:val="005044BE"/>
    <w:rsid w:val="0050464C"/>
    <w:rsid w:val="00504A41"/>
    <w:rsid w:val="00504E58"/>
    <w:rsid w:val="00504E6D"/>
    <w:rsid w:val="005051A2"/>
    <w:rsid w:val="005053EF"/>
    <w:rsid w:val="005056FB"/>
    <w:rsid w:val="0050635E"/>
    <w:rsid w:val="005064A5"/>
    <w:rsid w:val="005065AB"/>
    <w:rsid w:val="00506D67"/>
    <w:rsid w:val="00506FB3"/>
    <w:rsid w:val="00506FD0"/>
    <w:rsid w:val="00506FD8"/>
    <w:rsid w:val="00507124"/>
    <w:rsid w:val="0050748A"/>
    <w:rsid w:val="005074B7"/>
    <w:rsid w:val="005075B5"/>
    <w:rsid w:val="0050762F"/>
    <w:rsid w:val="0050791C"/>
    <w:rsid w:val="00507932"/>
    <w:rsid w:val="00507D7C"/>
    <w:rsid w:val="00507E74"/>
    <w:rsid w:val="0051023C"/>
    <w:rsid w:val="00510924"/>
    <w:rsid w:val="00510FEA"/>
    <w:rsid w:val="00511115"/>
    <w:rsid w:val="0051144F"/>
    <w:rsid w:val="005116A2"/>
    <w:rsid w:val="005116D4"/>
    <w:rsid w:val="005116F5"/>
    <w:rsid w:val="005118B8"/>
    <w:rsid w:val="00511A71"/>
    <w:rsid w:val="00511B0B"/>
    <w:rsid w:val="00511EC6"/>
    <w:rsid w:val="00511FA4"/>
    <w:rsid w:val="005120DA"/>
    <w:rsid w:val="00512376"/>
    <w:rsid w:val="0051241F"/>
    <w:rsid w:val="00512606"/>
    <w:rsid w:val="005129C9"/>
    <w:rsid w:val="00512A56"/>
    <w:rsid w:val="00512BB5"/>
    <w:rsid w:val="00513133"/>
    <w:rsid w:val="0051313F"/>
    <w:rsid w:val="00513166"/>
    <w:rsid w:val="00513242"/>
    <w:rsid w:val="00513751"/>
    <w:rsid w:val="00513A7A"/>
    <w:rsid w:val="00513E10"/>
    <w:rsid w:val="00513ECD"/>
    <w:rsid w:val="00514647"/>
    <w:rsid w:val="0051491E"/>
    <w:rsid w:val="00515147"/>
    <w:rsid w:val="005151F6"/>
    <w:rsid w:val="00515328"/>
    <w:rsid w:val="00515406"/>
    <w:rsid w:val="00515753"/>
    <w:rsid w:val="0051597E"/>
    <w:rsid w:val="00515B22"/>
    <w:rsid w:val="005160D6"/>
    <w:rsid w:val="00516552"/>
    <w:rsid w:val="005165AE"/>
    <w:rsid w:val="005165F4"/>
    <w:rsid w:val="005167A6"/>
    <w:rsid w:val="00516D46"/>
    <w:rsid w:val="005170E2"/>
    <w:rsid w:val="0051722C"/>
    <w:rsid w:val="0051728E"/>
    <w:rsid w:val="0051729D"/>
    <w:rsid w:val="005176AF"/>
    <w:rsid w:val="00517C77"/>
    <w:rsid w:val="00520021"/>
    <w:rsid w:val="0052009B"/>
    <w:rsid w:val="0052036B"/>
    <w:rsid w:val="00520495"/>
    <w:rsid w:val="0052054F"/>
    <w:rsid w:val="00520569"/>
    <w:rsid w:val="005206CD"/>
    <w:rsid w:val="005208FE"/>
    <w:rsid w:val="00520969"/>
    <w:rsid w:val="005213CA"/>
    <w:rsid w:val="005217F6"/>
    <w:rsid w:val="00521805"/>
    <w:rsid w:val="00521E4D"/>
    <w:rsid w:val="0052272A"/>
    <w:rsid w:val="005235D6"/>
    <w:rsid w:val="005239A4"/>
    <w:rsid w:val="00523A04"/>
    <w:rsid w:val="00523FDA"/>
    <w:rsid w:val="005240DD"/>
    <w:rsid w:val="0052432F"/>
    <w:rsid w:val="0052456B"/>
    <w:rsid w:val="00524607"/>
    <w:rsid w:val="0052498F"/>
    <w:rsid w:val="00524B2C"/>
    <w:rsid w:val="00524E9D"/>
    <w:rsid w:val="0052519E"/>
    <w:rsid w:val="00525405"/>
    <w:rsid w:val="005266CA"/>
    <w:rsid w:val="005266D0"/>
    <w:rsid w:val="005267DB"/>
    <w:rsid w:val="005267FF"/>
    <w:rsid w:val="00526ADD"/>
    <w:rsid w:val="00526B68"/>
    <w:rsid w:val="005271A7"/>
    <w:rsid w:val="005271E2"/>
    <w:rsid w:val="0052720C"/>
    <w:rsid w:val="005274CA"/>
    <w:rsid w:val="005278DB"/>
    <w:rsid w:val="00527AC0"/>
    <w:rsid w:val="00527D3E"/>
    <w:rsid w:val="00530089"/>
    <w:rsid w:val="005307F9"/>
    <w:rsid w:val="00530CD3"/>
    <w:rsid w:val="00530E65"/>
    <w:rsid w:val="00530EDE"/>
    <w:rsid w:val="0053106D"/>
    <w:rsid w:val="0053115E"/>
    <w:rsid w:val="0053149B"/>
    <w:rsid w:val="00531542"/>
    <w:rsid w:val="00531637"/>
    <w:rsid w:val="0053165E"/>
    <w:rsid w:val="005318C8"/>
    <w:rsid w:val="00531EB8"/>
    <w:rsid w:val="00532179"/>
    <w:rsid w:val="00532304"/>
    <w:rsid w:val="005324CD"/>
    <w:rsid w:val="00532510"/>
    <w:rsid w:val="00532658"/>
    <w:rsid w:val="005327F1"/>
    <w:rsid w:val="00532862"/>
    <w:rsid w:val="00532ECB"/>
    <w:rsid w:val="005332A0"/>
    <w:rsid w:val="005333C5"/>
    <w:rsid w:val="00533EF4"/>
    <w:rsid w:val="00533F66"/>
    <w:rsid w:val="005343B0"/>
    <w:rsid w:val="00534454"/>
    <w:rsid w:val="005345AA"/>
    <w:rsid w:val="00534655"/>
    <w:rsid w:val="00534898"/>
    <w:rsid w:val="0053497B"/>
    <w:rsid w:val="00534C79"/>
    <w:rsid w:val="00534D0B"/>
    <w:rsid w:val="00534D96"/>
    <w:rsid w:val="00535008"/>
    <w:rsid w:val="00535228"/>
    <w:rsid w:val="005352C1"/>
    <w:rsid w:val="0053553E"/>
    <w:rsid w:val="0053560C"/>
    <w:rsid w:val="00535B1B"/>
    <w:rsid w:val="0053602D"/>
    <w:rsid w:val="0053613E"/>
    <w:rsid w:val="005361B1"/>
    <w:rsid w:val="00536936"/>
    <w:rsid w:val="00536ABE"/>
    <w:rsid w:val="00536AEA"/>
    <w:rsid w:val="00536B10"/>
    <w:rsid w:val="005371F7"/>
    <w:rsid w:val="00537388"/>
    <w:rsid w:val="0053783D"/>
    <w:rsid w:val="00537ED1"/>
    <w:rsid w:val="00537FE9"/>
    <w:rsid w:val="00540384"/>
    <w:rsid w:val="00540411"/>
    <w:rsid w:val="005405C0"/>
    <w:rsid w:val="00540704"/>
    <w:rsid w:val="00540982"/>
    <w:rsid w:val="00540E28"/>
    <w:rsid w:val="00540FB8"/>
    <w:rsid w:val="005411B4"/>
    <w:rsid w:val="005412AB"/>
    <w:rsid w:val="0054137B"/>
    <w:rsid w:val="00541773"/>
    <w:rsid w:val="00541843"/>
    <w:rsid w:val="00541B9C"/>
    <w:rsid w:val="00541CAE"/>
    <w:rsid w:val="00541DAD"/>
    <w:rsid w:val="00541F34"/>
    <w:rsid w:val="005420DC"/>
    <w:rsid w:val="00542427"/>
    <w:rsid w:val="00542764"/>
    <w:rsid w:val="00542E06"/>
    <w:rsid w:val="00543129"/>
    <w:rsid w:val="00543191"/>
    <w:rsid w:val="0054342E"/>
    <w:rsid w:val="0054355E"/>
    <w:rsid w:val="00543BDC"/>
    <w:rsid w:val="00543D9F"/>
    <w:rsid w:val="00543E0F"/>
    <w:rsid w:val="00543E11"/>
    <w:rsid w:val="00544083"/>
    <w:rsid w:val="00544150"/>
    <w:rsid w:val="0054420E"/>
    <w:rsid w:val="0054441B"/>
    <w:rsid w:val="00544463"/>
    <w:rsid w:val="00544703"/>
    <w:rsid w:val="00544CE4"/>
    <w:rsid w:val="00544EFF"/>
    <w:rsid w:val="005451C0"/>
    <w:rsid w:val="0054553D"/>
    <w:rsid w:val="00545582"/>
    <w:rsid w:val="00545F29"/>
    <w:rsid w:val="00545F6D"/>
    <w:rsid w:val="00546673"/>
    <w:rsid w:val="005469AE"/>
    <w:rsid w:val="00546CED"/>
    <w:rsid w:val="00547386"/>
    <w:rsid w:val="005473A6"/>
    <w:rsid w:val="005473B5"/>
    <w:rsid w:val="00547448"/>
    <w:rsid w:val="005474C1"/>
    <w:rsid w:val="0054778F"/>
    <w:rsid w:val="00547828"/>
    <w:rsid w:val="00547B68"/>
    <w:rsid w:val="005503B3"/>
    <w:rsid w:val="0055055E"/>
    <w:rsid w:val="00550799"/>
    <w:rsid w:val="00550BAD"/>
    <w:rsid w:val="00550D64"/>
    <w:rsid w:val="00550D9C"/>
    <w:rsid w:val="00550FA1"/>
    <w:rsid w:val="00551128"/>
    <w:rsid w:val="00551359"/>
    <w:rsid w:val="00551605"/>
    <w:rsid w:val="00551835"/>
    <w:rsid w:val="00551A8B"/>
    <w:rsid w:val="00551C08"/>
    <w:rsid w:val="00551C58"/>
    <w:rsid w:val="00551FD6"/>
    <w:rsid w:val="0055200E"/>
    <w:rsid w:val="00552177"/>
    <w:rsid w:val="005525F6"/>
    <w:rsid w:val="0055267E"/>
    <w:rsid w:val="005526DE"/>
    <w:rsid w:val="00552C04"/>
    <w:rsid w:val="00552C7C"/>
    <w:rsid w:val="00552EE1"/>
    <w:rsid w:val="005531A2"/>
    <w:rsid w:val="00553415"/>
    <w:rsid w:val="00553992"/>
    <w:rsid w:val="00553FEC"/>
    <w:rsid w:val="00554535"/>
    <w:rsid w:val="00554F55"/>
    <w:rsid w:val="00554F59"/>
    <w:rsid w:val="005550E8"/>
    <w:rsid w:val="005551E2"/>
    <w:rsid w:val="005551EF"/>
    <w:rsid w:val="00555BCF"/>
    <w:rsid w:val="005562FC"/>
    <w:rsid w:val="00556399"/>
    <w:rsid w:val="0055642C"/>
    <w:rsid w:val="005566CC"/>
    <w:rsid w:val="005568C2"/>
    <w:rsid w:val="00556FC2"/>
    <w:rsid w:val="00556FDD"/>
    <w:rsid w:val="00557138"/>
    <w:rsid w:val="0055715E"/>
    <w:rsid w:val="00557338"/>
    <w:rsid w:val="0055740D"/>
    <w:rsid w:val="005574D8"/>
    <w:rsid w:val="0055757A"/>
    <w:rsid w:val="00557670"/>
    <w:rsid w:val="005576FE"/>
    <w:rsid w:val="00557A3D"/>
    <w:rsid w:val="00557D12"/>
    <w:rsid w:val="00557F70"/>
    <w:rsid w:val="00557FA0"/>
    <w:rsid w:val="00560043"/>
    <w:rsid w:val="00560127"/>
    <w:rsid w:val="0056019A"/>
    <w:rsid w:val="005603E2"/>
    <w:rsid w:val="00560479"/>
    <w:rsid w:val="005605E8"/>
    <w:rsid w:val="00560B52"/>
    <w:rsid w:val="00560C03"/>
    <w:rsid w:val="00560F7F"/>
    <w:rsid w:val="00561102"/>
    <w:rsid w:val="005611D5"/>
    <w:rsid w:val="00561287"/>
    <w:rsid w:val="00561417"/>
    <w:rsid w:val="0056145C"/>
    <w:rsid w:val="005618C5"/>
    <w:rsid w:val="00561EFD"/>
    <w:rsid w:val="005627A6"/>
    <w:rsid w:val="0056286B"/>
    <w:rsid w:val="0056290D"/>
    <w:rsid w:val="00562C84"/>
    <w:rsid w:val="00562E9C"/>
    <w:rsid w:val="00562F11"/>
    <w:rsid w:val="00563645"/>
    <w:rsid w:val="00563825"/>
    <w:rsid w:val="00564022"/>
    <w:rsid w:val="0056416A"/>
    <w:rsid w:val="00564382"/>
    <w:rsid w:val="00564414"/>
    <w:rsid w:val="0056496C"/>
    <w:rsid w:val="00564BC3"/>
    <w:rsid w:val="00564C35"/>
    <w:rsid w:val="00564D06"/>
    <w:rsid w:val="00564DC8"/>
    <w:rsid w:val="00564F71"/>
    <w:rsid w:val="005653A3"/>
    <w:rsid w:val="00565A6D"/>
    <w:rsid w:val="00565BBF"/>
    <w:rsid w:val="00565BF4"/>
    <w:rsid w:val="00565CFE"/>
    <w:rsid w:val="00565D80"/>
    <w:rsid w:val="00565F3B"/>
    <w:rsid w:val="0056650D"/>
    <w:rsid w:val="005667CB"/>
    <w:rsid w:val="00566860"/>
    <w:rsid w:val="00566D73"/>
    <w:rsid w:val="00566F5C"/>
    <w:rsid w:val="00566FAA"/>
    <w:rsid w:val="005670EF"/>
    <w:rsid w:val="0056772C"/>
    <w:rsid w:val="0056784C"/>
    <w:rsid w:val="00567DCA"/>
    <w:rsid w:val="00567E51"/>
    <w:rsid w:val="0057037A"/>
    <w:rsid w:val="005706FD"/>
    <w:rsid w:val="005709CD"/>
    <w:rsid w:val="00570AC6"/>
    <w:rsid w:val="00570B84"/>
    <w:rsid w:val="00570D3A"/>
    <w:rsid w:val="00570E45"/>
    <w:rsid w:val="0057124E"/>
    <w:rsid w:val="005718CC"/>
    <w:rsid w:val="0057261E"/>
    <w:rsid w:val="00572B39"/>
    <w:rsid w:val="00572B3D"/>
    <w:rsid w:val="00572CE4"/>
    <w:rsid w:val="005734F5"/>
    <w:rsid w:val="005736B7"/>
    <w:rsid w:val="00573709"/>
    <w:rsid w:val="00573B8B"/>
    <w:rsid w:val="00573C5E"/>
    <w:rsid w:val="00573F32"/>
    <w:rsid w:val="00574001"/>
    <w:rsid w:val="0057429C"/>
    <w:rsid w:val="00574998"/>
    <w:rsid w:val="00574B86"/>
    <w:rsid w:val="005754AE"/>
    <w:rsid w:val="005755F9"/>
    <w:rsid w:val="00575A14"/>
    <w:rsid w:val="00575BE2"/>
    <w:rsid w:val="00575C28"/>
    <w:rsid w:val="00575E08"/>
    <w:rsid w:val="00576111"/>
    <w:rsid w:val="00576321"/>
    <w:rsid w:val="005763FE"/>
    <w:rsid w:val="00576832"/>
    <w:rsid w:val="00576951"/>
    <w:rsid w:val="00576FA6"/>
    <w:rsid w:val="00577449"/>
    <w:rsid w:val="005779F9"/>
    <w:rsid w:val="00577CAE"/>
    <w:rsid w:val="00577D49"/>
    <w:rsid w:val="005806DB"/>
    <w:rsid w:val="005807A6"/>
    <w:rsid w:val="00580CB7"/>
    <w:rsid w:val="00580EA1"/>
    <w:rsid w:val="0058114E"/>
    <w:rsid w:val="0058118D"/>
    <w:rsid w:val="00581238"/>
    <w:rsid w:val="005813A9"/>
    <w:rsid w:val="00581E8A"/>
    <w:rsid w:val="00582241"/>
    <w:rsid w:val="005824BC"/>
    <w:rsid w:val="00582601"/>
    <w:rsid w:val="0058278A"/>
    <w:rsid w:val="0058281B"/>
    <w:rsid w:val="00582E67"/>
    <w:rsid w:val="0058305B"/>
    <w:rsid w:val="0058305F"/>
    <w:rsid w:val="00583421"/>
    <w:rsid w:val="0058387D"/>
    <w:rsid w:val="005839B6"/>
    <w:rsid w:val="00583AA9"/>
    <w:rsid w:val="00583BE1"/>
    <w:rsid w:val="00583E5A"/>
    <w:rsid w:val="005840D4"/>
    <w:rsid w:val="005841BB"/>
    <w:rsid w:val="00584300"/>
    <w:rsid w:val="005845EA"/>
    <w:rsid w:val="00584762"/>
    <w:rsid w:val="00584A92"/>
    <w:rsid w:val="00584B85"/>
    <w:rsid w:val="00584C98"/>
    <w:rsid w:val="00584E50"/>
    <w:rsid w:val="00585018"/>
    <w:rsid w:val="005855B3"/>
    <w:rsid w:val="0058568C"/>
    <w:rsid w:val="0058570D"/>
    <w:rsid w:val="005859C1"/>
    <w:rsid w:val="00585CF4"/>
    <w:rsid w:val="00585E57"/>
    <w:rsid w:val="00586064"/>
    <w:rsid w:val="0058607B"/>
    <w:rsid w:val="0058635D"/>
    <w:rsid w:val="005865B9"/>
    <w:rsid w:val="005865C2"/>
    <w:rsid w:val="00586954"/>
    <w:rsid w:val="005869A1"/>
    <w:rsid w:val="00586B0B"/>
    <w:rsid w:val="00586E9A"/>
    <w:rsid w:val="005874D9"/>
    <w:rsid w:val="00587766"/>
    <w:rsid w:val="00587B14"/>
    <w:rsid w:val="00587B32"/>
    <w:rsid w:val="00590536"/>
    <w:rsid w:val="005909CF"/>
    <w:rsid w:val="00590A63"/>
    <w:rsid w:val="00590C38"/>
    <w:rsid w:val="00590D1E"/>
    <w:rsid w:val="00591192"/>
    <w:rsid w:val="00591588"/>
    <w:rsid w:val="0059166E"/>
    <w:rsid w:val="00591731"/>
    <w:rsid w:val="00591749"/>
    <w:rsid w:val="0059192C"/>
    <w:rsid w:val="00591AC0"/>
    <w:rsid w:val="00592038"/>
    <w:rsid w:val="00592247"/>
    <w:rsid w:val="005922B0"/>
    <w:rsid w:val="0059245B"/>
    <w:rsid w:val="00592602"/>
    <w:rsid w:val="00592935"/>
    <w:rsid w:val="00592DA9"/>
    <w:rsid w:val="00593173"/>
    <w:rsid w:val="005937B2"/>
    <w:rsid w:val="00593A90"/>
    <w:rsid w:val="00593B60"/>
    <w:rsid w:val="00593C04"/>
    <w:rsid w:val="0059422C"/>
    <w:rsid w:val="00594475"/>
    <w:rsid w:val="005946BD"/>
    <w:rsid w:val="00594A3C"/>
    <w:rsid w:val="00594B21"/>
    <w:rsid w:val="005950A2"/>
    <w:rsid w:val="00595673"/>
    <w:rsid w:val="00595764"/>
    <w:rsid w:val="0059591E"/>
    <w:rsid w:val="00596984"/>
    <w:rsid w:val="00596AB0"/>
    <w:rsid w:val="00597334"/>
    <w:rsid w:val="00597394"/>
    <w:rsid w:val="00597A68"/>
    <w:rsid w:val="00597B0B"/>
    <w:rsid w:val="00597C85"/>
    <w:rsid w:val="00597D9C"/>
    <w:rsid w:val="005A02A5"/>
    <w:rsid w:val="005A040D"/>
    <w:rsid w:val="005A09F7"/>
    <w:rsid w:val="005A0BD4"/>
    <w:rsid w:val="005A0E05"/>
    <w:rsid w:val="005A122D"/>
    <w:rsid w:val="005A123C"/>
    <w:rsid w:val="005A1577"/>
    <w:rsid w:val="005A16C8"/>
    <w:rsid w:val="005A16D8"/>
    <w:rsid w:val="005A19DF"/>
    <w:rsid w:val="005A1B1E"/>
    <w:rsid w:val="005A1C65"/>
    <w:rsid w:val="005A1CF6"/>
    <w:rsid w:val="005A1F93"/>
    <w:rsid w:val="005A21BD"/>
    <w:rsid w:val="005A2693"/>
    <w:rsid w:val="005A2739"/>
    <w:rsid w:val="005A2917"/>
    <w:rsid w:val="005A2AC8"/>
    <w:rsid w:val="005A310C"/>
    <w:rsid w:val="005A322C"/>
    <w:rsid w:val="005A3337"/>
    <w:rsid w:val="005A347F"/>
    <w:rsid w:val="005A382C"/>
    <w:rsid w:val="005A396E"/>
    <w:rsid w:val="005A3AE0"/>
    <w:rsid w:val="005A3D45"/>
    <w:rsid w:val="005A4A6A"/>
    <w:rsid w:val="005A51A9"/>
    <w:rsid w:val="005A5381"/>
    <w:rsid w:val="005A5736"/>
    <w:rsid w:val="005A57A7"/>
    <w:rsid w:val="005A59AE"/>
    <w:rsid w:val="005A5ABD"/>
    <w:rsid w:val="005A5BD4"/>
    <w:rsid w:val="005A5F5D"/>
    <w:rsid w:val="005A5FFC"/>
    <w:rsid w:val="005A63B9"/>
    <w:rsid w:val="005A6501"/>
    <w:rsid w:val="005A6636"/>
    <w:rsid w:val="005A682D"/>
    <w:rsid w:val="005A6AE6"/>
    <w:rsid w:val="005A6CF6"/>
    <w:rsid w:val="005A7351"/>
    <w:rsid w:val="005A747E"/>
    <w:rsid w:val="005A760F"/>
    <w:rsid w:val="005A768C"/>
    <w:rsid w:val="005A783C"/>
    <w:rsid w:val="005A789C"/>
    <w:rsid w:val="005A7938"/>
    <w:rsid w:val="005A7C5B"/>
    <w:rsid w:val="005A7DE9"/>
    <w:rsid w:val="005A7E7F"/>
    <w:rsid w:val="005B01FA"/>
    <w:rsid w:val="005B0A19"/>
    <w:rsid w:val="005B0BED"/>
    <w:rsid w:val="005B0F22"/>
    <w:rsid w:val="005B0F6A"/>
    <w:rsid w:val="005B0F9C"/>
    <w:rsid w:val="005B11AF"/>
    <w:rsid w:val="005B1310"/>
    <w:rsid w:val="005B13E4"/>
    <w:rsid w:val="005B15B0"/>
    <w:rsid w:val="005B1C4D"/>
    <w:rsid w:val="005B2377"/>
    <w:rsid w:val="005B23C4"/>
    <w:rsid w:val="005B24A0"/>
    <w:rsid w:val="005B25F4"/>
    <w:rsid w:val="005B3071"/>
    <w:rsid w:val="005B38ED"/>
    <w:rsid w:val="005B3B49"/>
    <w:rsid w:val="005B3B61"/>
    <w:rsid w:val="005B3B6A"/>
    <w:rsid w:val="005B3F9A"/>
    <w:rsid w:val="005B4476"/>
    <w:rsid w:val="005B4778"/>
    <w:rsid w:val="005B498E"/>
    <w:rsid w:val="005B4B62"/>
    <w:rsid w:val="005B5357"/>
    <w:rsid w:val="005B53C1"/>
    <w:rsid w:val="005B54EE"/>
    <w:rsid w:val="005B58B7"/>
    <w:rsid w:val="005B5B98"/>
    <w:rsid w:val="005B5CFC"/>
    <w:rsid w:val="005B5D71"/>
    <w:rsid w:val="005B5F67"/>
    <w:rsid w:val="005B613E"/>
    <w:rsid w:val="005B6843"/>
    <w:rsid w:val="005B6A99"/>
    <w:rsid w:val="005B6B2E"/>
    <w:rsid w:val="005B7148"/>
    <w:rsid w:val="005B71A4"/>
    <w:rsid w:val="005B77AD"/>
    <w:rsid w:val="005B7888"/>
    <w:rsid w:val="005B7A6A"/>
    <w:rsid w:val="005B7A7B"/>
    <w:rsid w:val="005B7DBD"/>
    <w:rsid w:val="005C0400"/>
    <w:rsid w:val="005C046C"/>
    <w:rsid w:val="005C04B6"/>
    <w:rsid w:val="005C0B5F"/>
    <w:rsid w:val="005C0D29"/>
    <w:rsid w:val="005C1150"/>
    <w:rsid w:val="005C12EE"/>
    <w:rsid w:val="005C17AA"/>
    <w:rsid w:val="005C182E"/>
    <w:rsid w:val="005C1AE8"/>
    <w:rsid w:val="005C1BD4"/>
    <w:rsid w:val="005C1FDA"/>
    <w:rsid w:val="005C2137"/>
    <w:rsid w:val="005C23CC"/>
    <w:rsid w:val="005C25D7"/>
    <w:rsid w:val="005C2A66"/>
    <w:rsid w:val="005C2C2D"/>
    <w:rsid w:val="005C2F02"/>
    <w:rsid w:val="005C30EF"/>
    <w:rsid w:val="005C31EF"/>
    <w:rsid w:val="005C32BE"/>
    <w:rsid w:val="005C3465"/>
    <w:rsid w:val="005C354F"/>
    <w:rsid w:val="005C3E5D"/>
    <w:rsid w:val="005C40EC"/>
    <w:rsid w:val="005C41A2"/>
    <w:rsid w:val="005C41B2"/>
    <w:rsid w:val="005C4739"/>
    <w:rsid w:val="005C4A20"/>
    <w:rsid w:val="005C54D5"/>
    <w:rsid w:val="005C5CD9"/>
    <w:rsid w:val="005C5D4D"/>
    <w:rsid w:val="005C5DBA"/>
    <w:rsid w:val="005C5F61"/>
    <w:rsid w:val="005C60C5"/>
    <w:rsid w:val="005C63EC"/>
    <w:rsid w:val="005C64F2"/>
    <w:rsid w:val="005C6533"/>
    <w:rsid w:val="005C67F1"/>
    <w:rsid w:val="005C6824"/>
    <w:rsid w:val="005C685C"/>
    <w:rsid w:val="005C68CF"/>
    <w:rsid w:val="005C6CCA"/>
    <w:rsid w:val="005C6E19"/>
    <w:rsid w:val="005C6EAB"/>
    <w:rsid w:val="005C70B3"/>
    <w:rsid w:val="005C7349"/>
    <w:rsid w:val="005C7362"/>
    <w:rsid w:val="005C7504"/>
    <w:rsid w:val="005C7A36"/>
    <w:rsid w:val="005C7CA6"/>
    <w:rsid w:val="005C7D91"/>
    <w:rsid w:val="005D0987"/>
    <w:rsid w:val="005D0995"/>
    <w:rsid w:val="005D0C6C"/>
    <w:rsid w:val="005D0E30"/>
    <w:rsid w:val="005D0E52"/>
    <w:rsid w:val="005D0FFC"/>
    <w:rsid w:val="005D12F1"/>
    <w:rsid w:val="005D134A"/>
    <w:rsid w:val="005D158B"/>
    <w:rsid w:val="005D15E3"/>
    <w:rsid w:val="005D1C7E"/>
    <w:rsid w:val="005D1E3D"/>
    <w:rsid w:val="005D204C"/>
    <w:rsid w:val="005D21C9"/>
    <w:rsid w:val="005D25E8"/>
    <w:rsid w:val="005D27A5"/>
    <w:rsid w:val="005D2B37"/>
    <w:rsid w:val="005D2C5D"/>
    <w:rsid w:val="005D30D1"/>
    <w:rsid w:val="005D327F"/>
    <w:rsid w:val="005D3600"/>
    <w:rsid w:val="005D38AE"/>
    <w:rsid w:val="005D3902"/>
    <w:rsid w:val="005D398C"/>
    <w:rsid w:val="005D3B20"/>
    <w:rsid w:val="005D3C1F"/>
    <w:rsid w:val="005D3E2F"/>
    <w:rsid w:val="005D3EBA"/>
    <w:rsid w:val="005D3FED"/>
    <w:rsid w:val="005D41DF"/>
    <w:rsid w:val="005D4858"/>
    <w:rsid w:val="005D490C"/>
    <w:rsid w:val="005D496A"/>
    <w:rsid w:val="005D4AAA"/>
    <w:rsid w:val="005D4C48"/>
    <w:rsid w:val="005D51D2"/>
    <w:rsid w:val="005D590A"/>
    <w:rsid w:val="005D5A3A"/>
    <w:rsid w:val="005D64B3"/>
    <w:rsid w:val="005D655C"/>
    <w:rsid w:val="005D6827"/>
    <w:rsid w:val="005D6835"/>
    <w:rsid w:val="005D68AD"/>
    <w:rsid w:val="005D6D5B"/>
    <w:rsid w:val="005D6F65"/>
    <w:rsid w:val="005D71B8"/>
    <w:rsid w:val="005D759E"/>
    <w:rsid w:val="005D7696"/>
    <w:rsid w:val="005D789C"/>
    <w:rsid w:val="005D799C"/>
    <w:rsid w:val="005D7A35"/>
    <w:rsid w:val="005D7CC4"/>
    <w:rsid w:val="005D7E7E"/>
    <w:rsid w:val="005D7F31"/>
    <w:rsid w:val="005E005F"/>
    <w:rsid w:val="005E00B5"/>
    <w:rsid w:val="005E0181"/>
    <w:rsid w:val="005E04B6"/>
    <w:rsid w:val="005E0510"/>
    <w:rsid w:val="005E0664"/>
    <w:rsid w:val="005E06D9"/>
    <w:rsid w:val="005E0764"/>
    <w:rsid w:val="005E0A75"/>
    <w:rsid w:val="005E0C04"/>
    <w:rsid w:val="005E109D"/>
    <w:rsid w:val="005E1145"/>
    <w:rsid w:val="005E12B3"/>
    <w:rsid w:val="005E12B5"/>
    <w:rsid w:val="005E16CA"/>
    <w:rsid w:val="005E1875"/>
    <w:rsid w:val="005E1B00"/>
    <w:rsid w:val="005E207D"/>
    <w:rsid w:val="005E2167"/>
    <w:rsid w:val="005E21BC"/>
    <w:rsid w:val="005E2236"/>
    <w:rsid w:val="005E229F"/>
    <w:rsid w:val="005E2359"/>
    <w:rsid w:val="005E2488"/>
    <w:rsid w:val="005E2A30"/>
    <w:rsid w:val="005E2A70"/>
    <w:rsid w:val="005E2B3B"/>
    <w:rsid w:val="005E2FE0"/>
    <w:rsid w:val="005E300E"/>
    <w:rsid w:val="005E32BB"/>
    <w:rsid w:val="005E32BE"/>
    <w:rsid w:val="005E3B95"/>
    <w:rsid w:val="005E3D21"/>
    <w:rsid w:val="005E3E45"/>
    <w:rsid w:val="005E44BF"/>
    <w:rsid w:val="005E4833"/>
    <w:rsid w:val="005E48D0"/>
    <w:rsid w:val="005E4B0C"/>
    <w:rsid w:val="005E4B3F"/>
    <w:rsid w:val="005E4C3B"/>
    <w:rsid w:val="005E4D5B"/>
    <w:rsid w:val="005E5915"/>
    <w:rsid w:val="005E5AD7"/>
    <w:rsid w:val="005E5C83"/>
    <w:rsid w:val="005E5E14"/>
    <w:rsid w:val="005E5E19"/>
    <w:rsid w:val="005E5EF3"/>
    <w:rsid w:val="005E6307"/>
    <w:rsid w:val="005E68F9"/>
    <w:rsid w:val="005E696F"/>
    <w:rsid w:val="005E697A"/>
    <w:rsid w:val="005E6AF6"/>
    <w:rsid w:val="005E6D51"/>
    <w:rsid w:val="005E6F83"/>
    <w:rsid w:val="005E758D"/>
    <w:rsid w:val="005E7A28"/>
    <w:rsid w:val="005F06D7"/>
    <w:rsid w:val="005F094D"/>
    <w:rsid w:val="005F0970"/>
    <w:rsid w:val="005F0A1A"/>
    <w:rsid w:val="005F0BE6"/>
    <w:rsid w:val="005F0E17"/>
    <w:rsid w:val="005F1175"/>
    <w:rsid w:val="005F125E"/>
    <w:rsid w:val="005F166B"/>
    <w:rsid w:val="005F1DA7"/>
    <w:rsid w:val="005F2034"/>
    <w:rsid w:val="005F222E"/>
    <w:rsid w:val="005F228D"/>
    <w:rsid w:val="005F2292"/>
    <w:rsid w:val="005F26B7"/>
    <w:rsid w:val="005F2B23"/>
    <w:rsid w:val="005F2DA0"/>
    <w:rsid w:val="005F3120"/>
    <w:rsid w:val="005F316A"/>
    <w:rsid w:val="005F3183"/>
    <w:rsid w:val="005F3605"/>
    <w:rsid w:val="005F37E2"/>
    <w:rsid w:val="005F3898"/>
    <w:rsid w:val="005F3D1B"/>
    <w:rsid w:val="005F3D9B"/>
    <w:rsid w:val="005F4603"/>
    <w:rsid w:val="005F4779"/>
    <w:rsid w:val="005F4803"/>
    <w:rsid w:val="005F4816"/>
    <w:rsid w:val="005F4A12"/>
    <w:rsid w:val="005F4A37"/>
    <w:rsid w:val="005F4B6F"/>
    <w:rsid w:val="005F50C6"/>
    <w:rsid w:val="005F53DC"/>
    <w:rsid w:val="005F5707"/>
    <w:rsid w:val="005F58DF"/>
    <w:rsid w:val="005F596A"/>
    <w:rsid w:val="005F617F"/>
    <w:rsid w:val="005F6518"/>
    <w:rsid w:val="005F658B"/>
    <w:rsid w:val="005F66B0"/>
    <w:rsid w:val="005F7353"/>
    <w:rsid w:val="005F7429"/>
    <w:rsid w:val="005F7433"/>
    <w:rsid w:val="005F79AF"/>
    <w:rsid w:val="005F79C3"/>
    <w:rsid w:val="006000AB"/>
    <w:rsid w:val="006001A4"/>
    <w:rsid w:val="00600BF8"/>
    <w:rsid w:val="0060129F"/>
    <w:rsid w:val="006013B8"/>
    <w:rsid w:val="006016F1"/>
    <w:rsid w:val="00601816"/>
    <w:rsid w:val="006019F7"/>
    <w:rsid w:val="00601BB4"/>
    <w:rsid w:val="00601C71"/>
    <w:rsid w:val="00601E52"/>
    <w:rsid w:val="00602737"/>
    <w:rsid w:val="00602989"/>
    <w:rsid w:val="006029AD"/>
    <w:rsid w:val="00602D19"/>
    <w:rsid w:val="00602DC6"/>
    <w:rsid w:val="0060302A"/>
    <w:rsid w:val="006032FD"/>
    <w:rsid w:val="00603441"/>
    <w:rsid w:val="006034FE"/>
    <w:rsid w:val="00603A5F"/>
    <w:rsid w:val="00603E12"/>
    <w:rsid w:val="006042B3"/>
    <w:rsid w:val="0060435B"/>
    <w:rsid w:val="00604413"/>
    <w:rsid w:val="00604414"/>
    <w:rsid w:val="00604536"/>
    <w:rsid w:val="00604624"/>
    <w:rsid w:val="006046CB"/>
    <w:rsid w:val="006047C8"/>
    <w:rsid w:val="0060496E"/>
    <w:rsid w:val="00604CEC"/>
    <w:rsid w:val="00604E52"/>
    <w:rsid w:val="00604EA7"/>
    <w:rsid w:val="006051B0"/>
    <w:rsid w:val="00605512"/>
    <w:rsid w:val="0060552F"/>
    <w:rsid w:val="006055FD"/>
    <w:rsid w:val="00605D97"/>
    <w:rsid w:val="00605DD1"/>
    <w:rsid w:val="00605EC6"/>
    <w:rsid w:val="00605F5A"/>
    <w:rsid w:val="00606431"/>
    <w:rsid w:val="00606ACC"/>
    <w:rsid w:val="00606EA4"/>
    <w:rsid w:val="0060707F"/>
    <w:rsid w:val="00607260"/>
    <w:rsid w:val="00607433"/>
    <w:rsid w:val="006074DB"/>
    <w:rsid w:val="0060776F"/>
    <w:rsid w:val="0060795B"/>
    <w:rsid w:val="00607ABE"/>
    <w:rsid w:val="00607BA6"/>
    <w:rsid w:val="00610118"/>
    <w:rsid w:val="00610245"/>
    <w:rsid w:val="006102CB"/>
    <w:rsid w:val="006107F3"/>
    <w:rsid w:val="00610A6D"/>
    <w:rsid w:val="00610AA3"/>
    <w:rsid w:val="00610D19"/>
    <w:rsid w:val="00610F40"/>
    <w:rsid w:val="0061108E"/>
    <w:rsid w:val="006117D9"/>
    <w:rsid w:val="00611A73"/>
    <w:rsid w:val="00611DEA"/>
    <w:rsid w:val="00612599"/>
    <w:rsid w:val="006125F8"/>
    <w:rsid w:val="006129BF"/>
    <w:rsid w:val="00612A48"/>
    <w:rsid w:val="00613742"/>
    <w:rsid w:val="00613993"/>
    <w:rsid w:val="00613AF7"/>
    <w:rsid w:val="0061406D"/>
    <w:rsid w:val="0061428A"/>
    <w:rsid w:val="00614540"/>
    <w:rsid w:val="0061464F"/>
    <w:rsid w:val="0061469E"/>
    <w:rsid w:val="006147EE"/>
    <w:rsid w:val="00614CC8"/>
    <w:rsid w:val="00614EC6"/>
    <w:rsid w:val="00614F3B"/>
    <w:rsid w:val="006152FF"/>
    <w:rsid w:val="006153BE"/>
    <w:rsid w:val="00615448"/>
    <w:rsid w:val="00615487"/>
    <w:rsid w:val="0061556A"/>
    <w:rsid w:val="006157C1"/>
    <w:rsid w:val="006159CA"/>
    <w:rsid w:val="00615C08"/>
    <w:rsid w:val="00615E31"/>
    <w:rsid w:val="0061601A"/>
    <w:rsid w:val="006162E5"/>
    <w:rsid w:val="006168DD"/>
    <w:rsid w:val="00616926"/>
    <w:rsid w:val="00616DE7"/>
    <w:rsid w:val="00616DF8"/>
    <w:rsid w:val="00616EF8"/>
    <w:rsid w:val="006175D8"/>
    <w:rsid w:val="00617B14"/>
    <w:rsid w:val="00617F6F"/>
    <w:rsid w:val="0062004D"/>
    <w:rsid w:val="0062005E"/>
    <w:rsid w:val="00620089"/>
    <w:rsid w:val="00620424"/>
    <w:rsid w:val="00620E91"/>
    <w:rsid w:val="00620EB8"/>
    <w:rsid w:val="00620FA6"/>
    <w:rsid w:val="0062105B"/>
    <w:rsid w:val="00621323"/>
    <w:rsid w:val="00621356"/>
    <w:rsid w:val="0062159E"/>
    <w:rsid w:val="0062160A"/>
    <w:rsid w:val="00621754"/>
    <w:rsid w:val="00621A66"/>
    <w:rsid w:val="00621D08"/>
    <w:rsid w:val="00621E02"/>
    <w:rsid w:val="00622053"/>
    <w:rsid w:val="00622169"/>
    <w:rsid w:val="00622994"/>
    <w:rsid w:val="00622B08"/>
    <w:rsid w:val="00622D8C"/>
    <w:rsid w:val="006231A1"/>
    <w:rsid w:val="0062321A"/>
    <w:rsid w:val="0062388A"/>
    <w:rsid w:val="00623968"/>
    <w:rsid w:val="00623E42"/>
    <w:rsid w:val="006243B5"/>
    <w:rsid w:val="00624F1F"/>
    <w:rsid w:val="00624FCF"/>
    <w:rsid w:val="00625057"/>
    <w:rsid w:val="00625293"/>
    <w:rsid w:val="006253D7"/>
    <w:rsid w:val="00625955"/>
    <w:rsid w:val="00625FA4"/>
    <w:rsid w:val="0062604F"/>
    <w:rsid w:val="0062639A"/>
    <w:rsid w:val="0062639D"/>
    <w:rsid w:val="0062648A"/>
    <w:rsid w:val="00626626"/>
    <w:rsid w:val="0062683E"/>
    <w:rsid w:val="00627525"/>
    <w:rsid w:val="0062794D"/>
    <w:rsid w:val="00627B60"/>
    <w:rsid w:val="00627CE1"/>
    <w:rsid w:val="006300CF"/>
    <w:rsid w:val="0063061B"/>
    <w:rsid w:val="00630A28"/>
    <w:rsid w:val="00630EDE"/>
    <w:rsid w:val="00631501"/>
    <w:rsid w:val="00631956"/>
    <w:rsid w:val="00631A96"/>
    <w:rsid w:val="00631E18"/>
    <w:rsid w:val="00631E5E"/>
    <w:rsid w:val="00631F41"/>
    <w:rsid w:val="006325FD"/>
    <w:rsid w:val="006329FC"/>
    <w:rsid w:val="00632FBC"/>
    <w:rsid w:val="00632FCA"/>
    <w:rsid w:val="0063351C"/>
    <w:rsid w:val="006335E7"/>
    <w:rsid w:val="00633639"/>
    <w:rsid w:val="00633C24"/>
    <w:rsid w:val="00633EF3"/>
    <w:rsid w:val="006342BF"/>
    <w:rsid w:val="0063446D"/>
    <w:rsid w:val="00634529"/>
    <w:rsid w:val="00634612"/>
    <w:rsid w:val="0063465F"/>
    <w:rsid w:val="00634671"/>
    <w:rsid w:val="006348D6"/>
    <w:rsid w:val="00634917"/>
    <w:rsid w:val="00634976"/>
    <w:rsid w:val="00634984"/>
    <w:rsid w:val="00634AAA"/>
    <w:rsid w:val="00634EBC"/>
    <w:rsid w:val="00634FAE"/>
    <w:rsid w:val="00635376"/>
    <w:rsid w:val="006354D6"/>
    <w:rsid w:val="00635AC5"/>
    <w:rsid w:val="00635D77"/>
    <w:rsid w:val="00635E3F"/>
    <w:rsid w:val="0063613C"/>
    <w:rsid w:val="0063633E"/>
    <w:rsid w:val="006367CA"/>
    <w:rsid w:val="006368B4"/>
    <w:rsid w:val="00636D70"/>
    <w:rsid w:val="00636E69"/>
    <w:rsid w:val="00636E75"/>
    <w:rsid w:val="00637064"/>
    <w:rsid w:val="006372D5"/>
    <w:rsid w:val="00637CB3"/>
    <w:rsid w:val="00637E6A"/>
    <w:rsid w:val="00637F1D"/>
    <w:rsid w:val="00640184"/>
    <w:rsid w:val="00640826"/>
    <w:rsid w:val="00640CB6"/>
    <w:rsid w:val="00640D95"/>
    <w:rsid w:val="0064103D"/>
    <w:rsid w:val="00641357"/>
    <w:rsid w:val="006413A6"/>
    <w:rsid w:val="00641412"/>
    <w:rsid w:val="006414BD"/>
    <w:rsid w:val="0064227A"/>
    <w:rsid w:val="006423F7"/>
    <w:rsid w:val="00642431"/>
    <w:rsid w:val="006424AF"/>
    <w:rsid w:val="00642ED6"/>
    <w:rsid w:val="00643490"/>
    <w:rsid w:val="0064352D"/>
    <w:rsid w:val="006435F1"/>
    <w:rsid w:val="00643F0F"/>
    <w:rsid w:val="00643FE0"/>
    <w:rsid w:val="006447F1"/>
    <w:rsid w:val="006447FC"/>
    <w:rsid w:val="006448FF"/>
    <w:rsid w:val="00644A41"/>
    <w:rsid w:val="00644C6E"/>
    <w:rsid w:val="00644F09"/>
    <w:rsid w:val="00644F42"/>
    <w:rsid w:val="00644F4F"/>
    <w:rsid w:val="006454FF"/>
    <w:rsid w:val="00645901"/>
    <w:rsid w:val="00645916"/>
    <w:rsid w:val="0064601F"/>
    <w:rsid w:val="00646529"/>
    <w:rsid w:val="00646682"/>
    <w:rsid w:val="006468EC"/>
    <w:rsid w:val="00646957"/>
    <w:rsid w:val="006469C6"/>
    <w:rsid w:val="00646AA6"/>
    <w:rsid w:val="00646CD5"/>
    <w:rsid w:val="00646EB4"/>
    <w:rsid w:val="00647108"/>
    <w:rsid w:val="0064721E"/>
    <w:rsid w:val="0064746C"/>
    <w:rsid w:val="00647817"/>
    <w:rsid w:val="006507B7"/>
    <w:rsid w:val="006508AB"/>
    <w:rsid w:val="006508D6"/>
    <w:rsid w:val="00650C0A"/>
    <w:rsid w:val="00650D4B"/>
    <w:rsid w:val="00650DC8"/>
    <w:rsid w:val="0065170D"/>
    <w:rsid w:val="0065173E"/>
    <w:rsid w:val="006517DD"/>
    <w:rsid w:val="00651A5E"/>
    <w:rsid w:val="00651AF8"/>
    <w:rsid w:val="00651D99"/>
    <w:rsid w:val="00651E39"/>
    <w:rsid w:val="006520C4"/>
    <w:rsid w:val="00652B69"/>
    <w:rsid w:val="00653214"/>
    <w:rsid w:val="00653353"/>
    <w:rsid w:val="00653615"/>
    <w:rsid w:val="00653862"/>
    <w:rsid w:val="00653F1A"/>
    <w:rsid w:val="00654239"/>
    <w:rsid w:val="00654656"/>
    <w:rsid w:val="00654695"/>
    <w:rsid w:val="00654A84"/>
    <w:rsid w:val="00654B49"/>
    <w:rsid w:val="00654D75"/>
    <w:rsid w:val="0065528B"/>
    <w:rsid w:val="006556A7"/>
    <w:rsid w:val="00655838"/>
    <w:rsid w:val="0065592A"/>
    <w:rsid w:val="00655A22"/>
    <w:rsid w:val="00655B27"/>
    <w:rsid w:val="00655C10"/>
    <w:rsid w:val="00656457"/>
    <w:rsid w:val="006565D4"/>
    <w:rsid w:val="0065679F"/>
    <w:rsid w:val="006568FA"/>
    <w:rsid w:val="00656A54"/>
    <w:rsid w:val="00656B25"/>
    <w:rsid w:val="00656F1C"/>
    <w:rsid w:val="00657333"/>
    <w:rsid w:val="006573DE"/>
    <w:rsid w:val="00657413"/>
    <w:rsid w:val="006574E4"/>
    <w:rsid w:val="006575BE"/>
    <w:rsid w:val="00657784"/>
    <w:rsid w:val="00657A9A"/>
    <w:rsid w:val="00660575"/>
    <w:rsid w:val="006609DE"/>
    <w:rsid w:val="00660B0B"/>
    <w:rsid w:val="00660E11"/>
    <w:rsid w:val="0066103A"/>
    <w:rsid w:val="006611B8"/>
    <w:rsid w:val="00661567"/>
    <w:rsid w:val="006616AA"/>
    <w:rsid w:val="00661D4E"/>
    <w:rsid w:val="00661EC5"/>
    <w:rsid w:val="00662118"/>
    <w:rsid w:val="00662436"/>
    <w:rsid w:val="00662708"/>
    <w:rsid w:val="0066272F"/>
    <w:rsid w:val="00662736"/>
    <w:rsid w:val="0066292F"/>
    <w:rsid w:val="00662D52"/>
    <w:rsid w:val="00662D5B"/>
    <w:rsid w:val="00662D69"/>
    <w:rsid w:val="00662F9D"/>
    <w:rsid w:val="006630B4"/>
    <w:rsid w:val="006631C3"/>
    <w:rsid w:val="0066345C"/>
    <w:rsid w:val="0066357B"/>
    <w:rsid w:val="00663634"/>
    <w:rsid w:val="0066370B"/>
    <w:rsid w:val="00663737"/>
    <w:rsid w:val="00663783"/>
    <w:rsid w:val="006637A7"/>
    <w:rsid w:val="00663D81"/>
    <w:rsid w:val="006643A6"/>
    <w:rsid w:val="00664451"/>
    <w:rsid w:val="00664733"/>
    <w:rsid w:val="0066488B"/>
    <w:rsid w:val="00664957"/>
    <w:rsid w:val="00664BCA"/>
    <w:rsid w:val="00664FCB"/>
    <w:rsid w:val="0066508B"/>
    <w:rsid w:val="0066543A"/>
    <w:rsid w:val="00665637"/>
    <w:rsid w:val="00665680"/>
    <w:rsid w:val="0066572F"/>
    <w:rsid w:val="00665CE4"/>
    <w:rsid w:val="006663D2"/>
    <w:rsid w:val="00666405"/>
    <w:rsid w:val="00666609"/>
    <w:rsid w:val="00666A34"/>
    <w:rsid w:val="0066725C"/>
    <w:rsid w:val="0066763F"/>
    <w:rsid w:val="00667646"/>
    <w:rsid w:val="006676FB"/>
    <w:rsid w:val="0066799B"/>
    <w:rsid w:val="00667D2D"/>
    <w:rsid w:val="00667FFE"/>
    <w:rsid w:val="006709B4"/>
    <w:rsid w:val="00671186"/>
    <w:rsid w:val="00671189"/>
    <w:rsid w:val="006713E6"/>
    <w:rsid w:val="0067173C"/>
    <w:rsid w:val="0067192F"/>
    <w:rsid w:val="00671D6B"/>
    <w:rsid w:val="00671E33"/>
    <w:rsid w:val="00671F53"/>
    <w:rsid w:val="006722EC"/>
    <w:rsid w:val="00672460"/>
    <w:rsid w:val="00672655"/>
    <w:rsid w:val="006726E8"/>
    <w:rsid w:val="00673105"/>
    <w:rsid w:val="006733A8"/>
    <w:rsid w:val="00673FFE"/>
    <w:rsid w:val="00674100"/>
    <w:rsid w:val="00674718"/>
    <w:rsid w:val="00674992"/>
    <w:rsid w:val="00674A02"/>
    <w:rsid w:val="006751A9"/>
    <w:rsid w:val="006752A7"/>
    <w:rsid w:val="00675345"/>
    <w:rsid w:val="00675472"/>
    <w:rsid w:val="0067547F"/>
    <w:rsid w:val="006754C3"/>
    <w:rsid w:val="006756B0"/>
    <w:rsid w:val="006756D7"/>
    <w:rsid w:val="00675713"/>
    <w:rsid w:val="006758BF"/>
    <w:rsid w:val="006758D6"/>
    <w:rsid w:val="006759C3"/>
    <w:rsid w:val="006759DB"/>
    <w:rsid w:val="00675A49"/>
    <w:rsid w:val="00675B71"/>
    <w:rsid w:val="006761A9"/>
    <w:rsid w:val="006762B5"/>
    <w:rsid w:val="006764E7"/>
    <w:rsid w:val="00676CCD"/>
    <w:rsid w:val="00676FFD"/>
    <w:rsid w:val="006770D6"/>
    <w:rsid w:val="0067717C"/>
    <w:rsid w:val="00677471"/>
    <w:rsid w:val="00677770"/>
    <w:rsid w:val="00677AAE"/>
    <w:rsid w:val="006800E7"/>
    <w:rsid w:val="006801D2"/>
    <w:rsid w:val="0068032B"/>
    <w:rsid w:val="006803BC"/>
    <w:rsid w:val="00680CB4"/>
    <w:rsid w:val="00680E04"/>
    <w:rsid w:val="00680F7C"/>
    <w:rsid w:val="006813E8"/>
    <w:rsid w:val="006818F1"/>
    <w:rsid w:val="00681A12"/>
    <w:rsid w:val="00681A27"/>
    <w:rsid w:val="00681AAB"/>
    <w:rsid w:val="00681ADD"/>
    <w:rsid w:val="00681AF9"/>
    <w:rsid w:val="00681E2D"/>
    <w:rsid w:val="00682423"/>
    <w:rsid w:val="00682567"/>
    <w:rsid w:val="006828EB"/>
    <w:rsid w:val="00682901"/>
    <w:rsid w:val="00682A16"/>
    <w:rsid w:val="00682A34"/>
    <w:rsid w:val="00682AD0"/>
    <w:rsid w:val="00682AF9"/>
    <w:rsid w:val="00682EA3"/>
    <w:rsid w:val="0068331E"/>
    <w:rsid w:val="0068347C"/>
    <w:rsid w:val="006834E4"/>
    <w:rsid w:val="0068365F"/>
    <w:rsid w:val="0068388D"/>
    <w:rsid w:val="00683B7D"/>
    <w:rsid w:val="00683F07"/>
    <w:rsid w:val="00683F5A"/>
    <w:rsid w:val="0068436D"/>
    <w:rsid w:val="00684381"/>
    <w:rsid w:val="00684538"/>
    <w:rsid w:val="006846B0"/>
    <w:rsid w:val="006846B5"/>
    <w:rsid w:val="006847CE"/>
    <w:rsid w:val="00684A27"/>
    <w:rsid w:val="00685362"/>
    <w:rsid w:val="0068576A"/>
    <w:rsid w:val="006861A6"/>
    <w:rsid w:val="006867D2"/>
    <w:rsid w:val="0068682A"/>
    <w:rsid w:val="00686845"/>
    <w:rsid w:val="00686B57"/>
    <w:rsid w:val="00686C32"/>
    <w:rsid w:val="00686DD8"/>
    <w:rsid w:val="00686E9A"/>
    <w:rsid w:val="00686F96"/>
    <w:rsid w:val="006871DC"/>
    <w:rsid w:val="006877B3"/>
    <w:rsid w:val="00687995"/>
    <w:rsid w:val="00687A83"/>
    <w:rsid w:val="00687B67"/>
    <w:rsid w:val="00687FB5"/>
    <w:rsid w:val="00690164"/>
    <w:rsid w:val="006901A5"/>
    <w:rsid w:val="00690399"/>
    <w:rsid w:val="0069042B"/>
    <w:rsid w:val="006905CF"/>
    <w:rsid w:val="006907DB"/>
    <w:rsid w:val="006907F4"/>
    <w:rsid w:val="00690B11"/>
    <w:rsid w:val="00691055"/>
    <w:rsid w:val="00691493"/>
    <w:rsid w:val="00691615"/>
    <w:rsid w:val="006916A9"/>
    <w:rsid w:val="006917BE"/>
    <w:rsid w:val="00691820"/>
    <w:rsid w:val="00691C01"/>
    <w:rsid w:val="00692096"/>
    <w:rsid w:val="0069223A"/>
    <w:rsid w:val="00692252"/>
    <w:rsid w:val="006925DC"/>
    <w:rsid w:val="00692627"/>
    <w:rsid w:val="006929D1"/>
    <w:rsid w:val="00692BF1"/>
    <w:rsid w:val="00692E80"/>
    <w:rsid w:val="00692FF6"/>
    <w:rsid w:val="006931B3"/>
    <w:rsid w:val="006939BF"/>
    <w:rsid w:val="00693CF7"/>
    <w:rsid w:val="00693D7F"/>
    <w:rsid w:val="00694166"/>
    <w:rsid w:val="0069419A"/>
    <w:rsid w:val="0069472A"/>
    <w:rsid w:val="00694BC8"/>
    <w:rsid w:val="00694E9A"/>
    <w:rsid w:val="00694EDF"/>
    <w:rsid w:val="00695090"/>
    <w:rsid w:val="0069523B"/>
    <w:rsid w:val="00695352"/>
    <w:rsid w:val="00695442"/>
    <w:rsid w:val="00695565"/>
    <w:rsid w:val="0069564F"/>
    <w:rsid w:val="00695C70"/>
    <w:rsid w:val="00695E7E"/>
    <w:rsid w:val="0069633D"/>
    <w:rsid w:val="006965D7"/>
    <w:rsid w:val="006966EA"/>
    <w:rsid w:val="00696724"/>
    <w:rsid w:val="006968CB"/>
    <w:rsid w:val="00696C39"/>
    <w:rsid w:val="00696F40"/>
    <w:rsid w:val="00696FDA"/>
    <w:rsid w:val="00697211"/>
    <w:rsid w:val="00697212"/>
    <w:rsid w:val="006973B7"/>
    <w:rsid w:val="0069785A"/>
    <w:rsid w:val="00697EAA"/>
    <w:rsid w:val="006A0C78"/>
    <w:rsid w:val="006A0DBE"/>
    <w:rsid w:val="006A0E8D"/>
    <w:rsid w:val="006A0E9C"/>
    <w:rsid w:val="006A1051"/>
    <w:rsid w:val="006A1135"/>
    <w:rsid w:val="006A11C2"/>
    <w:rsid w:val="006A121E"/>
    <w:rsid w:val="006A18F3"/>
    <w:rsid w:val="006A1963"/>
    <w:rsid w:val="006A1A5A"/>
    <w:rsid w:val="006A1CDB"/>
    <w:rsid w:val="006A1DB0"/>
    <w:rsid w:val="006A1ED1"/>
    <w:rsid w:val="006A204D"/>
    <w:rsid w:val="006A2125"/>
    <w:rsid w:val="006A2188"/>
    <w:rsid w:val="006A24AF"/>
    <w:rsid w:val="006A24EC"/>
    <w:rsid w:val="006A253A"/>
    <w:rsid w:val="006A281E"/>
    <w:rsid w:val="006A2C14"/>
    <w:rsid w:val="006A3108"/>
    <w:rsid w:val="006A333D"/>
    <w:rsid w:val="006A355B"/>
    <w:rsid w:val="006A4233"/>
    <w:rsid w:val="006A4474"/>
    <w:rsid w:val="006A4593"/>
    <w:rsid w:val="006A46C4"/>
    <w:rsid w:val="006A46CC"/>
    <w:rsid w:val="006A4810"/>
    <w:rsid w:val="006A4817"/>
    <w:rsid w:val="006A4C2D"/>
    <w:rsid w:val="006A51A9"/>
    <w:rsid w:val="006A5344"/>
    <w:rsid w:val="006A5479"/>
    <w:rsid w:val="006A5592"/>
    <w:rsid w:val="006A56C7"/>
    <w:rsid w:val="006A56F8"/>
    <w:rsid w:val="006A583A"/>
    <w:rsid w:val="006A58C3"/>
    <w:rsid w:val="006A5C76"/>
    <w:rsid w:val="006A5DFD"/>
    <w:rsid w:val="006A5E46"/>
    <w:rsid w:val="006A5E60"/>
    <w:rsid w:val="006A5EF4"/>
    <w:rsid w:val="006A60F9"/>
    <w:rsid w:val="006A64AC"/>
    <w:rsid w:val="006A651E"/>
    <w:rsid w:val="006A670A"/>
    <w:rsid w:val="006A6E48"/>
    <w:rsid w:val="006A7242"/>
    <w:rsid w:val="006A7481"/>
    <w:rsid w:val="006A7596"/>
    <w:rsid w:val="006A79A5"/>
    <w:rsid w:val="006A79FB"/>
    <w:rsid w:val="006A7B3E"/>
    <w:rsid w:val="006A7D24"/>
    <w:rsid w:val="006A7DFA"/>
    <w:rsid w:val="006A7F27"/>
    <w:rsid w:val="006A7FE5"/>
    <w:rsid w:val="006B0287"/>
    <w:rsid w:val="006B0458"/>
    <w:rsid w:val="006B0473"/>
    <w:rsid w:val="006B0771"/>
    <w:rsid w:val="006B07F2"/>
    <w:rsid w:val="006B0840"/>
    <w:rsid w:val="006B09BF"/>
    <w:rsid w:val="006B0A6C"/>
    <w:rsid w:val="006B0B70"/>
    <w:rsid w:val="006B0CCE"/>
    <w:rsid w:val="006B1031"/>
    <w:rsid w:val="006B14D5"/>
    <w:rsid w:val="006B1591"/>
    <w:rsid w:val="006B1A6A"/>
    <w:rsid w:val="006B1DBB"/>
    <w:rsid w:val="006B1E8B"/>
    <w:rsid w:val="006B2117"/>
    <w:rsid w:val="006B228B"/>
    <w:rsid w:val="006B2503"/>
    <w:rsid w:val="006B25AF"/>
    <w:rsid w:val="006B2C3A"/>
    <w:rsid w:val="006B2DBD"/>
    <w:rsid w:val="006B2DEC"/>
    <w:rsid w:val="006B2F79"/>
    <w:rsid w:val="006B3322"/>
    <w:rsid w:val="006B372C"/>
    <w:rsid w:val="006B3899"/>
    <w:rsid w:val="006B3E16"/>
    <w:rsid w:val="006B3E74"/>
    <w:rsid w:val="006B42DB"/>
    <w:rsid w:val="006B49E7"/>
    <w:rsid w:val="006B4A48"/>
    <w:rsid w:val="006B565F"/>
    <w:rsid w:val="006B572A"/>
    <w:rsid w:val="006B5815"/>
    <w:rsid w:val="006B58BF"/>
    <w:rsid w:val="006B5D70"/>
    <w:rsid w:val="006B5E76"/>
    <w:rsid w:val="006B6046"/>
    <w:rsid w:val="006B612E"/>
    <w:rsid w:val="006B6378"/>
    <w:rsid w:val="006B6417"/>
    <w:rsid w:val="006B65E1"/>
    <w:rsid w:val="006B68E9"/>
    <w:rsid w:val="006B69C2"/>
    <w:rsid w:val="006B7169"/>
    <w:rsid w:val="006C02F9"/>
    <w:rsid w:val="006C0731"/>
    <w:rsid w:val="006C0D25"/>
    <w:rsid w:val="006C13AA"/>
    <w:rsid w:val="006C145A"/>
    <w:rsid w:val="006C1686"/>
    <w:rsid w:val="006C16E8"/>
    <w:rsid w:val="006C183B"/>
    <w:rsid w:val="006C18B2"/>
    <w:rsid w:val="006C1B97"/>
    <w:rsid w:val="006C1E03"/>
    <w:rsid w:val="006C21B4"/>
    <w:rsid w:val="006C21BA"/>
    <w:rsid w:val="006C2544"/>
    <w:rsid w:val="006C2624"/>
    <w:rsid w:val="006C2995"/>
    <w:rsid w:val="006C2AD7"/>
    <w:rsid w:val="006C2F1E"/>
    <w:rsid w:val="006C353E"/>
    <w:rsid w:val="006C3618"/>
    <w:rsid w:val="006C364A"/>
    <w:rsid w:val="006C36D9"/>
    <w:rsid w:val="006C37C6"/>
    <w:rsid w:val="006C386F"/>
    <w:rsid w:val="006C3965"/>
    <w:rsid w:val="006C3C34"/>
    <w:rsid w:val="006C3F4F"/>
    <w:rsid w:val="006C401D"/>
    <w:rsid w:val="006C4BD4"/>
    <w:rsid w:val="006C4C0C"/>
    <w:rsid w:val="006C4DBC"/>
    <w:rsid w:val="006C4E46"/>
    <w:rsid w:val="006C4FD2"/>
    <w:rsid w:val="006C53D0"/>
    <w:rsid w:val="006C5CE1"/>
    <w:rsid w:val="006C616F"/>
    <w:rsid w:val="006C633D"/>
    <w:rsid w:val="006C63DD"/>
    <w:rsid w:val="006C63EE"/>
    <w:rsid w:val="006C642C"/>
    <w:rsid w:val="006C64D1"/>
    <w:rsid w:val="006C64FC"/>
    <w:rsid w:val="006C67AB"/>
    <w:rsid w:val="006C6973"/>
    <w:rsid w:val="006C6BCA"/>
    <w:rsid w:val="006C6C41"/>
    <w:rsid w:val="006C6C5E"/>
    <w:rsid w:val="006C6E8C"/>
    <w:rsid w:val="006C7169"/>
    <w:rsid w:val="006C7272"/>
    <w:rsid w:val="006C754E"/>
    <w:rsid w:val="006C76DC"/>
    <w:rsid w:val="006C76F7"/>
    <w:rsid w:val="006C7783"/>
    <w:rsid w:val="006C77E3"/>
    <w:rsid w:val="006C798F"/>
    <w:rsid w:val="006C79BA"/>
    <w:rsid w:val="006C7AFB"/>
    <w:rsid w:val="006C7CEB"/>
    <w:rsid w:val="006C7D8D"/>
    <w:rsid w:val="006C7D8F"/>
    <w:rsid w:val="006C7DAF"/>
    <w:rsid w:val="006D05FA"/>
    <w:rsid w:val="006D0BA8"/>
    <w:rsid w:val="006D0C0C"/>
    <w:rsid w:val="006D0C60"/>
    <w:rsid w:val="006D107F"/>
    <w:rsid w:val="006D1868"/>
    <w:rsid w:val="006D19C1"/>
    <w:rsid w:val="006D2185"/>
    <w:rsid w:val="006D2480"/>
    <w:rsid w:val="006D26AD"/>
    <w:rsid w:val="006D282A"/>
    <w:rsid w:val="006D2AC4"/>
    <w:rsid w:val="006D36E6"/>
    <w:rsid w:val="006D3F16"/>
    <w:rsid w:val="006D400A"/>
    <w:rsid w:val="006D4A96"/>
    <w:rsid w:val="006D4BAC"/>
    <w:rsid w:val="006D50D3"/>
    <w:rsid w:val="006D534E"/>
    <w:rsid w:val="006D53B3"/>
    <w:rsid w:val="006D58F9"/>
    <w:rsid w:val="006D59DA"/>
    <w:rsid w:val="006D5AD3"/>
    <w:rsid w:val="006D5EC7"/>
    <w:rsid w:val="006D5EF2"/>
    <w:rsid w:val="006D609E"/>
    <w:rsid w:val="006D617B"/>
    <w:rsid w:val="006D6E4B"/>
    <w:rsid w:val="006D6E96"/>
    <w:rsid w:val="006D72C2"/>
    <w:rsid w:val="006D72C7"/>
    <w:rsid w:val="006D74BC"/>
    <w:rsid w:val="006D7735"/>
    <w:rsid w:val="006E065D"/>
    <w:rsid w:val="006E075B"/>
    <w:rsid w:val="006E081F"/>
    <w:rsid w:val="006E0864"/>
    <w:rsid w:val="006E0905"/>
    <w:rsid w:val="006E0BAB"/>
    <w:rsid w:val="006E154A"/>
    <w:rsid w:val="006E1931"/>
    <w:rsid w:val="006E1DFD"/>
    <w:rsid w:val="006E2131"/>
    <w:rsid w:val="006E22F5"/>
    <w:rsid w:val="006E2399"/>
    <w:rsid w:val="006E243E"/>
    <w:rsid w:val="006E262B"/>
    <w:rsid w:val="006E292C"/>
    <w:rsid w:val="006E2BBF"/>
    <w:rsid w:val="006E2C7F"/>
    <w:rsid w:val="006E355C"/>
    <w:rsid w:val="006E3B19"/>
    <w:rsid w:val="006E3DFD"/>
    <w:rsid w:val="006E3E69"/>
    <w:rsid w:val="006E3EB9"/>
    <w:rsid w:val="006E475D"/>
    <w:rsid w:val="006E4E73"/>
    <w:rsid w:val="006E5062"/>
    <w:rsid w:val="006E55EA"/>
    <w:rsid w:val="006E5B65"/>
    <w:rsid w:val="006E5D4B"/>
    <w:rsid w:val="006E5FC0"/>
    <w:rsid w:val="006E6E4D"/>
    <w:rsid w:val="006E6EEE"/>
    <w:rsid w:val="006E741A"/>
    <w:rsid w:val="006E74FA"/>
    <w:rsid w:val="006E7630"/>
    <w:rsid w:val="006E7BA5"/>
    <w:rsid w:val="006E7E4E"/>
    <w:rsid w:val="006F00B2"/>
    <w:rsid w:val="006F00D5"/>
    <w:rsid w:val="006F0227"/>
    <w:rsid w:val="006F035F"/>
    <w:rsid w:val="006F06C1"/>
    <w:rsid w:val="006F0A5E"/>
    <w:rsid w:val="006F1049"/>
    <w:rsid w:val="006F1160"/>
    <w:rsid w:val="006F1355"/>
    <w:rsid w:val="006F146D"/>
    <w:rsid w:val="006F1CB4"/>
    <w:rsid w:val="006F2017"/>
    <w:rsid w:val="006F207E"/>
    <w:rsid w:val="006F219D"/>
    <w:rsid w:val="006F23DA"/>
    <w:rsid w:val="006F2BD7"/>
    <w:rsid w:val="006F2CC2"/>
    <w:rsid w:val="006F2CCE"/>
    <w:rsid w:val="006F2E44"/>
    <w:rsid w:val="006F3663"/>
    <w:rsid w:val="006F386F"/>
    <w:rsid w:val="006F4176"/>
    <w:rsid w:val="006F41AC"/>
    <w:rsid w:val="006F42E8"/>
    <w:rsid w:val="006F434F"/>
    <w:rsid w:val="006F4367"/>
    <w:rsid w:val="006F4689"/>
    <w:rsid w:val="006F4C86"/>
    <w:rsid w:val="006F4F12"/>
    <w:rsid w:val="006F50DB"/>
    <w:rsid w:val="006F558F"/>
    <w:rsid w:val="006F5D18"/>
    <w:rsid w:val="006F5F48"/>
    <w:rsid w:val="006F5FA2"/>
    <w:rsid w:val="006F5FE6"/>
    <w:rsid w:val="006F6062"/>
    <w:rsid w:val="006F62D4"/>
    <w:rsid w:val="006F63CB"/>
    <w:rsid w:val="006F64F1"/>
    <w:rsid w:val="006F6573"/>
    <w:rsid w:val="006F6BB3"/>
    <w:rsid w:val="006F6C24"/>
    <w:rsid w:val="006F6ECB"/>
    <w:rsid w:val="006F7347"/>
    <w:rsid w:val="006F75CC"/>
    <w:rsid w:val="006F79DF"/>
    <w:rsid w:val="006F7A04"/>
    <w:rsid w:val="006F7C04"/>
    <w:rsid w:val="006F7C6D"/>
    <w:rsid w:val="006F7C7C"/>
    <w:rsid w:val="0070023E"/>
    <w:rsid w:val="0070028C"/>
    <w:rsid w:val="00700360"/>
    <w:rsid w:val="007007B8"/>
    <w:rsid w:val="007009BF"/>
    <w:rsid w:val="00700CD4"/>
    <w:rsid w:val="00700D46"/>
    <w:rsid w:val="00701184"/>
    <w:rsid w:val="00701435"/>
    <w:rsid w:val="00701650"/>
    <w:rsid w:val="007017E5"/>
    <w:rsid w:val="007017F7"/>
    <w:rsid w:val="007018AB"/>
    <w:rsid w:val="007018B8"/>
    <w:rsid w:val="00701B31"/>
    <w:rsid w:val="00701F9E"/>
    <w:rsid w:val="007020CB"/>
    <w:rsid w:val="00702171"/>
    <w:rsid w:val="0070253F"/>
    <w:rsid w:val="00702A93"/>
    <w:rsid w:val="00702BAB"/>
    <w:rsid w:val="00702D81"/>
    <w:rsid w:val="0070312E"/>
    <w:rsid w:val="0070331D"/>
    <w:rsid w:val="0070343D"/>
    <w:rsid w:val="00703720"/>
    <w:rsid w:val="00703BFA"/>
    <w:rsid w:val="00703CA4"/>
    <w:rsid w:val="00703CB6"/>
    <w:rsid w:val="00704293"/>
    <w:rsid w:val="0070433C"/>
    <w:rsid w:val="007049BE"/>
    <w:rsid w:val="00704B8A"/>
    <w:rsid w:val="00704C71"/>
    <w:rsid w:val="00704EA0"/>
    <w:rsid w:val="00704FFA"/>
    <w:rsid w:val="00705278"/>
    <w:rsid w:val="007056D8"/>
    <w:rsid w:val="007057EE"/>
    <w:rsid w:val="00705D0D"/>
    <w:rsid w:val="00705DC1"/>
    <w:rsid w:val="007061FE"/>
    <w:rsid w:val="007063E5"/>
    <w:rsid w:val="0070685C"/>
    <w:rsid w:val="00706ACC"/>
    <w:rsid w:val="00706ADB"/>
    <w:rsid w:val="00706B90"/>
    <w:rsid w:val="00706E6C"/>
    <w:rsid w:val="007102A6"/>
    <w:rsid w:val="00710404"/>
    <w:rsid w:val="00710A1A"/>
    <w:rsid w:val="00710B97"/>
    <w:rsid w:val="00710C06"/>
    <w:rsid w:val="00710F0B"/>
    <w:rsid w:val="00710FEC"/>
    <w:rsid w:val="007110B1"/>
    <w:rsid w:val="007112CD"/>
    <w:rsid w:val="007114EC"/>
    <w:rsid w:val="007116E5"/>
    <w:rsid w:val="0071187D"/>
    <w:rsid w:val="00711A1A"/>
    <w:rsid w:val="00711B8D"/>
    <w:rsid w:val="00712198"/>
    <w:rsid w:val="007125A4"/>
    <w:rsid w:val="00712877"/>
    <w:rsid w:val="00712CC4"/>
    <w:rsid w:val="007131C7"/>
    <w:rsid w:val="00713360"/>
    <w:rsid w:val="007136D7"/>
    <w:rsid w:val="00713846"/>
    <w:rsid w:val="00713AD6"/>
    <w:rsid w:val="00713AE0"/>
    <w:rsid w:val="00714071"/>
    <w:rsid w:val="007142C7"/>
    <w:rsid w:val="007147EF"/>
    <w:rsid w:val="007148C0"/>
    <w:rsid w:val="00714DE2"/>
    <w:rsid w:val="007151FD"/>
    <w:rsid w:val="00715315"/>
    <w:rsid w:val="00715647"/>
    <w:rsid w:val="00715692"/>
    <w:rsid w:val="007159EE"/>
    <w:rsid w:val="00716341"/>
    <w:rsid w:val="007163C4"/>
    <w:rsid w:val="0071690C"/>
    <w:rsid w:val="007169F0"/>
    <w:rsid w:val="00716E4C"/>
    <w:rsid w:val="00716ED4"/>
    <w:rsid w:val="00717052"/>
    <w:rsid w:val="0071715C"/>
    <w:rsid w:val="00717452"/>
    <w:rsid w:val="007175E8"/>
    <w:rsid w:val="00717930"/>
    <w:rsid w:val="00717BE7"/>
    <w:rsid w:val="00717C9C"/>
    <w:rsid w:val="00717CC1"/>
    <w:rsid w:val="00717ED1"/>
    <w:rsid w:val="00717F14"/>
    <w:rsid w:val="00717F27"/>
    <w:rsid w:val="007202E4"/>
    <w:rsid w:val="007207D0"/>
    <w:rsid w:val="00720A23"/>
    <w:rsid w:val="00720B13"/>
    <w:rsid w:val="00721000"/>
    <w:rsid w:val="00721475"/>
    <w:rsid w:val="00721606"/>
    <w:rsid w:val="0072185E"/>
    <w:rsid w:val="00721A27"/>
    <w:rsid w:val="00721A39"/>
    <w:rsid w:val="00722425"/>
    <w:rsid w:val="00722545"/>
    <w:rsid w:val="0072258B"/>
    <w:rsid w:val="00722598"/>
    <w:rsid w:val="007227AC"/>
    <w:rsid w:val="007227FF"/>
    <w:rsid w:val="00722DED"/>
    <w:rsid w:val="00723931"/>
    <w:rsid w:val="00723ECE"/>
    <w:rsid w:val="00723F39"/>
    <w:rsid w:val="00724240"/>
    <w:rsid w:val="00724326"/>
    <w:rsid w:val="00724370"/>
    <w:rsid w:val="00724AD9"/>
    <w:rsid w:val="00724B04"/>
    <w:rsid w:val="00724EF7"/>
    <w:rsid w:val="00725335"/>
    <w:rsid w:val="0072546A"/>
    <w:rsid w:val="007255E6"/>
    <w:rsid w:val="007256DB"/>
    <w:rsid w:val="00725A92"/>
    <w:rsid w:val="00725B26"/>
    <w:rsid w:val="00725C4F"/>
    <w:rsid w:val="00726079"/>
    <w:rsid w:val="00726113"/>
    <w:rsid w:val="007263B0"/>
    <w:rsid w:val="007267FB"/>
    <w:rsid w:val="00726A89"/>
    <w:rsid w:val="00726C5C"/>
    <w:rsid w:val="00726E4C"/>
    <w:rsid w:val="00726F36"/>
    <w:rsid w:val="00727505"/>
    <w:rsid w:val="0072764C"/>
    <w:rsid w:val="007277FE"/>
    <w:rsid w:val="0072785B"/>
    <w:rsid w:val="00727DCF"/>
    <w:rsid w:val="00727E71"/>
    <w:rsid w:val="007300EB"/>
    <w:rsid w:val="007301E9"/>
    <w:rsid w:val="00730551"/>
    <w:rsid w:val="00730935"/>
    <w:rsid w:val="007310FF"/>
    <w:rsid w:val="00731A66"/>
    <w:rsid w:val="00731B7F"/>
    <w:rsid w:val="00731D75"/>
    <w:rsid w:val="00731DB6"/>
    <w:rsid w:val="007327E8"/>
    <w:rsid w:val="00732925"/>
    <w:rsid w:val="00732C94"/>
    <w:rsid w:val="00732D3E"/>
    <w:rsid w:val="00732E6B"/>
    <w:rsid w:val="007333F0"/>
    <w:rsid w:val="007336DF"/>
    <w:rsid w:val="007338EA"/>
    <w:rsid w:val="00733BE3"/>
    <w:rsid w:val="00733F42"/>
    <w:rsid w:val="007343AD"/>
    <w:rsid w:val="00734583"/>
    <w:rsid w:val="00734A35"/>
    <w:rsid w:val="00734F0A"/>
    <w:rsid w:val="007351D2"/>
    <w:rsid w:val="00735700"/>
    <w:rsid w:val="00735B7A"/>
    <w:rsid w:val="00735C37"/>
    <w:rsid w:val="007361D7"/>
    <w:rsid w:val="007364BB"/>
    <w:rsid w:val="007366A9"/>
    <w:rsid w:val="007367B7"/>
    <w:rsid w:val="00736881"/>
    <w:rsid w:val="00736A6D"/>
    <w:rsid w:val="00736AAE"/>
    <w:rsid w:val="00736CD6"/>
    <w:rsid w:val="007371CE"/>
    <w:rsid w:val="00737597"/>
    <w:rsid w:val="007376BA"/>
    <w:rsid w:val="00737799"/>
    <w:rsid w:val="00737832"/>
    <w:rsid w:val="0074026D"/>
    <w:rsid w:val="00740BC7"/>
    <w:rsid w:val="00740D8F"/>
    <w:rsid w:val="007417A0"/>
    <w:rsid w:val="0074184B"/>
    <w:rsid w:val="00741879"/>
    <w:rsid w:val="00741947"/>
    <w:rsid w:val="00741A4B"/>
    <w:rsid w:val="00741B92"/>
    <w:rsid w:val="00741CD8"/>
    <w:rsid w:val="00741F89"/>
    <w:rsid w:val="00742112"/>
    <w:rsid w:val="0074225C"/>
    <w:rsid w:val="00742332"/>
    <w:rsid w:val="007423EE"/>
    <w:rsid w:val="00742773"/>
    <w:rsid w:val="00742932"/>
    <w:rsid w:val="00742EFA"/>
    <w:rsid w:val="00743236"/>
    <w:rsid w:val="00743D2B"/>
    <w:rsid w:val="00743F59"/>
    <w:rsid w:val="00744142"/>
    <w:rsid w:val="00744153"/>
    <w:rsid w:val="00744554"/>
    <w:rsid w:val="00744594"/>
    <w:rsid w:val="00744698"/>
    <w:rsid w:val="00744FCF"/>
    <w:rsid w:val="007450BD"/>
    <w:rsid w:val="00745148"/>
    <w:rsid w:val="007454EA"/>
    <w:rsid w:val="0074565D"/>
    <w:rsid w:val="00745DC8"/>
    <w:rsid w:val="00745E47"/>
    <w:rsid w:val="00745EEE"/>
    <w:rsid w:val="0074606F"/>
    <w:rsid w:val="007463B4"/>
    <w:rsid w:val="0074685B"/>
    <w:rsid w:val="00746A29"/>
    <w:rsid w:val="00746D90"/>
    <w:rsid w:val="00746E6B"/>
    <w:rsid w:val="00746F59"/>
    <w:rsid w:val="00747018"/>
    <w:rsid w:val="0074703E"/>
    <w:rsid w:val="0074735A"/>
    <w:rsid w:val="007479A4"/>
    <w:rsid w:val="00747DB4"/>
    <w:rsid w:val="00747F6A"/>
    <w:rsid w:val="00750380"/>
    <w:rsid w:val="00750387"/>
    <w:rsid w:val="007505EA"/>
    <w:rsid w:val="00750651"/>
    <w:rsid w:val="0075065A"/>
    <w:rsid w:val="00750958"/>
    <w:rsid w:val="00750FC2"/>
    <w:rsid w:val="00751127"/>
    <w:rsid w:val="007511C0"/>
    <w:rsid w:val="007516FB"/>
    <w:rsid w:val="00751817"/>
    <w:rsid w:val="00751941"/>
    <w:rsid w:val="00751AF6"/>
    <w:rsid w:val="00751DE7"/>
    <w:rsid w:val="00751F0F"/>
    <w:rsid w:val="00752291"/>
    <w:rsid w:val="007523F5"/>
    <w:rsid w:val="007524BB"/>
    <w:rsid w:val="00752661"/>
    <w:rsid w:val="00752668"/>
    <w:rsid w:val="00752679"/>
    <w:rsid w:val="00752774"/>
    <w:rsid w:val="00752854"/>
    <w:rsid w:val="00752919"/>
    <w:rsid w:val="0075292F"/>
    <w:rsid w:val="00752A19"/>
    <w:rsid w:val="00752DF1"/>
    <w:rsid w:val="00752FF1"/>
    <w:rsid w:val="00753564"/>
    <w:rsid w:val="007535DB"/>
    <w:rsid w:val="00754029"/>
    <w:rsid w:val="0075406D"/>
    <w:rsid w:val="0075438B"/>
    <w:rsid w:val="007543E8"/>
    <w:rsid w:val="00754873"/>
    <w:rsid w:val="00754CAF"/>
    <w:rsid w:val="00754DFA"/>
    <w:rsid w:val="00755035"/>
    <w:rsid w:val="007555CF"/>
    <w:rsid w:val="0075573C"/>
    <w:rsid w:val="00755751"/>
    <w:rsid w:val="00755756"/>
    <w:rsid w:val="007558A2"/>
    <w:rsid w:val="00755D60"/>
    <w:rsid w:val="00756308"/>
    <w:rsid w:val="00756494"/>
    <w:rsid w:val="0075656D"/>
    <w:rsid w:val="00756667"/>
    <w:rsid w:val="0075685A"/>
    <w:rsid w:val="007568AC"/>
    <w:rsid w:val="00756AD2"/>
    <w:rsid w:val="00756B74"/>
    <w:rsid w:val="00757009"/>
    <w:rsid w:val="00757229"/>
    <w:rsid w:val="00757545"/>
    <w:rsid w:val="007578BA"/>
    <w:rsid w:val="00757975"/>
    <w:rsid w:val="00757B6F"/>
    <w:rsid w:val="00757DD2"/>
    <w:rsid w:val="0076031C"/>
    <w:rsid w:val="00760B39"/>
    <w:rsid w:val="00760B3D"/>
    <w:rsid w:val="0076104E"/>
    <w:rsid w:val="00761252"/>
    <w:rsid w:val="007614AC"/>
    <w:rsid w:val="007619D8"/>
    <w:rsid w:val="00761E1E"/>
    <w:rsid w:val="00761FB5"/>
    <w:rsid w:val="007621AE"/>
    <w:rsid w:val="007621CA"/>
    <w:rsid w:val="007621E1"/>
    <w:rsid w:val="00762484"/>
    <w:rsid w:val="007624AA"/>
    <w:rsid w:val="007626B2"/>
    <w:rsid w:val="0076273B"/>
    <w:rsid w:val="007627C9"/>
    <w:rsid w:val="00762A13"/>
    <w:rsid w:val="00762D12"/>
    <w:rsid w:val="00762DA1"/>
    <w:rsid w:val="00762FD1"/>
    <w:rsid w:val="007630BC"/>
    <w:rsid w:val="007636FA"/>
    <w:rsid w:val="0076378C"/>
    <w:rsid w:val="007639B6"/>
    <w:rsid w:val="00763AB4"/>
    <w:rsid w:val="00763D43"/>
    <w:rsid w:val="0076407B"/>
    <w:rsid w:val="00764410"/>
    <w:rsid w:val="007645F7"/>
    <w:rsid w:val="00764D50"/>
    <w:rsid w:val="00765046"/>
    <w:rsid w:val="0076506B"/>
    <w:rsid w:val="007652B4"/>
    <w:rsid w:val="00765315"/>
    <w:rsid w:val="00765B9D"/>
    <w:rsid w:val="00765F7A"/>
    <w:rsid w:val="007660C0"/>
    <w:rsid w:val="00766439"/>
    <w:rsid w:val="007669CA"/>
    <w:rsid w:val="007671DB"/>
    <w:rsid w:val="007672C9"/>
    <w:rsid w:val="00767336"/>
    <w:rsid w:val="00767392"/>
    <w:rsid w:val="00767C6E"/>
    <w:rsid w:val="00767C91"/>
    <w:rsid w:val="007701DA"/>
    <w:rsid w:val="00770AB4"/>
    <w:rsid w:val="00770BE5"/>
    <w:rsid w:val="00770F67"/>
    <w:rsid w:val="00770F6B"/>
    <w:rsid w:val="00771538"/>
    <w:rsid w:val="007719CF"/>
    <w:rsid w:val="007719EA"/>
    <w:rsid w:val="00771BF9"/>
    <w:rsid w:val="00772350"/>
    <w:rsid w:val="00772A5D"/>
    <w:rsid w:val="00772A7D"/>
    <w:rsid w:val="00772B54"/>
    <w:rsid w:val="00772CF7"/>
    <w:rsid w:val="00772D02"/>
    <w:rsid w:val="007732D3"/>
    <w:rsid w:val="00773495"/>
    <w:rsid w:val="0077399F"/>
    <w:rsid w:val="0077471F"/>
    <w:rsid w:val="00774994"/>
    <w:rsid w:val="00774D77"/>
    <w:rsid w:val="0077506E"/>
    <w:rsid w:val="00775109"/>
    <w:rsid w:val="00775692"/>
    <w:rsid w:val="00775B18"/>
    <w:rsid w:val="00775BBF"/>
    <w:rsid w:val="007761B3"/>
    <w:rsid w:val="007762A1"/>
    <w:rsid w:val="00776894"/>
    <w:rsid w:val="00776A91"/>
    <w:rsid w:val="00776AE1"/>
    <w:rsid w:val="00776B0A"/>
    <w:rsid w:val="00776E3A"/>
    <w:rsid w:val="007774C0"/>
    <w:rsid w:val="007777B0"/>
    <w:rsid w:val="007778EE"/>
    <w:rsid w:val="00777C6C"/>
    <w:rsid w:val="00777DDF"/>
    <w:rsid w:val="007803BF"/>
    <w:rsid w:val="0078049A"/>
    <w:rsid w:val="007807DE"/>
    <w:rsid w:val="00781183"/>
    <w:rsid w:val="00781282"/>
    <w:rsid w:val="007823E3"/>
    <w:rsid w:val="007825B3"/>
    <w:rsid w:val="0078263A"/>
    <w:rsid w:val="0078292C"/>
    <w:rsid w:val="00782AA3"/>
    <w:rsid w:val="007832E6"/>
    <w:rsid w:val="00783562"/>
    <w:rsid w:val="0078395B"/>
    <w:rsid w:val="00783B02"/>
    <w:rsid w:val="00783D17"/>
    <w:rsid w:val="007840A7"/>
    <w:rsid w:val="007843F4"/>
    <w:rsid w:val="00784911"/>
    <w:rsid w:val="0078494F"/>
    <w:rsid w:val="00784C41"/>
    <w:rsid w:val="007851B6"/>
    <w:rsid w:val="007854DF"/>
    <w:rsid w:val="00785561"/>
    <w:rsid w:val="007856E0"/>
    <w:rsid w:val="007857CA"/>
    <w:rsid w:val="00785A27"/>
    <w:rsid w:val="00785C08"/>
    <w:rsid w:val="00785C93"/>
    <w:rsid w:val="00785E5C"/>
    <w:rsid w:val="00786101"/>
    <w:rsid w:val="00786251"/>
    <w:rsid w:val="00786638"/>
    <w:rsid w:val="007867CF"/>
    <w:rsid w:val="00786A3B"/>
    <w:rsid w:val="00786CFF"/>
    <w:rsid w:val="00786D02"/>
    <w:rsid w:val="00786FC8"/>
    <w:rsid w:val="00787036"/>
    <w:rsid w:val="007872BA"/>
    <w:rsid w:val="0078780B"/>
    <w:rsid w:val="00787854"/>
    <w:rsid w:val="007879B8"/>
    <w:rsid w:val="00787A73"/>
    <w:rsid w:val="007900DF"/>
    <w:rsid w:val="007902E4"/>
    <w:rsid w:val="0079038E"/>
    <w:rsid w:val="007904D6"/>
    <w:rsid w:val="007906F3"/>
    <w:rsid w:val="00790753"/>
    <w:rsid w:val="00790A84"/>
    <w:rsid w:val="00790A9B"/>
    <w:rsid w:val="00790B40"/>
    <w:rsid w:val="00790B5B"/>
    <w:rsid w:val="007914C4"/>
    <w:rsid w:val="00791A24"/>
    <w:rsid w:val="00791B95"/>
    <w:rsid w:val="00791DB4"/>
    <w:rsid w:val="00792077"/>
    <w:rsid w:val="0079240A"/>
    <w:rsid w:val="00792651"/>
    <w:rsid w:val="007926E1"/>
    <w:rsid w:val="00792D49"/>
    <w:rsid w:val="00793172"/>
    <w:rsid w:val="00793412"/>
    <w:rsid w:val="007936BC"/>
    <w:rsid w:val="00793748"/>
    <w:rsid w:val="00793D65"/>
    <w:rsid w:val="00793DDE"/>
    <w:rsid w:val="00793E69"/>
    <w:rsid w:val="00794873"/>
    <w:rsid w:val="00794A42"/>
    <w:rsid w:val="00794CDB"/>
    <w:rsid w:val="007951A2"/>
    <w:rsid w:val="0079535B"/>
    <w:rsid w:val="00795DE8"/>
    <w:rsid w:val="0079614F"/>
    <w:rsid w:val="007964CE"/>
    <w:rsid w:val="00796798"/>
    <w:rsid w:val="00796869"/>
    <w:rsid w:val="00796B0B"/>
    <w:rsid w:val="00796C85"/>
    <w:rsid w:val="00796D63"/>
    <w:rsid w:val="00797226"/>
    <w:rsid w:val="007972E9"/>
    <w:rsid w:val="007974CA"/>
    <w:rsid w:val="007976FF"/>
    <w:rsid w:val="00797B46"/>
    <w:rsid w:val="00797B9D"/>
    <w:rsid w:val="00797D41"/>
    <w:rsid w:val="00797E15"/>
    <w:rsid w:val="00797E8E"/>
    <w:rsid w:val="00797FD5"/>
    <w:rsid w:val="007A00EC"/>
    <w:rsid w:val="007A05CF"/>
    <w:rsid w:val="007A0CD7"/>
    <w:rsid w:val="007A103D"/>
    <w:rsid w:val="007A128F"/>
    <w:rsid w:val="007A1A5D"/>
    <w:rsid w:val="007A1D9E"/>
    <w:rsid w:val="007A1DEF"/>
    <w:rsid w:val="007A1F2B"/>
    <w:rsid w:val="007A214D"/>
    <w:rsid w:val="007A230E"/>
    <w:rsid w:val="007A253A"/>
    <w:rsid w:val="007A2672"/>
    <w:rsid w:val="007A2F78"/>
    <w:rsid w:val="007A326B"/>
    <w:rsid w:val="007A32D2"/>
    <w:rsid w:val="007A32FD"/>
    <w:rsid w:val="007A3A8C"/>
    <w:rsid w:val="007A3C18"/>
    <w:rsid w:val="007A3EB4"/>
    <w:rsid w:val="007A439E"/>
    <w:rsid w:val="007A43B5"/>
    <w:rsid w:val="007A4431"/>
    <w:rsid w:val="007A4455"/>
    <w:rsid w:val="007A491A"/>
    <w:rsid w:val="007A49D3"/>
    <w:rsid w:val="007A4A81"/>
    <w:rsid w:val="007A4AD5"/>
    <w:rsid w:val="007A4BB5"/>
    <w:rsid w:val="007A4D78"/>
    <w:rsid w:val="007A4E11"/>
    <w:rsid w:val="007A513B"/>
    <w:rsid w:val="007A51C9"/>
    <w:rsid w:val="007A5409"/>
    <w:rsid w:val="007A54DA"/>
    <w:rsid w:val="007A5950"/>
    <w:rsid w:val="007A5FF1"/>
    <w:rsid w:val="007A6089"/>
    <w:rsid w:val="007A6423"/>
    <w:rsid w:val="007A64F2"/>
    <w:rsid w:val="007A662E"/>
    <w:rsid w:val="007A67B7"/>
    <w:rsid w:val="007A69CF"/>
    <w:rsid w:val="007A7041"/>
    <w:rsid w:val="007A706B"/>
    <w:rsid w:val="007A77B9"/>
    <w:rsid w:val="007A7E1A"/>
    <w:rsid w:val="007B00A5"/>
    <w:rsid w:val="007B0107"/>
    <w:rsid w:val="007B038C"/>
    <w:rsid w:val="007B04DF"/>
    <w:rsid w:val="007B0539"/>
    <w:rsid w:val="007B05AA"/>
    <w:rsid w:val="007B0A43"/>
    <w:rsid w:val="007B187D"/>
    <w:rsid w:val="007B18A2"/>
    <w:rsid w:val="007B1D8F"/>
    <w:rsid w:val="007B205E"/>
    <w:rsid w:val="007B2123"/>
    <w:rsid w:val="007B23D1"/>
    <w:rsid w:val="007B27F1"/>
    <w:rsid w:val="007B2803"/>
    <w:rsid w:val="007B28B0"/>
    <w:rsid w:val="007B2AE0"/>
    <w:rsid w:val="007B2CDC"/>
    <w:rsid w:val="007B2CE1"/>
    <w:rsid w:val="007B2E49"/>
    <w:rsid w:val="007B31DB"/>
    <w:rsid w:val="007B33B2"/>
    <w:rsid w:val="007B343D"/>
    <w:rsid w:val="007B36A1"/>
    <w:rsid w:val="007B37E3"/>
    <w:rsid w:val="007B3805"/>
    <w:rsid w:val="007B38BA"/>
    <w:rsid w:val="007B3B73"/>
    <w:rsid w:val="007B3C84"/>
    <w:rsid w:val="007B3FA0"/>
    <w:rsid w:val="007B43F5"/>
    <w:rsid w:val="007B4510"/>
    <w:rsid w:val="007B472A"/>
    <w:rsid w:val="007B485C"/>
    <w:rsid w:val="007B4CC7"/>
    <w:rsid w:val="007B4F17"/>
    <w:rsid w:val="007B529C"/>
    <w:rsid w:val="007B5429"/>
    <w:rsid w:val="007B548F"/>
    <w:rsid w:val="007B5582"/>
    <w:rsid w:val="007B55F6"/>
    <w:rsid w:val="007B56B4"/>
    <w:rsid w:val="007B5752"/>
    <w:rsid w:val="007B5F39"/>
    <w:rsid w:val="007B5FCF"/>
    <w:rsid w:val="007B60BD"/>
    <w:rsid w:val="007B63D4"/>
    <w:rsid w:val="007B67DD"/>
    <w:rsid w:val="007B69BB"/>
    <w:rsid w:val="007B69CD"/>
    <w:rsid w:val="007B6BE9"/>
    <w:rsid w:val="007B6FA4"/>
    <w:rsid w:val="007B7183"/>
    <w:rsid w:val="007B751B"/>
    <w:rsid w:val="007B762D"/>
    <w:rsid w:val="007B76D8"/>
    <w:rsid w:val="007B784A"/>
    <w:rsid w:val="007B79BE"/>
    <w:rsid w:val="007B7C51"/>
    <w:rsid w:val="007B7D66"/>
    <w:rsid w:val="007B7E1B"/>
    <w:rsid w:val="007C0025"/>
    <w:rsid w:val="007C01C7"/>
    <w:rsid w:val="007C0523"/>
    <w:rsid w:val="007C0686"/>
    <w:rsid w:val="007C0823"/>
    <w:rsid w:val="007C1024"/>
    <w:rsid w:val="007C1969"/>
    <w:rsid w:val="007C1C08"/>
    <w:rsid w:val="007C2A41"/>
    <w:rsid w:val="007C2D68"/>
    <w:rsid w:val="007C2E1D"/>
    <w:rsid w:val="007C3F7C"/>
    <w:rsid w:val="007C4134"/>
    <w:rsid w:val="007C48EA"/>
    <w:rsid w:val="007C4A2D"/>
    <w:rsid w:val="007C4B18"/>
    <w:rsid w:val="007C4B20"/>
    <w:rsid w:val="007C4B40"/>
    <w:rsid w:val="007C4C1E"/>
    <w:rsid w:val="007C5444"/>
    <w:rsid w:val="007C587A"/>
    <w:rsid w:val="007C5933"/>
    <w:rsid w:val="007C5C83"/>
    <w:rsid w:val="007C5D26"/>
    <w:rsid w:val="007C5E39"/>
    <w:rsid w:val="007C5E8E"/>
    <w:rsid w:val="007C69FB"/>
    <w:rsid w:val="007C6ADB"/>
    <w:rsid w:val="007C6BBF"/>
    <w:rsid w:val="007C6BF5"/>
    <w:rsid w:val="007C7871"/>
    <w:rsid w:val="007C799E"/>
    <w:rsid w:val="007C7AFF"/>
    <w:rsid w:val="007C7C78"/>
    <w:rsid w:val="007D09F6"/>
    <w:rsid w:val="007D0B55"/>
    <w:rsid w:val="007D0C09"/>
    <w:rsid w:val="007D0E30"/>
    <w:rsid w:val="007D0F3E"/>
    <w:rsid w:val="007D0F6D"/>
    <w:rsid w:val="007D116F"/>
    <w:rsid w:val="007D15EE"/>
    <w:rsid w:val="007D1639"/>
    <w:rsid w:val="007D1E04"/>
    <w:rsid w:val="007D20EC"/>
    <w:rsid w:val="007D21CE"/>
    <w:rsid w:val="007D2336"/>
    <w:rsid w:val="007D26A4"/>
    <w:rsid w:val="007D285A"/>
    <w:rsid w:val="007D2EDA"/>
    <w:rsid w:val="007D3277"/>
    <w:rsid w:val="007D34BD"/>
    <w:rsid w:val="007D3585"/>
    <w:rsid w:val="007D3830"/>
    <w:rsid w:val="007D3C03"/>
    <w:rsid w:val="007D3F18"/>
    <w:rsid w:val="007D4657"/>
    <w:rsid w:val="007D46BB"/>
    <w:rsid w:val="007D475A"/>
    <w:rsid w:val="007D4845"/>
    <w:rsid w:val="007D498D"/>
    <w:rsid w:val="007D49DE"/>
    <w:rsid w:val="007D4C92"/>
    <w:rsid w:val="007D4D83"/>
    <w:rsid w:val="007D5562"/>
    <w:rsid w:val="007D57B2"/>
    <w:rsid w:val="007D5807"/>
    <w:rsid w:val="007D590C"/>
    <w:rsid w:val="007D5DA4"/>
    <w:rsid w:val="007D5E54"/>
    <w:rsid w:val="007D63EC"/>
    <w:rsid w:val="007D65C5"/>
    <w:rsid w:val="007D678C"/>
    <w:rsid w:val="007D68A1"/>
    <w:rsid w:val="007D68BF"/>
    <w:rsid w:val="007D69AA"/>
    <w:rsid w:val="007D6D4F"/>
    <w:rsid w:val="007D6DA6"/>
    <w:rsid w:val="007D6E8B"/>
    <w:rsid w:val="007D725F"/>
    <w:rsid w:val="007D7407"/>
    <w:rsid w:val="007D7419"/>
    <w:rsid w:val="007D7445"/>
    <w:rsid w:val="007D7858"/>
    <w:rsid w:val="007D7B91"/>
    <w:rsid w:val="007D7EB8"/>
    <w:rsid w:val="007E001A"/>
    <w:rsid w:val="007E080E"/>
    <w:rsid w:val="007E08AF"/>
    <w:rsid w:val="007E0CB5"/>
    <w:rsid w:val="007E0F3F"/>
    <w:rsid w:val="007E0F63"/>
    <w:rsid w:val="007E18A9"/>
    <w:rsid w:val="007E19DE"/>
    <w:rsid w:val="007E1C83"/>
    <w:rsid w:val="007E2132"/>
    <w:rsid w:val="007E2268"/>
    <w:rsid w:val="007E259E"/>
    <w:rsid w:val="007E25B5"/>
    <w:rsid w:val="007E2998"/>
    <w:rsid w:val="007E2CBC"/>
    <w:rsid w:val="007E2CE7"/>
    <w:rsid w:val="007E2DA3"/>
    <w:rsid w:val="007E328E"/>
    <w:rsid w:val="007E329F"/>
    <w:rsid w:val="007E3518"/>
    <w:rsid w:val="007E364E"/>
    <w:rsid w:val="007E36B3"/>
    <w:rsid w:val="007E3847"/>
    <w:rsid w:val="007E3A6E"/>
    <w:rsid w:val="007E3B73"/>
    <w:rsid w:val="007E40B8"/>
    <w:rsid w:val="007E40E7"/>
    <w:rsid w:val="007E40F6"/>
    <w:rsid w:val="007E418E"/>
    <w:rsid w:val="007E423A"/>
    <w:rsid w:val="007E43C1"/>
    <w:rsid w:val="007E44B0"/>
    <w:rsid w:val="007E4786"/>
    <w:rsid w:val="007E48C0"/>
    <w:rsid w:val="007E4A00"/>
    <w:rsid w:val="007E4A16"/>
    <w:rsid w:val="007E5123"/>
    <w:rsid w:val="007E572F"/>
    <w:rsid w:val="007E5F27"/>
    <w:rsid w:val="007E6087"/>
    <w:rsid w:val="007E621D"/>
    <w:rsid w:val="007E639F"/>
    <w:rsid w:val="007E682C"/>
    <w:rsid w:val="007E695B"/>
    <w:rsid w:val="007E6AAC"/>
    <w:rsid w:val="007E6D60"/>
    <w:rsid w:val="007E6F16"/>
    <w:rsid w:val="007E6F2D"/>
    <w:rsid w:val="007E6FEE"/>
    <w:rsid w:val="007E719B"/>
    <w:rsid w:val="007E787F"/>
    <w:rsid w:val="007E7E32"/>
    <w:rsid w:val="007F020E"/>
    <w:rsid w:val="007F03B1"/>
    <w:rsid w:val="007F050A"/>
    <w:rsid w:val="007F05F4"/>
    <w:rsid w:val="007F091F"/>
    <w:rsid w:val="007F101B"/>
    <w:rsid w:val="007F13D7"/>
    <w:rsid w:val="007F16E3"/>
    <w:rsid w:val="007F17FA"/>
    <w:rsid w:val="007F1B2A"/>
    <w:rsid w:val="007F1E7F"/>
    <w:rsid w:val="007F1FCB"/>
    <w:rsid w:val="007F235F"/>
    <w:rsid w:val="007F28FF"/>
    <w:rsid w:val="007F2B70"/>
    <w:rsid w:val="007F2E20"/>
    <w:rsid w:val="007F2EA6"/>
    <w:rsid w:val="007F3776"/>
    <w:rsid w:val="007F3815"/>
    <w:rsid w:val="007F3971"/>
    <w:rsid w:val="007F43A6"/>
    <w:rsid w:val="007F47FB"/>
    <w:rsid w:val="007F4BF9"/>
    <w:rsid w:val="007F58AD"/>
    <w:rsid w:val="007F5B70"/>
    <w:rsid w:val="007F5D1E"/>
    <w:rsid w:val="007F5E3A"/>
    <w:rsid w:val="007F5EBE"/>
    <w:rsid w:val="007F5F33"/>
    <w:rsid w:val="007F64E9"/>
    <w:rsid w:val="007F689A"/>
    <w:rsid w:val="007F6DBC"/>
    <w:rsid w:val="007F6EB8"/>
    <w:rsid w:val="007F6F3D"/>
    <w:rsid w:val="007F7119"/>
    <w:rsid w:val="007F7733"/>
    <w:rsid w:val="007F7F16"/>
    <w:rsid w:val="0080059A"/>
    <w:rsid w:val="008007D1"/>
    <w:rsid w:val="00800A74"/>
    <w:rsid w:val="00800AB3"/>
    <w:rsid w:val="00800B14"/>
    <w:rsid w:val="00800C9A"/>
    <w:rsid w:val="00801616"/>
    <w:rsid w:val="00801838"/>
    <w:rsid w:val="00801D0B"/>
    <w:rsid w:val="008022C8"/>
    <w:rsid w:val="00802464"/>
    <w:rsid w:val="00802752"/>
    <w:rsid w:val="0080282A"/>
    <w:rsid w:val="00802BCB"/>
    <w:rsid w:val="00803238"/>
    <w:rsid w:val="00803254"/>
    <w:rsid w:val="00803289"/>
    <w:rsid w:val="0080342E"/>
    <w:rsid w:val="008035A4"/>
    <w:rsid w:val="00803604"/>
    <w:rsid w:val="00803B79"/>
    <w:rsid w:val="00803D6B"/>
    <w:rsid w:val="0080405D"/>
    <w:rsid w:val="008044E5"/>
    <w:rsid w:val="008046C0"/>
    <w:rsid w:val="00804710"/>
    <w:rsid w:val="008048D7"/>
    <w:rsid w:val="00804AD6"/>
    <w:rsid w:val="00804C3E"/>
    <w:rsid w:val="008050B1"/>
    <w:rsid w:val="00805461"/>
    <w:rsid w:val="0080559B"/>
    <w:rsid w:val="008057BC"/>
    <w:rsid w:val="00805863"/>
    <w:rsid w:val="0080599B"/>
    <w:rsid w:val="00805DD9"/>
    <w:rsid w:val="00806186"/>
    <w:rsid w:val="00806636"/>
    <w:rsid w:val="00806A86"/>
    <w:rsid w:val="00806B4B"/>
    <w:rsid w:val="00806C7E"/>
    <w:rsid w:val="00806DCA"/>
    <w:rsid w:val="008073B9"/>
    <w:rsid w:val="008074D3"/>
    <w:rsid w:val="0080758A"/>
    <w:rsid w:val="00807623"/>
    <w:rsid w:val="00807C29"/>
    <w:rsid w:val="00807D92"/>
    <w:rsid w:val="00810159"/>
    <w:rsid w:val="00810174"/>
    <w:rsid w:val="008101AA"/>
    <w:rsid w:val="00810914"/>
    <w:rsid w:val="00810ABF"/>
    <w:rsid w:val="00810B6B"/>
    <w:rsid w:val="00810CAC"/>
    <w:rsid w:val="008110AD"/>
    <w:rsid w:val="00811607"/>
    <w:rsid w:val="00811D3B"/>
    <w:rsid w:val="00811F11"/>
    <w:rsid w:val="008123A2"/>
    <w:rsid w:val="00812727"/>
    <w:rsid w:val="00812E97"/>
    <w:rsid w:val="008134AD"/>
    <w:rsid w:val="0081377E"/>
    <w:rsid w:val="008137D7"/>
    <w:rsid w:val="00813BD0"/>
    <w:rsid w:val="00813F8F"/>
    <w:rsid w:val="008141C9"/>
    <w:rsid w:val="00814879"/>
    <w:rsid w:val="00814D25"/>
    <w:rsid w:val="00814EA3"/>
    <w:rsid w:val="00815100"/>
    <w:rsid w:val="0081518A"/>
    <w:rsid w:val="00815C89"/>
    <w:rsid w:val="00816223"/>
    <w:rsid w:val="00816228"/>
    <w:rsid w:val="008165C7"/>
    <w:rsid w:val="0081690F"/>
    <w:rsid w:val="00816C14"/>
    <w:rsid w:val="00816C60"/>
    <w:rsid w:val="00816E6E"/>
    <w:rsid w:val="00817469"/>
    <w:rsid w:val="00817656"/>
    <w:rsid w:val="00817696"/>
    <w:rsid w:val="008178FB"/>
    <w:rsid w:val="00817945"/>
    <w:rsid w:val="0082020D"/>
    <w:rsid w:val="00820323"/>
    <w:rsid w:val="00820622"/>
    <w:rsid w:val="00820739"/>
    <w:rsid w:val="00820C0E"/>
    <w:rsid w:val="00820D12"/>
    <w:rsid w:val="00820D14"/>
    <w:rsid w:val="00820DA7"/>
    <w:rsid w:val="00820E88"/>
    <w:rsid w:val="00820EA8"/>
    <w:rsid w:val="00820EEF"/>
    <w:rsid w:val="00820F34"/>
    <w:rsid w:val="00820F89"/>
    <w:rsid w:val="00821030"/>
    <w:rsid w:val="008212F4"/>
    <w:rsid w:val="008213E5"/>
    <w:rsid w:val="008214CE"/>
    <w:rsid w:val="00821652"/>
    <w:rsid w:val="0082172A"/>
    <w:rsid w:val="0082196D"/>
    <w:rsid w:val="00822154"/>
    <w:rsid w:val="008221D7"/>
    <w:rsid w:val="008223F1"/>
    <w:rsid w:val="00822D4B"/>
    <w:rsid w:val="00822DB9"/>
    <w:rsid w:val="00822F4C"/>
    <w:rsid w:val="00823069"/>
    <w:rsid w:val="008233FF"/>
    <w:rsid w:val="00823F9C"/>
    <w:rsid w:val="00824038"/>
    <w:rsid w:val="00824148"/>
    <w:rsid w:val="008241DD"/>
    <w:rsid w:val="008244A6"/>
    <w:rsid w:val="008245C9"/>
    <w:rsid w:val="008248D2"/>
    <w:rsid w:val="008248F3"/>
    <w:rsid w:val="00824C79"/>
    <w:rsid w:val="00824CD8"/>
    <w:rsid w:val="00824D5F"/>
    <w:rsid w:val="00824E50"/>
    <w:rsid w:val="00825294"/>
    <w:rsid w:val="00825376"/>
    <w:rsid w:val="008253AF"/>
    <w:rsid w:val="00825D72"/>
    <w:rsid w:val="00825DB5"/>
    <w:rsid w:val="00825DDB"/>
    <w:rsid w:val="008260AC"/>
    <w:rsid w:val="008266F1"/>
    <w:rsid w:val="00826721"/>
    <w:rsid w:val="0082684B"/>
    <w:rsid w:val="00826B27"/>
    <w:rsid w:val="00826C04"/>
    <w:rsid w:val="00827460"/>
    <w:rsid w:val="00827FD6"/>
    <w:rsid w:val="008300FB"/>
    <w:rsid w:val="008301DE"/>
    <w:rsid w:val="008301F7"/>
    <w:rsid w:val="00830A62"/>
    <w:rsid w:val="00830AB0"/>
    <w:rsid w:val="00830AD0"/>
    <w:rsid w:val="00830C25"/>
    <w:rsid w:val="00830C7B"/>
    <w:rsid w:val="00830F5D"/>
    <w:rsid w:val="00831225"/>
    <w:rsid w:val="00831256"/>
    <w:rsid w:val="00831633"/>
    <w:rsid w:val="008318EF"/>
    <w:rsid w:val="008321AB"/>
    <w:rsid w:val="0083259B"/>
    <w:rsid w:val="00832B01"/>
    <w:rsid w:val="00832BD9"/>
    <w:rsid w:val="00832E90"/>
    <w:rsid w:val="00832F81"/>
    <w:rsid w:val="008331BB"/>
    <w:rsid w:val="0083328A"/>
    <w:rsid w:val="008333B8"/>
    <w:rsid w:val="008336BB"/>
    <w:rsid w:val="0083380E"/>
    <w:rsid w:val="00833A00"/>
    <w:rsid w:val="00833AC8"/>
    <w:rsid w:val="00833CC2"/>
    <w:rsid w:val="00833F53"/>
    <w:rsid w:val="00833F6D"/>
    <w:rsid w:val="008340C6"/>
    <w:rsid w:val="00834212"/>
    <w:rsid w:val="00834672"/>
    <w:rsid w:val="00834A04"/>
    <w:rsid w:val="00834A64"/>
    <w:rsid w:val="008351AC"/>
    <w:rsid w:val="00835249"/>
    <w:rsid w:val="0083539A"/>
    <w:rsid w:val="0083553B"/>
    <w:rsid w:val="00835596"/>
    <w:rsid w:val="00835655"/>
    <w:rsid w:val="008357A4"/>
    <w:rsid w:val="00835A70"/>
    <w:rsid w:val="008361C8"/>
    <w:rsid w:val="00836215"/>
    <w:rsid w:val="0083650B"/>
    <w:rsid w:val="0083650C"/>
    <w:rsid w:val="00836982"/>
    <w:rsid w:val="00836AFB"/>
    <w:rsid w:val="00836D12"/>
    <w:rsid w:val="00836DD1"/>
    <w:rsid w:val="00836F51"/>
    <w:rsid w:val="00836FE0"/>
    <w:rsid w:val="0083732E"/>
    <w:rsid w:val="008374FA"/>
    <w:rsid w:val="008375A4"/>
    <w:rsid w:val="008377D0"/>
    <w:rsid w:val="00837C4D"/>
    <w:rsid w:val="00837D53"/>
    <w:rsid w:val="008408DF"/>
    <w:rsid w:val="00840C84"/>
    <w:rsid w:val="00840EE9"/>
    <w:rsid w:val="00840F7A"/>
    <w:rsid w:val="008411DA"/>
    <w:rsid w:val="008414B1"/>
    <w:rsid w:val="0084152B"/>
    <w:rsid w:val="00841538"/>
    <w:rsid w:val="008416ED"/>
    <w:rsid w:val="00841A55"/>
    <w:rsid w:val="00842195"/>
    <w:rsid w:val="008424BA"/>
    <w:rsid w:val="0084304E"/>
    <w:rsid w:val="00843551"/>
    <w:rsid w:val="00843802"/>
    <w:rsid w:val="008438B5"/>
    <w:rsid w:val="008438C7"/>
    <w:rsid w:val="00843A85"/>
    <w:rsid w:val="00843E3D"/>
    <w:rsid w:val="00843E82"/>
    <w:rsid w:val="00844A2D"/>
    <w:rsid w:val="00844A98"/>
    <w:rsid w:val="00844F75"/>
    <w:rsid w:val="00845048"/>
    <w:rsid w:val="00845054"/>
    <w:rsid w:val="008452A5"/>
    <w:rsid w:val="0084538E"/>
    <w:rsid w:val="008457C4"/>
    <w:rsid w:val="008465C4"/>
    <w:rsid w:val="00846628"/>
    <w:rsid w:val="00846F70"/>
    <w:rsid w:val="00847026"/>
    <w:rsid w:val="008470C2"/>
    <w:rsid w:val="0084727C"/>
    <w:rsid w:val="008472B0"/>
    <w:rsid w:val="008474EC"/>
    <w:rsid w:val="00847565"/>
    <w:rsid w:val="00847820"/>
    <w:rsid w:val="00847A50"/>
    <w:rsid w:val="00847B50"/>
    <w:rsid w:val="00847D21"/>
    <w:rsid w:val="00847FDC"/>
    <w:rsid w:val="00850306"/>
    <w:rsid w:val="0085033A"/>
    <w:rsid w:val="00850350"/>
    <w:rsid w:val="008503F0"/>
    <w:rsid w:val="00850643"/>
    <w:rsid w:val="00850664"/>
    <w:rsid w:val="008506CD"/>
    <w:rsid w:val="0085087C"/>
    <w:rsid w:val="0085095F"/>
    <w:rsid w:val="00850A62"/>
    <w:rsid w:val="00850B81"/>
    <w:rsid w:val="00850E88"/>
    <w:rsid w:val="00850E8C"/>
    <w:rsid w:val="00850F6B"/>
    <w:rsid w:val="00851170"/>
    <w:rsid w:val="008513FA"/>
    <w:rsid w:val="0085165B"/>
    <w:rsid w:val="00851B65"/>
    <w:rsid w:val="00851C50"/>
    <w:rsid w:val="00851D89"/>
    <w:rsid w:val="00851EBE"/>
    <w:rsid w:val="00851EFA"/>
    <w:rsid w:val="00851F46"/>
    <w:rsid w:val="008520EA"/>
    <w:rsid w:val="00852220"/>
    <w:rsid w:val="00852418"/>
    <w:rsid w:val="00852444"/>
    <w:rsid w:val="0085293F"/>
    <w:rsid w:val="00852A7F"/>
    <w:rsid w:val="00852B62"/>
    <w:rsid w:val="00852B95"/>
    <w:rsid w:val="00852B97"/>
    <w:rsid w:val="0085317A"/>
    <w:rsid w:val="008531E6"/>
    <w:rsid w:val="0085365F"/>
    <w:rsid w:val="008536AD"/>
    <w:rsid w:val="00853972"/>
    <w:rsid w:val="00853D25"/>
    <w:rsid w:val="0085416D"/>
    <w:rsid w:val="00854327"/>
    <w:rsid w:val="0085450D"/>
    <w:rsid w:val="00854894"/>
    <w:rsid w:val="00854D94"/>
    <w:rsid w:val="00854F04"/>
    <w:rsid w:val="008551ED"/>
    <w:rsid w:val="00855523"/>
    <w:rsid w:val="0085577C"/>
    <w:rsid w:val="00855D92"/>
    <w:rsid w:val="00855DF3"/>
    <w:rsid w:val="00855FDA"/>
    <w:rsid w:val="00856851"/>
    <w:rsid w:val="00856C2B"/>
    <w:rsid w:val="00856C60"/>
    <w:rsid w:val="00856DAC"/>
    <w:rsid w:val="00856E9C"/>
    <w:rsid w:val="0085704C"/>
    <w:rsid w:val="0085791D"/>
    <w:rsid w:val="00857CC3"/>
    <w:rsid w:val="00860282"/>
    <w:rsid w:val="0086032C"/>
    <w:rsid w:val="008607C6"/>
    <w:rsid w:val="00860EBF"/>
    <w:rsid w:val="00860F60"/>
    <w:rsid w:val="00860FAD"/>
    <w:rsid w:val="00861270"/>
    <w:rsid w:val="00861AB8"/>
    <w:rsid w:val="00861CEA"/>
    <w:rsid w:val="00861E2F"/>
    <w:rsid w:val="00861FC5"/>
    <w:rsid w:val="00862154"/>
    <w:rsid w:val="00862293"/>
    <w:rsid w:val="0086281C"/>
    <w:rsid w:val="008634F6"/>
    <w:rsid w:val="008639FD"/>
    <w:rsid w:val="00863ABE"/>
    <w:rsid w:val="00863D65"/>
    <w:rsid w:val="00863F4D"/>
    <w:rsid w:val="00863FD0"/>
    <w:rsid w:val="008648EB"/>
    <w:rsid w:val="00864ABD"/>
    <w:rsid w:val="00864BF9"/>
    <w:rsid w:val="00865737"/>
    <w:rsid w:val="0086593D"/>
    <w:rsid w:val="00865ABB"/>
    <w:rsid w:val="00865B17"/>
    <w:rsid w:val="00865DCA"/>
    <w:rsid w:val="00865E6F"/>
    <w:rsid w:val="00865F0A"/>
    <w:rsid w:val="008660AB"/>
    <w:rsid w:val="008662E7"/>
    <w:rsid w:val="00866320"/>
    <w:rsid w:val="0086697C"/>
    <w:rsid w:val="00866A05"/>
    <w:rsid w:val="00866D00"/>
    <w:rsid w:val="00867047"/>
    <w:rsid w:val="008671AE"/>
    <w:rsid w:val="008671C5"/>
    <w:rsid w:val="00867C4A"/>
    <w:rsid w:val="00867D47"/>
    <w:rsid w:val="0087053A"/>
    <w:rsid w:val="008705EE"/>
    <w:rsid w:val="008706B5"/>
    <w:rsid w:val="00870851"/>
    <w:rsid w:val="008709FB"/>
    <w:rsid w:val="00870E95"/>
    <w:rsid w:val="00871498"/>
    <w:rsid w:val="008714E1"/>
    <w:rsid w:val="0087165E"/>
    <w:rsid w:val="0087176A"/>
    <w:rsid w:val="00871783"/>
    <w:rsid w:val="008717EE"/>
    <w:rsid w:val="008719E0"/>
    <w:rsid w:val="00871F77"/>
    <w:rsid w:val="0087200B"/>
    <w:rsid w:val="00872369"/>
    <w:rsid w:val="008725BF"/>
    <w:rsid w:val="008729E4"/>
    <w:rsid w:val="00872A74"/>
    <w:rsid w:val="00872A95"/>
    <w:rsid w:val="00872C8D"/>
    <w:rsid w:val="00872EA5"/>
    <w:rsid w:val="00872FD9"/>
    <w:rsid w:val="008733ED"/>
    <w:rsid w:val="008734EC"/>
    <w:rsid w:val="008736AE"/>
    <w:rsid w:val="00873728"/>
    <w:rsid w:val="00873743"/>
    <w:rsid w:val="00873BD1"/>
    <w:rsid w:val="00873CF8"/>
    <w:rsid w:val="00874117"/>
    <w:rsid w:val="00874179"/>
    <w:rsid w:val="008744FE"/>
    <w:rsid w:val="00874942"/>
    <w:rsid w:val="00874B0C"/>
    <w:rsid w:val="00874C0D"/>
    <w:rsid w:val="00874CAE"/>
    <w:rsid w:val="00874D9C"/>
    <w:rsid w:val="00874DDC"/>
    <w:rsid w:val="00874F02"/>
    <w:rsid w:val="0087569B"/>
    <w:rsid w:val="0087569D"/>
    <w:rsid w:val="00875734"/>
    <w:rsid w:val="00875B3D"/>
    <w:rsid w:val="00875F5D"/>
    <w:rsid w:val="00876120"/>
    <w:rsid w:val="00876206"/>
    <w:rsid w:val="0087628B"/>
    <w:rsid w:val="00876328"/>
    <w:rsid w:val="0087632B"/>
    <w:rsid w:val="008768C6"/>
    <w:rsid w:val="00876C49"/>
    <w:rsid w:val="00876C8E"/>
    <w:rsid w:val="00876F9D"/>
    <w:rsid w:val="00876FE5"/>
    <w:rsid w:val="0087770D"/>
    <w:rsid w:val="00877904"/>
    <w:rsid w:val="00877A46"/>
    <w:rsid w:val="00877F49"/>
    <w:rsid w:val="0088040D"/>
    <w:rsid w:val="0088040E"/>
    <w:rsid w:val="008804C1"/>
    <w:rsid w:val="00880747"/>
    <w:rsid w:val="00880850"/>
    <w:rsid w:val="00880888"/>
    <w:rsid w:val="008808C5"/>
    <w:rsid w:val="00880FAA"/>
    <w:rsid w:val="0088119F"/>
    <w:rsid w:val="0088120A"/>
    <w:rsid w:val="0088191C"/>
    <w:rsid w:val="00881D74"/>
    <w:rsid w:val="00881F63"/>
    <w:rsid w:val="00881F71"/>
    <w:rsid w:val="00882068"/>
    <w:rsid w:val="008822FD"/>
    <w:rsid w:val="00882AB2"/>
    <w:rsid w:val="00882B22"/>
    <w:rsid w:val="00882E48"/>
    <w:rsid w:val="00882EC7"/>
    <w:rsid w:val="0088310D"/>
    <w:rsid w:val="008832C0"/>
    <w:rsid w:val="00883596"/>
    <w:rsid w:val="00883A08"/>
    <w:rsid w:val="00883DC5"/>
    <w:rsid w:val="00884207"/>
    <w:rsid w:val="00884966"/>
    <w:rsid w:val="00884A18"/>
    <w:rsid w:val="00884A83"/>
    <w:rsid w:val="00884C2C"/>
    <w:rsid w:val="00884C43"/>
    <w:rsid w:val="008850BD"/>
    <w:rsid w:val="0088528F"/>
    <w:rsid w:val="008853EA"/>
    <w:rsid w:val="008859C6"/>
    <w:rsid w:val="00885BE9"/>
    <w:rsid w:val="00886337"/>
    <w:rsid w:val="00886CC2"/>
    <w:rsid w:val="00886CF7"/>
    <w:rsid w:val="00887445"/>
    <w:rsid w:val="00887B03"/>
    <w:rsid w:val="00887E18"/>
    <w:rsid w:val="00887E65"/>
    <w:rsid w:val="008903C1"/>
    <w:rsid w:val="0089048A"/>
    <w:rsid w:val="008909DF"/>
    <w:rsid w:val="00890C9E"/>
    <w:rsid w:val="008910E3"/>
    <w:rsid w:val="0089111F"/>
    <w:rsid w:val="0089171D"/>
    <w:rsid w:val="00891A5F"/>
    <w:rsid w:val="00891F9D"/>
    <w:rsid w:val="0089212D"/>
    <w:rsid w:val="00892163"/>
    <w:rsid w:val="008922E3"/>
    <w:rsid w:val="008925EA"/>
    <w:rsid w:val="008927A2"/>
    <w:rsid w:val="00892ACA"/>
    <w:rsid w:val="00892D0C"/>
    <w:rsid w:val="00892D44"/>
    <w:rsid w:val="0089306D"/>
    <w:rsid w:val="008930ED"/>
    <w:rsid w:val="008933A8"/>
    <w:rsid w:val="00893614"/>
    <w:rsid w:val="0089374B"/>
    <w:rsid w:val="0089377C"/>
    <w:rsid w:val="00893841"/>
    <w:rsid w:val="0089431B"/>
    <w:rsid w:val="00894941"/>
    <w:rsid w:val="00894A27"/>
    <w:rsid w:val="00894B28"/>
    <w:rsid w:val="00894BF9"/>
    <w:rsid w:val="00894FDD"/>
    <w:rsid w:val="00895209"/>
    <w:rsid w:val="0089533A"/>
    <w:rsid w:val="008953D1"/>
    <w:rsid w:val="00895792"/>
    <w:rsid w:val="00895B7E"/>
    <w:rsid w:val="00896274"/>
    <w:rsid w:val="00896435"/>
    <w:rsid w:val="0089648D"/>
    <w:rsid w:val="00896531"/>
    <w:rsid w:val="00896821"/>
    <w:rsid w:val="0089706A"/>
    <w:rsid w:val="008972E6"/>
    <w:rsid w:val="00897340"/>
    <w:rsid w:val="008973BB"/>
    <w:rsid w:val="00897631"/>
    <w:rsid w:val="008979A9"/>
    <w:rsid w:val="008A0149"/>
    <w:rsid w:val="008A09CF"/>
    <w:rsid w:val="008A0ABC"/>
    <w:rsid w:val="008A0AF0"/>
    <w:rsid w:val="008A0F97"/>
    <w:rsid w:val="008A1079"/>
    <w:rsid w:val="008A16AF"/>
    <w:rsid w:val="008A1812"/>
    <w:rsid w:val="008A1A1E"/>
    <w:rsid w:val="008A1D67"/>
    <w:rsid w:val="008A2123"/>
    <w:rsid w:val="008A2255"/>
    <w:rsid w:val="008A2464"/>
    <w:rsid w:val="008A2CDC"/>
    <w:rsid w:val="008A3117"/>
    <w:rsid w:val="008A3378"/>
    <w:rsid w:val="008A3946"/>
    <w:rsid w:val="008A3A57"/>
    <w:rsid w:val="008A3ADD"/>
    <w:rsid w:val="008A3CBA"/>
    <w:rsid w:val="008A3CEB"/>
    <w:rsid w:val="008A444D"/>
    <w:rsid w:val="008A44B6"/>
    <w:rsid w:val="008A455A"/>
    <w:rsid w:val="008A496A"/>
    <w:rsid w:val="008A4A69"/>
    <w:rsid w:val="008A4C13"/>
    <w:rsid w:val="008A5479"/>
    <w:rsid w:val="008A54E9"/>
    <w:rsid w:val="008A55F9"/>
    <w:rsid w:val="008A57F3"/>
    <w:rsid w:val="008A5C28"/>
    <w:rsid w:val="008A5C7F"/>
    <w:rsid w:val="008A5C86"/>
    <w:rsid w:val="008A604F"/>
    <w:rsid w:val="008A6287"/>
    <w:rsid w:val="008A64BD"/>
    <w:rsid w:val="008A6566"/>
    <w:rsid w:val="008A6EBC"/>
    <w:rsid w:val="008A76E6"/>
    <w:rsid w:val="008A7D04"/>
    <w:rsid w:val="008B01C4"/>
    <w:rsid w:val="008B02CD"/>
    <w:rsid w:val="008B0379"/>
    <w:rsid w:val="008B04D7"/>
    <w:rsid w:val="008B04DE"/>
    <w:rsid w:val="008B08D9"/>
    <w:rsid w:val="008B0DEB"/>
    <w:rsid w:val="008B159C"/>
    <w:rsid w:val="008B1A9C"/>
    <w:rsid w:val="008B1E1B"/>
    <w:rsid w:val="008B2028"/>
    <w:rsid w:val="008B25D7"/>
    <w:rsid w:val="008B28D1"/>
    <w:rsid w:val="008B2B7C"/>
    <w:rsid w:val="008B2C7D"/>
    <w:rsid w:val="008B3150"/>
    <w:rsid w:val="008B31D6"/>
    <w:rsid w:val="008B31E8"/>
    <w:rsid w:val="008B3288"/>
    <w:rsid w:val="008B3479"/>
    <w:rsid w:val="008B3552"/>
    <w:rsid w:val="008B3560"/>
    <w:rsid w:val="008B360B"/>
    <w:rsid w:val="008B39A0"/>
    <w:rsid w:val="008B3ADF"/>
    <w:rsid w:val="008B3CE1"/>
    <w:rsid w:val="008B3EDB"/>
    <w:rsid w:val="008B46B3"/>
    <w:rsid w:val="008B46C9"/>
    <w:rsid w:val="008B497F"/>
    <w:rsid w:val="008B4CFE"/>
    <w:rsid w:val="008B4E3B"/>
    <w:rsid w:val="008B54F9"/>
    <w:rsid w:val="008B563F"/>
    <w:rsid w:val="008B56AD"/>
    <w:rsid w:val="008B56D8"/>
    <w:rsid w:val="008B5CC9"/>
    <w:rsid w:val="008B5D33"/>
    <w:rsid w:val="008B6133"/>
    <w:rsid w:val="008B67AF"/>
    <w:rsid w:val="008B6FBF"/>
    <w:rsid w:val="008B7072"/>
    <w:rsid w:val="008B7568"/>
    <w:rsid w:val="008B778F"/>
    <w:rsid w:val="008B794A"/>
    <w:rsid w:val="008B79CA"/>
    <w:rsid w:val="008B7A4A"/>
    <w:rsid w:val="008B7A7E"/>
    <w:rsid w:val="008B7D49"/>
    <w:rsid w:val="008C0CA4"/>
    <w:rsid w:val="008C0E20"/>
    <w:rsid w:val="008C0EF2"/>
    <w:rsid w:val="008C0F30"/>
    <w:rsid w:val="008C122B"/>
    <w:rsid w:val="008C171A"/>
    <w:rsid w:val="008C1B80"/>
    <w:rsid w:val="008C1F87"/>
    <w:rsid w:val="008C1F8D"/>
    <w:rsid w:val="008C2329"/>
    <w:rsid w:val="008C28B4"/>
    <w:rsid w:val="008C2BBA"/>
    <w:rsid w:val="008C2C4F"/>
    <w:rsid w:val="008C2DA9"/>
    <w:rsid w:val="008C337F"/>
    <w:rsid w:val="008C3476"/>
    <w:rsid w:val="008C357B"/>
    <w:rsid w:val="008C360C"/>
    <w:rsid w:val="008C374B"/>
    <w:rsid w:val="008C39BC"/>
    <w:rsid w:val="008C3B71"/>
    <w:rsid w:val="008C3C6A"/>
    <w:rsid w:val="008C3E02"/>
    <w:rsid w:val="008C3F30"/>
    <w:rsid w:val="008C4734"/>
    <w:rsid w:val="008C4770"/>
    <w:rsid w:val="008C4C68"/>
    <w:rsid w:val="008C4E97"/>
    <w:rsid w:val="008C4F79"/>
    <w:rsid w:val="008C5264"/>
    <w:rsid w:val="008C5285"/>
    <w:rsid w:val="008C55D4"/>
    <w:rsid w:val="008C574C"/>
    <w:rsid w:val="008C5826"/>
    <w:rsid w:val="008C5A5B"/>
    <w:rsid w:val="008C5CB1"/>
    <w:rsid w:val="008C6290"/>
    <w:rsid w:val="008C64BE"/>
    <w:rsid w:val="008C68EC"/>
    <w:rsid w:val="008C6B11"/>
    <w:rsid w:val="008C6B30"/>
    <w:rsid w:val="008C6C22"/>
    <w:rsid w:val="008C6C84"/>
    <w:rsid w:val="008C6DBA"/>
    <w:rsid w:val="008C72CA"/>
    <w:rsid w:val="008C7949"/>
    <w:rsid w:val="008C7C6A"/>
    <w:rsid w:val="008C7E43"/>
    <w:rsid w:val="008C7E50"/>
    <w:rsid w:val="008C7EA8"/>
    <w:rsid w:val="008D0485"/>
    <w:rsid w:val="008D0492"/>
    <w:rsid w:val="008D094F"/>
    <w:rsid w:val="008D0C9F"/>
    <w:rsid w:val="008D1179"/>
    <w:rsid w:val="008D14B5"/>
    <w:rsid w:val="008D1702"/>
    <w:rsid w:val="008D1A47"/>
    <w:rsid w:val="008D1B1D"/>
    <w:rsid w:val="008D1D30"/>
    <w:rsid w:val="008D1DB4"/>
    <w:rsid w:val="008D1E0A"/>
    <w:rsid w:val="008D1F2C"/>
    <w:rsid w:val="008D236F"/>
    <w:rsid w:val="008D267E"/>
    <w:rsid w:val="008D273F"/>
    <w:rsid w:val="008D28AD"/>
    <w:rsid w:val="008D29D4"/>
    <w:rsid w:val="008D2E9A"/>
    <w:rsid w:val="008D3091"/>
    <w:rsid w:val="008D323B"/>
    <w:rsid w:val="008D340D"/>
    <w:rsid w:val="008D3ADF"/>
    <w:rsid w:val="008D3B49"/>
    <w:rsid w:val="008D3B69"/>
    <w:rsid w:val="008D3E13"/>
    <w:rsid w:val="008D40F1"/>
    <w:rsid w:val="008D42C2"/>
    <w:rsid w:val="008D4A4C"/>
    <w:rsid w:val="008D4B85"/>
    <w:rsid w:val="008D522D"/>
    <w:rsid w:val="008D52C3"/>
    <w:rsid w:val="008D565D"/>
    <w:rsid w:val="008D6248"/>
    <w:rsid w:val="008D629D"/>
    <w:rsid w:val="008D6474"/>
    <w:rsid w:val="008D6999"/>
    <w:rsid w:val="008D6B7E"/>
    <w:rsid w:val="008D6C6D"/>
    <w:rsid w:val="008D6FCD"/>
    <w:rsid w:val="008D70D5"/>
    <w:rsid w:val="008D7132"/>
    <w:rsid w:val="008D7163"/>
    <w:rsid w:val="008D71B3"/>
    <w:rsid w:val="008D7779"/>
    <w:rsid w:val="008D7894"/>
    <w:rsid w:val="008D7A07"/>
    <w:rsid w:val="008D7A63"/>
    <w:rsid w:val="008D7EEE"/>
    <w:rsid w:val="008E0010"/>
    <w:rsid w:val="008E0029"/>
    <w:rsid w:val="008E02B9"/>
    <w:rsid w:val="008E0374"/>
    <w:rsid w:val="008E05CA"/>
    <w:rsid w:val="008E0FE3"/>
    <w:rsid w:val="008E10E5"/>
    <w:rsid w:val="008E11BF"/>
    <w:rsid w:val="008E1362"/>
    <w:rsid w:val="008E1B79"/>
    <w:rsid w:val="008E1FF8"/>
    <w:rsid w:val="008E201D"/>
    <w:rsid w:val="008E2475"/>
    <w:rsid w:val="008E2707"/>
    <w:rsid w:val="008E2CFD"/>
    <w:rsid w:val="008E37C1"/>
    <w:rsid w:val="008E3E78"/>
    <w:rsid w:val="008E3EB2"/>
    <w:rsid w:val="008E3FF1"/>
    <w:rsid w:val="008E4194"/>
    <w:rsid w:val="008E4897"/>
    <w:rsid w:val="008E548E"/>
    <w:rsid w:val="008E6038"/>
    <w:rsid w:val="008E6548"/>
    <w:rsid w:val="008E6634"/>
    <w:rsid w:val="008E680A"/>
    <w:rsid w:val="008E6F79"/>
    <w:rsid w:val="008E6FE6"/>
    <w:rsid w:val="008E7023"/>
    <w:rsid w:val="008E7668"/>
    <w:rsid w:val="008E7D89"/>
    <w:rsid w:val="008E7E70"/>
    <w:rsid w:val="008E7EC3"/>
    <w:rsid w:val="008E7F48"/>
    <w:rsid w:val="008E7F8A"/>
    <w:rsid w:val="008F00C2"/>
    <w:rsid w:val="008F043B"/>
    <w:rsid w:val="008F0624"/>
    <w:rsid w:val="008F077F"/>
    <w:rsid w:val="008F0792"/>
    <w:rsid w:val="008F0B01"/>
    <w:rsid w:val="008F0B9A"/>
    <w:rsid w:val="008F0EF1"/>
    <w:rsid w:val="008F0F90"/>
    <w:rsid w:val="008F1143"/>
    <w:rsid w:val="008F11E6"/>
    <w:rsid w:val="008F12E3"/>
    <w:rsid w:val="008F148A"/>
    <w:rsid w:val="008F1C19"/>
    <w:rsid w:val="008F1DBF"/>
    <w:rsid w:val="008F2176"/>
    <w:rsid w:val="008F2298"/>
    <w:rsid w:val="008F289D"/>
    <w:rsid w:val="008F2D78"/>
    <w:rsid w:val="008F3083"/>
    <w:rsid w:val="008F30C5"/>
    <w:rsid w:val="008F3114"/>
    <w:rsid w:val="008F329B"/>
    <w:rsid w:val="008F36A7"/>
    <w:rsid w:val="008F38E6"/>
    <w:rsid w:val="008F3BE0"/>
    <w:rsid w:val="008F40EA"/>
    <w:rsid w:val="008F462D"/>
    <w:rsid w:val="008F476C"/>
    <w:rsid w:val="008F4786"/>
    <w:rsid w:val="008F4A57"/>
    <w:rsid w:val="008F4D78"/>
    <w:rsid w:val="008F4E9A"/>
    <w:rsid w:val="008F4E9F"/>
    <w:rsid w:val="008F525E"/>
    <w:rsid w:val="008F5275"/>
    <w:rsid w:val="008F5318"/>
    <w:rsid w:val="008F594B"/>
    <w:rsid w:val="008F5B73"/>
    <w:rsid w:val="008F5BCD"/>
    <w:rsid w:val="008F5D53"/>
    <w:rsid w:val="008F5D6F"/>
    <w:rsid w:val="008F600B"/>
    <w:rsid w:val="008F65E6"/>
    <w:rsid w:val="008F66B1"/>
    <w:rsid w:val="008F6717"/>
    <w:rsid w:val="008F6789"/>
    <w:rsid w:val="008F6B6F"/>
    <w:rsid w:val="008F6F59"/>
    <w:rsid w:val="008F7710"/>
    <w:rsid w:val="0090045A"/>
    <w:rsid w:val="0090068A"/>
    <w:rsid w:val="0090074B"/>
    <w:rsid w:val="009010A5"/>
    <w:rsid w:val="0090126B"/>
    <w:rsid w:val="00901477"/>
    <w:rsid w:val="0090157D"/>
    <w:rsid w:val="0090160A"/>
    <w:rsid w:val="00901704"/>
    <w:rsid w:val="0090178F"/>
    <w:rsid w:val="009017FA"/>
    <w:rsid w:val="00901A2F"/>
    <w:rsid w:val="00901A5A"/>
    <w:rsid w:val="00901A6E"/>
    <w:rsid w:val="00901B6C"/>
    <w:rsid w:val="009021E8"/>
    <w:rsid w:val="009024A0"/>
    <w:rsid w:val="009024A1"/>
    <w:rsid w:val="0090266A"/>
    <w:rsid w:val="009026D8"/>
    <w:rsid w:val="0090283B"/>
    <w:rsid w:val="009028FB"/>
    <w:rsid w:val="00902C46"/>
    <w:rsid w:val="00902C56"/>
    <w:rsid w:val="00902CED"/>
    <w:rsid w:val="00903016"/>
    <w:rsid w:val="00903352"/>
    <w:rsid w:val="00903BA3"/>
    <w:rsid w:val="00904068"/>
    <w:rsid w:val="009044EB"/>
    <w:rsid w:val="00904887"/>
    <w:rsid w:val="00904CBA"/>
    <w:rsid w:val="00904F01"/>
    <w:rsid w:val="009057DE"/>
    <w:rsid w:val="00906245"/>
    <w:rsid w:val="009062C3"/>
    <w:rsid w:val="00906342"/>
    <w:rsid w:val="009063BE"/>
    <w:rsid w:val="009064BA"/>
    <w:rsid w:val="0090669D"/>
    <w:rsid w:val="009067F8"/>
    <w:rsid w:val="00906B64"/>
    <w:rsid w:val="00906D3E"/>
    <w:rsid w:val="00906F44"/>
    <w:rsid w:val="0090700B"/>
    <w:rsid w:val="009072AA"/>
    <w:rsid w:val="00907331"/>
    <w:rsid w:val="00907426"/>
    <w:rsid w:val="009075A2"/>
    <w:rsid w:val="00907F8D"/>
    <w:rsid w:val="009100B9"/>
    <w:rsid w:val="00910564"/>
    <w:rsid w:val="00911012"/>
    <w:rsid w:val="009110BB"/>
    <w:rsid w:val="009113A3"/>
    <w:rsid w:val="00911508"/>
    <w:rsid w:val="009116FB"/>
    <w:rsid w:val="0091179B"/>
    <w:rsid w:val="009119BE"/>
    <w:rsid w:val="00911BA5"/>
    <w:rsid w:val="009124D4"/>
    <w:rsid w:val="009124F2"/>
    <w:rsid w:val="0091254E"/>
    <w:rsid w:val="00912F1C"/>
    <w:rsid w:val="0091309E"/>
    <w:rsid w:val="00913449"/>
    <w:rsid w:val="009134C4"/>
    <w:rsid w:val="009135AB"/>
    <w:rsid w:val="0091365E"/>
    <w:rsid w:val="00913C1C"/>
    <w:rsid w:val="00913FE0"/>
    <w:rsid w:val="0091402E"/>
    <w:rsid w:val="00914082"/>
    <w:rsid w:val="009143BB"/>
    <w:rsid w:val="00914403"/>
    <w:rsid w:val="00914458"/>
    <w:rsid w:val="0091450A"/>
    <w:rsid w:val="0091455F"/>
    <w:rsid w:val="0091488A"/>
    <w:rsid w:val="00914A47"/>
    <w:rsid w:val="00915026"/>
    <w:rsid w:val="0091512B"/>
    <w:rsid w:val="0091548B"/>
    <w:rsid w:val="009154CC"/>
    <w:rsid w:val="00915587"/>
    <w:rsid w:val="00915595"/>
    <w:rsid w:val="0091589D"/>
    <w:rsid w:val="009158A0"/>
    <w:rsid w:val="00915A85"/>
    <w:rsid w:val="00915D76"/>
    <w:rsid w:val="00915E15"/>
    <w:rsid w:val="00915F3A"/>
    <w:rsid w:val="0091632E"/>
    <w:rsid w:val="00916D8D"/>
    <w:rsid w:val="00916E6D"/>
    <w:rsid w:val="00917198"/>
    <w:rsid w:val="0091723E"/>
    <w:rsid w:val="009173C6"/>
    <w:rsid w:val="00917542"/>
    <w:rsid w:val="00917696"/>
    <w:rsid w:val="00917725"/>
    <w:rsid w:val="00917D5F"/>
    <w:rsid w:val="00917E70"/>
    <w:rsid w:val="009201F7"/>
    <w:rsid w:val="009205CF"/>
    <w:rsid w:val="00920D3D"/>
    <w:rsid w:val="009218EA"/>
    <w:rsid w:val="00921AC2"/>
    <w:rsid w:val="00921DFF"/>
    <w:rsid w:val="00921FEE"/>
    <w:rsid w:val="00921FF0"/>
    <w:rsid w:val="009221CE"/>
    <w:rsid w:val="009221DD"/>
    <w:rsid w:val="0092234C"/>
    <w:rsid w:val="009225DD"/>
    <w:rsid w:val="00922741"/>
    <w:rsid w:val="0092276A"/>
    <w:rsid w:val="00922861"/>
    <w:rsid w:val="00922A21"/>
    <w:rsid w:val="00922CD1"/>
    <w:rsid w:val="00922D19"/>
    <w:rsid w:val="00922E83"/>
    <w:rsid w:val="00922FBA"/>
    <w:rsid w:val="0092306B"/>
    <w:rsid w:val="009233FD"/>
    <w:rsid w:val="009235D7"/>
    <w:rsid w:val="00923755"/>
    <w:rsid w:val="00923879"/>
    <w:rsid w:val="00923CBC"/>
    <w:rsid w:val="00924722"/>
    <w:rsid w:val="009248C7"/>
    <w:rsid w:val="00924ECE"/>
    <w:rsid w:val="0092596C"/>
    <w:rsid w:val="00925AD3"/>
    <w:rsid w:val="00925B24"/>
    <w:rsid w:val="00925C63"/>
    <w:rsid w:val="00925C9E"/>
    <w:rsid w:val="00925F29"/>
    <w:rsid w:val="00925FDC"/>
    <w:rsid w:val="009260EF"/>
    <w:rsid w:val="0092630C"/>
    <w:rsid w:val="0092647F"/>
    <w:rsid w:val="00927279"/>
    <w:rsid w:val="0092735A"/>
    <w:rsid w:val="0092754A"/>
    <w:rsid w:val="0092768B"/>
    <w:rsid w:val="0092773A"/>
    <w:rsid w:val="009277F9"/>
    <w:rsid w:val="00927C32"/>
    <w:rsid w:val="00927EEE"/>
    <w:rsid w:val="00930222"/>
    <w:rsid w:val="009304AA"/>
    <w:rsid w:val="00930BD9"/>
    <w:rsid w:val="00930F2B"/>
    <w:rsid w:val="00930FB0"/>
    <w:rsid w:val="0093155A"/>
    <w:rsid w:val="00931956"/>
    <w:rsid w:val="00931A31"/>
    <w:rsid w:val="00931D2A"/>
    <w:rsid w:val="00931DC7"/>
    <w:rsid w:val="00931DCA"/>
    <w:rsid w:val="00931F82"/>
    <w:rsid w:val="009320C3"/>
    <w:rsid w:val="0093215B"/>
    <w:rsid w:val="00932366"/>
    <w:rsid w:val="00932528"/>
    <w:rsid w:val="00932883"/>
    <w:rsid w:val="009329E9"/>
    <w:rsid w:val="00932B0B"/>
    <w:rsid w:val="00932C9A"/>
    <w:rsid w:val="00932D87"/>
    <w:rsid w:val="00932FAC"/>
    <w:rsid w:val="00932FEC"/>
    <w:rsid w:val="00933034"/>
    <w:rsid w:val="009330F8"/>
    <w:rsid w:val="00933146"/>
    <w:rsid w:val="009332F6"/>
    <w:rsid w:val="009339E0"/>
    <w:rsid w:val="00933CC7"/>
    <w:rsid w:val="00933DA7"/>
    <w:rsid w:val="00933EE0"/>
    <w:rsid w:val="00934027"/>
    <w:rsid w:val="0093421E"/>
    <w:rsid w:val="00934538"/>
    <w:rsid w:val="009346B7"/>
    <w:rsid w:val="00934A52"/>
    <w:rsid w:val="00934DF8"/>
    <w:rsid w:val="00934F82"/>
    <w:rsid w:val="00934FCF"/>
    <w:rsid w:val="0093525E"/>
    <w:rsid w:val="0093575C"/>
    <w:rsid w:val="009357C2"/>
    <w:rsid w:val="00935BCE"/>
    <w:rsid w:val="00935C87"/>
    <w:rsid w:val="00935DEF"/>
    <w:rsid w:val="00935E9B"/>
    <w:rsid w:val="00935F0F"/>
    <w:rsid w:val="00936052"/>
    <w:rsid w:val="0093623C"/>
    <w:rsid w:val="0093643F"/>
    <w:rsid w:val="00936482"/>
    <w:rsid w:val="00936A0D"/>
    <w:rsid w:val="00936BA2"/>
    <w:rsid w:val="00936BFD"/>
    <w:rsid w:val="00936C12"/>
    <w:rsid w:val="00936EB6"/>
    <w:rsid w:val="009374DA"/>
    <w:rsid w:val="009375E0"/>
    <w:rsid w:val="00937664"/>
    <w:rsid w:val="00937AD4"/>
    <w:rsid w:val="00937B51"/>
    <w:rsid w:val="00937D45"/>
    <w:rsid w:val="00937F7D"/>
    <w:rsid w:val="00937FA6"/>
    <w:rsid w:val="009404EB"/>
    <w:rsid w:val="0094054F"/>
    <w:rsid w:val="009408E7"/>
    <w:rsid w:val="00940ACC"/>
    <w:rsid w:val="00940B37"/>
    <w:rsid w:val="00940CBC"/>
    <w:rsid w:val="009412B7"/>
    <w:rsid w:val="00941425"/>
    <w:rsid w:val="009415AA"/>
    <w:rsid w:val="009415D5"/>
    <w:rsid w:val="009415E6"/>
    <w:rsid w:val="00941B82"/>
    <w:rsid w:val="00941D44"/>
    <w:rsid w:val="00941DB6"/>
    <w:rsid w:val="00941E01"/>
    <w:rsid w:val="00941E6A"/>
    <w:rsid w:val="00941F37"/>
    <w:rsid w:val="009420D8"/>
    <w:rsid w:val="0094237F"/>
    <w:rsid w:val="00942622"/>
    <w:rsid w:val="0094296C"/>
    <w:rsid w:val="00942D3A"/>
    <w:rsid w:val="00943393"/>
    <w:rsid w:val="00943635"/>
    <w:rsid w:val="0094365C"/>
    <w:rsid w:val="009436BF"/>
    <w:rsid w:val="00943763"/>
    <w:rsid w:val="009437A4"/>
    <w:rsid w:val="00943FD0"/>
    <w:rsid w:val="009440B3"/>
    <w:rsid w:val="009444B7"/>
    <w:rsid w:val="009444BF"/>
    <w:rsid w:val="00944BA9"/>
    <w:rsid w:val="00944DE9"/>
    <w:rsid w:val="00944F18"/>
    <w:rsid w:val="00944F7A"/>
    <w:rsid w:val="00944FAD"/>
    <w:rsid w:val="009450EC"/>
    <w:rsid w:val="009450F8"/>
    <w:rsid w:val="00945143"/>
    <w:rsid w:val="009453FF"/>
    <w:rsid w:val="009458FF"/>
    <w:rsid w:val="00945AD7"/>
    <w:rsid w:val="0094610C"/>
    <w:rsid w:val="00946255"/>
    <w:rsid w:val="0094640E"/>
    <w:rsid w:val="009468A5"/>
    <w:rsid w:val="009470A7"/>
    <w:rsid w:val="009471E0"/>
    <w:rsid w:val="009472A4"/>
    <w:rsid w:val="00947329"/>
    <w:rsid w:val="00947429"/>
    <w:rsid w:val="00947614"/>
    <w:rsid w:val="009477C6"/>
    <w:rsid w:val="00947AD4"/>
    <w:rsid w:val="00950326"/>
    <w:rsid w:val="00951098"/>
    <w:rsid w:val="00951172"/>
    <w:rsid w:val="00951705"/>
    <w:rsid w:val="009517CE"/>
    <w:rsid w:val="0095181A"/>
    <w:rsid w:val="00951E89"/>
    <w:rsid w:val="00952086"/>
    <w:rsid w:val="0095243C"/>
    <w:rsid w:val="0095249D"/>
    <w:rsid w:val="0095280D"/>
    <w:rsid w:val="00952F46"/>
    <w:rsid w:val="00952F70"/>
    <w:rsid w:val="00953433"/>
    <w:rsid w:val="009535F6"/>
    <w:rsid w:val="00953D5C"/>
    <w:rsid w:val="00953E27"/>
    <w:rsid w:val="00953F33"/>
    <w:rsid w:val="009540DA"/>
    <w:rsid w:val="00954116"/>
    <w:rsid w:val="0095488D"/>
    <w:rsid w:val="00954B52"/>
    <w:rsid w:val="00954C3B"/>
    <w:rsid w:val="00954D61"/>
    <w:rsid w:val="00955103"/>
    <w:rsid w:val="00955124"/>
    <w:rsid w:val="00955527"/>
    <w:rsid w:val="009556A7"/>
    <w:rsid w:val="0095583E"/>
    <w:rsid w:val="00955921"/>
    <w:rsid w:val="00955D5B"/>
    <w:rsid w:val="00955E63"/>
    <w:rsid w:val="0095626B"/>
    <w:rsid w:val="009562B0"/>
    <w:rsid w:val="009562D4"/>
    <w:rsid w:val="009563C6"/>
    <w:rsid w:val="0095657A"/>
    <w:rsid w:val="00956959"/>
    <w:rsid w:val="00956A09"/>
    <w:rsid w:val="00956AE8"/>
    <w:rsid w:val="00956C6F"/>
    <w:rsid w:val="00956E00"/>
    <w:rsid w:val="009571A6"/>
    <w:rsid w:val="009574A1"/>
    <w:rsid w:val="00957698"/>
    <w:rsid w:val="009576A7"/>
    <w:rsid w:val="00957721"/>
    <w:rsid w:val="00957751"/>
    <w:rsid w:val="00957862"/>
    <w:rsid w:val="00957A4E"/>
    <w:rsid w:val="00957B50"/>
    <w:rsid w:val="00960618"/>
    <w:rsid w:val="009606B6"/>
    <w:rsid w:val="009606BD"/>
    <w:rsid w:val="009607F1"/>
    <w:rsid w:val="009608AC"/>
    <w:rsid w:val="00960A33"/>
    <w:rsid w:val="00960A35"/>
    <w:rsid w:val="00960CEF"/>
    <w:rsid w:val="00960DC3"/>
    <w:rsid w:val="00960FF0"/>
    <w:rsid w:val="009610EE"/>
    <w:rsid w:val="00961691"/>
    <w:rsid w:val="009617B5"/>
    <w:rsid w:val="00961819"/>
    <w:rsid w:val="009618A2"/>
    <w:rsid w:val="0096202D"/>
    <w:rsid w:val="009623D7"/>
    <w:rsid w:val="009625AD"/>
    <w:rsid w:val="009625F4"/>
    <w:rsid w:val="0096267A"/>
    <w:rsid w:val="00962947"/>
    <w:rsid w:val="00962A6E"/>
    <w:rsid w:val="00962C76"/>
    <w:rsid w:val="00962EF7"/>
    <w:rsid w:val="00963154"/>
    <w:rsid w:val="009632E8"/>
    <w:rsid w:val="00963603"/>
    <w:rsid w:val="00963A37"/>
    <w:rsid w:val="00963B4C"/>
    <w:rsid w:val="00963C5C"/>
    <w:rsid w:val="00963CDC"/>
    <w:rsid w:val="0096429A"/>
    <w:rsid w:val="009644AB"/>
    <w:rsid w:val="00964A5C"/>
    <w:rsid w:val="00964D5C"/>
    <w:rsid w:val="00964E9C"/>
    <w:rsid w:val="0096502B"/>
    <w:rsid w:val="009655BE"/>
    <w:rsid w:val="009658CA"/>
    <w:rsid w:val="0096597E"/>
    <w:rsid w:val="00965A8D"/>
    <w:rsid w:val="00965D53"/>
    <w:rsid w:val="00966B1F"/>
    <w:rsid w:val="00966BF3"/>
    <w:rsid w:val="00966E30"/>
    <w:rsid w:val="00966FD0"/>
    <w:rsid w:val="00966FD4"/>
    <w:rsid w:val="00967127"/>
    <w:rsid w:val="0096714D"/>
    <w:rsid w:val="00967D1C"/>
    <w:rsid w:val="00967D20"/>
    <w:rsid w:val="009700C0"/>
    <w:rsid w:val="0097027A"/>
    <w:rsid w:val="0097074D"/>
    <w:rsid w:val="0097099B"/>
    <w:rsid w:val="00970C09"/>
    <w:rsid w:val="00970E30"/>
    <w:rsid w:val="00971215"/>
    <w:rsid w:val="00971E31"/>
    <w:rsid w:val="00972077"/>
    <w:rsid w:val="009720EE"/>
    <w:rsid w:val="00972321"/>
    <w:rsid w:val="009725F0"/>
    <w:rsid w:val="0097274D"/>
    <w:rsid w:val="00972BAE"/>
    <w:rsid w:val="00972D7A"/>
    <w:rsid w:val="0097348C"/>
    <w:rsid w:val="0097363A"/>
    <w:rsid w:val="00973BA9"/>
    <w:rsid w:val="00973F4D"/>
    <w:rsid w:val="00974387"/>
    <w:rsid w:val="00974C5B"/>
    <w:rsid w:val="009750F6"/>
    <w:rsid w:val="00975171"/>
    <w:rsid w:val="009751D9"/>
    <w:rsid w:val="0097537A"/>
    <w:rsid w:val="00975659"/>
    <w:rsid w:val="009758A6"/>
    <w:rsid w:val="00975B0E"/>
    <w:rsid w:val="00975C09"/>
    <w:rsid w:val="00975EC9"/>
    <w:rsid w:val="0097616F"/>
    <w:rsid w:val="00976186"/>
    <w:rsid w:val="00976306"/>
    <w:rsid w:val="009764D0"/>
    <w:rsid w:val="0097654E"/>
    <w:rsid w:val="009772ED"/>
    <w:rsid w:val="009774A6"/>
    <w:rsid w:val="009775CA"/>
    <w:rsid w:val="009776FC"/>
    <w:rsid w:val="00977ADD"/>
    <w:rsid w:val="0098006A"/>
    <w:rsid w:val="009800E7"/>
    <w:rsid w:val="009800E9"/>
    <w:rsid w:val="009803B1"/>
    <w:rsid w:val="00980540"/>
    <w:rsid w:val="00980A45"/>
    <w:rsid w:val="00980FE3"/>
    <w:rsid w:val="0098111C"/>
    <w:rsid w:val="00981191"/>
    <w:rsid w:val="00981B10"/>
    <w:rsid w:val="00981CF4"/>
    <w:rsid w:val="00982167"/>
    <w:rsid w:val="00982361"/>
    <w:rsid w:val="009828A3"/>
    <w:rsid w:val="009829BA"/>
    <w:rsid w:val="009829CA"/>
    <w:rsid w:val="00982A79"/>
    <w:rsid w:val="00982D6B"/>
    <w:rsid w:val="00982FEE"/>
    <w:rsid w:val="00983033"/>
    <w:rsid w:val="00983722"/>
    <w:rsid w:val="00983BE2"/>
    <w:rsid w:val="00983C1B"/>
    <w:rsid w:val="00984339"/>
    <w:rsid w:val="00984446"/>
    <w:rsid w:val="0098449B"/>
    <w:rsid w:val="00984523"/>
    <w:rsid w:val="00984CDC"/>
    <w:rsid w:val="009850F4"/>
    <w:rsid w:val="009853E6"/>
    <w:rsid w:val="00985590"/>
    <w:rsid w:val="009857AD"/>
    <w:rsid w:val="0098585A"/>
    <w:rsid w:val="00985D00"/>
    <w:rsid w:val="00985DD6"/>
    <w:rsid w:val="00986152"/>
    <w:rsid w:val="009864DC"/>
    <w:rsid w:val="009867D5"/>
    <w:rsid w:val="009868DC"/>
    <w:rsid w:val="009868FA"/>
    <w:rsid w:val="00986C7E"/>
    <w:rsid w:val="00986CD4"/>
    <w:rsid w:val="00986D06"/>
    <w:rsid w:val="00986E7C"/>
    <w:rsid w:val="00986F67"/>
    <w:rsid w:val="00987585"/>
    <w:rsid w:val="00987718"/>
    <w:rsid w:val="009879B6"/>
    <w:rsid w:val="00987AFD"/>
    <w:rsid w:val="00990143"/>
    <w:rsid w:val="009903F9"/>
    <w:rsid w:val="00990709"/>
    <w:rsid w:val="00990B1E"/>
    <w:rsid w:val="00991083"/>
    <w:rsid w:val="00991155"/>
    <w:rsid w:val="0099135E"/>
    <w:rsid w:val="009917AF"/>
    <w:rsid w:val="009917B9"/>
    <w:rsid w:val="00991F66"/>
    <w:rsid w:val="00991F74"/>
    <w:rsid w:val="0099223A"/>
    <w:rsid w:val="00992350"/>
    <w:rsid w:val="009923B0"/>
    <w:rsid w:val="00992633"/>
    <w:rsid w:val="009927BD"/>
    <w:rsid w:val="00992925"/>
    <w:rsid w:val="00992AA5"/>
    <w:rsid w:val="00992B14"/>
    <w:rsid w:val="00992B82"/>
    <w:rsid w:val="00992D2F"/>
    <w:rsid w:val="00992DB0"/>
    <w:rsid w:val="009931D7"/>
    <w:rsid w:val="009938E1"/>
    <w:rsid w:val="009939C2"/>
    <w:rsid w:val="009939D6"/>
    <w:rsid w:val="00993FB5"/>
    <w:rsid w:val="00994118"/>
    <w:rsid w:val="009946F5"/>
    <w:rsid w:val="0099479B"/>
    <w:rsid w:val="009949A4"/>
    <w:rsid w:val="00994AED"/>
    <w:rsid w:val="00994B11"/>
    <w:rsid w:val="00994BEB"/>
    <w:rsid w:val="00994C91"/>
    <w:rsid w:val="0099517E"/>
    <w:rsid w:val="00995903"/>
    <w:rsid w:val="00995A31"/>
    <w:rsid w:val="00995DC2"/>
    <w:rsid w:val="00996080"/>
    <w:rsid w:val="009960F4"/>
    <w:rsid w:val="00996145"/>
    <w:rsid w:val="00996245"/>
    <w:rsid w:val="00996669"/>
    <w:rsid w:val="00996776"/>
    <w:rsid w:val="00996953"/>
    <w:rsid w:val="009969CA"/>
    <w:rsid w:val="00996DFA"/>
    <w:rsid w:val="00996E6E"/>
    <w:rsid w:val="0099742F"/>
    <w:rsid w:val="0099745B"/>
    <w:rsid w:val="0099757E"/>
    <w:rsid w:val="00997809"/>
    <w:rsid w:val="00997828"/>
    <w:rsid w:val="009978C3"/>
    <w:rsid w:val="0099798F"/>
    <w:rsid w:val="009A0995"/>
    <w:rsid w:val="009A0AF2"/>
    <w:rsid w:val="009A0C79"/>
    <w:rsid w:val="009A0D4E"/>
    <w:rsid w:val="009A0E7E"/>
    <w:rsid w:val="009A1001"/>
    <w:rsid w:val="009A131A"/>
    <w:rsid w:val="009A18D5"/>
    <w:rsid w:val="009A1A75"/>
    <w:rsid w:val="009A20BE"/>
    <w:rsid w:val="009A22DD"/>
    <w:rsid w:val="009A2543"/>
    <w:rsid w:val="009A26B8"/>
    <w:rsid w:val="009A284A"/>
    <w:rsid w:val="009A2954"/>
    <w:rsid w:val="009A2DAD"/>
    <w:rsid w:val="009A2F1B"/>
    <w:rsid w:val="009A3462"/>
    <w:rsid w:val="009A34E3"/>
    <w:rsid w:val="009A3685"/>
    <w:rsid w:val="009A3695"/>
    <w:rsid w:val="009A41D9"/>
    <w:rsid w:val="009A43DC"/>
    <w:rsid w:val="009A4561"/>
    <w:rsid w:val="009A482F"/>
    <w:rsid w:val="009A49CE"/>
    <w:rsid w:val="009A4A7A"/>
    <w:rsid w:val="009A4C65"/>
    <w:rsid w:val="009A4E24"/>
    <w:rsid w:val="009A4EDB"/>
    <w:rsid w:val="009A50C9"/>
    <w:rsid w:val="009A5281"/>
    <w:rsid w:val="009A546E"/>
    <w:rsid w:val="009A5529"/>
    <w:rsid w:val="009A5DBD"/>
    <w:rsid w:val="009A5E99"/>
    <w:rsid w:val="009A5EC5"/>
    <w:rsid w:val="009A6196"/>
    <w:rsid w:val="009A625A"/>
    <w:rsid w:val="009A658F"/>
    <w:rsid w:val="009A67AD"/>
    <w:rsid w:val="009A692E"/>
    <w:rsid w:val="009A6AF9"/>
    <w:rsid w:val="009A6CE5"/>
    <w:rsid w:val="009A70C5"/>
    <w:rsid w:val="009A74BD"/>
    <w:rsid w:val="009A78EF"/>
    <w:rsid w:val="009A79DA"/>
    <w:rsid w:val="009A7A85"/>
    <w:rsid w:val="009B05F8"/>
    <w:rsid w:val="009B0714"/>
    <w:rsid w:val="009B09E5"/>
    <w:rsid w:val="009B0B4E"/>
    <w:rsid w:val="009B0B77"/>
    <w:rsid w:val="009B0E40"/>
    <w:rsid w:val="009B0F2A"/>
    <w:rsid w:val="009B112D"/>
    <w:rsid w:val="009B1286"/>
    <w:rsid w:val="009B140B"/>
    <w:rsid w:val="009B19C0"/>
    <w:rsid w:val="009B1D4B"/>
    <w:rsid w:val="009B2236"/>
    <w:rsid w:val="009B2685"/>
    <w:rsid w:val="009B2BE9"/>
    <w:rsid w:val="009B356F"/>
    <w:rsid w:val="009B392A"/>
    <w:rsid w:val="009B398A"/>
    <w:rsid w:val="009B3D83"/>
    <w:rsid w:val="009B3DEB"/>
    <w:rsid w:val="009B421C"/>
    <w:rsid w:val="009B4389"/>
    <w:rsid w:val="009B4770"/>
    <w:rsid w:val="009B4790"/>
    <w:rsid w:val="009B48D7"/>
    <w:rsid w:val="009B4A7D"/>
    <w:rsid w:val="009B4BC1"/>
    <w:rsid w:val="009B4C21"/>
    <w:rsid w:val="009B4DC0"/>
    <w:rsid w:val="009B4DF1"/>
    <w:rsid w:val="009B515B"/>
    <w:rsid w:val="009B521A"/>
    <w:rsid w:val="009B5744"/>
    <w:rsid w:val="009B5814"/>
    <w:rsid w:val="009B58E4"/>
    <w:rsid w:val="009B5B9E"/>
    <w:rsid w:val="009B5BC3"/>
    <w:rsid w:val="009B62D1"/>
    <w:rsid w:val="009B6396"/>
    <w:rsid w:val="009B6428"/>
    <w:rsid w:val="009B642F"/>
    <w:rsid w:val="009B6A79"/>
    <w:rsid w:val="009B6E2F"/>
    <w:rsid w:val="009B6EE8"/>
    <w:rsid w:val="009B6FD8"/>
    <w:rsid w:val="009B745C"/>
    <w:rsid w:val="009B7464"/>
    <w:rsid w:val="009B78EB"/>
    <w:rsid w:val="009B799C"/>
    <w:rsid w:val="009B7FB0"/>
    <w:rsid w:val="009C02F0"/>
    <w:rsid w:val="009C073A"/>
    <w:rsid w:val="009C0766"/>
    <w:rsid w:val="009C0909"/>
    <w:rsid w:val="009C092B"/>
    <w:rsid w:val="009C180D"/>
    <w:rsid w:val="009C18EB"/>
    <w:rsid w:val="009C199F"/>
    <w:rsid w:val="009C1D84"/>
    <w:rsid w:val="009C21EE"/>
    <w:rsid w:val="009C23BE"/>
    <w:rsid w:val="009C29B7"/>
    <w:rsid w:val="009C29E9"/>
    <w:rsid w:val="009C2B32"/>
    <w:rsid w:val="009C2DD2"/>
    <w:rsid w:val="009C2DDC"/>
    <w:rsid w:val="009C3027"/>
    <w:rsid w:val="009C34F1"/>
    <w:rsid w:val="009C353D"/>
    <w:rsid w:val="009C35ED"/>
    <w:rsid w:val="009C3796"/>
    <w:rsid w:val="009C384A"/>
    <w:rsid w:val="009C3A3C"/>
    <w:rsid w:val="009C3A45"/>
    <w:rsid w:val="009C3A60"/>
    <w:rsid w:val="009C41D9"/>
    <w:rsid w:val="009C4EF2"/>
    <w:rsid w:val="009C525D"/>
    <w:rsid w:val="009C528D"/>
    <w:rsid w:val="009C58B6"/>
    <w:rsid w:val="009C5C2A"/>
    <w:rsid w:val="009C5D74"/>
    <w:rsid w:val="009C61B9"/>
    <w:rsid w:val="009C62CA"/>
    <w:rsid w:val="009C6674"/>
    <w:rsid w:val="009C6DA0"/>
    <w:rsid w:val="009C6DE8"/>
    <w:rsid w:val="009C6E01"/>
    <w:rsid w:val="009C77E6"/>
    <w:rsid w:val="009D0174"/>
    <w:rsid w:val="009D07AA"/>
    <w:rsid w:val="009D0AC4"/>
    <w:rsid w:val="009D0AE8"/>
    <w:rsid w:val="009D0BF2"/>
    <w:rsid w:val="009D0D09"/>
    <w:rsid w:val="009D0F3E"/>
    <w:rsid w:val="009D114D"/>
    <w:rsid w:val="009D1767"/>
    <w:rsid w:val="009D191E"/>
    <w:rsid w:val="009D1AF5"/>
    <w:rsid w:val="009D1C9A"/>
    <w:rsid w:val="009D1DD9"/>
    <w:rsid w:val="009D20C9"/>
    <w:rsid w:val="009D216B"/>
    <w:rsid w:val="009D278F"/>
    <w:rsid w:val="009D2BC0"/>
    <w:rsid w:val="009D2D5A"/>
    <w:rsid w:val="009D2D9D"/>
    <w:rsid w:val="009D2F35"/>
    <w:rsid w:val="009D301C"/>
    <w:rsid w:val="009D3123"/>
    <w:rsid w:val="009D364B"/>
    <w:rsid w:val="009D375E"/>
    <w:rsid w:val="009D3A41"/>
    <w:rsid w:val="009D3C7E"/>
    <w:rsid w:val="009D3CB1"/>
    <w:rsid w:val="009D3E74"/>
    <w:rsid w:val="009D3F55"/>
    <w:rsid w:val="009D4027"/>
    <w:rsid w:val="009D417B"/>
    <w:rsid w:val="009D45C9"/>
    <w:rsid w:val="009D46C3"/>
    <w:rsid w:val="009D4C60"/>
    <w:rsid w:val="009D4E32"/>
    <w:rsid w:val="009D5050"/>
    <w:rsid w:val="009D5402"/>
    <w:rsid w:val="009D54BD"/>
    <w:rsid w:val="009D58D9"/>
    <w:rsid w:val="009D5F24"/>
    <w:rsid w:val="009D5F49"/>
    <w:rsid w:val="009D6138"/>
    <w:rsid w:val="009D63CF"/>
    <w:rsid w:val="009D6703"/>
    <w:rsid w:val="009D67D2"/>
    <w:rsid w:val="009D6821"/>
    <w:rsid w:val="009D68B9"/>
    <w:rsid w:val="009D6906"/>
    <w:rsid w:val="009D691B"/>
    <w:rsid w:val="009D699C"/>
    <w:rsid w:val="009D7192"/>
    <w:rsid w:val="009D730C"/>
    <w:rsid w:val="009D7324"/>
    <w:rsid w:val="009D73DA"/>
    <w:rsid w:val="009D77B5"/>
    <w:rsid w:val="009D7F67"/>
    <w:rsid w:val="009E061D"/>
    <w:rsid w:val="009E0829"/>
    <w:rsid w:val="009E0EB2"/>
    <w:rsid w:val="009E0F90"/>
    <w:rsid w:val="009E10F4"/>
    <w:rsid w:val="009E169F"/>
    <w:rsid w:val="009E16DF"/>
    <w:rsid w:val="009E1A59"/>
    <w:rsid w:val="009E1B6E"/>
    <w:rsid w:val="009E1BCB"/>
    <w:rsid w:val="009E1C14"/>
    <w:rsid w:val="009E1EA5"/>
    <w:rsid w:val="009E1ECA"/>
    <w:rsid w:val="009E24EB"/>
    <w:rsid w:val="009E2C77"/>
    <w:rsid w:val="009E2D4C"/>
    <w:rsid w:val="009E3215"/>
    <w:rsid w:val="009E3814"/>
    <w:rsid w:val="009E3AA0"/>
    <w:rsid w:val="009E3F45"/>
    <w:rsid w:val="009E45D0"/>
    <w:rsid w:val="009E472A"/>
    <w:rsid w:val="009E492B"/>
    <w:rsid w:val="009E4B82"/>
    <w:rsid w:val="009E4BF7"/>
    <w:rsid w:val="009E5204"/>
    <w:rsid w:val="009E5557"/>
    <w:rsid w:val="009E5616"/>
    <w:rsid w:val="009E561D"/>
    <w:rsid w:val="009E5A17"/>
    <w:rsid w:val="009E5A4F"/>
    <w:rsid w:val="009E5FE2"/>
    <w:rsid w:val="009E6783"/>
    <w:rsid w:val="009E6B24"/>
    <w:rsid w:val="009E6CED"/>
    <w:rsid w:val="009E6E03"/>
    <w:rsid w:val="009E726A"/>
    <w:rsid w:val="009E799B"/>
    <w:rsid w:val="009E79FA"/>
    <w:rsid w:val="009E7AB9"/>
    <w:rsid w:val="009E7C00"/>
    <w:rsid w:val="009E7E48"/>
    <w:rsid w:val="009F0147"/>
    <w:rsid w:val="009F03AB"/>
    <w:rsid w:val="009F0426"/>
    <w:rsid w:val="009F0651"/>
    <w:rsid w:val="009F0667"/>
    <w:rsid w:val="009F0817"/>
    <w:rsid w:val="009F0A1A"/>
    <w:rsid w:val="009F0DCC"/>
    <w:rsid w:val="009F0DF3"/>
    <w:rsid w:val="009F0E45"/>
    <w:rsid w:val="009F126A"/>
    <w:rsid w:val="009F15B1"/>
    <w:rsid w:val="009F1A9B"/>
    <w:rsid w:val="009F1AE8"/>
    <w:rsid w:val="009F1B64"/>
    <w:rsid w:val="009F1BAE"/>
    <w:rsid w:val="009F1CE5"/>
    <w:rsid w:val="009F1D6C"/>
    <w:rsid w:val="009F1E1D"/>
    <w:rsid w:val="009F24AA"/>
    <w:rsid w:val="009F2635"/>
    <w:rsid w:val="009F2650"/>
    <w:rsid w:val="009F2BCA"/>
    <w:rsid w:val="009F2D33"/>
    <w:rsid w:val="009F2D89"/>
    <w:rsid w:val="009F3034"/>
    <w:rsid w:val="009F32CA"/>
    <w:rsid w:val="009F34B4"/>
    <w:rsid w:val="009F34BB"/>
    <w:rsid w:val="009F364C"/>
    <w:rsid w:val="009F3763"/>
    <w:rsid w:val="009F38F1"/>
    <w:rsid w:val="009F3921"/>
    <w:rsid w:val="009F3AFA"/>
    <w:rsid w:val="009F3F1D"/>
    <w:rsid w:val="009F3F60"/>
    <w:rsid w:val="009F40C8"/>
    <w:rsid w:val="009F438C"/>
    <w:rsid w:val="009F43C2"/>
    <w:rsid w:val="009F44CF"/>
    <w:rsid w:val="009F535B"/>
    <w:rsid w:val="009F537E"/>
    <w:rsid w:val="009F5500"/>
    <w:rsid w:val="009F5504"/>
    <w:rsid w:val="009F55FC"/>
    <w:rsid w:val="009F5613"/>
    <w:rsid w:val="009F56F4"/>
    <w:rsid w:val="009F57A6"/>
    <w:rsid w:val="009F5E2F"/>
    <w:rsid w:val="009F65DB"/>
    <w:rsid w:val="009F694A"/>
    <w:rsid w:val="009F6C0B"/>
    <w:rsid w:val="009F6F2A"/>
    <w:rsid w:val="009F70C3"/>
    <w:rsid w:val="009F70FC"/>
    <w:rsid w:val="009F71F8"/>
    <w:rsid w:val="009F73DE"/>
    <w:rsid w:val="009F7543"/>
    <w:rsid w:val="009F75E6"/>
    <w:rsid w:val="009F76BD"/>
    <w:rsid w:val="009F799D"/>
    <w:rsid w:val="009F79DF"/>
    <w:rsid w:val="009F7A76"/>
    <w:rsid w:val="009F7B0B"/>
    <w:rsid w:val="009F7BA4"/>
    <w:rsid w:val="009F7D5E"/>
    <w:rsid w:val="009F7FB6"/>
    <w:rsid w:val="00A00024"/>
    <w:rsid w:val="00A00184"/>
    <w:rsid w:val="00A001B8"/>
    <w:rsid w:val="00A0021B"/>
    <w:rsid w:val="00A00298"/>
    <w:rsid w:val="00A0031F"/>
    <w:rsid w:val="00A0083C"/>
    <w:rsid w:val="00A00CB4"/>
    <w:rsid w:val="00A00DD1"/>
    <w:rsid w:val="00A01052"/>
    <w:rsid w:val="00A010C3"/>
    <w:rsid w:val="00A0116E"/>
    <w:rsid w:val="00A0125F"/>
    <w:rsid w:val="00A01489"/>
    <w:rsid w:val="00A0149F"/>
    <w:rsid w:val="00A01D0D"/>
    <w:rsid w:val="00A023DE"/>
    <w:rsid w:val="00A025A8"/>
    <w:rsid w:val="00A0277A"/>
    <w:rsid w:val="00A02859"/>
    <w:rsid w:val="00A033C9"/>
    <w:rsid w:val="00A03534"/>
    <w:rsid w:val="00A035A7"/>
    <w:rsid w:val="00A03731"/>
    <w:rsid w:val="00A03911"/>
    <w:rsid w:val="00A03A79"/>
    <w:rsid w:val="00A04BB1"/>
    <w:rsid w:val="00A04DED"/>
    <w:rsid w:val="00A05837"/>
    <w:rsid w:val="00A05AC4"/>
    <w:rsid w:val="00A05CE3"/>
    <w:rsid w:val="00A05EE0"/>
    <w:rsid w:val="00A05F6B"/>
    <w:rsid w:val="00A06229"/>
    <w:rsid w:val="00A06391"/>
    <w:rsid w:val="00A06437"/>
    <w:rsid w:val="00A065A5"/>
    <w:rsid w:val="00A06BA3"/>
    <w:rsid w:val="00A07023"/>
    <w:rsid w:val="00A07189"/>
    <w:rsid w:val="00A07775"/>
    <w:rsid w:val="00A07AD9"/>
    <w:rsid w:val="00A07F9B"/>
    <w:rsid w:val="00A1010B"/>
    <w:rsid w:val="00A10699"/>
    <w:rsid w:val="00A10935"/>
    <w:rsid w:val="00A10AF6"/>
    <w:rsid w:val="00A10D25"/>
    <w:rsid w:val="00A1102B"/>
    <w:rsid w:val="00A11414"/>
    <w:rsid w:val="00A117AD"/>
    <w:rsid w:val="00A118D7"/>
    <w:rsid w:val="00A119AB"/>
    <w:rsid w:val="00A119C7"/>
    <w:rsid w:val="00A11EA7"/>
    <w:rsid w:val="00A11FBB"/>
    <w:rsid w:val="00A12068"/>
    <w:rsid w:val="00A12136"/>
    <w:rsid w:val="00A12929"/>
    <w:rsid w:val="00A129BC"/>
    <w:rsid w:val="00A12FEB"/>
    <w:rsid w:val="00A13025"/>
    <w:rsid w:val="00A13522"/>
    <w:rsid w:val="00A13567"/>
    <w:rsid w:val="00A139C6"/>
    <w:rsid w:val="00A139CE"/>
    <w:rsid w:val="00A13A11"/>
    <w:rsid w:val="00A13D4C"/>
    <w:rsid w:val="00A13E8D"/>
    <w:rsid w:val="00A14201"/>
    <w:rsid w:val="00A14942"/>
    <w:rsid w:val="00A1499E"/>
    <w:rsid w:val="00A14AF3"/>
    <w:rsid w:val="00A152A6"/>
    <w:rsid w:val="00A152E1"/>
    <w:rsid w:val="00A154B5"/>
    <w:rsid w:val="00A15838"/>
    <w:rsid w:val="00A15854"/>
    <w:rsid w:val="00A165D6"/>
    <w:rsid w:val="00A169C6"/>
    <w:rsid w:val="00A16E9E"/>
    <w:rsid w:val="00A16FF7"/>
    <w:rsid w:val="00A175CD"/>
    <w:rsid w:val="00A175D2"/>
    <w:rsid w:val="00A176A2"/>
    <w:rsid w:val="00A177E8"/>
    <w:rsid w:val="00A17966"/>
    <w:rsid w:val="00A20AC9"/>
    <w:rsid w:val="00A21056"/>
    <w:rsid w:val="00A210DE"/>
    <w:rsid w:val="00A211FF"/>
    <w:rsid w:val="00A21226"/>
    <w:rsid w:val="00A2173B"/>
    <w:rsid w:val="00A21A17"/>
    <w:rsid w:val="00A21A20"/>
    <w:rsid w:val="00A21B30"/>
    <w:rsid w:val="00A21CCA"/>
    <w:rsid w:val="00A22170"/>
    <w:rsid w:val="00A224CC"/>
    <w:rsid w:val="00A22607"/>
    <w:rsid w:val="00A22CE3"/>
    <w:rsid w:val="00A2385A"/>
    <w:rsid w:val="00A23930"/>
    <w:rsid w:val="00A23CA6"/>
    <w:rsid w:val="00A23E04"/>
    <w:rsid w:val="00A248EF"/>
    <w:rsid w:val="00A24950"/>
    <w:rsid w:val="00A24E4E"/>
    <w:rsid w:val="00A25024"/>
    <w:rsid w:val="00A25133"/>
    <w:rsid w:val="00A25304"/>
    <w:rsid w:val="00A25443"/>
    <w:rsid w:val="00A255E2"/>
    <w:rsid w:val="00A25AA5"/>
    <w:rsid w:val="00A25B04"/>
    <w:rsid w:val="00A25E5A"/>
    <w:rsid w:val="00A26590"/>
    <w:rsid w:val="00A266B8"/>
    <w:rsid w:val="00A268B4"/>
    <w:rsid w:val="00A26AF6"/>
    <w:rsid w:val="00A26B94"/>
    <w:rsid w:val="00A26BE1"/>
    <w:rsid w:val="00A26D2F"/>
    <w:rsid w:val="00A27265"/>
    <w:rsid w:val="00A27D94"/>
    <w:rsid w:val="00A27DAC"/>
    <w:rsid w:val="00A30586"/>
    <w:rsid w:val="00A3059C"/>
    <w:rsid w:val="00A31412"/>
    <w:rsid w:val="00A3245C"/>
    <w:rsid w:val="00A32AC9"/>
    <w:rsid w:val="00A32CAC"/>
    <w:rsid w:val="00A32D3A"/>
    <w:rsid w:val="00A32E79"/>
    <w:rsid w:val="00A32EA9"/>
    <w:rsid w:val="00A33149"/>
    <w:rsid w:val="00A33268"/>
    <w:rsid w:val="00A3341F"/>
    <w:rsid w:val="00A3342D"/>
    <w:rsid w:val="00A33539"/>
    <w:rsid w:val="00A335F0"/>
    <w:rsid w:val="00A33C64"/>
    <w:rsid w:val="00A33FEC"/>
    <w:rsid w:val="00A341CA"/>
    <w:rsid w:val="00A3424A"/>
    <w:rsid w:val="00A342B1"/>
    <w:rsid w:val="00A344BC"/>
    <w:rsid w:val="00A34B9C"/>
    <w:rsid w:val="00A34CAC"/>
    <w:rsid w:val="00A34FD1"/>
    <w:rsid w:val="00A34FD2"/>
    <w:rsid w:val="00A351E9"/>
    <w:rsid w:val="00A3563C"/>
    <w:rsid w:val="00A359BF"/>
    <w:rsid w:val="00A359C9"/>
    <w:rsid w:val="00A35B10"/>
    <w:rsid w:val="00A3673F"/>
    <w:rsid w:val="00A367A7"/>
    <w:rsid w:val="00A36F31"/>
    <w:rsid w:val="00A36F9F"/>
    <w:rsid w:val="00A372F0"/>
    <w:rsid w:val="00A375E4"/>
    <w:rsid w:val="00A377CE"/>
    <w:rsid w:val="00A37C0A"/>
    <w:rsid w:val="00A37DE3"/>
    <w:rsid w:val="00A37E39"/>
    <w:rsid w:val="00A37E67"/>
    <w:rsid w:val="00A403EF"/>
    <w:rsid w:val="00A404E7"/>
    <w:rsid w:val="00A4097E"/>
    <w:rsid w:val="00A40E9D"/>
    <w:rsid w:val="00A41605"/>
    <w:rsid w:val="00A41CD7"/>
    <w:rsid w:val="00A41EB5"/>
    <w:rsid w:val="00A41F3C"/>
    <w:rsid w:val="00A424D1"/>
    <w:rsid w:val="00A42D29"/>
    <w:rsid w:val="00A43380"/>
    <w:rsid w:val="00A436EC"/>
    <w:rsid w:val="00A43744"/>
    <w:rsid w:val="00A43FF9"/>
    <w:rsid w:val="00A442F5"/>
    <w:rsid w:val="00A44415"/>
    <w:rsid w:val="00A44434"/>
    <w:rsid w:val="00A4465B"/>
    <w:rsid w:val="00A44685"/>
    <w:rsid w:val="00A44719"/>
    <w:rsid w:val="00A4474C"/>
    <w:rsid w:val="00A447DA"/>
    <w:rsid w:val="00A45114"/>
    <w:rsid w:val="00A453E5"/>
    <w:rsid w:val="00A45542"/>
    <w:rsid w:val="00A457E6"/>
    <w:rsid w:val="00A45C4C"/>
    <w:rsid w:val="00A45E53"/>
    <w:rsid w:val="00A45FA8"/>
    <w:rsid w:val="00A4622F"/>
    <w:rsid w:val="00A46281"/>
    <w:rsid w:val="00A464DD"/>
    <w:rsid w:val="00A46802"/>
    <w:rsid w:val="00A46A72"/>
    <w:rsid w:val="00A471F6"/>
    <w:rsid w:val="00A47344"/>
    <w:rsid w:val="00A4756F"/>
    <w:rsid w:val="00A4768F"/>
    <w:rsid w:val="00A479E6"/>
    <w:rsid w:val="00A47A16"/>
    <w:rsid w:val="00A47C95"/>
    <w:rsid w:val="00A47D18"/>
    <w:rsid w:val="00A47E53"/>
    <w:rsid w:val="00A50042"/>
    <w:rsid w:val="00A50045"/>
    <w:rsid w:val="00A5053D"/>
    <w:rsid w:val="00A50559"/>
    <w:rsid w:val="00A50C52"/>
    <w:rsid w:val="00A50CA1"/>
    <w:rsid w:val="00A511D0"/>
    <w:rsid w:val="00A514A4"/>
    <w:rsid w:val="00A516BB"/>
    <w:rsid w:val="00A51BA1"/>
    <w:rsid w:val="00A521E8"/>
    <w:rsid w:val="00A5225A"/>
    <w:rsid w:val="00A52910"/>
    <w:rsid w:val="00A52A1A"/>
    <w:rsid w:val="00A52A53"/>
    <w:rsid w:val="00A53181"/>
    <w:rsid w:val="00A532F1"/>
    <w:rsid w:val="00A53361"/>
    <w:rsid w:val="00A53424"/>
    <w:rsid w:val="00A535E6"/>
    <w:rsid w:val="00A5387D"/>
    <w:rsid w:val="00A53958"/>
    <w:rsid w:val="00A5395F"/>
    <w:rsid w:val="00A53B77"/>
    <w:rsid w:val="00A53EF3"/>
    <w:rsid w:val="00A54432"/>
    <w:rsid w:val="00A54616"/>
    <w:rsid w:val="00A54C4A"/>
    <w:rsid w:val="00A54DD7"/>
    <w:rsid w:val="00A54FB7"/>
    <w:rsid w:val="00A5506D"/>
    <w:rsid w:val="00A550BC"/>
    <w:rsid w:val="00A55748"/>
    <w:rsid w:val="00A558B8"/>
    <w:rsid w:val="00A55A81"/>
    <w:rsid w:val="00A55DED"/>
    <w:rsid w:val="00A560D8"/>
    <w:rsid w:val="00A5615D"/>
    <w:rsid w:val="00A561EA"/>
    <w:rsid w:val="00A56325"/>
    <w:rsid w:val="00A564BA"/>
    <w:rsid w:val="00A566DF"/>
    <w:rsid w:val="00A56CF9"/>
    <w:rsid w:val="00A57035"/>
    <w:rsid w:val="00A571D4"/>
    <w:rsid w:val="00A571F5"/>
    <w:rsid w:val="00A5724F"/>
    <w:rsid w:val="00A57735"/>
    <w:rsid w:val="00A57736"/>
    <w:rsid w:val="00A57803"/>
    <w:rsid w:val="00A57EA6"/>
    <w:rsid w:val="00A57FE2"/>
    <w:rsid w:val="00A60179"/>
    <w:rsid w:val="00A6060C"/>
    <w:rsid w:val="00A6095E"/>
    <w:rsid w:val="00A60CC5"/>
    <w:rsid w:val="00A60E63"/>
    <w:rsid w:val="00A6103F"/>
    <w:rsid w:val="00A61164"/>
    <w:rsid w:val="00A61168"/>
    <w:rsid w:val="00A614EB"/>
    <w:rsid w:val="00A61BC1"/>
    <w:rsid w:val="00A61E07"/>
    <w:rsid w:val="00A61EA8"/>
    <w:rsid w:val="00A6229C"/>
    <w:rsid w:val="00A623A3"/>
    <w:rsid w:val="00A62472"/>
    <w:rsid w:val="00A624BA"/>
    <w:rsid w:val="00A62A83"/>
    <w:rsid w:val="00A62DF5"/>
    <w:rsid w:val="00A62E57"/>
    <w:rsid w:val="00A62E5E"/>
    <w:rsid w:val="00A630F7"/>
    <w:rsid w:val="00A6326A"/>
    <w:rsid w:val="00A6338A"/>
    <w:rsid w:val="00A63894"/>
    <w:rsid w:val="00A63B5C"/>
    <w:rsid w:val="00A63B69"/>
    <w:rsid w:val="00A640B6"/>
    <w:rsid w:val="00A640C9"/>
    <w:rsid w:val="00A643DD"/>
    <w:rsid w:val="00A64C26"/>
    <w:rsid w:val="00A64DF4"/>
    <w:rsid w:val="00A64ED6"/>
    <w:rsid w:val="00A64FC1"/>
    <w:rsid w:val="00A651BB"/>
    <w:rsid w:val="00A65765"/>
    <w:rsid w:val="00A65A2A"/>
    <w:rsid w:val="00A65AA5"/>
    <w:rsid w:val="00A65CFD"/>
    <w:rsid w:val="00A65DBD"/>
    <w:rsid w:val="00A65F61"/>
    <w:rsid w:val="00A661D4"/>
    <w:rsid w:val="00A6640E"/>
    <w:rsid w:val="00A66517"/>
    <w:rsid w:val="00A6661A"/>
    <w:rsid w:val="00A668A3"/>
    <w:rsid w:val="00A66AD7"/>
    <w:rsid w:val="00A66F3E"/>
    <w:rsid w:val="00A673F1"/>
    <w:rsid w:val="00A67582"/>
    <w:rsid w:val="00A6777A"/>
    <w:rsid w:val="00A67E8E"/>
    <w:rsid w:val="00A700C3"/>
    <w:rsid w:val="00A70341"/>
    <w:rsid w:val="00A70869"/>
    <w:rsid w:val="00A70B39"/>
    <w:rsid w:val="00A70C71"/>
    <w:rsid w:val="00A70DF2"/>
    <w:rsid w:val="00A70F64"/>
    <w:rsid w:val="00A71274"/>
    <w:rsid w:val="00A716A1"/>
    <w:rsid w:val="00A71A8B"/>
    <w:rsid w:val="00A7214C"/>
    <w:rsid w:val="00A724EA"/>
    <w:rsid w:val="00A72888"/>
    <w:rsid w:val="00A72C54"/>
    <w:rsid w:val="00A72CDC"/>
    <w:rsid w:val="00A730F5"/>
    <w:rsid w:val="00A73236"/>
    <w:rsid w:val="00A733C1"/>
    <w:rsid w:val="00A73992"/>
    <w:rsid w:val="00A73ACD"/>
    <w:rsid w:val="00A73BC6"/>
    <w:rsid w:val="00A73BD1"/>
    <w:rsid w:val="00A73FE3"/>
    <w:rsid w:val="00A74038"/>
    <w:rsid w:val="00A740D0"/>
    <w:rsid w:val="00A74168"/>
    <w:rsid w:val="00A742B3"/>
    <w:rsid w:val="00A7438D"/>
    <w:rsid w:val="00A74629"/>
    <w:rsid w:val="00A7468E"/>
    <w:rsid w:val="00A74A1D"/>
    <w:rsid w:val="00A74D6D"/>
    <w:rsid w:val="00A7509F"/>
    <w:rsid w:val="00A7519B"/>
    <w:rsid w:val="00A751C6"/>
    <w:rsid w:val="00A756B6"/>
    <w:rsid w:val="00A75F35"/>
    <w:rsid w:val="00A76096"/>
    <w:rsid w:val="00A7671B"/>
    <w:rsid w:val="00A76AD6"/>
    <w:rsid w:val="00A76B82"/>
    <w:rsid w:val="00A76BF5"/>
    <w:rsid w:val="00A76C04"/>
    <w:rsid w:val="00A7715E"/>
    <w:rsid w:val="00A77336"/>
    <w:rsid w:val="00A7769D"/>
    <w:rsid w:val="00A777C2"/>
    <w:rsid w:val="00A7789B"/>
    <w:rsid w:val="00A8003E"/>
    <w:rsid w:val="00A8050B"/>
    <w:rsid w:val="00A81115"/>
    <w:rsid w:val="00A81237"/>
    <w:rsid w:val="00A81263"/>
    <w:rsid w:val="00A815E2"/>
    <w:rsid w:val="00A81609"/>
    <w:rsid w:val="00A8179C"/>
    <w:rsid w:val="00A81B8F"/>
    <w:rsid w:val="00A821A9"/>
    <w:rsid w:val="00A8234A"/>
    <w:rsid w:val="00A8250C"/>
    <w:rsid w:val="00A82807"/>
    <w:rsid w:val="00A82DB3"/>
    <w:rsid w:val="00A82EEB"/>
    <w:rsid w:val="00A82FBD"/>
    <w:rsid w:val="00A83077"/>
    <w:rsid w:val="00A8320E"/>
    <w:rsid w:val="00A83432"/>
    <w:rsid w:val="00A8375E"/>
    <w:rsid w:val="00A83845"/>
    <w:rsid w:val="00A83A3C"/>
    <w:rsid w:val="00A83A50"/>
    <w:rsid w:val="00A83DDB"/>
    <w:rsid w:val="00A8415A"/>
    <w:rsid w:val="00A8437E"/>
    <w:rsid w:val="00A84814"/>
    <w:rsid w:val="00A84917"/>
    <w:rsid w:val="00A8491D"/>
    <w:rsid w:val="00A84A56"/>
    <w:rsid w:val="00A84B86"/>
    <w:rsid w:val="00A84D08"/>
    <w:rsid w:val="00A84D12"/>
    <w:rsid w:val="00A84D7B"/>
    <w:rsid w:val="00A8580C"/>
    <w:rsid w:val="00A858AF"/>
    <w:rsid w:val="00A858D9"/>
    <w:rsid w:val="00A859A2"/>
    <w:rsid w:val="00A85FAF"/>
    <w:rsid w:val="00A86145"/>
    <w:rsid w:val="00A8618B"/>
    <w:rsid w:val="00A86309"/>
    <w:rsid w:val="00A8664C"/>
    <w:rsid w:val="00A8671E"/>
    <w:rsid w:val="00A86A75"/>
    <w:rsid w:val="00A86C88"/>
    <w:rsid w:val="00A87021"/>
    <w:rsid w:val="00A87227"/>
    <w:rsid w:val="00A8788E"/>
    <w:rsid w:val="00A87A1D"/>
    <w:rsid w:val="00A87EB6"/>
    <w:rsid w:val="00A87FF4"/>
    <w:rsid w:val="00A903CA"/>
    <w:rsid w:val="00A90756"/>
    <w:rsid w:val="00A907A1"/>
    <w:rsid w:val="00A90F3C"/>
    <w:rsid w:val="00A91772"/>
    <w:rsid w:val="00A91C65"/>
    <w:rsid w:val="00A920D2"/>
    <w:rsid w:val="00A92257"/>
    <w:rsid w:val="00A92871"/>
    <w:rsid w:val="00A9289C"/>
    <w:rsid w:val="00A92A58"/>
    <w:rsid w:val="00A92B83"/>
    <w:rsid w:val="00A92BE4"/>
    <w:rsid w:val="00A92BF2"/>
    <w:rsid w:val="00A9340E"/>
    <w:rsid w:val="00A934A3"/>
    <w:rsid w:val="00A93534"/>
    <w:rsid w:val="00A93550"/>
    <w:rsid w:val="00A9375F"/>
    <w:rsid w:val="00A93A08"/>
    <w:rsid w:val="00A93A7F"/>
    <w:rsid w:val="00A93ADA"/>
    <w:rsid w:val="00A93E30"/>
    <w:rsid w:val="00A93EDB"/>
    <w:rsid w:val="00A9415E"/>
    <w:rsid w:val="00A942C6"/>
    <w:rsid w:val="00A9431E"/>
    <w:rsid w:val="00A94828"/>
    <w:rsid w:val="00A9497C"/>
    <w:rsid w:val="00A951A2"/>
    <w:rsid w:val="00A95289"/>
    <w:rsid w:val="00A9549B"/>
    <w:rsid w:val="00A95B03"/>
    <w:rsid w:val="00A95F97"/>
    <w:rsid w:val="00A95FE6"/>
    <w:rsid w:val="00A9603A"/>
    <w:rsid w:val="00A962DC"/>
    <w:rsid w:val="00A9680A"/>
    <w:rsid w:val="00A96B34"/>
    <w:rsid w:val="00A96C26"/>
    <w:rsid w:val="00A96D4F"/>
    <w:rsid w:val="00A974BF"/>
    <w:rsid w:val="00A9765F"/>
    <w:rsid w:val="00A97B07"/>
    <w:rsid w:val="00A97B87"/>
    <w:rsid w:val="00AA03A8"/>
    <w:rsid w:val="00AA03CE"/>
    <w:rsid w:val="00AA092C"/>
    <w:rsid w:val="00AA0E3D"/>
    <w:rsid w:val="00AA1223"/>
    <w:rsid w:val="00AA127F"/>
    <w:rsid w:val="00AA18B9"/>
    <w:rsid w:val="00AA1A8A"/>
    <w:rsid w:val="00AA1BDB"/>
    <w:rsid w:val="00AA1C30"/>
    <w:rsid w:val="00AA1D16"/>
    <w:rsid w:val="00AA230A"/>
    <w:rsid w:val="00AA24CC"/>
    <w:rsid w:val="00AA259A"/>
    <w:rsid w:val="00AA2953"/>
    <w:rsid w:val="00AA295C"/>
    <w:rsid w:val="00AA314C"/>
    <w:rsid w:val="00AA33D0"/>
    <w:rsid w:val="00AA36FF"/>
    <w:rsid w:val="00AA37DC"/>
    <w:rsid w:val="00AA38F0"/>
    <w:rsid w:val="00AA3DA3"/>
    <w:rsid w:val="00AA450F"/>
    <w:rsid w:val="00AA4662"/>
    <w:rsid w:val="00AA46D8"/>
    <w:rsid w:val="00AA47A9"/>
    <w:rsid w:val="00AA4B58"/>
    <w:rsid w:val="00AA4BE2"/>
    <w:rsid w:val="00AA4DB7"/>
    <w:rsid w:val="00AA50AB"/>
    <w:rsid w:val="00AA545E"/>
    <w:rsid w:val="00AA5693"/>
    <w:rsid w:val="00AA56CB"/>
    <w:rsid w:val="00AA5ABA"/>
    <w:rsid w:val="00AA5C3D"/>
    <w:rsid w:val="00AA60AF"/>
    <w:rsid w:val="00AA646C"/>
    <w:rsid w:val="00AA64B4"/>
    <w:rsid w:val="00AA6AE3"/>
    <w:rsid w:val="00AA6BDA"/>
    <w:rsid w:val="00AA6E94"/>
    <w:rsid w:val="00AA716E"/>
    <w:rsid w:val="00AA7354"/>
    <w:rsid w:val="00AA7428"/>
    <w:rsid w:val="00AA7C0A"/>
    <w:rsid w:val="00AB0036"/>
    <w:rsid w:val="00AB0953"/>
    <w:rsid w:val="00AB0960"/>
    <w:rsid w:val="00AB0F30"/>
    <w:rsid w:val="00AB1034"/>
    <w:rsid w:val="00AB152F"/>
    <w:rsid w:val="00AB1821"/>
    <w:rsid w:val="00AB1A05"/>
    <w:rsid w:val="00AB1C1B"/>
    <w:rsid w:val="00AB1C28"/>
    <w:rsid w:val="00AB1F3D"/>
    <w:rsid w:val="00AB20BA"/>
    <w:rsid w:val="00AB2189"/>
    <w:rsid w:val="00AB26A7"/>
    <w:rsid w:val="00AB29B8"/>
    <w:rsid w:val="00AB2C1C"/>
    <w:rsid w:val="00AB2D5A"/>
    <w:rsid w:val="00AB2D8B"/>
    <w:rsid w:val="00AB30D1"/>
    <w:rsid w:val="00AB30F9"/>
    <w:rsid w:val="00AB3216"/>
    <w:rsid w:val="00AB3373"/>
    <w:rsid w:val="00AB344E"/>
    <w:rsid w:val="00AB34F2"/>
    <w:rsid w:val="00AB3524"/>
    <w:rsid w:val="00AB3BA3"/>
    <w:rsid w:val="00AB3C82"/>
    <w:rsid w:val="00AB4042"/>
    <w:rsid w:val="00AB4050"/>
    <w:rsid w:val="00AB41C5"/>
    <w:rsid w:val="00AB423C"/>
    <w:rsid w:val="00AB4594"/>
    <w:rsid w:val="00AB5035"/>
    <w:rsid w:val="00AB5083"/>
    <w:rsid w:val="00AB50DF"/>
    <w:rsid w:val="00AB55ED"/>
    <w:rsid w:val="00AB5696"/>
    <w:rsid w:val="00AB5F01"/>
    <w:rsid w:val="00AB6617"/>
    <w:rsid w:val="00AB6653"/>
    <w:rsid w:val="00AB6737"/>
    <w:rsid w:val="00AB6837"/>
    <w:rsid w:val="00AB6A9B"/>
    <w:rsid w:val="00AB6A9D"/>
    <w:rsid w:val="00AB6C44"/>
    <w:rsid w:val="00AB6C7E"/>
    <w:rsid w:val="00AB6F27"/>
    <w:rsid w:val="00AB72A1"/>
    <w:rsid w:val="00AB72A4"/>
    <w:rsid w:val="00AB7525"/>
    <w:rsid w:val="00AB7989"/>
    <w:rsid w:val="00AC0102"/>
    <w:rsid w:val="00AC04D3"/>
    <w:rsid w:val="00AC0ED4"/>
    <w:rsid w:val="00AC0F7B"/>
    <w:rsid w:val="00AC0FAD"/>
    <w:rsid w:val="00AC1289"/>
    <w:rsid w:val="00AC131D"/>
    <w:rsid w:val="00AC152D"/>
    <w:rsid w:val="00AC1A40"/>
    <w:rsid w:val="00AC1B4A"/>
    <w:rsid w:val="00AC1DFF"/>
    <w:rsid w:val="00AC1EBC"/>
    <w:rsid w:val="00AC21FA"/>
    <w:rsid w:val="00AC248C"/>
    <w:rsid w:val="00AC2A81"/>
    <w:rsid w:val="00AC2EF4"/>
    <w:rsid w:val="00AC2FB3"/>
    <w:rsid w:val="00AC324F"/>
    <w:rsid w:val="00AC33E8"/>
    <w:rsid w:val="00AC33EB"/>
    <w:rsid w:val="00AC356F"/>
    <w:rsid w:val="00AC36BB"/>
    <w:rsid w:val="00AC3909"/>
    <w:rsid w:val="00AC3A10"/>
    <w:rsid w:val="00AC3A91"/>
    <w:rsid w:val="00AC3D13"/>
    <w:rsid w:val="00AC43BA"/>
    <w:rsid w:val="00AC4741"/>
    <w:rsid w:val="00AC490F"/>
    <w:rsid w:val="00AC4ABA"/>
    <w:rsid w:val="00AC4F0B"/>
    <w:rsid w:val="00AC4FA5"/>
    <w:rsid w:val="00AC4FF5"/>
    <w:rsid w:val="00AC5194"/>
    <w:rsid w:val="00AC58F1"/>
    <w:rsid w:val="00AC5A44"/>
    <w:rsid w:val="00AC653D"/>
    <w:rsid w:val="00AC67E9"/>
    <w:rsid w:val="00AC685A"/>
    <w:rsid w:val="00AC695C"/>
    <w:rsid w:val="00AC6D2C"/>
    <w:rsid w:val="00AC70D2"/>
    <w:rsid w:val="00AC73F3"/>
    <w:rsid w:val="00AC7624"/>
    <w:rsid w:val="00AC7900"/>
    <w:rsid w:val="00AC7C1A"/>
    <w:rsid w:val="00AD03B6"/>
    <w:rsid w:val="00AD08D1"/>
    <w:rsid w:val="00AD0AE2"/>
    <w:rsid w:val="00AD0C24"/>
    <w:rsid w:val="00AD10EF"/>
    <w:rsid w:val="00AD11BD"/>
    <w:rsid w:val="00AD213B"/>
    <w:rsid w:val="00AD21B5"/>
    <w:rsid w:val="00AD252A"/>
    <w:rsid w:val="00AD27F9"/>
    <w:rsid w:val="00AD291A"/>
    <w:rsid w:val="00AD3076"/>
    <w:rsid w:val="00AD34E9"/>
    <w:rsid w:val="00AD380E"/>
    <w:rsid w:val="00AD401A"/>
    <w:rsid w:val="00AD42F4"/>
    <w:rsid w:val="00AD4327"/>
    <w:rsid w:val="00AD439F"/>
    <w:rsid w:val="00AD4580"/>
    <w:rsid w:val="00AD4AEC"/>
    <w:rsid w:val="00AD5036"/>
    <w:rsid w:val="00AD51A6"/>
    <w:rsid w:val="00AD5368"/>
    <w:rsid w:val="00AD5370"/>
    <w:rsid w:val="00AD5578"/>
    <w:rsid w:val="00AD5630"/>
    <w:rsid w:val="00AD5B0E"/>
    <w:rsid w:val="00AD5F47"/>
    <w:rsid w:val="00AD6342"/>
    <w:rsid w:val="00AD6C01"/>
    <w:rsid w:val="00AD6C04"/>
    <w:rsid w:val="00AD6FDF"/>
    <w:rsid w:val="00AD704E"/>
    <w:rsid w:val="00AD7298"/>
    <w:rsid w:val="00AD7C30"/>
    <w:rsid w:val="00AD7E5C"/>
    <w:rsid w:val="00AD7F69"/>
    <w:rsid w:val="00AE0008"/>
    <w:rsid w:val="00AE015C"/>
    <w:rsid w:val="00AE0559"/>
    <w:rsid w:val="00AE05CF"/>
    <w:rsid w:val="00AE05F0"/>
    <w:rsid w:val="00AE064E"/>
    <w:rsid w:val="00AE077F"/>
    <w:rsid w:val="00AE0895"/>
    <w:rsid w:val="00AE0B0B"/>
    <w:rsid w:val="00AE0CBC"/>
    <w:rsid w:val="00AE109A"/>
    <w:rsid w:val="00AE1400"/>
    <w:rsid w:val="00AE179B"/>
    <w:rsid w:val="00AE17FD"/>
    <w:rsid w:val="00AE199C"/>
    <w:rsid w:val="00AE1A22"/>
    <w:rsid w:val="00AE1FDA"/>
    <w:rsid w:val="00AE231C"/>
    <w:rsid w:val="00AE2419"/>
    <w:rsid w:val="00AE262D"/>
    <w:rsid w:val="00AE270E"/>
    <w:rsid w:val="00AE27D3"/>
    <w:rsid w:val="00AE2A34"/>
    <w:rsid w:val="00AE2A8F"/>
    <w:rsid w:val="00AE2AE0"/>
    <w:rsid w:val="00AE2CEA"/>
    <w:rsid w:val="00AE2F3B"/>
    <w:rsid w:val="00AE3129"/>
    <w:rsid w:val="00AE336F"/>
    <w:rsid w:val="00AE35E4"/>
    <w:rsid w:val="00AE38A9"/>
    <w:rsid w:val="00AE3A5A"/>
    <w:rsid w:val="00AE3ACA"/>
    <w:rsid w:val="00AE3E20"/>
    <w:rsid w:val="00AE3F39"/>
    <w:rsid w:val="00AE43FD"/>
    <w:rsid w:val="00AE47FB"/>
    <w:rsid w:val="00AE48F5"/>
    <w:rsid w:val="00AE4B70"/>
    <w:rsid w:val="00AE4C44"/>
    <w:rsid w:val="00AE54D9"/>
    <w:rsid w:val="00AE56D2"/>
    <w:rsid w:val="00AE5D5B"/>
    <w:rsid w:val="00AE6158"/>
    <w:rsid w:val="00AE654D"/>
    <w:rsid w:val="00AE6669"/>
    <w:rsid w:val="00AE6A83"/>
    <w:rsid w:val="00AE6E39"/>
    <w:rsid w:val="00AE73B3"/>
    <w:rsid w:val="00AE7499"/>
    <w:rsid w:val="00AE7667"/>
    <w:rsid w:val="00AE7C50"/>
    <w:rsid w:val="00AE7DA9"/>
    <w:rsid w:val="00AF0148"/>
    <w:rsid w:val="00AF035A"/>
    <w:rsid w:val="00AF08F0"/>
    <w:rsid w:val="00AF0A10"/>
    <w:rsid w:val="00AF0DF3"/>
    <w:rsid w:val="00AF0DF5"/>
    <w:rsid w:val="00AF1205"/>
    <w:rsid w:val="00AF1307"/>
    <w:rsid w:val="00AF131C"/>
    <w:rsid w:val="00AF15CF"/>
    <w:rsid w:val="00AF1CEC"/>
    <w:rsid w:val="00AF1F39"/>
    <w:rsid w:val="00AF212F"/>
    <w:rsid w:val="00AF2477"/>
    <w:rsid w:val="00AF2987"/>
    <w:rsid w:val="00AF2D33"/>
    <w:rsid w:val="00AF300A"/>
    <w:rsid w:val="00AF31C7"/>
    <w:rsid w:val="00AF381B"/>
    <w:rsid w:val="00AF3945"/>
    <w:rsid w:val="00AF3964"/>
    <w:rsid w:val="00AF3D41"/>
    <w:rsid w:val="00AF3D87"/>
    <w:rsid w:val="00AF3DBD"/>
    <w:rsid w:val="00AF3F30"/>
    <w:rsid w:val="00AF4043"/>
    <w:rsid w:val="00AF4313"/>
    <w:rsid w:val="00AF431B"/>
    <w:rsid w:val="00AF496A"/>
    <w:rsid w:val="00AF4DE4"/>
    <w:rsid w:val="00AF4E2F"/>
    <w:rsid w:val="00AF4EE0"/>
    <w:rsid w:val="00AF529A"/>
    <w:rsid w:val="00AF5C2D"/>
    <w:rsid w:val="00AF5FBE"/>
    <w:rsid w:val="00AF60F6"/>
    <w:rsid w:val="00AF6812"/>
    <w:rsid w:val="00AF6E36"/>
    <w:rsid w:val="00AF733A"/>
    <w:rsid w:val="00AF75A6"/>
    <w:rsid w:val="00AF7C95"/>
    <w:rsid w:val="00AF7EB4"/>
    <w:rsid w:val="00B003AE"/>
    <w:rsid w:val="00B003BD"/>
    <w:rsid w:val="00B00427"/>
    <w:rsid w:val="00B0043C"/>
    <w:rsid w:val="00B00951"/>
    <w:rsid w:val="00B00C57"/>
    <w:rsid w:val="00B00D26"/>
    <w:rsid w:val="00B00D77"/>
    <w:rsid w:val="00B00E57"/>
    <w:rsid w:val="00B015D6"/>
    <w:rsid w:val="00B01BEB"/>
    <w:rsid w:val="00B01CA7"/>
    <w:rsid w:val="00B01D32"/>
    <w:rsid w:val="00B025AA"/>
    <w:rsid w:val="00B0265C"/>
    <w:rsid w:val="00B028B0"/>
    <w:rsid w:val="00B02915"/>
    <w:rsid w:val="00B02A47"/>
    <w:rsid w:val="00B02DFC"/>
    <w:rsid w:val="00B0313F"/>
    <w:rsid w:val="00B03161"/>
    <w:rsid w:val="00B0327E"/>
    <w:rsid w:val="00B0349E"/>
    <w:rsid w:val="00B0372F"/>
    <w:rsid w:val="00B0377F"/>
    <w:rsid w:val="00B037FD"/>
    <w:rsid w:val="00B03A35"/>
    <w:rsid w:val="00B03AAA"/>
    <w:rsid w:val="00B03D26"/>
    <w:rsid w:val="00B03FEA"/>
    <w:rsid w:val="00B0413F"/>
    <w:rsid w:val="00B04340"/>
    <w:rsid w:val="00B04799"/>
    <w:rsid w:val="00B04863"/>
    <w:rsid w:val="00B04AF5"/>
    <w:rsid w:val="00B04D64"/>
    <w:rsid w:val="00B04FBC"/>
    <w:rsid w:val="00B0578F"/>
    <w:rsid w:val="00B058A6"/>
    <w:rsid w:val="00B05CBF"/>
    <w:rsid w:val="00B05CE6"/>
    <w:rsid w:val="00B060D9"/>
    <w:rsid w:val="00B06307"/>
    <w:rsid w:val="00B0683A"/>
    <w:rsid w:val="00B06858"/>
    <w:rsid w:val="00B069E9"/>
    <w:rsid w:val="00B06C81"/>
    <w:rsid w:val="00B06EDA"/>
    <w:rsid w:val="00B06F98"/>
    <w:rsid w:val="00B07325"/>
    <w:rsid w:val="00B07485"/>
    <w:rsid w:val="00B076DF"/>
    <w:rsid w:val="00B07AB1"/>
    <w:rsid w:val="00B07BBE"/>
    <w:rsid w:val="00B07D08"/>
    <w:rsid w:val="00B07EEC"/>
    <w:rsid w:val="00B105E0"/>
    <w:rsid w:val="00B106B7"/>
    <w:rsid w:val="00B1097C"/>
    <w:rsid w:val="00B10FD3"/>
    <w:rsid w:val="00B118B1"/>
    <w:rsid w:val="00B11FFE"/>
    <w:rsid w:val="00B120D7"/>
    <w:rsid w:val="00B12308"/>
    <w:rsid w:val="00B1233B"/>
    <w:rsid w:val="00B12531"/>
    <w:rsid w:val="00B12B38"/>
    <w:rsid w:val="00B130B5"/>
    <w:rsid w:val="00B13114"/>
    <w:rsid w:val="00B13137"/>
    <w:rsid w:val="00B131B7"/>
    <w:rsid w:val="00B132F8"/>
    <w:rsid w:val="00B135CC"/>
    <w:rsid w:val="00B13955"/>
    <w:rsid w:val="00B13958"/>
    <w:rsid w:val="00B13B8E"/>
    <w:rsid w:val="00B13D9C"/>
    <w:rsid w:val="00B13E74"/>
    <w:rsid w:val="00B13E9F"/>
    <w:rsid w:val="00B142B4"/>
    <w:rsid w:val="00B14380"/>
    <w:rsid w:val="00B14AAE"/>
    <w:rsid w:val="00B14C02"/>
    <w:rsid w:val="00B1543C"/>
    <w:rsid w:val="00B15507"/>
    <w:rsid w:val="00B159A5"/>
    <w:rsid w:val="00B15A3F"/>
    <w:rsid w:val="00B15EA9"/>
    <w:rsid w:val="00B15ED9"/>
    <w:rsid w:val="00B161C5"/>
    <w:rsid w:val="00B16548"/>
    <w:rsid w:val="00B16694"/>
    <w:rsid w:val="00B166B0"/>
    <w:rsid w:val="00B16CE9"/>
    <w:rsid w:val="00B16EA5"/>
    <w:rsid w:val="00B1710F"/>
    <w:rsid w:val="00B1770C"/>
    <w:rsid w:val="00B177D7"/>
    <w:rsid w:val="00B17872"/>
    <w:rsid w:val="00B17A5B"/>
    <w:rsid w:val="00B20472"/>
    <w:rsid w:val="00B20CBA"/>
    <w:rsid w:val="00B20ECF"/>
    <w:rsid w:val="00B210FA"/>
    <w:rsid w:val="00B2130D"/>
    <w:rsid w:val="00B216E1"/>
    <w:rsid w:val="00B217C2"/>
    <w:rsid w:val="00B2196A"/>
    <w:rsid w:val="00B219D5"/>
    <w:rsid w:val="00B21A0F"/>
    <w:rsid w:val="00B21EB9"/>
    <w:rsid w:val="00B21EEA"/>
    <w:rsid w:val="00B21EF9"/>
    <w:rsid w:val="00B2259A"/>
    <w:rsid w:val="00B226B6"/>
    <w:rsid w:val="00B227EF"/>
    <w:rsid w:val="00B22CA2"/>
    <w:rsid w:val="00B22D2A"/>
    <w:rsid w:val="00B22F76"/>
    <w:rsid w:val="00B230EF"/>
    <w:rsid w:val="00B23325"/>
    <w:rsid w:val="00B23506"/>
    <w:rsid w:val="00B235C1"/>
    <w:rsid w:val="00B23785"/>
    <w:rsid w:val="00B23C89"/>
    <w:rsid w:val="00B24182"/>
    <w:rsid w:val="00B242F0"/>
    <w:rsid w:val="00B246DE"/>
    <w:rsid w:val="00B24A55"/>
    <w:rsid w:val="00B24BCB"/>
    <w:rsid w:val="00B24F03"/>
    <w:rsid w:val="00B25071"/>
    <w:rsid w:val="00B251A6"/>
    <w:rsid w:val="00B25223"/>
    <w:rsid w:val="00B25485"/>
    <w:rsid w:val="00B25568"/>
    <w:rsid w:val="00B25851"/>
    <w:rsid w:val="00B259E6"/>
    <w:rsid w:val="00B25A90"/>
    <w:rsid w:val="00B26687"/>
    <w:rsid w:val="00B26857"/>
    <w:rsid w:val="00B278CA"/>
    <w:rsid w:val="00B27989"/>
    <w:rsid w:val="00B27C61"/>
    <w:rsid w:val="00B27E3B"/>
    <w:rsid w:val="00B300B5"/>
    <w:rsid w:val="00B307D2"/>
    <w:rsid w:val="00B30D76"/>
    <w:rsid w:val="00B30E69"/>
    <w:rsid w:val="00B3105A"/>
    <w:rsid w:val="00B3135E"/>
    <w:rsid w:val="00B313C1"/>
    <w:rsid w:val="00B31C8B"/>
    <w:rsid w:val="00B31E2C"/>
    <w:rsid w:val="00B31F9C"/>
    <w:rsid w:val="00B3220F"/>
    <w:rsid w:val="00B32330"/>
    <w:rsid w:val="00B32453"/>
    <w:rsid w:val="00B3264C"/>
    <w:rsid w:val="00B3289F"/>
    <w:rsid w:val="00B32D2F"/>
    <w:rsid w:val="00B3302D"/>
    <w:rsid w:val="00B33089"/>
    <w:rsid w:val="00B33222"/>
    <w:rsid w:val="00B33594"/>
    <w:rsid w:val="00B339B1"/>
    <w:rsid w:val="00B339F3"/>
    <w:rsid w:val="00B33CC6"/>
    <w:rsid w:val="00B33E17"/>
    <w:rsid w:val="00B34078"/>
    <w:rsid w:val="00B34821"/>
    <w:rsid w:val="00B34AFF"/>
    <w:rsid w:val="00B34E0A"/>
    <w:rsid w:val="00B34EF8"/>
    <w:rsid w:val="00B34F37"/>
    <w:rsid w:val="00B35057"/>
    <w:rsid w:val="00B35066"/>
    <w:rsid w:val="00B352AF"/>
    <w:rsid w:val="00B35410"/>
    <w:rsid w:val="00B3565D"/>
    <w:rsid w:val="00B3575A"/>
    <w:rsid w:val="00B35FCF"/>
    <w:rsid w:val="00B361E0"/>
    <w:rsid w:val="00B3634C"/>
    <w:rsid w:val="00B36431"/>
    <w:rsid w:val="00B36919"/>
    <w:rsid w:val="00B369C1"/>
    <w:rsid w:val="00B37643"/>
    <w:rsid w:val="00B37A86"/>
    <w:rsid w:val="00B37E7D"/>
    <w:rsid w:val="00B4005C"/>
    <w:rsid w:val="00B40248"/>
    <w:rsid w:val="00B402C7"/>
    <w:rsid w:val="00B4035E"/>
    <w:rsid w:val="00B4054C"/>
    <w:rsid w:val="00B40560"/>
    <w:rsid w:val="00B407F0"/>
    <w:rsid w:val="00B40B8B"/>
    <w:rsid w:val="00B411B7"/>
    <w:rsid w:val="00B41476"/>
    <w:rsid w:val="00B416A0"/>
    <w:rsid w:val="00B41703"/>
    <w:rsid w:val="00B41735"/>
    <w:rsid w:val="00B41C50"/>
    <w:rsid w:val="00B41C6B"/>
    <w:rsid w:val="00B41CC4"/>
    <w:rsid w:val="00B42552"/>
    <w:rsid w:val="00B42A0B"/>
    <w:rsid w:val="00B42A4D"/>
    <w:rsid w:val="00B42E0C"/>
    <w:rsid w:val="00B43493"/>
    <w:rsid w:val="00B43A42"/>
    <w:rsid w:val="00B43B79"/>
    <w:rsid w:val="00B43D74"/>
    <w:rsid w:val="00B43F93"/>
    <w:rsid w:val="00B446DB"/>
    <w:rsid w:val="00B446E4"/>
    <w:rsid w:val="00B449EF"/>
    <w:rsid w:val="00B44A33"/>
    <w:rsid w:val="00B44F77"/>
    <w:rsid w:val="00B44F96"/>
    <w:rsid w:val="00B4521C"/>
    <w:rsid w:val="00B45434"/>
    <w:rsid w:val="00B45578"/>
    <w:rsid w:val="00B459C5"/>
    <w:rsid w:val="00B45FB3"/>
    <w:rsid w:val="00B461B7"/>
    <w:rsid w:val="00B46632"/>
    <w:rsid w:val="00B4698B"/>
    <w:rsid w:val="00B46ACA"/>
    <w:rsid w:val="00B46B80"/>
    <w:rsid w:val="00B4719A"/>
    <w:rsid w:val="00B472F7"/>
    <w:rsid w:val="00B47D67"/>
    <w:rsid w:val="00B50024"/>
    <w:rsid w:val="00B50606"/>
    <w:rsid w:val="00B50675"/>
    <w:rsid w:val="00B50B8F"/>
    <w:rsid w:val="00B50BFD"/>
    <w:rsid w:val="00B514E3"/>
    <w:rsid w:val="00B51B94"/>
    <w:rsid w:val="00B51CAA"/>
    <w:rsid w:val="00B51D1D"/>
    <w:rsid w:val="00B51DA8"/>
    <w:rsid w:val="00B51F53"/>
    <w:rsid w:val="00B51FE0"/>
    <w:rsid w:val="00B52412"/>
    <w:rsid w:val="00B5270C"/>
    <w:rsid w:val="00B52BCC"/>
    <w:rsid w:val="00B52D67"/>
    <w:rsid w:val="00B52FA6"/>
    <w:rsid w:val="00B53268"/>
    <w:rsid w:val="00B532A2"/>
    <w:rsid w:val="00B5359B"/>
    <w:rsid w:val="00B53B6C"/>
    <w:rsid w:val="00B5423F"/>
    <w:rsid w:val="00B5428D"/>
    <w:rsid w:val="00B543A7"/>
    <w:rsid w:val="00B54500"/>
    <w:rsid w:val="00B547C4"/>
    <w:rsid w:val="00B54EEA"/>
    <w:rsid w:val="00B55122"/>
    <w:rsid w:val="00B5534F"/>
    <w:rsid w:val="00B554A0"/>
    <w:rsid w:val="00B5562E"/>
    <w:rsid w:val="00B55AD1"/>
    <w:rsid w:val="00B564CE"/>
    <w:rsid w:val="00B564D0"/>
    <w:rsid w:val="00B5671D"/>
    <w:rsid w:val="00B57321"/>
    <w:rsid w:val="00B575A1"/>
    <w:rsid w:val="00B57895"/>
    <w:rsid w:val="00B57AFB"/>
    <w:rsid w:val="00B57B3C"/>
    <w:rsid w:val="00B57B59"/>
    <w:rsid w:val="00B57DFA"/>
    <w:rsid w:val="00B57F7C"/>
    <w:rsid w:val="00B601EF"/>
    <w:rsid w:val="00B603AA"/>
    <w:rsid w:val="00B604B0"/>
    <w:rsid w:val="00B605BE"/>
    <w:rsid w:val="00B60698"/>
    <w:rsid w:val="00B607F4"/>
    <w:rsid w:val="00B60906"/>
    <w:rsid w:val="00B60BF6"/>
    <w:rsid w:val="00B60C46"/>
    <w:rsid w:val="00B60EDD"/>
    <w:rsid w:val="00B60EFF"/>
    <w:rsid w:val="00B60FC2"/>
    <w:rsid w:val="00B61293"/>
    <w:rsid w:val="00B6134D"/>
    <w:rsid w:val="00B61503"/>
    <w:rsid w:val="00B61591"/>
    <w:rsid w:val="00B616F9"/>
    <w:rsid w:val="00B61824"/>
    <w:rsid w:val="00B61892"/>
    <w:rsid w:val="00B618BC"/>
    <w:rsid w:val="00B6196C"/>
    <w:rsid w:val="00B627F0"/>
    <w:rsid w:val="00B62ACA"/>
    <w:rsid w:val="00B62E3B"/>
    <w:rsid w:val="00B633B3"/>
    <w:rsid w:val="00B6367B"/>
    <w:rsid w:val="00B63725"/>
    <w:rsid w:val="00B63D47"/>
    <w:rsid w:val="00B64079"/>
    <w:rsid w:val="00B64414"/>
    <w:rsid w:val="00B64512"/>
    <w:rsid w:val="00B6460C"/>
    <w:rsid w:val="00B64654"/>
    <w:rsid w:val="00B64FF7"/>
    <w:rsid w:val="00B654F9"/>
    <w:rsid w:val="00B65652"/>
    <w:rsid w:val="00B65FE7"/>
    <w:rsid w:val="00B66279"/>
    <w:rsid w:val="00B66704"/>
    <w:rsid w:val="00B66838"/>
    <w:rsid w:val="00B668F0"/>
    <w:rsid w:val="00B668F4"/>
    <w:rsid w:val="00B66D69"/>
    <w:rsid w:val="00B66EA1"/>
    <w:rsid w:val="00B672F8"/>
    <w:rsid w:val="00B676A8"/>
    <w:rsid w:val="00B67B0A"/>
    <w:rsid w:val="00B67EC3"/>
    <w:rsid w:val="00B702AB"/>
    <w:rsid w:val="00B7038C"/>
    <w:rsid w:val="00B7054E"/>
    <w:rsid w:val="00B7081C"/>
    <w:rsid w:val="00B708C6"/>
    <w:rsid w:val="00B70BF0"/>
    <w:rsid w:val="00B70CD6"/>
    <w:rsid w:val="00B71082"/>
    <w:rsid w:val="00B717AD"/>
    <w:rsid w:val="00B71D5D"/>
    <w:rsid w:val="00B721E9"/>
    <w:rsid w:val="00B722E8"/>
    <w:rsid w:val="00B723EA"/>
    <w:rsid w:val="00B72A18"/>
    <w:rsid w:val="00B72ADE"/>
    <w:rsid w:val="00B72E1F"/>
    <w:rsid w:val="00B73241"/>
    <w:rsid w:val="00B73362"/>
    <w:rsid w:val="00B734AD"/>
    <w:rsid w:val="00B73600"/>
    <w:rsid w:val="00B73748"/>
    <w:rsid w:val="00B73BE7"/>
    <w:rsid w:val="00B73D04"/>
    <w:rsid w:val="00B740EB"/>
    <w:rsid w:val="00B745EE"/>
    <w:rsid w:val="00B74816"/>
    <w:rsid w:val="00B74CAF"/>
    <w:rsid w:val="00B74CD2"/>
    <w:rsid w:val="00B74F6D"/>
    <w:rsid w:val="00B752C8"/>
    <w:rsid w:val="00B7548E"/>
    <w:rsid w:val="00B7576D"/>
    <w:rsid w:val="00B75B55"/>
    <w:rsid w:val="00B75E26"/>
    <w:rsid w:val="00B76930"/>
    <w:rsid w:val="00B76C24"/>
    <w:rsid w:val="00B76D4F"/>
    <w:rsid w:val="00B76D78"/>
    <w:rsid w:val="00B76DD2"/>
    <w:rsid w:val="00B76E95"/>
    <w:rsid w:val="00B772BF"/>
    <w:rsid w:val="00B7730D"/>
    <w:rsid w:val="00B77780"/>
    <w:rsid w:val="00B77DB4"/>
    <w:rsid w:val="00B77FF7"/>
    <w:rsid w:val="00B8009D"/>
    <w:rsid w:val="00B800F1"/>
    <w:rsid w:val="00B80142"/>
    <w:rsid w:val="00B803DF"/>
    <w:rsid w:val="00B80761"/>
    <w:rsid w:val="00B809B9"/>
    <w:rsid w:val="00B81063"/>
    <w:rsid w:val="00B81945"/>
    <w:rsid w:val="00B81B09"/>
    <w:rsid w:val="00B81E38"/>
    <w:rsid w:val="00B81FBD"/>
    <w:rsid w:val="00B8219C"/>
    <w:rsid w:val="00B823C3"/>
    <w:rsid w:val="00B82876"/>
    <w:rsid w:val="00B82E37"/>
    <w:rsid w:val="00B8305C"/>
    <w:rsid w:val="00B836C7"/>
    <w:rsid w:val="00B83C21"/>
    <w:rsid w:val="00B83DCC"/>
    <w:rsid w:val="00B84265"/>
    <w:rsid w:val="00B84371"/>
    <w:rsid w:val="00B846CE"/>
    <w:rsid w:val="00B8481E"/>
    <w:rsid w:val="00B84FC8"/>
    <w:rsid w:val="00B850A2"/>
    <w:rsid w:val="00B8575E"/>
    <w:rsid w:val="00B85776"/>
    <w:rsid w:val="00B85EF9"/>
    <w:rsid w:val="00B86143"/>
    <w:rsid w:val="00B86812"/>
    <w:rsid w:val="00B86FA8"/>
    <w:rsid w:val="00B87096"/>
    <w:rsid w:val="00B87361"/>
    <w:rsid w:val="00B87588"/>
    <w:rsid w:val="00B876A4"/>
    <w:rsid w:val="00B87899"/>
    <w:rsid w:val="00B879B5"/>
    <w:rsid w:val="00B879C6"/>
    <w:rsid w:val="00B879E1"/>
    <w:rsid w:val="00B87DB3"/>
    <w:rsid w:val="00B905A5"/>
    <w:rsid w:val="00B90607"/>
    <w:rsid w:val="00B90684"/>
    <w:rsid w:val="00B9091C"/>
    <w:rsid w:val="00B90948"/>
    <w:rsid w:val="00B90C0E"/>
    <w:rsid w:val="00B90D83"/>
    <w:rsid w:val="00B910BE"/>
    <w:rsid w:val="00B91644"/>
    <w:rsid w:val="00B91749"/>
    <w:rsid w:val="00B91B8F"/>
    <w:rsid w:val="00B91E78"/>
    <w:rsid w:val="00B91F8E"/>
    <w:rsid w:val="00B91F9E"/>
    <w:rsid w:val="00B92545"/>
    <w:rsid w:val="00B925C7"/>
    <w:rsid w:val="00B92839"/>
    <w:rsid w:val="00B9291D"/>
    <w:rsid w:val="00B92CE9"/>
    <w:rsid w:val="00B92EC0"/>
    <w:rsid w:val="00B93276"/>
    <w:rsid w:val="00B932E7"/>
    <w:rsid w:val="00B93307"/>
    <w:rsid w:val="00B9331B"/>
    <w:rsid w:val="00B9342C"/>
    <w:rsid w:val="00B9394A"/>
    <w:rsid w:val="00B93D0A"/>
    <w:rsid w:val="00B94149"/>
    <w:rsid w:val="00B94525"/>
    <w:rsid w:val="00B94550"/>
    <w:rsid w:val="00B947B4"/>
    <w:rsid w:val="00B94990"/>
    <w:rsid w:val="00B94B5F"/>
    <w:rsid w:val="00B94B65"/>
    <w:rsid w:val="00B94C6A"/>
    <w:rsid w:val="00B951BD"/>
    <w:rsid w:val="00B9530D"/>
    <w:rsid w:val="00B95A46"/>
    <w:rsid w:val="00B95B89"/>
    <w:rsid w:val="00B95D5B"/>
    <w:rsid w:val="00B95E22"/>
    <w:rsid w:val="00B95F0D"/>
    <w:rsid w:val="00B9608A"/>
    <w:rsid w:val="00B96190"/>
    <w:rsid w:val="00B961EB"/>
    <w:rsid w:val="00B9656C"/>
    <w:rsid w:val="00B968F5"/>
    <w:rsid w:val="00B96C17"/>
    <w:rsid w:val="00B9710C"/>
    <w:rsid w:val="00B97115"/>
    <w:rsid w:val="00B9714A"/>
    <w:rsid w:val="00B972D7"/>
    <w:rsid w:val="00B973E7"/>
    <w:rsid w:val="00B9753C"/>
    <w:rsid w:val="00B97870"/>
    <w:rsid w:val="00B97AAB"/>
    <w:rsid w:val="00B97B49"/>
    <w:rsid w:val="00B97D92"/>
    <w:rsid w:val="00B97ED2"/>
    <w:rsid w:val="00B97EFE"/>
    <w:rsid w:val="00BA0348"/>
    <w:rsid w:val="00BA043E"/>
    <w:rsid w:val="00BA0518"/>
    <w:rsid w:val="00BA0759"/>
    <w:rsid w:val="00BA07CF"/>
    <w:rsid w:val="00BA09D5"/>
    <w:rsid w:val="00BA0ED7"/>
    <w:rsid w:val="00BA0FEF"/>
    <w:rsid w:val="00BA12DE"/>
    <w:rsid w:val="00BA12EB"/>
    <w:rsid w:val="00BA17F1"/>
    <w:rsid w:val="00BA182F"/>
    <w:rsid w:val="00BA1BC4"/>
    <w:rsid w:val="00BA1F2C"/>
    <w:rsid w:val="00BA226A"/>
    <w:rsid w:val="00BA2289"/>
    <w:rsid w:val="00BA2CD8"/>
    <w:rsid w:val="00BA30A0"/>
    <w:rsid w:val="00BA34E5"/>
    <w:rsid w:val="00BA351C"/>
    <w:rsid w:val="00BA3E12"/>
    <w:rsid w:val="00BA3F48"/>
    <w:rsid w:val="00BA40B1"/>
    <w:rsid w:val="00BA4180"/>
    <w:rsid w:val="00BA4359"/>
    <w:rsid w:val="00BA4834"/>
    <w:rsid w:val="00BA4879"/>
    <w:rsid w:val="00BA50A3"/>
    <w:rsid w:val="00BA5146"/>
    <w:rsid w:val="00BA5839"/>
    <w:rsid w:val="00BA5B53"/>
    <w:rsid w:val="00BA5C65"/>
    <w:rsid w:val="00BA5D22"/>
    <w:rsid w:val="00BA6440"/>
    <w:rsid w:val="00BA682E"/>
    <w:rsid w:val="00BA6B77"/>
    <w:rsid w:val="00BA6D82"/>
    <w:rsid w:val="00BA6E55"/>
    <w:rsid w:val="00BA6F83"/>
    <w:rsid w:val="00BA72E6"/>
    <w:rsid w:val="00BA7331"/>
    <w:rsid w:val="00BA7366"/>
    <w:rsid w:val="00BA7412"/>
    <w:rsid w:val="00BA7489"/>
    <w:rsid w:val="00BA74E2"/>
    <w:rsid w:val="00BA7687"/>
    <w:rsid w:val="00BA76BA"/>
    <w:rsid w:val="00BA7830"/>
    <w:rsid w:val="00BA799D"/>
    <w:rsid w:val="00BA79E6"/>
    <w:rsid w:val="00BA7B48"/>
    <w:rsid w:val="00BB028D"/>
    <w:rsid w:val="00BB0408"/>
    <w:rsid w:val="00BB04CC"/>
    <w:rsid w:val="00BB067E"/>
    <w:rsid w:val="00BB08FA"/>
    <w:rsid w:val="00BB0A36"/>
    <w:rsid w:val="00BB0BEE"/>
    <w:rsid w:val="00BB0C15"/>
    <w:rsid w:val="00BB0DAD"/>
    <w:rsid w:val="00BB10AD"/>
    <w:rsid w:val="00BB16B6"/>
    <w:rsid w:val="00BB16B7"/>
    <w:rsid w:val="00BB1709"/>
    <w:rsid w:val="00BB197A"/>
    <w:rsid w:val="00BB1A06"/>
    <w:rsid w:val="00BB1C28"/>
    <w:rsid w:val="00BB20F6"/>
    <w:rsid w:val="00BB2249"/>
    <w:rsid w:val="00BB2525"/>
    <w:rsid w:val="00BB27D4"/>
    <w:rsid w:val="00BB28D5"/>
    <w:rsid w:val="00BB2900"/>
    <w:rsid w:val="00BB2A98"/>
    <w:rsid w:val="00BB2B39"/>
    <w:rsid w:val="00BB31DE"/>
    <w:rsid w:val="00BB3342"/>
    <w:rsid w:val="00BB3537"/>
    <w:rsid w:val="00BB3AD1"/>
    <w:rsid w:val="00BB3C51"/>
    <w:rsid w:val="00BB408B"/>
    <w:rsid w:val="00BB4598"/>
    <w:rsid w:val="00BB46DF"/>
    <w:rsid w:val="00BB55BE"/>
    <w:rsid w:val="00BB5754"/>
    <w:rsid w:val="00BB5C18"/>
    <w:rsid w:val="00BB6171"/>
    <w:rsid w:val="00BB61A0"/>
    <w:rsid w:val="00BB61F5"/>
    <w:rsid w:val="00BB629E"/>
    <w:rsid w:val="00BB637A"/>
    <w:rsid w:val="00BB6FA0"/>
    <w:rsid w:val="00BB6FAA"/>
    <w:rsid w:val="00BB71A3"/>
    <w:rsid w:val="00BB73F5"/>
    <w:rsid w:val="00BB7A48"/>
    <w:rsid w:val="00BB7BD0"/>
    <w:rsid w:val="00BB7C51"/>
    <w:rsid w:val="00BB7F3C"/>
    <w:rsid w:val="00BC00AB"/>
    <w:rsid w:val="00BC02F2"/>
    <w:rsid w:val="00BC039D"/>
    <w:rsid w:val="00BC0744"/>
    <w:rsid w:val="00BC0B95"/>
    <w:rsid w:val="00BC1049"/>
    <w:rsid w:val="00BC12F5"/>
    <w:rsid w:val="00BC168D"/>
    <w:rsid w:val="00BC174E"/>
    <w:rsid w:val="00BC18CC"/>
    <w:rsid w:val="00BC1AFE"/>
    <w:rsid w:val="00BC1FCF"/>
    <w:rsid w:val="00BC2055"/>
    <w:rsid w:val="00BC208F"/>
    <w:rsid w:val="00BC2187"/>
    <w:rsid w:val="00BC2658"/>
    <w:rsid w:val="00BC273B"/>
    <w:rsid w:val="00BC287B"/>
    <w:rsid w:val="00BC2912"/>
    <w:rsid w:val="00BC3119"/>
    <w:rsid w:val="00BC322F"/>
    <w:rsid w:val="00BC3439"/>
    <w:rsid w:val="00BC34DE"/>
    <w:rsid w:val="00BC37B5"/>
    <w:rsid w:val="00BC38CB"/>
    <w:rsid w:val="00BC3904"/>
    <w:rsid w:val="00BC391A"/>
    <w:rsid w:val="00BC3C9A"/>
    <w:rsid w:val="00BC3F97"/>
    <w:rsid w:val="00BC42FA"/>
    <w:rsid w:val="00BC4363"/>
    <w:rsid w:val="00BC4887"/>
    <w:rsid w:val="00BC4F73"/>
    <w:rsid w:val="00BC4FB1"/>
    <w:rsid w:val="00BC5492"/>
    <w:rsid w:val="00BC54A7"/>
    <w:rsid w:val="00BC57DF"/>
    <w:rsid w:val="00BC5909"/>
    <w:rsid w:val="00BC5B81"/>
    <w:rsid w:val="00BC5B9B"/>
    <w:rsid w:val="00BC5DF2"/>
    <w:rsid w:val="00BC6131"/>
    <w:rsid w:val="00BC61D8"/>
    <w:rsid w:val="00BC640B"/>
    <w:rsid w:val="00BC64F7"/>
    <w:rsid w:val="00BC65B8"/>
    <w:rsid w:val="00BC65D0"/>
    <w:rsid w:val="00BC6724"/>
    <w:rsid w:val="00BC68B1"/>
    <w:rsid w:val="00BC6BA4"/>
    <w:rsid w:val="00BC6DD6"/>
    <w:rsid w:val="00BC7580"/>
    <w:rsid w:val="00BC76FD"/>
    <w:rsid w:val="00BC7862"/>
    <w:rsid w:val="00BC7A30"/>
    <w:rsid w:val="00BC7C17"/>
    <w:rsid w:val="00BD00DD"/>
    <w:rsid w:val="00BD077A"/>
    <w:rsid w:val="00BD0964"/>
    <w:rsid w:val="00BD09AC"/>
    <w:rsid w:val="00BD0A4A"/>
    <w:rsid w:val="00BD0C67"/>
    <w:rsid w:val="00BD0FB8"/>
    <w:rsid w:val="00BD1381"/>
    <w:rsid w:val="00BD1443"/>
    <w:rsid w:val="00BD16A4"/>
    <w:rsid w:val="00BD1B03"/>
    <w:rsid w:val="00BD1F32"/>
    <w:rsid w:val="00BD1FA3"/>
    <w:rsid w:val="00BD21B7"/>
    <w:rsid w:val="00BD24ED"/>
    <w:rsid w:val="00BD2581"/>
    <w:rsid w:val="00BD2862"/>
    <w:rsid w:val="00BD3020"/>
    <w:rsid w:val="00BD336A"/>
    <w:rsid w:val="00BD3CE0"/>
    <w:rsid w:val="00BD3D34"/>
    <w:rsid w:val="00BD3E61"/>
    <w:rsid w:val="00BD4144"/>
    <w:rsid w:val="00BD42DA"/>
    <w:rsid w:val="00BD46C0"/>
    <w:rsid w:val="00BD4EC9"/>
    <w:rsid w:val="00BD4FD9"/>
    <w:rsid w:val="00BD5084"/>
    <w:rsid w:val="00BD5356"/>
    <w:rsid w:val="00BD5AD4"/>
    <w:rsid w:val="00BD5D22"/>
    <w:rsid w:val="00BD5D72"/>
    <w:rsid w:val="00BD6187"/>
    <w:rsid w:val="00BD61A3"/>
    <w:rsid w:val="00BD624C"/>
    <w:rsid w:val="00BD62C2"/>
    <w:rsid w:val="00BD6564"/>
    <w:rsid w:val="00BD65AF"/>
    <w:rsid w:val="00BD6605"/>
    <w:rsid w:val="00BD67C5"/>
    <w:rsid w:val="00BD6CFF"/>
    <w:rsid w:val="00BD6D28"/>
    <w:rsid w:val="00BD6E5C"/>
    <w:rsid w:val="00BD7640"/>
    <w:rsid w:val="00BD7925"/>
    <w:rsid w:val="00BD7976"/>
    <w:rsid w:val="00BD798B"/>
    <w:rsid w:val="00BD7F70"/>
    <w:rsid w:val="00BE0268"/>
    <w:rsid w:val="00BE060A"/>
    <w:rsid w:val="00BE062D"/>
    <w:rsid w:val="00BE073F"/>
    <w:rsid w:val="00BE08FD"/>
    <w:rsid w:val="00BE17E7"/>
    <w:rsid w:val="00BE192F"/>
    <w:rsid w:val="00BE2683"/>
    <w:rsid w:val="00BE2771"/>
    <w:rsid w:val="00BE292B"/>
    <w:rsid w:val="00BE314E"/>
    <w:rsid w:val="00BE342C"/>
    <w:rsid w:val="00BE3523"/>
    <w:rsid w:val="00BE3613"/>
    <w:rsid w:val="00BE3E3B"/>
    <w:rsid w:val="00BE3E9B"/>
    <w:rsid w:val="00BE401B"/>
    <w:rsid w:val="00BE402E"/>
    <w:rsid w:val="00BE42EA"/>
    <w:rsid w:val="00BE4695"/>
    <w:rsid w:val="00BE4F76"/>
    <w:rsid w:val="00BE5170"/>
    <w:rsid w:val="00BE5450"/>
    <w:rsid w:val="00BE5572"/>
    <w:rsid w:val="00BE5600"/>
    <w:rsid w:val="00BE564D"/>
    <w:rsid w:val="00BE58D8"/>
    <w:rsid w:val="00BE5CF2"/>
    <w:rsid w:val="00BE5FCD"/>
    <w:rsid w:val="00BE6663"/>
    <w:rsid w:val="00BE66C0"/>
    <w:rsid w:val="00BE68E4"/>
    <w:rsid w:val="00BE6941"/>
    <w:rsid w:val="00BE6A6A"/>
    <w:rsid w:val="00BE6BEC"/>
    <w:rsid w:val="00BE70D0"/>
    <w:rsid w:val="00BE71B7"/>
    <w:rsid w:val="00BE727D"/>
    <w:rsid w:val="00BE7373"/>
    <w:rsid w:val="00BE76CE"/>
    <w:rsid w:val="00BE7970"/>
    <w:rsid w:val="00BE7A4A"/>
    <w:rsid w:val="00BE7D0A"/>
    <w:rsid w:val="00BE7E3A"/>
    <w:rsid w:val="00BE7EF2"/>
    <w:rsid w:val="00BE7FE8"/>
    <w:rsid w:val="00BF0290"/>
    <w:rsid w:val="00BF0468"/>
    <w:rsid w:val="00BF04E8"/>
    <w:rsid w:val="00BF0897"/>
    <w:rsid w:val="00BF08C3"/>
    <w:rsid w:val="00BF0DF1"/>
    <w:rsid w:val="00BF1214"/>
    <w:rsid w:val="00BF155C"/>
    <w:rsid w:val="00BF1DAA"/>
    <w:rsid w:val="00BF20B5"/>
    <w:rsid w:val="00BF2421"/>
    <w:rsid w:val="00BF24EA"/>
    <w:rsid w:val="00BF25B3"/>
    <w:rsid w:val="00BF27AA"/>
    <w:rsid w:val="00BF2A5E"/>
    <w:rsid w:val="00BF2A6B"/>
    <w:rsid w:val="00BF2ABE"/>
    <w:rsid w:val="00BF32AD"/>
    <w:rsid w:val="00BF35EC"/>
    <w:rsid w:val="00BF414A"/>
    <w:rsid w:val="00BF41A9"/>
    <w:rsid w:val="00BF434E"/>
    <w:rsid w:val="00BF43B2"/>
    <w:rsid w:val="00BF45F3"/>
    <w:rsid w:val="00BF4C6B"/>
    <w:rsid w:val="00BF4E69"/>
    <w:rsid w:val="00BF5013"/>
    <w:rsid w:val="00BF5503"/>
    <w:rsid w:val="00BF5922"/>
    <w:rsid w:val="00BF5BE2"/>
    <w:rsid w:val="00BF60F4"/>
    <w:rsid w:val="00BF6321"/>
    <w:rsid w:val="00BF6B1A"/>
    <w:rsid w:val="00BF6CB9"/>
    <w:rsid w:val="00BF6D28"/>
    <w:rsid w:val="00BF7383"/>
    <w:rsid w:val="00BF745B"/>
    <w:rsid w:val="00BF7477"/>
    <w:rsid w:val="00BF74E8"/>
    <w:rsid w:val="00BF7912"/>
    <w:rsid w:val="00BF7A6B"/>
    <w:rsid w:val="00BF7B2C"/>
    <w:rsid w:val="00BF7EE1"/>
    <w:rsid w:val="00C0028F"/>
    <w:rsid w:val="00C00DD9"/>
    <w:rsid w:val="00C00E89"/>
    <w:rsid w:val="00C01525"/>
    <w:rsid w:val="00C01641"/>
    <w:rsid w:val="00C01CFD"/>
    <w:rsid w:val="00C01FB1"/>
    <w:rsid w:val="00C029B3"/>
    <w:rsid w:val="00C02D61"/>
    <w:rsid w:val="00C02F08"/>
    <w:rsid w:val="00C031D5"/>
    <w:rsid w:val="00C03301"/>
    <w:rsid w:val="00C0396E"/>
    <w:rsid w:val="00C03A88"/>
    <w:rsid w:val="00C03CEB"/>
    <w:rsid w:val="00C03EC3"/>
    <w:rsid w:val="00C04180"/>
    <w:rsid w:val="00C0428A"/>
    <w:rsid w:val="00C042E0"/>
    <w:rsid w:val="00C0437F"/>
    <w:rsid w:val="00C04413"/>
    <w:rsid w:val="00C04529"/>
    <w:rsid w:val="00C045D5"/>
    <w:rsid w:val="00C046B5"/>
    <w:rsid w:val="00C04902"/>
    <w:rsid w:val="00C04B00"/>
    <w:rsid w:val="00C04E33"/>
    <w:rsid w:val="00C05321"/>
    <w:rsid w:val="00C054BA"/>
    <w:rsid w:val="00C0564D"/>
    <w:rsid w:val="00C056AA"/>
    <w:rsid w:val="00C05896"/>
    <w:rsid w:val="00C058F9"/>
    <w:rsid w:val="00C05C5B"/>
    <w:rsid w:val="00C05D0B"/>
    <w:rsid w:val="00C063FD"/>
    <w:rsid w:val="00C066CD"/>
    <w:rsid w:val="00C0671B"/>
    <w:rsid w:val="00C07267"/>
    <w:rsid w:val="00C072A6"/>
    <w:rsid w:val="00C07470"/>
    <w:rsid w:val="00C074B2"/>
    <w:rsid w:val="00C0798F"/>
    <w:rsid w:val="00C07AB6"/>
    <w:rsid w:val="00C07E79"/>
    <w:rsid w:val="00C07FB4"/>
    <w:rsid w:val="00C100C8"/>
    <w:rsid w:val="00C10261"/>
    <w:rsid w:val="00C10555"/>
    <w:rsid w:val="00C10597"/>
    <w:rsid w:val="00C10900"/>
    <w:rsid w:val="00C10944"/>
    <w:rsid w:val="00C1152F"/>
    <w:rsid w:val="00C116C6"/>
    <w:rsid w:val="00C11751"/>
    <w:rsid w:val="00C11A25"/>
    <w:rsid w:val="00C11D37"/>
    <w:rsid w:val="00C11D9A"/>
    <w:rsid w:val="00C12117"/>
    <w:rsid w:val="00C1211A"/>
    <w:rsid w:val="00C121AB"/>
    <w:rsid w:val="00C12392"/>
    <w:rsid w:val="00C12697"/>
    <w:rsid w:val="00C127FB"/>
    <w:rsid w:val="00C12844"/>
    <w:rsid w:val="00C12EB0"/>
    <w:rsid w:val="00C13810"/>
    <w:rsid w:val="00C13B24"/>
    <w:rsid w:val="00C13C88"/>
    <w:rsid w:val="00C13F63"/>
    <w:rsid w:val="00C143C2"/>
    <w:rsid w:val="00C1485B"/>
    <w:rsid w:val="00C14A30"/>
    <w:rsid w:val="00C14A86"/>
    <w:rsid w:val="00C15389"/>
    <w:rsid w:val="00C1544C"/>
    <w:rsid w:val="00C15835"/>
    <w:rsid w:val="00C158F1"/>
    <w:rsid w:val="00C159CA"/>
    <w:rsid w:val="00C15C28"/>
    <w:rsid w:val="00C15DCE"/>
    <w:rsid w:val="00C165F5"/>
    <w:rsid w:val="00C167F9"/>
    <w:rsid w:val="00C16B0D"/>
    <w:rsid w:val="00C16DA3"/>
    <w:rsid w:val="00C171A7"/>
    <w:rsid w:val="00C17380"/>
    <w:rsid w:val="00C17478"/>
    <w:rsid w:val="00C17752"/>
    <w:rsid w:val="00C17860"/>
    <w:rsid w:val="00C17943"/>
    <w:rsid w:val="00C17E29"/>
    <w:rsid w:val="00C20064"/>
    <w:rsid w:val="00C2015D"/>
    <w:rsid w:val="00C2016E"/>
    <w:rsid w:val="00C202DD"/>
    <w:rsid w:val="00C204F8"/>
    <w:rsid w:val="00C2052C"/>
    <w:rsid w:val="00C205AE"/>
    <w:rsid w:val="00C205D9"/>
    <w:rsid w:val="00C20B68"/>
    <w:rsid w:val="00C20C13"/>
    <w:rsid w:val="00C20EBE"/>
    <w:rsid w:val="00C20F0B"/>
    <w:rsid w:val="00C20F81"/>
    <w:rsid w:val="00C20FF6"/>
    <w:rsid w:val="00C211AB"/>
    <w:rsid w:val="00C2151E"/>
    <w:rsid w:val="00C2164E"/>
    <w:rsid w:val="00C2215D"/>
    <w:rsid w:val="00C22227"/>
    <w:rsid w:val="00C2226F"/>
    <w:rsid w:val="00C223E3"/>
    <w:rsid w:val="00C2293F"/>
    <w:rsid w:val="00C229F7"/>
    <w:rsid w:val="00C22D16"/>
    <w:rsid w:val="00C22DAE"/>
    <w:rsid w:val="00C22F4E"/>
    <w:rsid w:val="00C230A4"/>
    <w:rsid w:val="00C239FE"/>
    <w:rsid w:val="00C23C38"/>
    <w:rsid w:val="00C23F85"/>
    <w:rsid w:val="00C24332"/>
    <w:rsid w:val="00C2446A"/>
    <w:rsid w:val="00C245EA"/>
    <w:rsid w:val="00C246DE"/>
    <w:rsid w:val="00C24743"/>
    <w:rsid w:val="00C247A5"/>
    <w:rsid w:val="00C247AD"/>
    <w:rsid w:val="00C24828"/>
    <w:rsid w:val="00C24864"/>
    <w:rsid w:val="00C2486F"/>
    <w:rsid w:val="00C248C0"/>
    <w:rsid w:val="00C24DAA"/>
    <w:rsid w:val="00C255B2"/>
    <w:rsid w:val="00C255CE"/>
    <w:rsid w:val="00C25625"/>
    <w:rsid w:val="00C25CE3"/>
    <w:rsid w:val="00C25D90"/>
    <w:rsid w:val="00C26114"/>
    <w:rsid w:val="00C26131"/>
    <w:rsid w:val="00C262B1"/>
    <w:rsid w:val="00C262F1"/>
    <w:rsid w:val="00C271D3"/>
    <w:rsid w:val="00C27500"/>
    <w:rsid w:val="00C2763D"/>
    <w:rsid w:val="00C276E5"/>
    <w:rsid w:val="00C27912"/>
    <w:rsid w:val="00C27E66"/>
    <w:rsid w:val="00C30419"/>
    <w:rsid w:val="00C3043C"/>
    <w:rsid w:val="00C30485"/>
    <w:rsid w:val="00C30710"/>
    <w:rsid w:val="00C30B83"/>
    <w:rsid w:val="00C310BB"/>
    <w:rsid w:val="00C312B8"/>
    <w:rsid w:val="00C31361"/>
    <w:rsid w:val="00C314EC"/>
    <w:rsid w:val="00C317DE"/>
    <w:rsid w:val="00C31B0D"/>
    <w:rsid w:val="00C31FA8"/>
    <w:rsid w:val="00C32619"/>
    <w:rsid w:val="00C32972"/>
    <w:rsid w:val="00C32B27"/>
    <w:rsid w:val="00C32B50"/>
    <w:rsid w:val="00C32F58"/>
    <w:rsid w:val="00C3300A"/>
    <w:rsid w:val="00C33107"/>
    <w:rsid w:val="00C3324E"/>
    <w:rsid w:val="00C3372A"/>
    <w:rsid w:val="00C33B27"/>
    <w:rsid w:val="00C33C3F"/>
    <w:rsid w:val="00C33CB9"/>
    <w:rsid w:val="00C33E3F"/>
    <w:rsid w:val="00C341DE"/>
    <w:rsid w:val="00C343B4"/>
    <w:rsid w:val="00C343C4"/>
    <w:rsid w:val="00C34654"/>
    <w:rsid w:val="00C34713"/>
    <w:rsid w:val="00C3487B"/>
    <w:rsid w:val="00C34A9F"/>
    <w:rsid w:val="00C34B21"/>
    <w:rsid w:val="00C35E64"/>
    <w:rsid w:val="00C35F74"/>
    <w:rsid w:val="00C360E3"/>
    <w:rsid w:val="00C36389"/>
    <w:rsid w:val="00C364A8"/>
    <w:rsid w:val="00C365F6"/>
    <w:rsid w:val="00C366EB"/>
    <w:rsid w:val="00C3670F"/>
    <w:rsid w:val="00C36E57"/>
    <w:rsid w:val="00C36FC1"/>
    <w:rsid w:val="00C370A0"/>
    <w:rsid w:val="00C370C6"/>
    <w:rsid w:val="00C372FF"/>
    <w:rsid w:val="00C373EB"/>
    <w:rsid w:val="00C374FE"/>
    <w:rsid w:val="00C37B20"/>
    <w:rsid w:val="00C401F1"/>
    <w:rsid w:val="00C4027C"/>
    <w:rsid w:val="00C403D0"/>
    <w:rsid w:val="00C404F7"/>
    <w:rsid w:val="00C405A6"/>
    <w:rsid w:val="00C407FA"/>
    <w:rsid w:val="00C4081C"/>
    <w:rsid w:val="00C40BDB"/>
    <w:rsid w:val="00C40C51"/>
    <w:rsid w:val="00C40F90"/>
    <w:rsid w:val="00C41241"/>
    <w:rsid w:val="00C41400"/>
    <w:rsid w:val="00C41802"/>
    <w:rsid w:val="00C4184E"/>
    <w:rsid w:val="00C41945"/>
    <w:rsid w:val="00C41977"/>
    <w:rsid w:val="00C419B1"/>
    <w:rsid w:val="00C41A61"/>
    <w:rsid w:val="00C41CCF"/>
    <w:rsid w:val="00C41F99"/>
    <w:rsid w:val="00C4201A"/>
    <w:rsid w:val="00C42458"/>
    <w:rsid w:val="00C4285D"/>
    <w:rsid w:val="00C4297E"/>
    <w:rsid w:val="00C42CDF"/>
    <w:rsid w:val="00C42DCC"/>
    <w:rsid w:val="00C42F37"/>
    <w:rsid w:val="00C42FBC"/>
    <w:rsid w:val="00C4329E"/>
    <w:rsid w:val="00C434ED"/>
    <w:rsid w:val="00C438C4"/>
    <w:rsid w:val="00C43C01"/>
    <w:rsid w:val="00C43F87"/>
    <w:rsid w:val="00C44095"/>
    <w:rsid w:val="00C44213"/>
    <w:rsid w:val="00C4451F"/>
    <w:rsid w:val="00C446F1"/>
    <w:rsid w:val="00C4470C"/>
    <w:rsid w:val="00C44712"/>
    <w:rsid w:val="00C4471A"/>
    <w:rsid w:val="00C44909"/>
    <w:rsid w:val="00C45031"/>
    <w:rsid w:val="00C45052"/>
    <w:rsid w:val="00C45266"/>
    <w:rsid w:val="00C453FE"/>
    <w:rsid w:val="00C456FC"/>
    <w:rsid w:val="00C45B61"/>
    <w:rsid w:val="00C45E2E"/>
    <w:rsid w:val="00C45F1E"/>
    <w:rsid w:val="00C45F24"/>
    <w:rsid w:val="00C46051"/>
    <w:rsid w:val="00C46138"/>
    <w:rsid w:val="00C46176"/>
    <w:rsid w:val="00C462CB"/>
    <w:rsid w:val="00C46871"/>
    <w:rsid w:val="00C46906"/>
    <w:rsid w:val="00C46D0B"/>
    <w:rsid w:val="00C47289"/>
    <w:rsid w:val="00C4728D"/>
    <w:rsid w:val="00C472EE"/>
    <w:rsid w:val="00C47F25"/>
    <w:rsid w:val="00C50211"/>
    <w:rsid w:val="00C506F6"/>
    <w:rsid w:val="00C50FF5"/>
    <w:rsid w:val="00C510AF"/>
    <w:rsid w:val="00C511F1"/>
    <w:rsid w:val="00C51548"/>
    <w:rsid w:val="00C5175A"/>
    <w:rsid w:val="00C5189F"/>
    <w:rsid w:val="00C518E3"/>
    <w:rsid w:val="00C51914"/>
    <w:rsid w:val="00C51C06"/>
    <w:rsid w:val="00C51FCB"/>
    <w:rsid w:val="00C521D0"/>
    <w:rsid w:val="00C52427"/>
    <w:rsid w:val="00C5245D"/>
    <w:rsid w:val="00C5252C"/>
    <w:rsid w:val="00C5281D"/>
    <w:rsid w:val="00C52971"/>
    <w:rsid w:val="00C52FC8"/>
    <w:rsid w:val="00C530A7"/>
    <w:rsid w:val="00C533F3"/>
    <w:rsid w:val="00C53603"/>
    <w:rsid w:val="00C53974"/>
    <w:rsid w:val="00C53AA4"/>
    <w:rsid w:val="00C53AB3"/>
    <w:rsid w:val="00C53B44"/>
    <w:rsid w:val="00C53BE0"/>
    <w:rsid w:val="00C53FFA"/>
    <w:rsid w:val="00C54102"/>
    <w:rsid w:val="00C54146"/>
    <w:rsid w:val="00C54433"/>
    <w:rsid w:val="00C55079"/>
    <w:rsid w:val="00C5539B"/>
    <w:rsid w:val="00C558F3"/>
    <w:rsid w:val="00C55BBA"/>
    <w:rsid w:val="00C55D7A"/>
    <w:rsid w:val="00C56212"/>
    <w:rsid w:val="00C56EA9"/>
    <w:rsid w:val="00C570E5"/>
    <w:rsid w:val="00C572DC"/>
    <w:rsid w:val="00C5775E"/>
    <w:rsid w:val="00C5789D"/>
    <w:rsid w:val="00C57CCE"/>
    <w:rsid w:val="00C60662"/>
    <w:rsid w:val="00C60762"/>
    <w:rsid w:val="00C60C58"/>
    <w:rsid w:val="00C60FBF"/>
    <w:rsid w:val="00C612EE"/>
    <w:rsid w:val="00C6130A"/>
    <w:rsid w:val="00C61329"/>
    <w:rsid w:val="00C616D7"/>
    <w:rsid w:val="00C618F6"/>
    <w:rsid w:val="00C61BEC"/>
    <w:rsid w:val="00C61D28"/>
    <w:rsid w:val="00C61E69"/>
    <w:rsid w:val="00C62280"/>
    <w:rsid w:val="00C623FB"/>
    <w:rsid w:val="00C62998"/>
    <w:rsid w:val="00C62B58"/>
    <w:rsid w:val="00C63455"/>
    <w:rsid w:val="00C638EF"/>
    <w:rsid w:val="00C63B3F"/>
    <w:rsid w:val="00C63E91"/>
    <w:rsid w:val="00C64630"/>
    <w:rsid w:val="00C64787"/>
    <w:rsid w:val="00C6491D"/>
    <w:rsid w:val="00C64A1A"/>
    <w:rsid w:val="00C64CED"/>
    <w:rsid w:val="00C64DE9"/>
    <w:rsid w:val="00C64E92"/>
    <w:rsid w:val="00C65019"/>
    <w:rsid w:val="00C652C5"/>
    <w:rsid w:val="00C65592"/>
    <w:rsid w:val="00C6577B"/>
    <w:rsid w:val="00C65860"/>
    <w:rsid w:val="00C65B06"/>
    <w:rsid w:val="00C65BD6"/>
    <w:rsid w:val="00C65E85"/>
    <w:rsid w:val="00C6623C"/>
    <w:rsid w:val="00C6679A"/>
    <w:rsid w:val="00C66C5D"/>
    <w:rsid w:val="00C66F10"/>
    <w:rsid w:val="00C66FA2"/>
    <w:rsid w:val="00C6719A"/>
    <w:rsid w:val="00C674AA"/>
    <w:rsid w:val="00C67AC2"/>
    <w:rsid w:val="00C67F41"/>
    <w:rsid w:val="00C70131"/>
    <w:rsid w:val="00C701BF"/>
    <w:rsid w:val="00C7043D"/>
    <w:rsid w:val="00C7049D"/>
    <w:rsid w:val="00C70628"/>
    <w:rsid w:val="00C707FE"/>
    <w:rsid w:val="00C70A11"/>
    <w:rsid w:val="00C71005"/>
    <w:rsid w:val="00C71268"/>
    <w:rsid w:val="00C71416"/>
    <w:rsid w:val="00C71483"/>
    <w:rsid w:val="00C71581"/>
    <w:rsid w:val="00C71A60"/>
    <w:rsid w:val="00C71B25"/>
    <w:rsid w:val="00C71BC0"/>
    <w:rsid w:val="00C72380"/>
    <w:rsid w:val="00C725ED"/>
    <w:rsid w:val="00C727F8"/>
    <w:rsid w:val="00C72D5B"/>
    <w:rsid w:val="00C72D5F"/>
    <w:rsid w:val="00C72F7E"/>
    <w:rsid w:val="00C732D8"/>
    <w:rsid w:val="00C73C02"/>
    <w:rsid w:val="00C73E97"/>
    <w:rsid w:val="00C7404B"/>
    <w:rsid w:val="00C741BA"/>
    <w:rsid w:val="00C7460D"/>
    <w:rsid w:val="00C74994"/>
    <w:rsid w:val="00C750AC"/>
    <w:rsid w:val="00C759AC"/>
    <w:rsid w:val="00C75A5D"/>
    <w:rsid w:val="00C75ABF"/>
    <w:rsid w:val="00C75C31"/>
    <w:rsid w:val="00C75FA3"/>
    <w:rsid w:val="00C76121"/>
    <w:rsid w:val="00C764A3"/>
    <w:rsid w:val="00C764D6"/>
    <w:rsid w:val="00C769C4"/>
    <w:rsid w:val="00C76C70"/>
    <w:rsid w:val="00C76E02"/>
    <w:rsid w:val="00C76E09"/>
    <w:rsid w:val="00C7705D"/>
    <w:rsid w:val="00C77684"/>
    <w:rsid w:val="00C777D5"/>
    <w:rsid w:val="00C77BD5"/>
    <w:rsid w:val="00C77CD0"/>
    <w:rsid w:val="00C77EF7"/>
    <w:rsid w:val="00C77FC6"/>
    <w:rsid w:val="00C80322"/>
    <w:rsid w:val="00C8060A"/>
    <w:rsid w:val="00C80814"/>
    <w:rsid w:val="00C80904"/>
    <w:rsid w:val="00C8092F"/>
    <w:rsid w:val="00C80CE5"/>
    <w:rsid w:val="00C80DDD"/>
    <w:rsid w:val="00C80E1B"/>
    <w:rsid w:val="00C813C0"/>
    <w:rsid w:val="00C813FF"/>
    <w:rsid w:val="00C818B0"/>
    <w:rsid w:val="00C81A54"/>
    <w:rsid w:val="00C81BC3"/>
    <w:rsid w:val="00C81CF0"/>
    <w:rsid w:val="00C81F9E"/>
    <w:rsid w:val="00C821CB"/>
    <w:rsid w:val="00C82B9C"/>
    <w:rsid w:val="00C82D03"/>
    <w:rsid w:val="00C82FE6"/>
    <w:rsid w:val="00C83019"/>
    <w:rsid w:val="00C8306D"/>
    <w:rsid w:val="00C83197"/>
    <w:rsid w:val="00C831CF"/>
    <w:rsid w:val="00C831E4"/>
    <w:rsid w:val="00C8348C"/>
    <w:rsid w:val="00C8361D"/>
    <w:rsid w:val="00C8379B"/>
    <w:rsid w:val="00C83BD1"/>
    <w:rsid w:val="00C845DF"/>
    <w:rsid w:val="00C85839"/>
    <w:rsid w:val="00C8583B"/>
    <w:rsid w:val="00C862C3"/>
    <w:rsid w:val="00C863EE"/>
    <w:rsid w:val="00C865B3"/>
    <w:rsid w:val="00C86853"/>
    <w:rsid w:val="00C86DC1"/>
    <w:rsid w:val="00C87060"/>
    <w:rsid w:val="00C871DB"/>
    <w:rsid w:val="00C87B43"/>
    <w:rsid w:val="00C90024"/>
    <w:rsid w:val="00C908E9"/>
    <w:rsid w:val="00C9090F"/>
    <w:rsid w:val="00C90FB7"/>
    <w:rsid w:val="00C91140"/>
    <w:rsid w:val="00C91158"/>
    <w:rsid w:val="00C91288"/>
    <w:rsid w:val="00C915DF"/>
    <w:rsid w:val="00C91649"/>
    <w:rsid w:val="00C91D9C"/>
    <w:rsid w:val="00C91E65"/>
    <w:rsid w:val="00C921BF"/>
    <w:rsid w:val="00C927E2"/>
    <w:rsid w:val="00C92C07"/>
    <w:rsid w:val="00C92D14"/>
    <w:rsid w:val="00C93676"/>
    <w:rsid w:val="00C93956"/>
    <w:rsid w:val="00C93A86"/>
    <w:rsid w:val="00C93CB3"/>
    <w:rsid w:val="00C9421B"/>
    <w:rsid w:val="00C946BB"/>
    <w:rsid w:val="00C94D6E"/>
    <w:rsid w:val="00C94DB9"/>
    <w:rsid w:val="00C94EC9"/>
    <w:rsid w:val="00C959F4"/>
    <w:rsid w:val="00C95A2D"/>
    <w:rsid w:val="00C95B74"/>
    <w:rsid w:val="00C95EAD"/>
    <w:rsid w:val="00C9611B"/>
    <w:rsid w:val="00C96285"/>
    <w:rsid w:val="00C9641A"/>
    <w:rsid w:val="00C96444"/>
    <w:rsid w:val="00C964CA"/>
    <w:rsid w:val="00C9664E"/>
    <w:rsid w:val="00C96BBD"/>
    <w:rsid w:val="00C9706E"/>
    <w:rsid w:val="00C97072"/>
    <w:rsid w:val="00C974C4"/>
    <w:rsid w:val="00C976C0"/>
    <w:rsid w:val="00C9783D"/>
    <w:rsid w:val="00C978C5"/>
    <w:rsid w:val="00C97A11"/>
    <w:rsid w:val="00C97CB6"/>
    <w:rsid w:val="00CA0516"/>
    <w:rsid w:val="00CA0567"/>
    <w:rsid w:val="00CA08EB"/>
    <w:rsid w:val="00CA0CE1"/>
    <w:rsid w:val="00CA0DE0"/>
    <w:rsid w:val="00CA0E4B"/>
    <w:rsid w:val="00CA0E65"/>
    <w:rsid w:val="00CA104E"/>
    <w:rsid w:val="00CA1086"/>
    <w:rsid w:val="00CA11F4"/>
    <w:rsid w:val="00CA1241"/>
    <w:rsid w:val="00CA1756"/>
    <w:rsid w:val="00CA17DF"/>
    <w:rsid w:val="00CA1FFB"/>
    <w:rsid w:val="00CA2436"/>
    <w:rsid w:val="00CA27FC"/>
    <w:rsid w:val="00CA2CC1"/>
    <w:rsid w:val="00CA2FAB"/>
    <w:rsid w:val="00CA34A8"/>
    <w:rsid w:val="00CA386B"/>
    <w:rsid w:val="00CA3A40"/>
    <w:rsid w:val="00CA3B16"/>
    <w:rsid w:val="00CA3B4F"/>
    <w:rsid w:val="00CA3CB1"/>
    <w:rsid w:val="00CA3D0A"/>
    <w:rsid w:val="00CA41E8"/>
    <w:rsid w:val="00CA43A3"/>
    <w:rsid w:val="00CA4B6A"/>
    <w:rsid w:val="00CA4DC0"/>
    <w:rsid w:val="00CA5141"/>
    <w:rsid w:val="00CA541F"/>
    <w:rsid w:val="00CA5535"/>
    <w:rsid w:val="00CA5546"/>
    <w:rsid w:val="00CA568D"/>
    <w:rsid w:val="00CA5944"/>
    <w:rsid w:val="00CA5CDC"/>
    <w:rsid w:val="00CA5F8E"/>
    <w:rsid w:val="00CA62F8"/>
    <w:rsid w:val="00CA64A5"/>
    <w:rsid w:val="00CA64DE"/>
    <w:rsid w:val="00CA694E"/>
    <w:rsid w:val="00CA69FD"/>
    <w:rsid w:val="00CA6B52"/>
    <w:rsid w:val="00CA7185"/>
    <w:rsid w:val="00CA76FD"/>
    <w:rsid w:val="00CA77D5"/>
    <w:rsid w:val="00CA7C87"/>
    <w:rsid w:val="00CA7CFE"/>
    <w:rsid w:val="00CA7DB8"/>
    <w:rsid w:val="00CA7EF8"/>
    <w:rsid w:val="00CB002A"/>
    <w:rsid w:val="00CB02A7"/>
    <w:rsid w:val="00CB034A"/>
    <w:rsid w:val="00CB063A"/>
    <w:rsid w:val="00CB06B0"/>
    <w:rsid w:val="00CB0869"/>
    <w:rsid w:val="00CB127A"/>
    <w:rsid w:val="00CB12A9"/>
    <w:rsid w:val="00CB1740"/>
    <w:rsid w:val="00CB178D"/>
    <w:rsid w:val="00CB1CF4"/>
    <w:rsid w:val="00CB1E0F"/>
    <w:rsid w:val="00CB2109"/>
    <w:rsid w:val="00CB23D1"/>
    <w:rsid w:val="00CB2605"/>
    <w:rsid w:val="00CB2BAE"/>
    <w:rsid w:val="00CB3372"/>
    <w:rsid w:val="00CB33E5"/>
    <w:rsid w:val="00CB3474"/>
    <w:rsid w:val="00CB350A"/>
    <w:rsid w:val="00CB39F0"/>
    <w:rsid w:val="00CB3DAE"/>
    <w:rsid w:val="00CB3E23"/>
    <w:rsid w:val="00CB4003"/>
    <w:rsid w:val="00CB4168"/>
    <w:rsid w:val="00CB41B8"/>
    <w:rsid w:val="00CB46AD"/>
    <w:rsid w:val="00CB4772"/>
    <w:rsid w:val="00CB49B8"/>
    <w:rsid w:val="00CB4ADE"/>
    <w:rsid w:val="00CB4D42"/>
    <w:rsid w:val="00CB4D9A"/>
    <w:rsid w:val="00CB4F31"/>
    <w:rsid w:val="00CB595C"/>
    <w:rsid w:val="00CB5B48"/>
    <w:rsid w:val="00CB5DBE"/>
    <w:rsid w:val="00CB5EF9"/>
    <w:rsid w:val="00CB5F18"/>
    <w:rsid w:val="00CB6252"/>
    <w:rsid w:val="00CB633C"/>
    <w:rsid w:val="00CB6480"/>
    <w:rsid w:val="00CB671F"/>
    <w:rsid w:val="00CB67AB"/>
    <w:rsid w:val="00CB6BC9"/>
    <w:rsid w:val="00CB6F1B"/>
    <w:rsid w:val="00CB6FD9"/>
    <w:rsid w:val="00CB74E8"/>
    <w:rsid w:val="00CB76A2"/>
    <w:rsid w:val="00CB7762"/>
    <w:rsid w:val="00CB77E0"/>
    <w:rsid w:val="00CB7A3A"/>
    <w:rsid w:val="00CB7E4B"/>
    <w:rsid w:val="00CB7EEF"/>
    <w:rsid w:val="00CC0218"/>
    <w:rsid w:val="00CC066E"/>
    <w:rsid w:val="00CC09C2"/>
    <w:rsid w:val="00CC0EB3"/>
    <w:rsid w:val="00CC117F"/>
    <w:rsid w:val="00CC1271"/>
    <w:rsid w:val="00CC13B6"/>
    <w:rsid w:val="00CC14CA"/>
    <w:rsid w:val="00CC157F"/>
    <w:rsid w:val="00CC17FC"/>
    <w:rsid w:val="00CC1B34"/>
    <w:rsid w:val="00CC1C1D"/>
    <w:rsid w:val="00CC1CFD"/>
    <w:rsid w:val="00CC21C2"/>
    <w:rsid w:val="00CC2202"/>
    <w:rsid w:val="00CC28D6"/>
    <w:rsid w:val="00CC292F"/>
    <w:rsid w:val="00CC2DC8"/>
    <w:rsid w:val="00CC3251"/>
    <w:rsid w:val="00CC3370"/>
    <w:rsid w:val="00CC3731"/>
    <w:rsid w:val="00CC3850"/>
    <w:rsid w:val="00CC3958"/>
    <w:rsid w:val="00CC3BA8"/>
    <w:rsid w:val="00CC3F99"/>
    <w:rsid w:val="00CC4083"/>
    <w:rsid w:val="00CC484D"/>
    <w:rsid w:val="00CC4960"/>
    <w:rsid w:val="00CC4A43"/>
    <w:rsid w:val="00CC4A49"/>
    <w:rsid w:val="00CC4EB0"/>
    <w:rsid w:val="00CC4EF4"/>
    <w:rsid w:val="00CC5081"/>
    <w:rsid w:val="00CC52E1"/>
    <w:rsid w:val="00CC557D"/>
    <w:rsid w:val="00CC56B5"/>
    <w:rsid w:val="00CC5990"/>
    <w:rsid w:val="00CC5A59"/>
    <w:rsid w:val="00CC5B31"/>
    <w:rsid w:val="00CC5B7E"/>
    <w:rsid w:val="00CC5B8E"/>
    <w:rsid w:val="00CC5BC6"/>
    <w:rsid w:val="00CC5DF7"/>
    <w:rsid w:val="00CC6001"/>
    <w:rsid w:val="00CC60E2"/>
    <w:rsid w:val="00CC6739"/>
    <w:rsid w:val="00CC7576"/>
    <w:rsid w:val="00CC78FA"/>
    <w:rsid w:val="00CC7BD2"/>
    <w:rsid w:val="00CC7D68"/>
    <w:rsid w:val="00CC7EDC"/>
    <w:rsid w:val="00CC7F5F"/>
    <w:rsid w:val="00CC7FA7"/>
    <w:rsid w:val="00CD008B"/>
    <w:rsid w:val="00CD0103"/>
    <w:rsid w:val="00CD0363"/>
    <w:rsid w:val="00CD063E"/>
    <w:rsid w:val="00CD0671"/>
    <w:rsid w:val="00CD0766"/>
    <w:rsid w:val="00CD07A1"/>
    <w:rsid w:val="00CD09A8"/>
    <w:rsid w:val="00CD125F"/>
    <w:rsid w:val="00CD13BF"/>
    <w:rsid w:val="00CD1682"/>
    <w:rsid w:val="00CD19C5"/>
    <w:rsid w:val="00CD1FAF"/>
    <w:rsid w:val="00CD1FEF"/>
    <w:rsid w:val="00CD2128"/>
    <w:rsid w:val="00CD250C"/>
    <w:rsid w:val="00CD2788"/>
    <w:rsid w:val="00CD292C"/>
    <w:rsid w:val="00CD2AA3"/>
    <w:rsid w:val="00CD302E"/>
    <w:rsid w:val="00CD3104"/>
    <w:rsid w:val="00CD3811"/>
    <w:rsid w:val="00CD385C"/>
    <w:rsid w:val="00CD3C7B"/>
    <w:rsid w:val="00CD426E"/>
    <w:rsid w:val="00CD4313"/>
    <w:rsid w:val="00CD490A"/>
    <w:rsid w:val="00CD527A"/>
    <w:rsid w:val="00CD52E6"/>
    <w:rsid w:val="00CD5377"/>
    <w:rsid w:val="00CD58D9"/>
    <w:rsid w:val="00CD5F31"/>
    <w:rsid w:val="00CD60D8"/>
    <w:rsid w:val="00CD61EC"/>
    <w:rsid w:val="00CD64DE"/>
    <w:rsid w:val="00CD6618"/>
    <w:rsid w:val="00CD67B3"/>
    <w:rsid w:val="00CD6C5E"/>
    <w:rsid w:val="00CD6FEE"/>
    <w:rsid w:val="00CD70CE"/>
    <w:rsid w:val="00CD7640"/>
    <w:rsid w:val="00CD76EA"/>
    <w:rsid w:val="00CD7F3F"/>
    <w:rsid w:val="00CE00C3"/>
    <w:rsid w:val="00CE0106"/>
    <w:rsid w:val="00CE042D"/>
    <w:rsid w:val="00CE09E5"/>
    <w:rsid w:val="00CE09FB"/>
    <w:rsid w:val="00CE0C29"/>
    <w:rsid w:val="00CE0D3D"/>
    <w:rsid w:val="00CE1382"/>
    <w:rsid w:val="00CE148B"/>
    <w:rsid w:val="00CE156E"/>
    <w:rsid w:val="00CE1B21"/>
    <w:rsid w:val="00CE1D3B"/>
    <w:rsid w:val="00CE1FCD"/>
    <w:rsid w:val="00CE2228"/>
    <w:rsid w:val="00CE2374"/>
    <w:rsid w:val="00CE25A2"/>
    <w:rsid w:val="00CE26EC"/>
    <w:rsid w:val="00CE288F"/>
    <w:rsid w:val="00CE2A26"/>
    <w:rsid w:val="00CE2BA2"/>
    <w:rsid w:val="00CE2D40"/>
    <w:rsid w:val="00CE307A"/>
    <w:rsid w:val="00CE3195"/>
    <w:rsid w:val="00CE3BDE"/>
    <w:rsid w:val="00CE3CA2"/>
    <w:rsid w:val="00CE3D85"/>
    <w:rsid w:val="00CE3DCC"/>
    <w:rsid w:val="00CE3DFA"/>
    <w:rsid w:val="00CE4187"/>
    <w:rsid w:val="00CE423E"/>
    <w:rsid w:val="00CE44CF"/>
    <w:rsid w:val="00CE4744"/>
    <w:rsid w:val="00CE4A14"/>
    <w:rsid w:val="00CE4AF5"/>
    <w:rsid w:val="00CE4F68"/>
    <w:rsid w:val="00CE515A"/>
    <w:rsid w:val="00CE5186"/>
    <w:rsid w:val="00CE525C"/>
    <w:rsid w:val="00CE5444"/>
    <w:rsid w:val="00CE557C"/>
    <w:rsid w:val="00CE56BA"/>
    <w:rsid w:val="00CE5DD9"/>
    <w:rsid w:val="00CE60E9"/>
    <w:rsid w:val="00CE61FC"/>
    <w:rsid w:val="00CE6353"/>
    <w:rsid w:val="00CE642D"/>
    <w:rsid w:val="00CE67F1"/>
    <w:rsid w:val="00CE67F7"/>
    <w:rsid w:val="00CE686A"/>
    <w:rsid w:val="00CE6B9D"/>
    <w:rsid w:val="00CE6D73"/>
    <w:rsid w:val="00CE6D94"/>
    <w:rsid w:val="00CE6DCB"/>
    <w:rsid w:val="00CE7111"/>
    <w:rsid w:val="00CE76B2"/>
    <w:rsid w:val="00CE7797"/>
    <w:rsid w:val="00CE78DF"/>
    <w:rsid w:val="00CE78EC"/>
    <w:rsid w:val="00CE7917"/>
    <w:rsid w:val="00CE7A60"/>
    <w:rsid w:val="00CE7CDB"/>
    <w:rsid w:val="00CE7F3E"/>
    <w:rsid w:val="00CE7FEB"/>
    <w:rsid w:val="00CF0060"/>
    <w:rsid w:val="00CF0066"/>
    <w:rsid w:val="00CF08A7"/>
    <w:rsid w:val="00CF0A4F"/>
    <w:rsid w:val="00CF0A90"/>
    <w:rsid w:val="00CF1169"/>
    <w:rsid w:val="00CF139F"/>
    <w:rsid w:val="00CF14C1"/>
    <w:rsid w:val="00CF153A"/>
    <w:rsid w:val="00CF1A3D"/>
    <w:rsid w:val="00CF1E1A"/>
    <w:rsid w:val="00CF2344"/>
    <w:rsid w:val="00CF2A7C"/>
    <w:rsid w:val="00CF2B7D"/>
    <w:rsid w:val="00CF2C59"/>
    <w:rsid w:val="00CF2DBA"/>
    <w:rsid w:val="00CF2FC1"/>
    <w:rsid w:val="00CF3207"/>
    <w:rsid w:val="00CF3294"/>
    <w:rsid w:val="00CF354A"/>
    <w:rsid w:val="00CF35F0"/>
    <w:rsid w:val="00CF36F5"/>
    <w:rsid w:val="00CF3765"/>
    <w:rsid w:val="00CF39AC"/>
    <w:rsid w:val="00CF39DC"/>
    <w:rsid w:val="00CF3DA4"/>
    <w:rsid w:val="00CF416C"/>
    <w:rsid w:val="00CF4497"/>
    <w:rsid w:val="00CF454E"/>
    <w:rsid w:val="00CF4D8B"/>
    <w:rsid w:val="00CF4E33"/>
    <w:rsid w:val="00CF51A6"/>
    <w:rsid w:val="00CF5A34"/>
    <w:rsid w:val="00CF5BFD"/>
    <w:rsid w:val="00CF5CF6"/>
    <w:rsid w:val="00CF6116"/>
    <w:rsid w:val="00CF6385"/>
    <w:rsid w:val="00CF6AFF"/>
    <w:rsid w:val="00CF6E60"/>
    <w:rsid w:val="00CF6F48"/>
    <w:rsid w:val="00CF7137"/>
    <w:rsid w:val="00CF716A"/>
    <w:rsid w:val="00CF72CE"/>
    <w:rsid w:val="00CF7416"/>
    <w:rsid w:val="00CF7926"/>
    <w:rsid w:val="00CF7A7C"/>
    <w:rsid w:val="00CF7F72"/>
    <w:rsid w:val="00D004FF"/>
    <w:rsid w:val="00D005A6"/>
    <w:rsid w:val="00D0063C"/>
    <w:rsid w:val="00D00B7C"/>
    <w:rsid w:val="00D00CEA"/>
    <w:rsid w:val="00D00DE1"/>
    <w:rsid w:val="00D00F0F"/>
    <w:rsid w:val="00D01022"/>
    <w:rsid w:val="00D010B6"/>
    <w:rsid w:val="00D0177F"/>
    <w:rsid w:val="00D017C0"/>
    <w:rsid w:val="00D01A85"/>
    <w:rsid w:val="00D01F53"/>
    <w:rsid w:val="00D02742"/>
    <w:rsid w:val="00D0275D"/>
    <w:rsid w:val="00D02BC9"/>
    <w:rsid w:val="00D02CFE"/>
    <w:rsid w:val="00D02D37"/>
    <w:rsid w:val="00D02E7E"/>
    <w:rsid w:val="00D02FC1"/>
    <w:rsid w:val="00D031A2"/>
    <w:rsid w:val="00D03A4F"/>
    <w:rsid w:val="00D03F40"/>
    <w:rsid w:val="00D04263"/>
    <w:rsid w:val="00D04558"/>
    <w:rsid w:val="00D048BA"/>
    <w:rsid w:val="00D04AA1"/>
    <w:rsid w:val="00D04AE6"/>
    <w:rsid w:val="00D04EA4"/>
    <w:rsid w:val="00D04EB5"/>
    <w:rsid w:val="00D04EDD"/>
    <w:rsid w:val="00D04F4C"/>
    <w:rsid w:val="00D054B9"/>
    <w:rsid w:val="00D05590"/>
    <w:rsid w:val="00D05EDA"/>
    <w:rsid w:val="00D062DF"/>
    <w:rsid w:val="00D063AD"/>
    <w:rsid w:val="00D063FF"/>
    <w:rsid w:val="00D0673B"/>
    <w:rsid w:val="00D068FB"/>
    <w:rsid w:val="00D06992"/>
    <w:rsid w:val="00D06B16"/>
    <w:rsid w:val="00D06BDC"/>
    <w:rsid w:val="00D06C29"/>
    <w:rsid w:val="00D06FB5"/>
    <w:rsid w:val="00D078C0"/>
    <w:rsid w:val="00D07A0B"/>
    <w:rsid w:val="00D07E75"/>
    <w:rsid w:val="00D07EE9"/>
    <w:rsid w:val="00D10147"/>
    <w:rsid w:val="00D10542"/>
    <w:rsid w:val="00D10846"/>
    <w:rsid w:val="00D10A36"/>
    <w:rsid w:val="00D10B68"/>
    <w:rsid w:val="00D10E54"/>
    <w:rsid w:val="00D10F47"/>
    <w:rsid w:val="00D11C0E"/>
    <w:rsid w:val="00D11EF8"/>
    <w:rsid w:val="00D1227A"/>
    <w:rsid w:val="00D122D0"/>
    <w:rsid w:val="00D1262A"/>
    <w:rsid w:val="00D126A3"/>
    <w:rsid w:val="00D12722"/>
    <w:rsid w:val="00D12B9F"/>
    <w:rsid w:val="00D13156"/>
    <w:rsid w:val="00D135E6"/>
    <w:rsid w:val="00D136D4"/>
    <w:rsid w:val="00D1371D"/>
    <w:rsid w:val="00D13775"/>
    <w:rsid w:val="00D13908"/>
    <w:rsid w:val="00D1396C"/>
    <w:rsid w:val="00D13986"/>
    <w:rsid w:val="00D13A63"/>
    <w:rsid w:val="00D13C4D"/>
    <w:rsid w:val="00D1426A"/>
    <w:rsid w:val="00D14686"/>
    <w:rsid w:val="00D1487C"/>
    <w:rsid w:val="00D1487D"/>
    <w:rsid w:val="00D14959"/>
    <w:rsid w:val="00D14CA0"/>
    <w:rsid w:val="00D15010"/>
    <w:rsid w:val="00D1542D"/>
    <w:rsid w:val="00D154F0"/>
    <w:rsid w:val="00D156FF"/>
    <w:rsid w:val="00D159F3"/>
    <w:rsid w:val="00D15F76"/>
    <w:rsid w:val="00D15FAA"/>
    <w:rsid w:val="00D1614E"/>
    <w:rsid w:val="00D16453"/>
    <w:rsid w:val="00D1660C"/>
    <w:rsid w:val="00D167DA"/>
    <w:rsid w:val="00D1686C"/>
    <w:rsid w:val="00D16B47"/>
    <w:rsid w:val="00D16E6E"/>
    <w:rsid w:val="00D175D2"/>
    <w:rsid w:val="00D1779D"/>
    <w:rsid w:val="00D1791F"/>
    <w:rsid w:val="00D17A14"/>
    <w:rsid w:val="00D17A1C"/>
    <w:rsid w:val="00D17AAF"/>
    <w:rsid w:val="00D17B4B"/>
    <w:rsid w:val="00D17D8F"/>
    <w:rsid w:val="00D20095"/>
    <w:rsid w:val="00D201B4"/>
    <w:rsid w:val="00D20AD4"/>
    <w:rsid w:val="00D20BF4"/>
    <w:rsid w:val="00D20C31"/>
    <w:rsid w:val="00D20C7F"/>
    <w:rsid w:val="00D20D35"/>
    <w:rsid w:val="00D213E4"/>
    <w:rsid w:val="00D21E23"/>
    <w:rsid w:val="00D21F43"/>
    <w:rsid w:val="00D22024"/>
    <w:rsid w:val="00D220FD"/>
    <w:rsid w:val="00D224F6"/>
    <w:rsid w:val="00D229D7"/>
    <w:rsid w:val="00D22C14"/>
    <w:rsid w:val="00D22C2E"/>
    <w:rsid w:val="00D22D10"/>
    <w:rsid w:val="00D22FCA"/>
    <w:rsid w:val="00D230DE"/>
    <w:rsid w:val="00D2342C"/>
    <w:rsid w:val="00D23678"/>
    <w:rsid w:val="00D23700"/>
    <w:rsid w:val="00D23A06"/>
    <w:rsid w:val="00D23E4A"/>
    <w:rsid w:val="00D24428"/>
    <w:rsid w:val="00D24522"/>
    <w:rsid w:val="00D247CC"/>
    <w:rsid w:val="00D24D7A"/>
    <w:rsid w:val="00D24E73"/>
    <w:rsid w:val="00D24F1F"/>
    <w:rsid w:val="00D25082"/>
    <w:rsid w:val="00D2528E"/>
    <w:rsid w:val="00D252FA"/>
    <w:rsid w:val="00D25417"/>
    <w:rsid w:val="00D25490"/>
    <w:rsid w:val="00D2555F"/>
    <w:rsid w:val="00D2581B"/>
    <w:rsid w:val="00D258E2"/>
    <w:rsid w:val="00D25F1C"/>
    <w:rsid w:val="00D26137"/>
    <w:rsid w:val="00D262C7"/>
    <w:rsid w:val="00D26C97"/>
    <w:rsid w:val="00D26D29"/>
    <w:rsid w:val="00D27027"/>
    <w:rsid w:val="00D277E7"/>
    <w:rsid w:val="00D278D0"/>
    <w:rsid w:val="00D27AD7"/>
    <w:rsid w:val="00D27D5B"/>
    <w:rsid w:val="00D301B9"/>
    <w:rsid w:val="00D302ED"/>
    <w:rsid w:val="00D308A1"/>
    <w:rsid w:val="00D308C0"/>
    <w:rsid w:val="00D30925"/>
    <w:rsid w:val="00D30C7C"/>
    <w:rsid w:val="00D3106A"/>
    <w:rsid w:val="00D313FB"/>
    <w:rsid w:val="00D31564"/>
    <w:rsid w:val="00D316F2"/>
    <w:rsid w:val="00D31A70"/>
    <w:rsid w:val="00D3202A"/>
    <w:rsid w:val="00D320C7"/>
    <w:rsid w:val="00D32387"/>
    <w:rsid w:val="00D323AD"/>
    <w:rsid w:val="00D32448"/>
    <w:rsid w:val="00D3264C"/>
    <w:rsid w:val="00D328DF"/>
    <w:rsid w:val="00D32C9F"/>
    <w:rsid w:val="00D32FF5"/>
    <w:rsid w:val="00D33127"/>
    <w:rsid w:val="00D33168"/>
    <w:rsid w:val="00D33179"/>
    <w:rsid w:val="00D333EB"/>
    <w:rsid w:val="00D335FB"/>
    <w:rsid w:val="00D33717"/>
    <w:rsid w:val="00D33CA4"/>
    <w:rsid w:val="00D33D60"/>
    <w:rsid w:val="00D34594"/>
    <w:rsid w:val="00D34681"/>
    <w:rsid w:val="00D346E5"/>
    <w:rsid w:val="00D3475F"/>
    <w:rsid w:val="00D34767"/>
    <w:rsid w:val="00D353EF"/>
    <w:rsid w:val="00D357DA"/>
    <w:rsid w:val="00D3594E"/>
    <w:rsid w:val="00D359CB"/>
    <w:rsid w:val="00D35B8B"/>
    <w:rsid w:val="00D360B6"/>
    <w:rsid w:val="00D360BE"/>
    <w:rsid w:val="00D363AD"/>
    <w:rsid w:val="00D364EF"/>
    <w:rsid w:val="00D365DF"/>
    <w:rsid w:val="00D36AA4"/>
    <w:rsid w:val="00D36BA5"/>
    <w:rsid w:val="00D36BDE"/>
    <w:rsid w:val="00D36E75"/>
    <w:rsid w:val="00D370CA"/>
    <w:rsid w:val="00D372E7"/>
    <w:rsid w:val="00D3759D"/>
    <w:rsid w:val="00D37D66"/>
    <w:rsid w:val="00D37FF6"/>
    <w:rsid w:val="00D40B11"/>
    <w:rsid w:val="00D40C73"/>
    <w:rsid w:val="00D40CB7"/>
    <w:rsid w:val="00D40D00"/>
    <w:rsid w:val="00D40D9E"/>
    <w:rsid w:val="00D40FD1"/>
    <w:rsid w:val="00D419F2"/>
    <w:rsid w:val="00D41ABF"/>
    <w:rsid w:val="00D41DF7"/>
    <w:rsid w:val="00D421E4"/>
    <w:rsid w:val="00D42535"/>
    <w:rsid w:val="00D42869"/>
    <w:rsid w:val="00D4293A"/>
    <w:rsid w:val="00D42CC7"/>
    <w:rsid w:val="00D42D39"/>
    <w:rsid w:val="00D4361F"/>
    <w:rsid w:val="00D438F4"/>
    <w:rsid w:val="00D43956"/>
    <w:rsid w:val="00D4398B"/>
    <w:rsid w:val="00D44222"/>
    <w:rsid w:val="00D44361"/>
    <w:rsid w:val="00D44883"/>
    <w:rsid w:val="00D44E95"/>
    <w:rsid w:val="00D450B7"/>
    <w:rsid w:val="00D4521E"/>
    <w:rsid w:val="00D4522F"/>
    <w:rsid w:val="00D45603"/>
    <w:rsid w:val="00D45763"/>
    <w:rsid w:val="00D45BF8"/>
    <w:rsid w:val="00D45E01"/>
    <w:rsid w:val="00D45FAC"/>
    <w:rsid w:val="00D46505"/>
    <w:rsid w:val="00D46B5D"/>
    <w:rsid w:val="00D46DC9"/>
    <w:rsid w:val="00D4724C"/>
    <w:rsid w:val="00D4745B"/>
    <w:rsid w:val="00D47485"/>
    <w:rsid w:val="00D476A8"/>
    <w:rsid w:val="00D476F0"/>
    <w:rsid w:val="00D47750"/>
    <w:rsid w:val="00D479BA"/>
    <w:rsid w:val="00D47C19"/>
    <w:rsid w:val="00D5026F"/>
    <w:rsid w:val="00D50857"/>
    <w:rsid w:val="00D509EB"/>
    <w:rsid w:val="00D50B0B"/>
    <w:rsid w:val="00D50C92"/>
    <w:rsid w:val="00D51473"/>
    <w:rsid w:val="00D5148A"/>
    <w:rsid w:val="00D515C8"/>
    <w:rsid w:val="00D519E9"/>
    <w:rsid w:val="00D51DA0"/>
    <w:rsid w:val="00D520B1"/>
    <w:rsid w:val="00D5227A"/>
    <w:rsid w:val="00D52334"/>
    <w:rsid w:val="00D52578"/>
    <w:rsid w:val="00D526A7"/>
    <w:rsid w:val="00D5280C"/>
    <w:rsid w:val="00D52894"/>
    <w:rsid w:val="00D52E43"/>
    <w:rsid w:val="00D52F1D"/>
    <w:rsid w:val="00D52F23"/>
    <w:rsid w:val="00D53190"/>
    <w:rsid w:val="00D534E2"/>
    <w:rsid w:val="00D5394D"/>
    <w:rsid w:val="00D5413C"/>
    <w:rsid w:val="00D54497"/>
    <w:rsid w:val="00D546D9"/>
    <w:rsid w:val="00D54770"/>
    <w:rsid w:val="00D54798"/>
    <w:rsid w:val="00D54D98"/>
    <w:rsid w:val="00D54FFE"/>
    <w:rsid w:val="00D55016"/>
    <w:rsid w:val="00D55A9C"/>
    <w:rsid w:val="00D55BE7"/>
    <w:rsid w:val="00D55C6C"/>
    <w:rsid w:val="00D55CA8"/>
    <w:rsid w:val="00D55E7A"/>
    <w:rsid w:val="00D56438"/>
    <w:rsid w:val="00D5666A"/>
    <w:rsid w:val="00D568B0"/>
    <w:rsid w:val="00D56D36"/>
    <w:rsid w:val="00D57390"/>
    <w:rsid w:val="00D57441"/>
    <w:rsid w:val="00D574A7"/>
    <w:rsid w:val="00D576BA"/>
    <w:rsid w:val="00D57BA5"/>
    <w:rsid w:val="00D57D41"/>
    <w:rsid w:val="00D57F83"/>
    <w:rsid w:val="00D601AE"/>
    <w:rsid w:val="00D601EF"/>
    <w:rsid w:val="00D601F4"/>
    <w:rsid w:val="00D60436"/>
    <w:rsid w:val="00D60508"/>
    <w:rsid w:val="00D6065B"/>
    <w:rsid w:val="00D6090E"/>
    <w:rsid w:val="00D60942"/>
    <w:rsid w:val="00D60D8A"/>
    <w:rsid w:val="00D60D95"/>
    <w:rsid w:val="00D61323"/>
    <w:rsid w:val="00D614EF"/>
    <w:rsid w:val="00D61710"/>
    <w:rsid w:val="00D61BAB"/>
    <w:rsid w:val="00D61EF4"/>
    <w:rsid w:val="00D61FE9"/>
    <w:rsid w:val="00D623DD"/>
    <w:rsid w:val="00D62B8C"/>
    <w:rsid w:val="00D62DD0"/>
    <w:rsid w:val="00D62E68"/>
    <w:rsid w:val="00D6345F"/>
    <w:rsid w:val="00D6391A"/>
    <w:rsid w:val="00D63AF5"/>
    <w:rsid w:val="00D63D05"/>
    <w:rsid w:val="00D63D4D"/>
    <w:rsid w:val="00D642FE"/>
    <w:rsid w:val="00D643D2"/>
    <w:rsid w:val="00D643ED"/>
    <w:rsid w:val="00D648AC"/>
    <w:rsid w:val="00D64A54"/>
    <w:rsid w:val="00D64B66"/>
    <w:rsid w:val="00D64E8D"/>
    <w:rsid w:val="00D65648"/>
    <w:rsid w:val="00D656B1"/>
    <w:rsid w:val="00D65EA0"/>
    <w:rsid w:val="00D65FC2"/>
    <w:rsid w:val="00D660D3"/>
    <w:rsid w:val="00D663AE"/>
    <w:rsid w:val="00D66539"/>
    <w:rsid w:val="00D66A83"/>
    <w:rsid w:val="00D66A9A"/>
    <w:rsid w:val="00D67030"/>
    <w:rsid w:val="00D6708B"/>
    <w:rsid w:val="00D67392"/>
    <w:rsid w:val="00D67681"/>
    <w:rsid w:val="00D67810"/>
    <w:rsid w:val="00D67A22"/>
    <w:rsid w:val="00D67B0D"/>
    <w:rsid w:val="00D701B8"/>
    <w:rsid w:val="00D702E9"/>
    <w:rsid w:val="00D70F08"/>
    <w:rsid w:val="00D7101D"/>
    <w:rsid w:val="00D71142"/>
    <w:rsid w:val="00D71360"/>
    <w:rsid w:val="00D71798"/>
    <w:rsid w:val="00D717A3"/>
    <w:rsid w:val="00D71DA3"/>
    <w:rsid w:val="00D71F07"/>
    <w:rsid w:val="00D71F32"/>
    <w:rsid w:val="00D7257C"/>
    <w:rsid w:val="00D725B8"/>
    <w:rsid w:val="00D72755"/>
    <w:rsid w:val="00D728B0"/>
    <w:rsid w:val="00D72964"/>
    <w:rsid w:val="00D7310B"/>
    <w:rsid w:val="00D731EE"/>
    <w:rsid w:val="00D739AE"/>
    <w:rsid w:val="00D73AD7"/>
    <w:rsid w:val="00D73CC3"/>
    <w:rsid w:val="00D73EC9"/>
    <w:rsid w:val="00D7404F"/>
    <w:rsid w:val="00D7453E"/>
    <w:rsid w:val="00D74597"/>
    <w:rsid w:val="00D745B7"/>
    <w:rsid w:val="00D748E3"/>
    <w:rsid w:val="00D74B14"/>
    <w:rsid w:val="00D74BC1"/>
    <w:rsid w:val="00D74C9B"/>
    <w:rsid w:val="00D74FDD"/>
    <w:rsid w:val="00D7505B"/>
    <w:rsid w:val="00D750CF"/>
    <w:rsid w:val="00D753D2"/>
    <w:rsid w:val="00D757ED"/>
    <w:rsid w:val="00D758CA"/>
    <w:rsid w:val="00D758F5"/>
    <w:rsid w:val="00D75FD7"/>
    <w:rsid w:val="00D761A8"/>
    <w:rsid w:val="00D76B90"/>
    <w:rsid w:val="00D76BAF"/>
    <w:rsid w:val="00D77297"/>
    <w:rsid w:val="00D773AC"/>
    <w:rsid w:val="00D775F8"/>
    <w:rsid w:val="00D779E4"/>
    <w:rsid w:val="00D77C03"/>
    <w:rsid w:val="00D77E6D"/>
    <w:rsid w:val="00D801F3"/>
    <w:rsid w:val="00D8029C"/>
    <w:rsid w:val="00D80797"/>
    <w:rsid w:val="00D80A85"/>
    <w:rsid w:val="00D80C05"/>
    <w:rsid w:val="00D814C6"/>
    <w:rsid w:val="00D814DA"/>
    <w:rsid w:val="00D81522"/>
    <w:rsid w:val="00D81560"/>
    <w:rsid w:val="00D8162E"/>
    <w:rsid w:val="00D817CD"/>
    <w:rsid w:val="00D81BE4"/>
    <w:rsid w:val="00D81C07"/>
    <w:rsid w:val="00D81CAF"/>
    <w:rsid w:val="00D81D40"/>
    <w:rsid w:val="00D8200C"/>
    <w:rsid w:val="00D822FC"/>
    <w:rsid w:val="00D825BB"/>
    <w:rsid w:val="00D82656"/>
    <w:rsid w:val="00D82680"/>
    <w:rsid w:val="00D82767"/>
    <w:rsid w:val="00D82D9B"/>
    <w:rsid w:val="00D82FC3"/>
    <w:rsid w:val="00D83295"/>
    <w:rsid w:val="00D83464"/>
    <w:rsid w:val="00D83491"/>
    <w:rsid w:val="00D835EE"/>
    <w:rsid w:val="00D837FA"/>
    <w:rsid w:val="00D83A29"/>
    <w:rsid w:val="00D83F8E"/>
    <w:rsid w:val="00D84262"/>
    <w:rsid w:val="00D843CE"/>
    <w:rsid w:val="00D844D4"/>
    <w:rsid w:val="00D848E2"/>
    <w:rsid w:val="00D84A0F"/>
    <w:rsid w:val="00D84D26"/>
    <w:rsid w:val="00D84DBC"/>
    <w:rsid w:val="00D84E24"/>
    <w:rsid w:val="00D851B6"/>
    <w:rsid w:val="00D85363"/>
    <w:rsid w:val="00D856B0"/>
    <w:rsid w:val="00D85ED9"/>
    <w:rsid w:val="00D86515"/>
    <w:rsid w:val="00D86692"/>
    <w:rsid w:val="00D866C2"/>
    <w:rsid w:val="00D86840"/>
    <w:rsid w:val="00D86A5A"/>
    <w:rsid w:val="00D86D30"/>
    <w:rsid w:val="00D86D83"/>
    <w:rsid w:val="00D86E7B"/>
    <w:rsid w:val="00D87022"/>
    <w:rsid w:val="00D8719D"/>
    <w:rsid w:val="00D871B5"/>
    <w:rsid w:val="00D87326"/>
    <w:rsid w:val="00D87449"/>
    <w:rsid w:val="00D87E2E"/>
    <w:rsid w:val="00D90104"/>
    <w:rsid w:val="00D9094F"/>
    <w:rsid w:val="00D90BBA"/>
    <w:rsid w:val="00D914CB"/>
    <w:rsid w:val="00D91652"/>
    <w:rsid w:val="00D918AE"/>
    <w:rsid w:val="00D91A70"/>
    <w:rsid w:val="00D91AFF"/>
    <w:rsid w:val="00D91C2A"/>
    <w:rsid w:val="00D91CE6"/>
    <w:rsid w:val="00D91E1A"/>
    <w:rsid w:val="00D91F9A"/>
    <w:rsid w:val="00D92033"/>
    <w:rsid w:val="00D9222D"/>
    <w:rsid w:val="00D922C8"/>
    <w:rsid w:val="00D922F2"/>
    <w:rsid w:val="00D92489"/>
    <w:rsid w:val="00D926BC"/>
    <w:rsid w:val="00D92E10"/>
    <w:rsid w:val="00D93005"/>
    <w:rsid w:val="00D930A6"/>
    <w:rsid w:val="00D93368"/>
    <w:rsid w:val="00D933BF"/>
    <w:rsid w:val="00D933D2"/>
    <w:rsid w:val="00D9375C"/>
    <w:rsid w:val="00D93837"/>
    <w:rsid w:val="00D93995"/>
    <w:rsid w:val="00D939B1"/>
    <w:rsid w:val="00D93A06"/>
    <w:rsid w:val="00D94044"/>
    <w:rsid w:val="00D94193"/>
    <w:rsid w:val="00D94587"/>
    <w:rsid w:val="00D94637"/>
    <w:rsid w:val="00D947BF"/>
    <w:rsid w:val="00D9536C"/>
    <w:rsid w:val="00D95564"/>
    <w:rsid w:val="00D958AB"/>
    <w:rsid w:val="00D962D1"/>
    <w:rsid w:val="00D964BD"/>
    <w:rsid w:val="00D96916"/>
    <w:rsid w:val="00D9696C"/>
    <w:rsid w:val="00D96D7B"/>
    <w:rsid w:val="00D96DDE"/>
    <w:rsid w:val="00D9717D"/>
    <w:rsid w:val="00D975B3"/>
    <w:rsid w:val="00D979A8"/>
    <w:rsid w:val="00D97E4E"/>
    <w:rsid w:val="00DA00C2"/>
    <w:rsid w:val="00DA0287"/>
    <w:rsid w:val="00DA02A6"/>
    <w:rsid w:val="00DA077C"/>
    <w:rsid w:val="00DA08A1"/>
    <w:rsid w:val="00DA0BE7"/>
    <w:rsid w:val="00DA0F8A"/>
    <w:rsid w:val="00DA100B"/>
    <w:rsid w:val="00DA1708"/>
    <w:rsid w:val="00DA2300"/>
    <w:rsid w:val="00DA2804"/>
    <w:rsid w:val="00DA289C"/>
    <w:rsid w:val="00DA2998"/>
    <w:rsid w:val="00DA2A30"/>
    <w:rsid w:val="00DA2C88"/>
    <w:rsid w:val="00DA2CD1"/>
    <w:rsid w:val="00DA331A"/>
    <w:rsid w:val="00DA34F2"/>
    <w:rsid w:val="00DA36C2"/>
    <w:rsid w:val="00DA3985"/>
    <w:rsid w:val="00DA4494"/>
    <w:rsid w:val="00DA45EE"/>
    <w:rsid w:val="00DA497D"/>
    <w:rsid w:val="00DA4980"/>
    <w:rsid w:val="00DA4A33"/>
    <w:rsid w:val="00DA4B35"/>
    <w:rsid w:val="00DA5059"/>
    <w:rsid w:val="00DA5597"/>
    <w:rsid w:val="00DA55C4"/>
    <w:rsid w:val="00DA5BB1"/>
    <w:rsid w:val="00DA5CC6"/>
    <w:rsid w:val="00DA5E8E"/>
    <w:rsid w:val="00DA6500"/>
    <w:rsid w:val="00DA66C0"/>
    <w:rsid w:val="00DA685B"/>
    <w:rsid w:val="00DA691C"/>
    <w:rsid w:val="00DA6EB9"/>
    <w:rsid w:val="00DA71E1"/>
    <w:rsid w:val="00DA71EB"/>
    <w:rsid w:val="00DA7600"/>
    <w:rsid w:val="00DA765B"/>
    <w:rsid w:val="00DA7A47"/>
    <w:rsid w:val="00DB008E"/>
    <w:rsid w:val="00DB0582"/>
    <w:rsid w:val="00DB0D19"/>
    <w:rsid w:val="00DB0FED"/>
    <w:rsid w:val="00DB1B43"/>
    <w:rsid w:val="00DB1D0B"/>
    <w:rsid w:val="00DB1FC4"/>
    <w:rsid w:val="00DB213A"/>
    <w:rsid w:val="00DB22B8"/>
    <w:rsid w:val="00DB2745"/>
    <w:rsid w:val="00DB2750"/>
    <w:rsid w:val="00DB27D5"/>
    <w:rsid w:val="00DB2878"/>
    <w:rsid w:val="00DB2920"/>
    <w:rsid w:val="00DB29B6"/>
    <w:rsid w:val="00DB2B05"/>
    <w:rsid w:val="00DB2BF0"/>
    <w:rsid w:val="00DB2C5C"/>
    <w:rsid w:val="00DB2F2B"/>
    <w:rsid w:val="00DB2F43"/>
    <w:rsid w:val="00DB3889"/>
    <w:rsid w:val="00DB446E"/>
    <w:rsid w:val="00DB455F"/>
    <w:rsid w:val="00DB463B"/>
    <w:rsid w:val="00DB4E24"/>
    <w:rsid w:val="00DB4E40"/>
    <w:rsid w:val="00DB4E8B"/>
    <w:rsid w:val="00DB525B"/>
    <w:rsid w:val="00DB535A"/>
    <w:rsid w:val="00DB550B"/>
    <w:rsid w:val="00DB55A3"/>
    <w:rsid w:val="00DB58B3"/>
    <w:rsid w:val="00DB5A09"/>
    <w:rsid w:val="00DB5E1C"/>
    <w:rsid w:val="00DB6D75"/>
    <w:rsid w:val="00DB70FA"/>
    <w:rsid w:val="00DB7278"/>
    <w:rsid w:val="00DB72A2"/>
    <w:rsid w:val="00DB7A56"/>
    <w:rsid w:val="00DB7A80"/>
    <w:rsid w:val="00DB7C01"/>
    <w:rsid w:val="00DC0059"/>
    <w:rsid w:val="00DC01BB"/>
    <w:rsid w:val="00DC0375"/>
    <w:rsid w:val="00DC03F5"/>
    <w:rsid w:val="00DC0BC5"/>
    <w:rsid w:val="00DC0CC0"/>
    <w:rsid w:val="00DC0E1C"/>
    <w:rsid w:val="00DC0EFA"/>
    <w:rsid w:val="00DC0F8E"/>
    <w:rsid w:val="00DC11D7"/>
    <w:rsid w:val="00DC1352"/>
    <w:rsid w:val="00DC1426"/>
    <w:rsid w:val="00DC1562"/>
    <w:rsid w:val="00DC1807"/>
    <w:rsid w:val="00DC1B01"/>
    <w:rsid w:val="00DC2085"/>
    <w:rsid w:val="00DC21BF"/>
    <w:rsid w:val="00DC2802"/>
    <w:rsid w:val="00DC29DD"/>
    <w:rsid w:val="00DC2BFF"/>
    <w:rsid w:val="00DC2FEB"/>
    <w:rsid w:val="00DC38D6"/>
    <w:rsid w:val="00DC3C98"/>
    <w:rsid w:val="00DC3CED"/>
    <w:rsid w:val="00DC3D0C"/>
    <w:rsid w:val="00DC43A0"/>
    <w:rsid w:val="00DC44DB"/>
    <w:rsid w:val="00DC45CC"/>
    <w:rsid w:val="00DC4A41"/>
    <w:rsid w:val="00DC4CC3"/>
    <w:rsid w:val="00DC4DE2"/>
    <w:rsid w:val="00DC4DFA"/>
    <w:rsid w:val="00DC515A"/>
    <w:rsid w:val="00DC591C"/>
    <w:rsid w:val="00DC5ABE"/>
    <w:rsid w:val="00DC5DE6"/>
    <w:rsid w:val="00DC60BE"/>
    <w:rsid w:val="00DC6383"/>
    <w:rsid w:val="00DC6684"/>
    <w:rsid w:val="00DC66CE"/>
    <w:rsid w:val="00DC69C6"/>
    <w:rsid w:val="00DC6F85"/>
    <w:rsid w:val="00DC701C"/>
    <w:rsid w:val="00DC783A"/>
    <w:rsid w:val="00DC7DC3"/>
    <w:rsid w:val="00DC7F73"/>
    <w:rsid w:val="00DC7FE6"/>
    <w:rsid w:val="00DD032F"/>
    <w:rsid w:val="00DD09F6"/>
    <w:rsid w:val="00DD0A70"/>
    <w:rsid w:val="00DD0AE7"/>
    <w:rsid w:val="00DD0AE9"/>
    <w:rsid w:val="00DD1131"/>
    <w:rsid w:val="00DD1243"/>
    <w:rsid w:val="00DD1295"/>
    <w:rsid w:val="00DD13CC"/>
    <w:rsid w:val="00DD14BE"/>
    <w:rsid w:val="00DD1673"/>
    <w:rsid w:val="00DD1745"/>
    <w:rsid w:val="00DD1D1A"/>
    <w:rsid w:val="00DD1E72"/>
    <w:rsid w:val="00DD1F85"/>
    <w:rsid w:val="00DD22D6"/>
    <w:rsid w:val="00DD2590"/>
    <w:rsid w:val="00DD27C1"/>
    <w:rsid w:val="00DD280C"/>
    <w:rsid w:val="00DD28D3"/>
    <w:rsid w:val="00DD2CCC"/>
    <w:rsid w:val="00DD2D76"/>
    <w:rsid w:val="00DD2D83"/>
    <w:rsid w:val="00DD2E89"/>
    <w:rsid w:val="00DD2EE2"/>
    <w:rsid w:val="00DD325B"/>
    <w:rsid w:val="00DD3550"/>
    <w:rsid w:val="00DD3583"/>
    <w:rsid w:val="00DD39B0"/>
    <w:rsid w:val="00DD3B6C"/>
    <w:rsid w:val="00DD3BD3"/>
    <w:rsid w:val="00DD3F65"/>
    <w:rsid w:val="00DD3FD5"/>
    <w:rsid w:val="00DD40B6"/>
    <w:rsid w:val="00DD455F"/>
    <w:rsid w:val="00DD46AA"/>
    <w:rsid w:val="00DD47A4"/>
    <w:rsid w:val="00DD48C1"/>
    <w:rsid w:val="00DD4DBC"/>
    <w:rsid w:val="00DD4FF6"/>
    <w:rsid w:val="00DD51B6"/>
    <w:rsid w:val="00DD54A3"/>
    <w:rsid w:val="00DD54D9"/>
    <w:rsid w:val="00DD54E7"/>
    <w:rsid w:val="00DD576D"/>
    <w:rsid w:val="00DD5B0C"/>
    <w:rsid w:val="00DD5D2D"/>
    <w:rsid w:val="00DD62AA"/>
    <w:rsid w:val="00DD63BF"/>
    <w:rsid w:val="00DD6586"/>
    <w:rsid w:val="00DD6941"/>
    <w:rsid w:val="00DD74FF"/>
    <w:rsid w:val="00DD7816"/>
    <w:rsid w:val="00DE0366"/>
    <w:rsid w:val="00DE0403"/>
    <w:rsid w:val="00DE06B2"/>
    <w:rsid w:val="00DE095A"/>
    <w:rsid w:val="00DE0E15"/>
    <w:rsid w:val="00DE11D3"/>
    <w:rsid w:val="00DE12C2"/>
    <w:rsid w:val="00DE1FD6"/>
    <w:rsid w:val="00DE238A"/>
    <w:rsid w:val="00DE25A3"/>
    <w:rsid w:val="00DE2892"/>
    <w:rsid w:val="00DE2C71"/>
    <w:rsid w:val="00DE3232"/>
    <w:rsid w:val="00DE371A"/>
    <w:rsid w:val="00DE3AEE"/>
    <w:rsid w:val="00DE3DEF"/>
    <w:rsid w:val="00DE43BA"/>
    <w:rsid w:val="00DE443E"/>
    <w:rsid w:val="00DE4713"/>
    <w:rsid w:val="00DE4735"/>
    <w:rsid w:val="00DE4780"/>
    <w:rsid w:val="00DE4A33"/>
    <w:rsid w:val="00DE4B9B"/>
    <w:rsid w:val="00DE4BFE"/>
    <w:rsid w:val="00DE4D1D"/>
    <w:rsid w:val="00DE4D32"/>
    <w:rsid w:val="00DE4D7C"/>
    <w:rsid w:val="00DE4DEE"/>
    <w:rsid w:val="00DE4E99"/>
    <w:rsid w:val="00DE4F37"/>
    <w:rsid w:val="00DE5385"/>
    <w:rsid w:val="00DE5604"/>
    <w:rsid w:val="00DE5631"/>
    <w:rsid w:val="00DE58A1"/>
    <w:rsid w:val="00DE598C"/>
    <w:rsid w:val="00DE59DF"/>
    <w:rsid w:val="00DE5C90"/>
    <w:rsid w:val="00DE5E99"/>
    <w:rsid w:val="00DE6065"/>
    <w:rsid w:val="00DE6138"/>
    <w:rsid w:val="00DE62DE"/>
    <w:rsid w:val="00DE636F"/>
    <w:rsid w:val="00DE6447"/>
    <w:rsid w:val="00DE668F"/>
    <w:rsid w:val="00DE7077"/>
    <w:rsid w:val="00DE73F0"/>
    <w:rsid w:val="00DE7514"/>
    <w:rsid w:val="00DE767A"/>
    <w:rsid w:val="00DE76B2"/>
    <w:rsid w:val="00DE7BDD"/>
    <w:rsid w:val="00DE7D32"/>
    <w:rsid w:val="00DF04CB"/>
    <w:rsid w:val="00DF0693"/>
    <w:rsid w:val="00DF0C9D"/>
    <w:rsid w:val="00DF0CEF"/>
    <w:rsid w:val="00DF0DDE"/>
    <w:rsid w:val="00DF0EFF"/>
    <w:rsid w:val="00DF0F58"/>
    <w:rsid w:val="00DF17DF"/>
    <w:rsid w:val="00DF1AAC"/>
    <w:rsid w:val="00DF1B79"/>
    <w:rsid w:val="00DF1C54"/>
    <w:rsid w:val="00DF1D48"/>
    <w:rsid w:val="00DF1E6E"/>
    <w:rsid w:val="00DF23AD"/>
    <w:rsid w:val="00DF27CD"/>
    <w:rsid w:val="00DF2800"/>
    <w:rsid w:val="00DF28B5"/>
    <w:rsid w:val="00DF2D3E"/>
    <w:rsid w:val="00DF312F"/>
    <w:rsid w:val="00DF352E"/>
    <w:rsid w:val="00DF3778"/>
    <w:rsid w:val="00DF3C32"/>
    <w:rsid w:val="00DF3C47"/>
    <w:rsid w:val="00DF3FDC"/>
    <w:rsid w:val="00DF4021"/>
    <w:rsid w:val="00DF4292"/>
    <w:rsid w:val="00DF4506"/>
    <w:rsid w:val="00DF4868"/>
    <w:rsid w:val="00DF4D18"/>
    <w:rsid w:val="00DF521F"/>
    <w:rsid w:val="00DF54AB"/>
    <w:rsid w:val="00DF575E"/>
    <w:rsid w:val="00DF5781"/>
    <w:rsid w:val="00DF6213"/>
    <w:rsid w:val="00DF632F"/>
    <w:rsid w:val="00DF6993"/>
    <w:rsid w:val="00DF6E14"/>
    <w:rsid w:val="00DF7128"/>
    <w:rsid w:val="00DF73A6"/>
    <w:rsid w:val="00DF7453"/>
    <w:rsid w:val="00DF76BA"/>
    <w:rsid w:val="00DF7767"/>
    <w:rsid w:val="00DF7FCD"/>
    <w:rsid w:val="00E00139"/>
    <w:rsid w:val="00E007CE"/>
    <w:rsid w:val="00E00811"/>
    <w:rsid w:val="00E00979"/>
    <w:rsid w:val="00E00C75"/>
    <w:rsid w:val="00E00D86"/>
    <w:rsid w:val="00E00DF9"/>
    <w:rsid w:val="00E00F8F"/>
    <w:rsid w:val="00E00FD5"/>
    <w:rsid w:val="00E00FEA"/>
    <w:rsid w:val="00E0105A"/>
    <w:rsid w:val="00E012C8"/>
    <w:rsid w:val="00E01717"/>
    <w:rsid w:val="00E01E30"/>
    <w:rsid w:val="00E02186"/>
    <w:rsid w:val="00E0273B"/>
    <w:rsid w:val="00E02968"/>
    <w:rsid w:val="00E029AB"/>
    <w:rsid w:val="00E02AFE"/>
    <w:rsid w:val="00E03054"/>
    <w:rsid w:val="00E030F1"/>
    <w:rsid w:val="00E03847"/>
    <w:rsid w:val="00E03DE2"/>
    <w:rsid w:val="00E03EDC"/>
    <w:rsid w:val="00E040D0"/>
    <w:rsid w:val="00E045DF"/>
    <w:rsid w:val="00E052F8"/>
    <w:rsid w:val="00E0544D"/>
    <w:rsid w:val="00E055F9"/>
    <w:rsid w:val="00E0562D"/>
    <w:rsid w:val="00E056D1"/>
    <w:rsid w:val="00E059E9"/>
    <w:rsid w:val="00E06285"/>
    <w:rsid w:val="00E065A1"/>
    <w:rsid w:val="00E06A7E"/>
    <w:rsid w:val="00E06CF2"/>
    <w:rsid w:val="00E07103"/>
    <w:rsid w:val="00E07140"/>
    <w:rsid w:val="00E076E0"/>
    <w:rsid w:val="00E07C55"/>
    <w:rsid w:val="00E07EAA"/>
    <w:rsid w:val="00E10511"/>
    <w:rsid w:val="00E105B2"/>
    <w:rsid w:val="00E10743"/>
    <w:rsid w:val="00E10A54"/>
    <w:rsid w:val="00E10E28"/>
    <w:rsid w:val="00E113D5"/>
    <w:rsid w:val="00E1152F"/>
    <w:rsid w:val="00E1199C"/>
    <w:rsid w:val="00E11C66"/>
    <w:rsid w:val="00E11CF7"/>
    <w:rsid w:val="00E11E05"/>
    <w:rsid w:val="00E11EAA"/>
    <w:rsid w:val="00E120AD"/>
    <w:rsid w:val="00E12366"/>
    <w:rsid w:val="00E1248D"/>
    <w:rsid w:val="00E12928"/>
    <w:rsid w:val="00E12CF3"/>
    <w:rsid w:val="00E12D78"/>
    <w:rsid w:val="00E12FB7"/>
    <w:rsid w:val="00E133EC"/>
    <w:rsid w:val="00E1343C"/>
    <w:rsid w:val="00E13A7E"/>
    <w:rsid w:val="00E13C9F"/>
    <w:rsid w:val="00E13F13"/>
    <w:rsid w:val="00E13FF0"/>
    <w:rsid w:val="00E13FFD"/>
    <w:rsid w:val="00E142E0"/>
    <w:rsid w:val="00E144B7"/>
    <w:rsid w:val="00E144CD"/>
    <w:rsid w:val="00E14653"/>
    <w:rsid w:val="00E1465D"/>
    <w:rsid w:val="00E1472E"/>
    <w:rsid w:val="00E14764"/>
    <w:rsid w:val="00E1478D"/>
    <w:rsid w:val="00E14913"/>
    <w:rsid w:val="00E14937"/>
    <w:rsid w:val="00E15059"/>
    <w:rsid w:val="00E15152"/>
    <w:rsid w:val="00E15189"/>
    <w:rsid w:val="00E155B2"/>
    <w:rsid w:val="00E15861"/>
    <w:rsid w:val="00E15BBA"/>
    <w:rsid w:val="00E15E6C"/>
    <w:rsid w:val="00E161C0"/>
    <w:rsid w:val="00E1684E"/>
    <w:rsid w:val="00E168C0"/>
    <w:rsid w:val="00E16F9A"/>
    <w:rsid w:val="00E173D6"/>
    <w:rsid w:val="00E174EB"/>
    <w:rsid w:val="00E17627"/>
    <w:rsid w:val="00E17679"/>
    <w:rsid w:val="00E17727"/>
    <w:rsid w:val="00E178DD"/>
    <w:rsid w:val="00E179BD"/>
    <w:rsid w:val="00E20246"/>
    <w:rsid w:val="00E2046F"/>
    <w:rsid w:val="00E20574"/>
    <w:rsid w:val="00E20742"/>
    <w:rsid w:val="00E20850"/>
    <w:rsid w:val="00E20A8C"/>
    <w:rsid w:val="00E20D02"/>
    <w:rsid w:val="00E20D19"/>
    <w:rsid w:val="00E20D2C"/>
    <w:rsid w:val="00E20D84"/>
    <w:rsid w:val="00E20EDC"/>
    <w:rsid w:val="00E213CA"/>
    <w:rsid w:val="00E214F5"/>
    <w:rsid w:val="00E218E6"/>
    <w:rsid w:val="00E21BAB"/>
    <w:rsid w:val="00E21C83"/>
    <w:rsid w:val="00E21D94"/>
    <w:rsid w:val="00E21DB6"/>
    <w:rsid w:val="00E21FA4"/>
    <w:rsid w:val="00E22042"/>
    <w:rsid w:val="00E22077"/>
    <w:rsid w:val="00E22146"/>
    <w:rsid w:val="00E2256F"/>
    <w:rsid w:val="00E22664"/>
    <w:rsid w:val="00E229C6"/>
    <w:rsid w:val="00E229D7"/>
    <w:rsid w:val="00E22BBD"/>
    <w:rsid w:val="00E23145"/>
    <w:rsid w:val="00E237AA"/>
    <w:rsid w:val="00E23957"/>
    <w:rsid w:val="00E23A4A"/>
    <w:rsid w:val="00E23B11"/>
    <w:rsid w:val="00E23EE9"/>
    <w:rsid w:val="00E23FA0"/>
    <w:rsid w:val="00E2403F"/>
    <w:rsid w:val="00E24082"/>
    <w:rsid w:val="00E24209"/>
    <w:rsid w:val="00E2441B"/>
    <w:rsid w:val="00E24739"/>
    <w:rsid w:val="00E2473E"/>
    <w:rsid w:val="00E24914"/>
    <w:rsid w:val="00E24A97"/>
    <w:rsid w:val="00E24C7B"/>
    <w:rsid w:val="00E251AC"/>
    <w:rsid w:val="00E25327"/>
    <w:rsid w:val="00E25A67"/>
    <w:rsid w:val="00E25E2B"/>
    <w:rsid w:val="00E25E4D"/>
    <w:rsid w:val="00E264F7"/>
    <w:rsid w:val="00E265F7"/>
    <w:rsid w:val="00E268C1"/>
    <w:rsid w:val="00E268D2"/>
    <w:rsid w:val="00E26DAB"/>
    <w:rsid w:val="00E2729D"/>
    <w:rsid w:val="00E2731C"/>
    <w:rsid w:val="00E27470"/>
    <w:rsid w:val="00E2784C"/>
    <w:rsid w:val="00E278AD"/>
    <w:rsid w:val="00E2794E"/>
    <w:rsid w:val="00E27C95"/>
    <w:rsid w:val="00E300B3"/>
    <w:rsid w:val="00E30403"/>
    <w:rsid w:val="00E308B8"/>
    <w:rsid w:val="00E30967"/>
    <w:rsid w:val="00E30A40"/>
    <w:rsid w:val="00E30D95"/>
    <w:rsid w:val="00E3104B"/>
    <w:rsid w:val="00E311D8"/>
    <w:rsid w:val="00E312FA"/>
    <w:rsid w:val="00E314CD"/>
    <w:rsid w:val="00E318FD"/>
    <w:rsid w:val="00E3192A"/>
    <w:rsid w:val="00E319B1"/>
    <w:rsid w:val="00E31D04"/>
    <w:rsid w:val="00E31FD5"/>
    <w:rsid w:val="00E32027"/>
    <w:rsid w:val="00E320D7"/>
    <w:rsid w:val="00E3237E"/>
    <w:rsid w:val="00E3298C"/>
    <w:rsid w:val="00E32AE1"/>
    <w:rsid w:val="00E32BBF"/>
    <w:rsid w:val="00E32C0B"/>
    <w:rsid w:val="00E32C14"/>
    <w:rsid w:val="00E32C4E"/>
    <w:rsid w:val="00E32D66"/>
    <w:rsid w:val="00E33B2C"/>
    <w:rsid w:val="00E3400C"/>
    <w:rsid w:val="00E34352"/>
    <w:rsid w:val="00E3441D"/>
    <w:rsid w:val="00E347EF"/>
    <w:rsid w:val="00E34FCC"/>
    <w:rsid w:val="00E35171"/>
    <w:rsid w:val="00E3524B"/>
    <w:rsid w:val="00E352C4"/>
    <w:rsid w:val="00E3536A"/>
    <w:rsid w:val="00E353EA"/>
    <w:rsid w:val="00E353EF"/>
    <w:rsid w:val="00E3540E"/>
    <w:rsid w:val="00E35714"/>
    <w:rsid w:val="00E35734"/>
    <w:rsid w:val="00E359AD"/>
    <w:rsid w:val="00E35C36"/>
    <w:rsid w:val="00E35D3E"/>
    <w:rsid w:val="00E35E27"/>
    <w:rsid w:val="00E36253"/>
    <w:rsid w:val="00E362E0"/>
    <w:rsid w:val="00E363CD"/>
    <w:rsid w:val="00E3644D"/>
    <w:rsid w:val="00E36493"/>
    <w:rsid w:val="00E36F6F"/>
    <w:rsid w:val="00E370D3"/>
    <w:rsid w:val="00E371F2"/>
    <w:rsid w:val="00E37510"/>
    <w:rsid w:val="00E37790"/>
    <w:rsid w:val="00E37AA8"/>
    <w:rsid w:val="00E37BFE"/>
    <w:rsid w:val="00E37CF7"/>
    <w:rsid w:val="00E37D6F"/>
    <w:rsid w:val="00E37FCC"/>
    <w:rsid w:val="00E401C4"/>
    <w:rsid w:val="00E404C9"/>
    <w:rsid w:val="00E406A3"/>
    <w:rsid w:val="00E40A36"/>
    <w:rsid w:val="00E40B8F"/>
    <w:rsid w:val="00E40E07"/>
    <w:rsid w:val="00E413AB"/>
    <w:rsid w:val="00E414D5"/>
    <w:rsid w:val="00E41E60"/>
    <w:rsid w:val="00E41F2D"/>
    <w:rsid w:val="00E41F5D"/>
    <w:rsid w:val="00E41FD3"/>
    <w:rsid w:val="00E4238C"/>
    <w:rsid w:val="00E423CA"/>
    <w:rsid w:val="00E424EB"/>
    <w:rsid w:val="00E426AC"/>
    <w:rsid w:val="00E426D8"/>
    <w:rsid w:val="00E42873"/>
    <w:rsid w:val="00E428D3"/>
    <w:rsid w:val="00E42A07"/>
    <w:rsid w:val="00E42E0C"/>
    <w:rsid w:val="00E42F8E"/>
    <w:rsid w:val="00E42FFE"/>
    <w:rsid w:val="00E43572"/>
    <w:rsid w:val="00E4368A"/>
    <w:rsid w:val="00E43717"/>
    <w:rsid w:val="00E43E77"/>
    <w:rsid w:val="00E44326"/>
    <w:rsid w:val="00E4444A"/>
    <w:rsid w:val="00E4450A"/>
    <w:rsid w:val="00E44673"/>
    <w:rsid w:val="00E446A7"/>
    <w:rsid w:val="00E450F1"/>
    <w:rsid w:val="00E45162"/>
    <w:rsid w:val="00E45AC1"/>
    <w:rsid w:val="00E45F0B"/>
    <w:rsid w:val="00E46497"/>
    <w:rsid w:val="00E46614"/>
    <w:rsid w:val="00E46AE2"/>
    <w:rsid w:val="00E46B51"/>
    <w:rsid w:val="00E46C65"/>
    <w:rsid w:val="00E47059"/>
    <w:rsid w:val="00E477C0"/>
    <w:rsid w:val="00E478AD"/>
    <w:rsid w:val="00E47993"/>
    <w:rsid w:val="00E479E2"/>
    <w:rsid w:val="00E47A11"/>
    <w:rsid w:val="00E47B12"/>
    <w:rsid w:val="00E47E11"/>
    <w:rsid w:val="00E47EAA"/>
    <w:rsid w:val="00E47F90"/>
    <w:rsid w:val="00E50473"/>
    <w:rsid w:val="00E504DC"/>
    <w:rsid w:val="00E5074D"/>
    <w:rsid w:val="00E50C29"/>
    <w:rsid w:val="00E50E85"/>
    <w:rsid w:val="00E512DB"/>
    <w:rsid w:val="00E5136E"/>
    <w:rsid w:val="00E515B6"/>
    <w:rsid w:val="00E51F50"/>
    <w:rsid w:val="00E51FEE"/>
    <w:rsid w:val="00E5201F"/>
    <w:rsid w:val="00E52312"/>
    <w:rsid w:val="00E52A4C"/>
    <w:rsid w:val="00E52B40"/>
    <w:rsid w:val="00E52BCA"/>
    <w:rsid w:val="00E530EF"/>
    <w:rsid w:val="00E53246"/>
    <w:rsid w:val="00E53432"/>
    <w:rsid w:val="00E53803"/>
    <w:rsid w:val="00E538CD"/>
    <w:rsid w:val="00E53913"/>
    <w:rsid w:val="00E539E2"/>
    <w:rsid w:val="00E540EA"/>
    <w:rsid w:val="00E5530F"/>
    <w:rsid w:val="00E553DA"/>
    <w:rsid w:val="00E55632"/>
    <w:rsid w:val="00E55AF6"/>
    <w:rsid w:val="00E55E04"/>
    <w:rsid w:val="00E55E1F"/>
    <w:rsid w:val="00E560CF"/>
    <w:rsid w:val="00E56155"/>
    <w:rsid w:val="00E5684B"/>
    <w:rsid w:val="00E568A8"/>
    <w:rsid w:val="00E56DC8"/>
    <w:rsid w:val="00E56E00"/>
    <w:rsid w:val="00E571B3"/>
    <w:rsid w:val="00E577DA"/>
    <w:rsid w:val="00E57897"/>
    <w:rsid w:val="00E57B28"/>
    <w:rsid w:val="00E57B6F"/>
    <w:rsid w:val="00E57BD3"/>
    <w:rsid w:val="00E6017C"/>
    <w:rsid w:val="00E602D2"/>
    <w:rsid w:val="00E6031B"/>
    <w:rsid w:val="00E604CA"/>
    <w:rsid w:val="00E6050A"/>
    <w:rsid w:val="00E608F8"/>
    <w:rsid w:val="00E609E0"/>
    <w:rsid w:val="00E60A74"/>
    <w:rsid w:val="00E611DE"/>
    <w:rsid w:val="00E61241"/>
    <w:rsid w:val="00E61441"/>
    <w:rsid w:val="00E615A9"/>
    <w:rsid w:val="00E61B03"/>
    <w:rsid w:val="00E61CF9"/>
    <w:rsid w:val="00E62112"/>
    <w:rsid w:val="00E62228"/>
    <w:rsid w:val="00E6284C"/>
    <w:rsid w:val="00E62D44"/>
    <w:rsid w:val="00E62EB1"/>
    <w:rsid w:val="00E6319A"/>
    <w:rsid w:val="00E63253"/>
    <w:rsid w:val="00E63323"/>
    <w:rsid w:val="00E6336E"/>
    <w:rsid w:val="00E633AB"/>
    <w:rsid w:val="00E63E63"/>
    <w:rsid w:val="00E6408B"/>
    <w:rsid w:val="00E642D5"/>
    <w:rsid w:val="00E644F8"/>
    <w:rsid w:val="00E64999"/>
    <w:rsid w:val="00E64AC7"/>
    <w:rsid w:val="00E64C6F"/>
    <w:rsid w:val="00E64D36"/>
    <w:rsid w:val="00E64DD1"/>
    <w:rsid w:val="00E64E81"/>
    <w:rsid w:val="00E64F05"/>
    <w:rsid w:val="00E65251"/>
    <w:rsid w:val="00E65DE1"/>
    <w:rsid w:val="00E66075"/>
    <w:rsid w:val="00E661DE"/>
    <w:rsid w:val="00E66787"/>
    <w:rsid w:val="00E66DF8"/>
    <w:rsid w:val="00E6706F"/>
    <w:rsid w:val="00E67343"/>
    <w:rsid w:val="00E679C4"/>
    <w:rsid w:val="00E67AA8"/>
    <w:rsid w:val="00E67C27"/>
    <w:rsid w:val="00E67D2E"/>
    <w:rsid w:val="00E70397"/>
    <w:rsid w:val="00E703C6"/>
    <w:rsid w:val="00E70AF5"/>
    <w:rsid w:val="00E70C77"/>
    <w:rsid w:val="00E70F82"/>
    <w:rsid w:val="00E71C46"/>
    <w:rsid w:val="00E71EE3"/>
    <w:rsid w:val="00E7237E"/>
    <w:rsid w:val="00E723AD"/>
    <w:rsid w:val="00E723D3"/>
    <w:rsid w:val="00E7246F"/>
    <w:rsid w:val="00E7268A"/>
    <w:rsid w:val="00E72885"/>
    <w:rsid w:val="00E7297E"/>
    <w:rsid w:val="00E72AC3"/>
    <w:rsid w:val="00E72F97"/>
    <w:rsid w:val="00E732DB"/>
    <w:rsid w:val="00E7332F"/>
    <w:rsid w:val="00E73505"/>
    <w:rsid w:val="00E735AC"/>
    <w:rsid w:val="00E738A7"/>
    <w:rsid w:val="00E73962"/>
    <w:rsid w:val="00E739F6"/>
    <w:rsid w:val="00E73CB6"/>
    <w:rsid w:val="00E73EE8"/>
    <w:rsid w:val="00E74227"/>
    <w:rsid w:val="00E74243"/>
    <w:rsid w:val="00E743AF"/>
    <w:rsid w:val="00E746D3"/>
    <w:rsid w:val="00E749BA"/>
    <w:rsid w:val="00E74A03"/>
    <w:rsid w:val="00E74AC1"/>
    <w:rsid w:val="00E74B96"/>
    <w:rsid w:val="00E74C71"/>
    <w:rsid w:val="00E74C85"/>
    <w:rsid w:val="00E74F3D"/>
    <w:rsid w:val="00E74F60"/>
    <w:rsid w:val="00E74FEC"/>
    <w:rsid w:val="00E7508A"/>
    <w:rsid w:val="00E75383"/>
    <w:rsid w:val="00E75403"/>
    <w:rsid w:val="00E757C6"/>
    <w:rsid w:val="00E7586A"/>
    <w:rsid w:val="00E75A66"/>
    <w:rsid w:val="00E75A78"/>
    <w:rsid w:val="00E76626"/>
    <w:rsid w:val="00E76B72"/>
    <w:rsid w:val="00E771DB"/>
    <w:rsid w:val="00E7722B"/>
    <w:rsid w:val="00E7747D"/>
    <w:rsid w:val="00E77713"/>
    <w:rsid w:val="00E7780F"/>
    <w:rsid w:val="00E778F3"/>
    <w:rsid w:val="00E77A10"/>
    <w:rsid w:val="00E77B3B"/>
    <w:rsid w:val="00E77D03"/>
    <w:rsid w:val="00E8009D"/>
    <w:rsid w:val="00E8014D"/>
    <w:rsid w:val="00E80499"/>
    <w:rsid w:val="00E80601"/>
    <w:rsid w:val="00E80777"/>
    <w:rsid w:val="00E80906"/>
    <w:rsid w:val="00E809E1"/>
    <w:rsid w:val="00E80A5F"/>
    <w:rsid w:val="00E80CAD"/>
    <w:rsid w:val="00E80F59"/>
    <w:rsid w:val="00E80F98"/>
    <w:rsid w:val="00E81300"/>
    <w:rsid w:val="00E81561"/>
    <w:rsid w:val="00E81AFC"/>
    <w:rsid w:val="00E821F9"/>
    <w:rsid w:val="00E829BA"/>
    <w:rsid w:val="00E82EAC"/>
    <w:rsid w:val="00E8324E"/>
    <w:rsid w:val="00E83286"/>
    <w:rsid w:val="00E83497"/>
    <w:rsid w:val="00E839E9"/>
    <w:rsid w:val="00E83BAA"/>
    <w:rsid w:val="00E83D28"/>
    <w:rsid w:val="00E84C75"/>
    <w:rsid w:val="00E84CEF"/>
    <w:rsid w:val="00E850F0"/>
    <w:rsid w:val="00E8544C"/>
    <w:rsid w:val="00E857EB"/>
    <w:rsid w:val="00E857F7"/>
    <w:rsid w:val="00E85D8F"/>
    <w:rsid w:val="00E85F42"/>
    <w:rsid w:val="00E85FEF"/>
    <w:rsid w:val="00E8623D"/>
    <w:rsid w:val="00E86523"/>
    <w:rsid w:val="00E8653A"/>
    <w:rsid w:val="00E86556"/>
    <w:rsid w:val="00E86606"/>
    <w:rsid w:val="00E86B14"/>
    <w:rsid w:val="00E86DB0"/>
    <w:rsid w:val="00E87055"/>
    <w:rsid w:val="00E870A6"/>
    <w:rsid w:val="00E871FE"/>
    <w:rsid w:val="00E87486"/>
    <w:rsid w:val="00E87A6B"/>
    <w:rsid w:val="00E87BBC"/>
    <w:rsid w:val="00E87D99"/>
    <w:rsid w:val="00E87F2C"/>
    <w:rsid w:val="00E87F98"/>
    <w:rsid w:val="00E901BB"/>
    <w:rsid w:val="00E9071A"/>
    <w:rsid w:val="00E909A1"/>
    <w:rsid w:val="00E90A5E"/>
    <w:rsid w:val="00E90A8F"/>
    <w:rsid w:val="00E90D9A"/>
    <w:rsid w:val="00E9123C"/>
    <w:rsid w:val="00E91534"/>
    <w:rsid w:val="00E916D1"/>
    <w:rsid w:val="00E9189A"/>
    <w:rsid w:val="00E91EA3"/>
    <w:rsid w:val="00E91EE4"/>
    <w:rsid w:val="00E91FD4"/>
    <w:rsid w:val="00E920F4"/>
    <w:rsid w:val="00E92312"/>
    <w:rsid w:val="00E92561"/>
    <w:rsid w:val="00E92702"/>
    <w:rsid w:val="00E92B59"/>
    <w:rsid w:val="00E92C03"/>
    <w:rsid w:val="00E92EF1"/>
    <w:rsid w:val="00E93002"/>
    <w:rsid w:val="00E93073"/>
    <w:rsid w:val="00E9395E"/>
    <w:rsid w:val="00E93976"/>
    <w:rsid w:val="00E93B02"/>
    <w:rsid w:val="00E93C6A"/>
    <w:rsid w:val="00E93E59"/>
    <w:rsid w:val="00E93EBF"/>
    <w:rsid w:val="00E9447B"/>
    <w:rsid w:val="00E944BD"/>
    <w:rsid w:val="00E94899"/>
    <w:rsid w:val="00E94B74"/>
    <w:rsid w:val="00E94BE0"/>
    <w:rsid w:val="00E94E74"/>
    <w:rsid w:val="00E95666"/>
    <w:rsid w:val="00E95718"/>
    <w:rsid w:val="00E9580C"/>
    <w:rsid w:val="00E96433"/>
    <w:rsid w:val="00E964AC"/>
    <w:rsid w:val="00E9669A"/>
    <w:rsid w:val="00E967F1"/>
    <w:rsid w:val="00E96B5E"/>
    <w:rsid w:val="00E96DA4"/>
    <w:rsid w:val="00E96ED7"/>
    <w:rsid w:val="00E973E0"/>
    <w:rsid w:val="00E974B6"/>
    <w:rsid w:val="00E9777E"/>
    <w:rsid w:val="00E9798D"/>
    <w:rsid w:val="00E97C0A"/>
    <w:rsid w:val="00E97E83"/>
    <w:rsid w:val="00EA079A"/>
    <w:rsid w:val="00EA0B6B"/>
    <w:rsid w:val="00EA0E61"/>
    <w:rsid w:val="00EA1052"/>
    <w:rsid w:val="00EA12E0"/>
    <w:rsid w:val="00EA1345"/>
    <w:rsid w:val="00EA13BF"/>
    <w:rsid w:val="00EA147F"/>
    <w:rsid w:val="00EA16E3"/>
    <w:rsid w:val="00EA1C9F"/>
    <w:rsid w:val="00EA1EDF"/>
    <w:rsid w:val="00EA1F89"/>
    <w:rsid w:val="00EA205C"/>
    <w:rsid w:val="00EA2078"/>
    <w:rsid w:val="00EA2254"/>
    <w:rsid w:val="00EA2D11"/>
    <w:rsid w:val="00EA2E59"/>
    <w:rsid w:val="00EA31C5"/>
    <w:rsid w:val="00EA33CD"/>
    <w:rsid w:val="00EA33FD"/>
    <w:rsid w:val="00EA35C1"/>
    <w:rsid w:val="00EA3BE4"/>
    <w:rsid w:val="00EA3EA3"/>
    <w:rsid w:val="00EA3ED6"/>
    <w:rsid w:val="00EA43F9"/>
    <w:rsid w:val="00EA45D3"/>
    <w:rsid w:val="00EA4A62"/>
    <w:rsid w:val="00EA4ADD"/>
    <w:rsid w:val="00EA4BC4"/>
    <w:rsid w:val="00EA4BCE"/>
    <w:rsid w:val="00EA4CCF"/>
    <w:rsid w:val="00EA4F52"/>
    <w:rsid w:val="00EA507E"/>
    <w:rsid w:val="00EA5150"/>
    <w:rsid w:val="00EA556A"/>
    <w:rsid w:val="00EA5757"/>
    <w:rsid w:val="00EA58BD"/>
    <w:rsid w:val="00EA5C0C"/>
    <w:rsid w:val="00EA5F18"/>
    <w:rsid w:val="00EA666E"/>
    <w:rsid w:val="00EA6705"/>
    <w:rsid w:val="00EA6878"/>
    <w:rsid w:val="00EA68EB"/>
    <w:rsid w:val="00EA68FF"/>
    <w:rsid w:val="00EA6ED0"/>
    <w:rsid w:val="00EA7149"/>
    <w:rsid w:val="00EA756C"/>
    <w:rsid w:val="00EA7A0B"/>
    <w:rsid w:val="00EA7BF4"/>
    <w:rsid w:val="00EB0387"/>
    <w:rsid w:val="00EB0567"/>
    <w:rsid w:val="00EB06B4"/>
    <w:rsid w:val="00EB0BAD"/>
    <w:rsid w:val="00EB1011"/>
    <w:rsid w:val="00EB11B9"/>
    <w:rsid w:val="00EB1253"/>
    <w:rsid w:val="00EB1922"/>
    <w:rsid w:val="00EB1B05"/>
    <w:rsid w:val="00EB1EAC"/>
    <w:rsid w:val="00EB20EB"/>
    <w:rsid w:val="00EB248E"/>
    <w:rsid w:val="00EB2514"/>
    <w:rsid w:val="00EB2791"/>
    <w:rsid w:val="00EB2A8F"/>
    <w:rsid w:val="00EB2D43"/>
    <w:rsid w:val="00EB317E"/>
    <w:rsid w:val="00EB330D"/>
    <w:rsid w:val="00EB38AB"/>
    <w:rsid w:val="00EB3904"/>
    <w:rsid w:val="00EB3D40"/>
    <w:rsid w:val="00EB3DAB"/>
    <w:rsid w:val="00EB4A98"/>
    <w:rsid w:val="00EB4B96"/>
    <w:rsid w:val="00EB4CA0"/>
    <w:rsid w:val="00EB4EE5"/>
    <w:rsid w:val="00EB5367"/>
    <w:rsid w:val="00EB547B"/>
    <w:rsid w:val="00EB5555"/>
    <w:rsid w:val="00EB56A1"/>
    <w:rsid w:val="00EB56C5"/>
    <w:rsid w:val="00EB67AB"/>
    <w:rsid w:val="00EB6973"/>
    <w:rsid w:val="00EB6A98"/>
    <w:rsid w:val="00EB6B1F"/>
    <w:rsid w:val="00EB6B67"/>
    <w:rsid w:val="00EB7420"/>
    <w:rsid w:val="00EB748C"/>
    <w:rsid w:val="00EB78FB"/>
    <w:rsid w:val="00EB7D2C"/>
    <w:rsid w:val="00EB7E93"/>
    <w:rsid w:val="00EB7EC8"/>
    <w:rsid w:val="00EB7FB5"/>
    <w:rsid w:val="00EC01EB"/>
    <w:rsid w:val="00EC08E8"/>
    <w:rsid w:val="00EC0DE2"/>
    <w:rsid w:val="00EC0E7C"/>
    <w:rsid w:val="00EC1407"/>
    <w:rsid w:val="00EC18AE"/>
    <w:rsid w:val="00EC195A"/>
    <w:rsid w:val="00EC1CE4"/>
    <w:rsid w:val="00EC1E18"/>
    <w:rsid w:val="00EC1F11"/>
    <w:rsid w:val="00EC1FA1"/>
    <w:rsid w:val="00EC200F"/>
    <w:rsid w:val="00EC205D"/>
    <w:rsid w:val="00EC20D3"/>
    <w:rsid w:val="00EC2559"/>
    <w:rsid w:val="00EC276F"/>
    <w:rsid w:val="00EC2CF8"/>
    <w:rsid w:val="00EC33CF"/>
    <w:rsid w:val="00EC33E1"/>
    <w:rsid w:val="00EC3700"/>
    <w:rsid w:val="00EC3991"/>
    <w:rsid w:val="00EC3AB6"/>
    <w:rsid w:val="00EC3B1E"/>
    <w:rsid w:val="00EC3BB7"/>
    <w:rsid w:val="00EC508F"/>
    <w:rsid w:val="00EC52F8"/>
    <w:rsid w:val="00EC564E"/>
    <w:rsid w:val="00EC58C1"/>
    <w:rsid w:val="00EC5AE2"/>
    <w:rsid w:val="00EC5B14"/>
    <w:rsid w:val="00EC5B82"/>
    <w:rsid w:val="00EC5BB8"/>
    <w:rsid w:val="00EC5FC0"/>
    <w:rsid w:val="00EC607C"/>
    <w:rsid w:val="00EC60E9"/>
    <w:rsid w:val="00EC61CE"/>
    <w:rsid w:val="00EC64C0"/>
    <w:rsid w:val="00EC6589"/>
    <w:rsid w:val="00EC666B"/>
    <w:rsid w:val="00EC6DDA"/>
    <w:rsid w:val="00EC6F0A"/>
    <w:rsid w:val="00EC7077"/>
    <w:rsid w:val="00EC7667"/>
    <w:rsid w:val="00EC7EFC"/>
    <w:rsid w:val="00ED0578"/>
    <w:rsid w:val="00ED05A1"/>
    <w:rsid w:val="00ED05EA"/>
    <w:rsid w:val="00ED0D37"/>
    <w:rsid w:val="00ED0DFA"/>
    <w:rsid w:val="00ED1382"/>
    <w:rsid w:val="00ED18A8"/>
    <w:rsid w:val="00ED19C2"/>
    <w:rsid w:val="00ED1A65"/>
    <w:rsid w:val="00ED1AA8"/>
    <w:rsid w:val="00ED1CBD"/>
    <w:rsid w:val="00ED2108"/>
    <w:rsid w:val="00ED22E2"/>
    <w:rsid w:val="00ED237A"/>
    <w:rsid w:val="00ED2A20"/>
    <w:rsid w:val="00ED3143"/>
    <w:rsid w:val="00ED32F6"/>
    <w:rsid w:val="00ED3398"/>
    <w:rsid w:val="00ED3513"/>
    <w:rsid w:val="00ED3554"/>
    <w:rsid w:val="00ED3A21"/>
    <w:rsid w:val="00ED3ACB"/>
    <w:rsid w:val="00ED3BA2"/>
    <w:rsid w:val="00ED3C44"/>
    <w:rsid w:val="00ED3C5B"/>
    <w:rsid w:val="00ED40D7"/>
    <w:rsid w:val="00ED43D4"/>
    <w:rsid w:val="00ED44C4"/>
    <w:rsid w:val="00ED4703"/>
    <w:rsid w:val="00ED4963"/>
    <w:rsid w:val="00ED4AE8"/>
    <w:rsid w:val="00ED4B65"/>
    <w:rsid w:val="00ED4D43"/>
    <w:rsid w:val="00ED4E22"/>
    <w:rsid w:val="00ED4E24"/>
    <w:rsid w:val="00ED4EA2"/>
    <w:rsid w:val="00ED52BE"/>
    <w:rsid w:val="00ED5B11"/>
    <w:rsid w:val="00ED5B4A"/>
    <w:rsid w:val="00ED5F7A"/>
    <w:rsid w:val="00ED6601"/>
    <w:rsid w:val="00ED67F0"/>
    <w:rsid w:val="00ED69E1"/>
    <w:rsid w:val="00ED6F56"/>
    <w:rsid w:val="00ED70BF"/>
    <w:rsid w:val="00ED7177"/>
    <w:rsid w:val="00ED7196"/>
    <w:rsid w:val="00ED76DC"/>
    <w:rsid w:val="00ED798A"/>
    <w:rsid w:val="00ED7DA3"/>
    <w:rsid w:val="00ED7ED6"/>
    <w:rsid w:val="00ED7EF9"/>
    <w:rsid w:val="00EE030C"/>
    <w:rsid w:val="00EE062A"/>
    <w:rsid w:val="00EE084B"/>
    <w:rsid w:val="00EE08F5"/>
    <w:rsid w:val="00EE097A"/>
    <w:rsid w:val="00EE0EAF"/>
    <w:rsid w:val="00EE103E"/>
    <w:rsid w:val="00EE135F"/>
    <w:rsid w:val="00EE13DE"/>
    <w:rsid w:val="00EE1A43"/>
    <w:rsid w:val="00EE1AEB"/>
    <w:rsid w:val="00EE1B57"/>
    <w:rsid w:val="00EE1F09"/>
    <w:rsid w:val="00EE208D"/>
    <w:rsid w:val="00EE209C"/>
    <w:rsid w:val="00EE2237"/>
    <w:rsid w:val="00EE288B"/>
    <w:rsid w:val="00EE28A2"/>
    <w:rsid w:val="00EE295F"/>
    <w:rsid w:val="00EE2E25"/>
    <w:rsid w:val="00EE2E3B"/>
    <w:rsid w:val="00EE2E86"/>
    <w:rsid w:val="00EE2EA1"/>
    <w:rsid w:val="00EE3099"/>
    <w:rsid w:val="00EE33C2"/>
    <w:rsid w:val="00EE356C"/>
    <w:rsid w:val="00EE3715"/>
    <w:rsid w:val="00EE3A83"/>
    <w:rsid w:val="00EE3DC1"/>
    <w:rsid w:val="00EE3FB5"/>
    <w:rsid w:val="00EE4004"/>
    <w:rsid w:val="00EE49FA"/>
    <w:rsid w:val="00EE4B04"/>
    <w:rsid w:val="00EE4E84"/>
    <w:rsid w:val="00EE530F"/>
    <w:rsid w:val="00EE54E3"/>
    <w:rsid w:val="00EE54E9"/>
    <w:rsid w:val="00EE5953"/>
    <w:rsid w:val="00EE59FC"/>
    <w:rsid w:val="00EE60DC"/>
    <w:rsid w:val="00EE6234"/>
    <w:rsid w:val="00EE69C0"/>
    <w:rsid w:val="00EE6A49"/>
    <w:rsid w:val="00EE6AF4"/>
    <w:rsid w:val="00EE6F6F"/>
    <w:rsid w:val="00EE7109"/>
    <w:rsid w:val="00EE715E"/>
    <w:rsid w:val="00EE71FA"/>
    <w:rsid w:val="00EE7452"/>
    <w:rsid w:val="00EE74C0"/>
    <w:rsid w:val="00EE7794"/>
    <w:rsid w:val="00EE79BF"/>
    <w:rsid w:val="00EE7A26"/>
    <w:rsid w:val="00EE7B74"/>
    <w:rsid w:val="00EE7ECE"/>
    <w:rsid w:val="00EE7F1E"/>
    <w:rsid w:val="00EE7F4E"/>
    <w:rsid w:val="00EE7FE9"/>
    <w:rsid w:val="00EF013B"/>
    <w:rsid w:val="00EF044D"/>
    <w:rsid w:val="00EF0AEE"/>
    <w:rsid w:val="00EF0BCE"/>
    <w:rsid w:val="00EF1108"/>
    <w:rsid w:val="00EF147E"/>
    <w:rsid w:val="00EF14FC"/>
    <w:rsid w:val="00EF175D"/>
    <w:rsid w:val="00EF1918"/>
    <w:rsid w:val="00EF1992"/>
    <w:rsid w:val="00EF19AE"/>
    <w:rsid w:val="00EF1BD3"/>
    <w:rsid w:val="00EF2953"/>
    <w:rsid w:val="00EF2C40"/>
    <w:rsid w:val="00EF2DFA"/>
    <w:rsid w:val="00EF2E1C"/>
    <w:rsid w:val="00EF2EFE"/>
    <w:rsid w:val="00EF2F33"/>
    <w:rsid w:val="00EF2F86"/>
    <w:rsid w:val="00EF2F93"/>
    <w:rsid w:val="00EF3009"/>
    <w:rsid w:val="00EF38D2"/>
    <w:rsid w:val="00EF3A21"/>
    <w:rsid w:val="00EF3A59"/>
    <w:rsid w:val="00EF4095"/>
    <w:rsid w:val="00EF4188"/>
    <w:rsid w:val="00EF45D9"/>
    <w:rsid w:val="00EF461B"/>
    <w:rsid w:val="00EF469E"/>
    <w:rsid w:val="00EF4989"/>
    <w:rsid w:val="00EF4B6C"/>
    <w:rsid w:val="00EF4B7D"/>
    <w:rsid w:val="00EF4E7F"/>
    <w:rsid w:val="00EF4FB2"/>
    <w:rsid w:val="00EF500B"/>
    <w:rsid w:val="00EF507D"/>
    <w:rsid w:val="00EF52B4"/>
    <w:rsid w:val="00EF55C3"/>
    <w:rsid w:val="00EF573C"/>
    <w:rsid w:val="00EF58C6"/>
    <w:rsid w:val="00EF5976"/>
    <w:rsid w:val="00EF59BD"/>
    <w:rsid w:val="00EF5C08"/>
    <w:rsid w:val="00EF61F3"/>
    <w:rsid w:val="00EF63C6"/>
    <w:rsid w:val="00EF65EC"/>
    <w:rsid w:val="00EF6797"/>
    <w:rsid w:val="00EF6AC9"/>
    <w:rsid w:val="00EF6FFB"/>
    <w:rsid w:val="00EF76A3"/>
    <w:rsid w:val="00EF7AF9"/>
    <w:rsid w:val="00F000EF"/>
    <w:rsid w:val="00F00934"/>
    <w:rsid w:val="00F00E3E"/>
    <w:rsid w:val="00F0114B"/>
    <w:rsid w:val="00F01233"/>
    <w:rsid w:val="00F012B2"/>
    <w:rsid w:val="00F016AB"/>
    <w:rsid w:val="00F01A70"/>
    <w:rsid w:val="00F020C6"/>
    <w:rsid w:val="00F02596"/>
    <w:rsid w:val="00F027EE"/>
    <w:rsid w:val="00F02C83"/>
    <w:rsid w:val="00F03105"/>
    <w:rsid w:val="00F033BB"/>
    <w:rsid w:val="00F03EC5"/>
    <w:rsid w:val="00F041F6"/>
    <w:rsid w:val="00F042E4"/>
    <w:rsid w:val="00F04434"/>
    <w:rsid w:val="00F04904"/>
    <w:rsid w:val="00F04A57"/>
    <w:rsid w:val="00F04B00"/>
    <w:rsid w:val="00F04DF6"/>
    <w:rsid w:val="00F04E35"/>
    <w:rsid w:val="00F053E3"/>
    <w:rsid w:val="00F054CE"/>
    <w:rsid w:val="00F05509"/>
    <w:rsid w:val="00F05536"/>
    <w:rsid w:val="00F055DA"/>
    <w:rsid w:val="00F0565F"/>
    <w:rsid w:val="00F056B1"/>
    <w:rsid w:val="00F059EB"/>
    <w:rsid w:val="00F05BDE"/>
    <w:rsid w:val="00F05E47"/>
    <w:rsid w:val="00F05EDD"/>
    <w:rsid w:val="00F05EEE"/>
    <w:rsid w:val="00F06249"/>
    <w:rsid w:val="00F06878"/>
    <w:rsid w:val="00F0691F"/>
    <w:rsid w:val="00F06981"/>
    <w:rsid w:val="00F06B75"/>
    <w:rsid w:val="00F06F55"/>
    <w:rsid w:val="00F07365"/>
    <w:rsid w:val="00F07C9E"/>
    <w:rsid w:val="00F07E29"/>
    <w:rsid w:val="00F10297"/>
    <w:rsid w:val="00F103C1"/>
    <w:rsid w:val="00F10A86"/>
    <w:rsid w:val="00F110D1"/>
    <w:rsid w:val="00F110DC"/>
    <w:rsid w:val="00F11810"/>
    <w:rsid w:val="00F11D1B"/>
    <w:rsid w:val="00F1203B"/>
    <w:rsid w:val="00F12235"/>
    <w:rsid w:val="00F12442"/>
    <w:rsid w:val="00F12904"/>
    <w:rsid w:val="00F12C17"/>
    <w:rsid w:val="00F12DE5"/>
    <w:rsid w:val="00F12EEE"/>
    <w:rsid w:val="00F12FF3"/>
    <w:rsid w:val="00F1304A"/>
    <w:rsid w:val="00F13438"/>
    <w:rsid w:val="00F1363A"/>
    <w:rsid w:val="00F136DE"/>
    <w:rsid w:val="00F13752"/>
    <w:rsid w:val="00F13B21"/>
    <w:rsid w:val="00F13D3E"/>
    <w:rsid w:val="00F13D49"/>
    <w:rsid w:val="00F143BF"/>
    <w:rsid w:val="00F148E4"/>
    <w:rsid w:val="00F14DBE"/>
    <w:rsid w:val="00F14DE6"/>
    <w:rsid w:val="00F14FDC"/>
    <w:rsid w:val="00F1540B"/>
    <w:rsid w:val="00F1550E"/>
    <w:rsid w:val="00F15819"/>
    <w:rsid w:val="00F15AFB"/>
    <w:rsid w:val="00F16324"/>
    <w:rsid w:val="00F1651C"/>
    <w:rsid w:val="00F16562"/>
    <w:rsid w:val="00F17033"/>
    <w:rsid w:val="00F1721A"/>
    <w:rsid w:val="00F175AA"/>
    <w:rsid w:val="00F176B1"/>
    <w:rsid w:val="00F17899"/>
    <w:rsid w:val="00F17B4A"/>
    <w:rsid w:val="00F17D91"/>
    <w:rsid w:val="00F203AC"/>
    <w:rsid w:val="00F204F0"/>
    <w:rsid w:val="00F20662"/>
    <w:rsid w:val="00F20AA4"/>
    <w:rsid w:val="00F211F6"/>
    <w:rsid w:val="00F2171A"/>
    <w:rsid w:val="00F2197B"/>
    <w:rsid w:val="00F21B02"/>
    <w:rsid w:val="00F21C90"/>
    <w:rsid w:val="00F21DEF"/>
    <w:rsid w:val="00F21F0E"/>
    <w:rsid w:val="00F2205E"/>
    <w:rsid w:val="00F22148"/>
    <w:rsid w:val="00F2247D"/>
    <w:rsid w:val="00F226CD"/>
    <w:rsid w:val="00F227C1"/>
    <w:rsid w:val="00F22DEC"/>
    <w:rsid w:val="00F22E98"/>
    <w:rsid w:val="00F230AA"/>
    <w:rsid w:val="00F23211"/>
    <w:rsid w:val="00F23319"/>
    <w:rsid w:val="00F23479"/>
    <w:rsid w:val="00F23585"/>
    <w:rsid w:val="00F239F5"/>
    <w:rsid w:val="00F23D90"/>
    <w:rsid w:val="00F23FD7"/>
    <w:rsid w:val="00F24127"/>
    <w:rsid w:val="00F246D2"/>
    <w:rsid w:val="00F24932"/>
    <w:rsid w:val="00F24D01"/>
    <w:rsid w:val="00F25042"/>
    <w:rsid w:val="00F25394"/>
    <w:rsid w:val="00F25439"/>
    <w:rsid w:val="00F2580D"/>
    <w:rsid w:val="00F25928"/>
    <w:rsid w:val="00F25B75"/>
    <w:rsid w:val="00F25FB0"/>
    <w:rsid w:val="00F26128"/>
    <w:rsid w:val="00F268EA"/>
    <w:rsid w:val="00F2696D"/>
    <w:rsid w:val="00F26E8D"/>
    <w:rsid w:val="00F26FC6"/>
    <w:rsid w:val="00F271C4"/>
    <w:rsid w:val="00F27267"/>
    <w:rsid w:val="00F27A5E"/>
    <w:rsid w:val="00F27C87"/>
    <w:rsid w:val="00F27D33"/>
    <w:rsid w:val="00F27EFB"/>
    <w:rsid w:val="00F305B7"/>
    <w:rsid w:val="00F30645"/>
    <w:rsid w:val="00F3066B"/>
    <w:rsid w:val="00F309CB"/>
    <w:rsid w:val="00F317A5"/>
    <w:rsid w:val="00F31FC9"/>
    <w:rsid w:val="00F31FD4"/>
    <w:rsid w:val="00F32051"/>
    <w:rsid w:val="00F32084"/>
    <w:rsid w:val="00F323D8"/>
    <w:rsid w:val="00F3242B"/>
    <w:rsid w:val="00F32B67"/>
    <w:rsid w:val="00F3318D"/>
    <w:rsid w:val="00F3318F"/>
    <w:rsid w:val="00F334EB"/>
    <w:rsid w:val="00F33838"/>
    <w:rsid w:val="00F33AE5"/>
    <w:rsid w:val="00F33B96"/>
    <w:rsid w:val="00F33DC7"/>
    <w:rsid w:val="00F33F03"/>
    <w:rsid w:val="00F342D7"/>
    <w:rsid w:val="00F3485D"/>
    <w:rsid w:val="00F349E4"/>
    <w:rsid w:val="00F34B57"/>
    <w:rsid w:val="00F34CF6"/>
    <w:rsid w:val="00F34DF9"/>
    <w:rsid w:val="00F34F63"/>
    <w:rsid w:val="00F35142"/>
    <w:rsid w:val="00F3527C"/>
    <w:rsid w:val="00F352D6"/>
    <w:rsid w:val="00F35408"/>
    <w:rsid w:val="00F3576D"/>
    <w:rsid w:val="00F35B2B"/>
    <w:rsid w:val="00F35C97"/>
    <w:rsid w:val="00F367C8"/>
    <w:rsid w:val="00F3693E"/>
    <w:rsid w:val="00F36BC4"/>
    <w:rsid w:val="00F37072"/>
    <w:rsid w:val="00F37122"/>
    <w:rsid w:val="00F37208"/>
    <w:rsid w:val="00F3728F"/>
    <w:rsid w:val="00F37394"/>
    <w:rsid w:val="00F378F7"/>
    <w:rsid w:val="00F37D3A"/>
    <w:rsid w:val="00F403B4"/>
    <w:rsid w:val="00F4047E"/>
    <w:rsid w:val="00F40524"/>
    <w:rsid w:val="00F40A2A"/>
    <w:rsid w:val="00F40C89"/>
    <w:rsid w:val="00F411EC"/>
    <w:rsid w:val="00F415AB"/>
    <w:rsid w:val="00F416F2"/>
    <w:rsid w:val="00F41A0E"/>
    <w:rsid w:val="00F420E7"/>
    <w:rsid w:val="00F42487"/>
    <w:rsid w:val="00F42497"/>
    <w:rsid w:val="00F424CD"/>
    <w:rsid w:val="00F425F2"/>
    <w:rsid w:val="00F426FA"/>
    <w:rsid w:val="00F428B0"/>
    <w:rsid w:val="00F43090"/>
    <w:rsid w:val="00F4374A"/>
    <w:rsid w:val="00F438C6"/>
    <w:rsid w:val="00F43A70"/>
    <w:rsid w:val="00F43E39"/>
    <w:rsid w:val="00F43F54"/>
    <w:rsid w:val="00F441B1"/>
    <w:rsid w:val="00F441BD"/>
    <w:rsid w:val="00F44578"/>
    <w:rsid w:val="00F44591"/>
    <w:rsid w:val="00F4488B"/>
    <w:rsid w:val="00F44BD4"/>
    <w:rsid w:val="00F44C44"/>
    <w:rsid w:val="00F453BB"/>
    <w:rsid w:val="00F4550E"/>
    <w:rsid w:val="00F45758"/>
    <w:rsid w:val="00F45791"/>
    <w:rsid w:val="00F45A76"/>
    <w:rsid w:val="00F45B9A"/>
    <w:rsid w:val="00F45DED"/>
    <w:rsid w:val="00F45FF4"/>
    <w:rsid w:val="00F460D9"/>
    <w:rsid w:val="00F4633E"/>
    <w:rsid w:val="00F46916"/>
    <w:rsid w:val="00F46A37"/>
    <w:rsid w:val="00F46BBD"/>
    <w:rsid w:val="00F4700D"/>
    <w:rsid w:val="00F470E6"/>
    <w:rsid w:val="00F4755F"/>
    <w:rsid w:val="00F47649"/>
    <w:rsid w:val="00F47B57"/>
    <w:rsid w:val="00F47F9D"/>
    <w:rsid w:val="00F50251"/>
    <w:rsid w:val="00F504BB"/>
    <w:rsid w:val="00F505CD"/>
    <w:rsid w:val="00F50810"/>
    <w:rsid w:val="00F50E1E"/>
    <w:rsid w:val="00F513B6"/>
    <w:rsid w:val="00F5146D"/>
    <w:rsid w:val="00F5155E"/>
    <w:rsid w:val="00F51594"/>
    <w:rsid w:val="00F51616"/>
    <w:rsid w:val="00F51838"/>
    <w:rsid w:val="00F518FB"/>
    <w:rsid w:val="00F51C3A"/>
    <w:rsid w:val="00F51CBA"/>
    <w:rsid w:val="00F51CDA"/>
    <w:rsid w:val="00F51E8D"/>
    <w:rsid w:val="00F51F99"/>
    <w:rsid w:val="00F51FE5"/>
    <w:rsid w:val="00F5219F"/>
    <w:rsid w:val="00F52362"/>
    <w:rsid w:val="00F52928"/>
    <w:rsid w:val="00F52CF2"/>
    <w:rsid w:val="00F536A3"/>
    <w:rsid w:val="00F53F4B"/>
    <w:rsid w:val="00F5406C"/>
    <w:rsid w:val="00F5408E"/>
    <w:rsid w:val="00F540E6"/>
    <w:rsid w:val="00F54108"/>
    <w:rsid w:val="00F54347"/>
    <w:rsid w:val="00F54492"/>
    <w:rsid w:val="00F545D0"/>
    <w:rsid w:val="00F5462A"/>
    <w:rsid w:val="00F54D1C"/>
    <w:rsid w:val="00F54D45"/>
    <w:rsid w:val="00F54DC4"/>
    <w:rsid w:val="00F5513A"/>
    <w:rsid w:val="00F55161"/>
    <w:rsid w:val="00F552EE"/>
    <w:rsid w:val="00F55617"/>
    <w:rsid w:val="00F55628"/>
    <w:rsid w:val="00F559B5"/>
    <w:rsid w:val="00F560B4"/>
    <w:rsid w:val="00F565DD"/>
    <w:rsid w:val="00F56640"/>
    <w:rsid w:val="00F566AD"/>
    <w:rsid w:val="00F569D5"/>
    <w:rsid w:val="00F56AD5"/>
    <w:rsid w:val="00F56CBF"/>
    <w:rsid w:val="00F57388"/>
    <w:rsid w:val="00F57490"/>
    <w:rsid w:val="00F5799D"/>
    <w:rsid w:val="00F579AF"/>
    <w:rsid w:val="00F57AC4"/>
    <w:rsid w:val="00F57DE1"/>
    <w:rsid w:val="00F57FE2"/>
    <w:rsid w:val="00F57FEF"/>
    <w:rsid w:val="00F60552"/>
    <w:rsid w:val="00F60746"/>
    <w:rsid w:val="00F60898"/>
    <w:rsid w:val="00F6099E"/>
    <w:rsid w:val="00F60B1A"/>
    <w:rsid w:val="00F60D3B"/>
    <w:rsid w:val="00F60FCB"/>
    <w:rsid w:val="00F61137"/>
    <w:rsid w:val="00F615CF"/>
    <w:rsid w:val="00F6185C"/>
    <w:rsid w:val="00F6196F"/>
    <w:rsid w:val="00F61E08"/>
    <w:rsid w:val="00F62007"/>
    <w:rsid w:val="00F6249C"/>
    <w:rsid w:val="00F62783"/>
    <w:rsid w:val="00F629D1"/>
    <w:rsid w:val="00F62F82"/>
    <w:rsid w:val="00F63044"/>
    <w:rsid w:val="00F63164"/>
    <w:rsid w:val="00F634B0"/>
    <w:rsid w:val="00F63622"/>
    <w:rsid w:val="00F63A0C"/>
    <w:rsid w:val="00F63B5A"/>
    <w:rsid w:val="00F63E58"/>
    <w:rsid w:val="00F63F14"/>
    <w:rsid w:val="00F63F7B"/>
    <w:rsid w:val="00F63FEF"/>
    <w:rsid w:val="00F640A9"/>
    <w:rsid w:val="00F642A9"/>
    <w:rsid w:val="00F64892"/>
    <w:rsid w:val="00F64C91"/>
    <w:rsid w:val="00F64F29"/>
    <w:rsid w:val="00F651A8"/>
    <w:rsid w:val="00F651B0"/>
    <w:rsid w:val="00F655E7"/>
    <w:rsid w:val="00F65707"/>
    <w:rsid w:val="00F6577B"/>
    <w:rsid w:val="00F6580E"/>
    <w:rsid w:val="00F66372"/>
    <w:rsid w:val="00F66710"/>
    <w:rsid w:val="00F66828"/>
    <w:rsid w:val="00F668C0"/>
    <w:rsid w:val="00F66A79"/>
    <w:rsid w:val="00F66C2A"/>
    <w:rsid w:val="00F670CC"/>
    <w:rsid w:val="00F6714F"/>
    <w:rsid w:val="00F674A1"/>
    <w:rsid w:val="00F674C1"/>
    <w:rsid w:val="00F678D6"/>
    <w:rsid w:val="00F679C8"/>
    <w:rsid w:val="00F67D77"/>
    <w:rsid w:val="00F67EB2"/>
    <w:rsid w:val="00F67F0E"/>
    <w:rsid w:val="00F70045"/>
    <w:rsid w:val="00F70053"/>
    <w:rsid w:val="00F703FD"/>
    <w:rsid w:val="00F704DC"/>
    <w:rsid w:val="00F70707"/>
    <w:rsid w:val="00F70A01"/>
    <w:rsid w:val="00F70A59"/>
    <w:rsid w:val="00F70C11"/>
    <w:rsid w:val="00F70DF2"/>
    <w:rsid w:val="00F70F79"/>
    <w:rsid w:val="00F710D3"/>
    <w:rsid w:val="00F71237"/>
    <w:rsid w:val="00F7170B"/>
    <w:rsid w:val="00F71F0F"/>
    <w:rsid w:val="00F722AE"/>
    <w:rsid w:val="00F723A6"/>
    <w:rsid w:val="00F72918"/>
    <w:rsid w:val="00F72B44"/>
    <w:rsid w:val="00F72C36"/>
    <w:rsid w:val="00F72EEE"/>
    <w:rsid w:val="00F73104"/>
    <w:rsid w:val="00F73576"/>
    <w:rsid w:val="00F736AA"/>
    <w:rsid w:val="00F73921"/>
    <w:rsid w:val="00F73A85"/>
    <w:rsid w:val="00F73EBA"/>
    <w:rsid w:val="00F740C7"/>
    <w:rsid w:val="00F74130"/>
    <w:rsid w:val="00F7426C"/>
    <w:rsid w:val="00F74393"/>
    <w:rsid w:val="00F7447D"/>
    <w:rsid w:val="00F74BE0"/>
    <w:rsid w:val="00F74CC1"/>
    <w:rsid w:val="00F74D85"/>
    <w:rsid w:val="00F752A3"/>
    <w:rsid w:val="00F75307"/>
    <w:rsid w:val="00F75462"/>
    <w:rsid w:val="00F759AC"/>
    <w:rsid w:val="00F759C3"/>
    <w:rsid w:val="00F75B2F"/>
    <w:rsid w:val="00F75BEE"/>
    <w:rsid w:val="00F75F86"/>
    <w:rsid w:val="00F763A4"/>
    <w:rsid w:val="00F76543"/>
    <w:rsid w:val="00F76688"/>
    <w:rsid w:val="00F766D2"/>
    <w:rsid w:val="00F7682C"/>
    <w:rsid w:val="00F76910"/>
    <w:rsid w:val="00F771A1"/>
    <w:rsid w:val="00F7731D"/>
    <w:rsid w:val="00F774B5"/>
    <w:rsid w:val="00F77709"/>
    <w:rsid w:val="00F7792D"/>
    <w:rsid w:val="00F77D71"/>
    <w:rsid w:val="00F77E25"/>
    <w:rsid w:val="00F77F38"/>
    <w:rsid w:val="00F80013"/>
    <w:rsid w:val="00F8023A"/>
    <w:rsid w:val="00F8035E"/>
    <w:rsid w:val="00F80507"/>
    <w:rsid w:val="00F809ED"/>
    <w:rsid w:val="00F80B45"/>
    <w:rsid w:val="00F80CFA"/>
    <w:rsid w:val="00F8102F"/>
    <w:rsid w:val="00F812B1"/>
    <w:rsid w:val="00F81343"/>
    <w:rsid w:val="00F813AB"/>
    <w:rsid w:val="00F816F7"/>
    <w:rsid w:val="00F81CDF"/>
    <w:rsid w:val="00F81D52"/>
    <w:rsid w:val="00F81D92"/>
    <w:rsid w:val="00F81E0E"/>
    <w:rsid w:val="00F81EB4"/>
    <w:rsid w:val="00F821B7"/>
    <w:rsid w:val="00F8221A"/>
    <w:rsid w:val="00F82376"/>
    <w:rsid w:val="00F8293B"/>
    <w:rsid w:val="00F82D7F"/>
    <w:rsid w:val="00F82E33"/>
    <w:rsid w:val="00F832B8"/>
    <w:rsid w:val="00F8336D"/>
    <w:rsid w:val="00F83375"/>
    <w:rsid w:val="00F836B7"/>
    <w:rsid w:val="00F8392C"/>
    <w:rsid w:val="00F842E6"/>
    <w:rsid w:val="00F8435D"/>
    <w:rsid w:val="00F845BD"/>
    <w:rsid w:val="00F84901"/>
    <w:rsid w:val="00F84A90"/>
    <w:rsid w:val="00F84A95"/>
    <w:rsid w:val="00F84B28"/>
    <w:rsid w:val="00F85167"/>
    <w:rsid w:val="00F85585"/>
    <w:rsid w:val="00F85782"/>
    <w:rsid w:val="00F858AE"/>
    <w:rsid w:val="00F85A2B"/>
    <w:rsid w:val="00F85D9E"/>
    <w:rsid w:val="00F85F60"/>
    <w:rsid w:val="00F8627E"/>
    <w:rsid w:val="00F86386"/>
    <w:rsid w:val="00F867E4"/>
    <w:rsid w:val="00F86A58"/>
    <w:rsid w:val="00F86BBE"/>
    <w:rsid w:val="00F86BC0"/>
    <w:rsid w:val="00F87536"/>
    <w:rsid w:val="00F87555"/>
    <w:rsid w:val="00F87567"/>
    <w:rsid w:val="00F87572"/>
    <w:rsid w:val="00F87804"/>
    <w:rsid w:val="00F87910"/>
    <w:rsid w:val="00F87A4B"/>
    <w:rsid w:val="00F87CCE"/>
    <w:rsid w:val="00F87EFC"/>
    <w:rsid w:val="00F87F1F"/>
    <w:rsid w:val="00F903A9"/>
    <w:rsid w:val="00F906F6"/>
    <w:rsid w:val="00F90795"/>
    <w:rsid w:val="00F907CA"/>
    <w:rsid w:val="00F908AB"/>
    <w:rsid w:val="00F90901"/>
    <w:rsid w:val="00F90B5D"/>
    <w:rsid w:val="00F90B61"/>
    <w:rsid w:val="00F90BAF"/>
    <w:rsid w:val="00F912AE"/>
    <w:rsid w:val="00F91ADD"/>
    <w:rsid w:val="00F91ECE"/>
    <w:rsid w:val="00F91F2D"/>
    <w:rsid w:val="00F9234F"/>
    <w:rsid w:val="00F92380"/>
    <w:rsid w:val="00F92704"/>
    <w:rsid w:val="00F92763"/>
    <w:rsid w:val="00F92FFE"/>
    <w:rsid w:val="00F93323"/>
    <w:rsid w:val="00F93835"/>
    <w:rsid w:val="00F938BB"/>
    <w:rsid w:val="00F93A9F"/>
    <w:rsid w:val="00F93B13"/>
    <w:rsid w:val="00F93E7A"/>
    <w:rsid w:val="00F9452C"/>
    <w:rsid w:val="00F94561"/>
    <w:rsid w:val="00F94612"/>
    <w:rsid w:val="00F94771"/>
    <w:rsid w:val="00F947EA"/>
    <w:rsid w:val="00F94AD8"/>
    <w:rsid w:val="00F94E08"/>
    <w:rsid w:val="00F958F1"/>
    <w:rsid w:val="00F9598F"/>
    <w:rsid w:val="00F95D8D"/>
    <w:rsid w:val="00F95E96"/>
    <w:rsid w:val="00F95EED"/>
    <w:rsid w:val="00F9603C"/>
    <w:rsid w:val="00F96220"/>
    <w:rsid w:val="00F962DF"/>
    <w:rsid w:val="00F962F5"/>
    <w:rsid w:val="00F96357"/>
    <w:rsid w:val="00F9642A"/>
    <w:rsid w:val="00F964EF"/>
    <w:rsid w:val="00F96893"/>
    <w:rsid w:val="00F96D38"/>
    <w:rsid w:val="00F96EBF"/>
    <w:rsid w:val="00F970B6"/>
    <w:rsid w:val="00F973B8"/>
    <w:rsid w:val="00F9793D"/>
    <w:rsid w:val="00F97C73"/>
    <w:rsid w:val="00FA0027"/>
    <w:rsid w:val="00FA0355"/>
    <w:rsid w:val="00FA073C"/>
    <w:rsid w:val="00FA0846"/>
    <w:rsid w:val="00FA163F"/>
    <w:rsid w:val="00FA19DE"/>
    <w:rsid w:val="00FA1D07"/>
    <w:rsid w:val="00FA1D5A"/>
    <w:rsid w:val="00FA1F49"/>
    <w:rsid w:val="00FA2200"/>
    <w:rsid w:val="00FA23AF"/>
    <w:rsid w:val="00FA24D8"/>
    <w:rsid w:val="00FA2688"/>
    <w:rsid w:val="00FA27D2"/>
    <w:rsid w:val="00FA293A"/>
    <w:rsid w:val="00FA2B54"/>
    <w:rsid w:val="00FA2D33"/>
    <w:rsid w:val="00FA2D51"/>
    <w:rsid w:val="00FA2DAC"/>
    <w:rsid w:val="00FA2EE6"/>
    <w:rsid w:val="00FA30D2"/>
    <w:rsid w:val="00FA326E"/>
    <w:rsid w:val="00FA38B4"/>
    <w:rsid w:val="00FA3A27"/>
    <w:rsid w:val="00FA4246"/>
    <w:rsid w:val="00FA4367"/>
    <w:rsid w:val="00FA4480"/>
    <w:rsid w:val="00FA44B6"/>
    <w:rsid w:val="00FA454C"/>
    <w:rsid w:val="00FA464A"/>
    <w:rsid w:val="00FA485D"/>
    <w:rsid w:val="00FA4AEF"/>
    <w:rsid w:val="00FA50F8"/>
    <w:rsid w:val="00FA52B8"/>
    <w:rsid w:val="00FA52ED"/>
    <w:rsid w:val="00FA541C"/>
    <w:rsid w:val="00FA5472"/>
    <w:rsid w:val="00FA5B2B"/>
    <w:rsid w:val="00FA617A"/>
    <w:rsid w:val="00FA62FF"/>
    <w:rsid w:val="00FA6683"/>
    <w:rsid w:val="00FA67D0"/>
    <w:rsid w:val="00FA6CA8"/>
    <w:rsid w:val="00FA6E45"/>
    <w:rsid w:val="00FA6F7C"/>
    <w:rsid w:val="00FA7156"/>
    <w:rsid w:val="00FA747B"/>
    <w:rsid w:val="00FA7852"/>
    <w:rsid w:val="00FA78D7"/>
    <w:rsid w:val="00FA78EC"/>
    <w:rsid w:val="00FA7952"/>
    <w:rsid w:val="00FA79BC"/>
    <w:rsid w:val="00FA7B31"/>
    <w:rsid w:val="00FA7F32"/>
    <w:rsid w:val="00FA7FBC"/>
    <w:rsid w:val="00FB01E0"/>
    <w:rsid w:val="00FB01FD"/>
    <w:rsid w:val="00FB0893"/>
    <w:rsid w:val="00FB0A2B"/>
    <w:rsid w:val="00FB0FD1"/>
    <w:rsid w:val="00FB108B"/>
    <w:rsid w:val="00FB10E3"/>
    <w:rsid w:val="00FB19B6"/>
    <w:rsid w:val="00FB1ACE"/>
    <w:rsid w:val="00FB1C5D"/>
    <w:rsid w:val="00FB1D58"/>
    <w:rsid w:val="00FB1D71"/>
    <w:rsid w:val="00FB1FB6"/>
    <w:rsid w:val="00FB1FE4"/>
    <w:rsid w:val="00FB26A9"/>
    <w:rsid w:val="00FB2879"/>
    <w:rsid w:val="00FB294A"/>
    <w:rsid w:val="00FB3499"/>
    <w:rsid w:val="00FB34CB"/>
    <w:rsid w:val="00FB3556"/>
    <w:rsid w:val="00FB3603"/>
    <w:rsid w:val="00FB3610"/>
    <w:rsid w:val="00FB3816"/>
    <w:rsid w:val="00FB3AFA"/>
    <w:rsid w:val="00FB3BE4"/>
    <w:rsid w:val="00FB41EC"/>
    <w:rsid w:val="00FB46F1"/>
    <w:rsid w:val="00FB49C3"/>
    <w:rsid w:val="00FB4E4F"/>
    <w:rsid w:val="00FB5080"/>
    <w:rsid w:val="00FB51FD"/>
    <w:rsid w:val="00FB54B6"/>
    <w:rsid w:val="00FB589B"/>
    <w:rsid w:val="00FB58AD"/>
    <w:rsid w:val="00FB593B"/>
    <w:rsid w:val="00FB5975"/>
    <w:rsid w:val="00FB599F"/>
    <w:rsid w:val="00FB5A22"/>
    <w:rsid w:val="00FB5D74"/>
    <w:rsid w:val="00FB627C"/>
    <w:rsid w:val="00FB6290"/>
    <w:rsid w:val="00FB660F"/>
    <w:rsid w:val="00FB661D"/>
    <w:rsid w:val="00FB66D0"/>
    <w:rsid w:val="00FB682D"/>
    <w:rsid w:val="00FB68D8"/>
    <w:rsid w:val="00FB6C51"/>
    <w:rsid w:val="00FB6D46"/>
    <w:rsid w:val="00FB6E53"/>
    <w:rsid w:val="00FB6F89"/>
    <w:rsid w:val="00FB7219"/>
    <w:rsid w:val="00FB76D1"/>
    <w:rsid w:val="00FB76DB"/>
    <w:rsid w:val="00FB7A52"/>
    <w:rsid w:val="00FB7BF1"/>
    <w:rsid w:val="00FB7C58"/>
    <w:rsid w:val="00FB7D18"/>
    <w:rsid w:val="00FC0239"/>
    <w:rsid w:val="00FC04C4"/>
    <w:rsid w:val="00FC062A"/>
    <w:rsid w:val="00FC131D"/>
    <w:rsid w:val="00FC1661"/>
    <w:rsid w:val="00FC19D2"/>
    <w:rsid w:val="00FC1C5B"/>
    <w:rsid w:val="00FC1D74"/>
    <w:rsid w:val="00FC1E4C"/>
    <w:rsid w:val="00FC1E74"/>
    <w:rsid w:val="00FC2405"/>
    <w:rsid w:val="00FC2553"/>
    <w:rsid w:val="00FC27E2"/>
    <w:rsid w:val="00FC3130"/>
    <w:rsid w:val="00FC3132"/>
    <w:rsid w:val="00FC3409"/>
    <w:rsid w:val="00FC3438"/>
    <w:rsid w:val="00FC3D3A"/>
    <w:rsid w:val="00FC3E5D"/>
    <w:rsid w:val="00FC3EE6"/>
    <w:rsid w:val="00FC42DA"/>
    <w:rsid w:val="00FC4412"/>
    <w:rsid w:val="00FC44F7"/>
    <w:rsid w:val="00FC4C1B"/>
    <w:rsid w:val="00FC4D2C"/>
    <w:rsid w:val="00FC512A"/>
    <w:rsid w:val="00FC5995"/>
    <w:rsid w:val="00FC5B2A"/>
    <w:rsid w:val="00FC5EDF"/>
    <w:rsid w:val="00FC63A1"/>
    <w:rsid w:val="00FC6CB7"/>
    <w:rsid w:val="00FC6DD1"/>
    <w:rsid w:val="00FC7397"/>
    <w:rsid w:val="00FC7601"/>
    <w:rsid w:val="00FC788F"/>
    <w:rsid w:val="00FC79B5"/>
    <w:rsid w:val="00FC7B18"/>
    <w:rsid w:val="00FC7B90"/>
    <w:rsid w:val="00FD0718"/>
    <w:rsid w:val="00FD0741"/>
    <w:rsid w:val="00FD0CD2"/>
    <w:rsid w:val="00FD0EC4"/>
    <w:rsid w:val="00FD0FBC"/>
    <w:rsid w:val="00FD10CF"/>
    <w:rsid w:val="00FD1254"/>
    <w:rsid w:val="00FD15BF"/>
    <w:rsid w:val="00FD1646"/>
    <w:rsid w:val="00FD1A06"/>
    <w:rsid w:val="00FD1DFB"/>
    <w:rsid w:val="00FD2186"/>
    <w:rsid w:val="00FD25E8"/>
    <w:rsid w:val="00FD30EC"/>
    <w:rsid w:val="00FD34CB"/>
    <w:rsid w:val="00FD3623"/>
    <w:rsid w:val="00FD3878"/>
    <w:rsid w:val="00FD3AA5"/>
    <w:rsid w:val="00FD3B3D"/>
    <w:rsid w:val="00FD3CA7"/>
    <w:rsid w:val="00FD41D4"/>
    <w:rsid w:val="00FD453D"/>
    <w:rsid w:val="00FD456C"/>
    <w:rsid w:val="00FD477A"/>
    <w:rsid w:val="00FD51C1"/>
    <w:rsid w:val="00FD526E"/>
    <w:rsid w:val="00FD529E"/>
    <w:rsid w:val="00FD595B"/>
    <w:rsid w:val="00FD5ACB"/>
    <w:rsid w:val="00FD623D"/>
    <w:rsid w:val="00FD6249"/>
    <w:rsid w:val="00FD6331"/>
    <w:rsid w:val="00FD6434"/>
    <w:rsid w:val="00FD6855"/>
    <w:rsid w:val="00FD69D1"/>
    <w:rsid w:val="00FD6A09"/>
    <w:rsid w:val="00FD6A2D"/>
    <w:rsid w:val="00FD6B14"/>
    <w:rsid w:val="00FD6C46"/>
    <w:rsid w:val="00FD7058"/>
    <w:rsid w:val="00FD721D"/>
    <w:rsid w:val="00FD77DE"/>
    <w:rsid w:val="00FD7E03"/>
    <w:rsid w:val="00FD7E2B"/>
    <w:rsid w:val="00FE015A"/>
    <w:rsid w:val="00FE04C0"/>
    <w:rsid w:val="00FE0BF4"/>
    <w:rsid w:val="00FE0C0F"/>
    <w:rsid w:val="00FE0E55"/>
    <w:rsid w:val="00FE0F1D"/>
    <w:rsid w:val="00FE100D"/>
    <w:rsid w:val="00FE105C"/>
    <w:rsid w:val="00FE11A2"/>
    <w:rsid w:val="00FE133D"/>
    <w:rsid w:val="00FE14B2"/>
    <w:rsid w:val="00FE1D4E"/>
    <w:rsid w:val="00FE1DC4"/>
    <w:rsid w:val="00FE1E21"/>
    <w:rsid w:val="00FE1F09"/>
    <w:rsid w:val="00FE2088"/>
    <w:rsid w:val="00FE20A7"/>
    <w:rsid w:val="00FE25FB"/>
    <w:rsid w:val="00FE26E6"/>
    <w:rsid w:val="00FE2824"/>
    <w:rsid w:val="00FE29F3"/>
    <w:rsid w:val="00FE2A6F"/>
    <w:rsid w:val="00FE2E4C"/>
    <w:rsid w:val="00FE305D"/>
    <w:rsid w:val="00FE3154"/>
    <w:rsid w:val="00FE3191"/>
    <w:rsid w:val="00FE3AD7"/>
    <w:rsid w:val="00FE417B"/>
    <w:rsid w:val="00FE4220"/>
    <w:rsid w:val="00FE45E7"/>
    <w:rsid w:val="00FE4997"/>
    <w:rsid w:val="00FE4A1B"/>
    <w:rsid w:val="00FE4C1A"/>
    <w:rsid w:val="00FE4C1B"/>
    <w:rsid w:val="00FE4C93"/>
    <w:rsid w:val="00FE4DB4"/>
    <w:rsid w:val="00FE4F47"/>
    <w:rsid w:val="00FE5221"/>
    <w:rsid w:val="00FE5504"/>
    <w:rsid w:val="00FE551F"/>
    <w:rsid w:val="00FE5881"/>
    <w:rsid w:val="00FE593D"/>
    <w:rsid w:val="00FE5B85"/>
    <w:rsid w:val="00FE6009"/>
    <w:rsid w:val="00FE63D9"/>
    <w:rsid w:val="00FE6715"/>
    <w:rsid w:val="00FE6CD7"/>
    <w:rsid w:val="00FE6E3F"/>
    <w:rsid w:val="00FE6F28"/>
    <w:rsid w:val="00FE6FD7"/>
    <w:rsid w:val="00FE7053"/>
    <w:rsid w:val="00FE73AE"/>
    <w:rsid w:val="00FE7F35"/>
    <w:rsid w:val="00FE7F85"/>
    <w:rsid w:val="00FF0108"/>
    <w:rsid w:val="00FF0126"/>
    <w:rsid w:val="00FF062F"/>
    <w:rsid w:val="00FF09ED"/>
    <w:rsid w:val="00FF0B59"/>
    <w:rsid w:val="00FF0E1C"/>
    <w:rsid w:val="00FF0F1E"/>
    <w:rsid w:val="00FF14C5"/>
    <w:rsid w:val="00FF14FC"/>
    <w:rsid w:val="00FF18CB"/>
    <w:rsid w:val="00FF1B4B"/>
    <w:rsid w:val="00FF1D38"/>
    <w:rsid w:val="00FF21EF"/>
    <w:rsid w:val="00FF2298"/>
    <w:rsid w:val="00FF2A46"/>
    <w:rsid w:val="00FF2C37"/>
    <w:rsid w:val="00FF2C9B"/>
    <w:rsid w:val="00FF34AB"/>
    <w:rsid w:val="00FF3916"/>
    <w:rsid w:val="00FF40FC"/>
    <w:rsid w:val="00FF486A"/>
    <w:rsid w:val="00FF4AF1"/>
    <w:rsid w:val="00FF4BF7"/>
    <w:rsid w:val="00FF4E95"/>
    <w:rsid w:val="00FF5047"/>
    <w:rsid w:val="00FF53B5"/>
    <w:rsid w:val="00FF549A"/>
    <w:rsid w:val="00FF55E7"/>
    <w:rsid w:val="00FF56B5"/>
    <w:rsid w:val="00FF56B8"/>
    <w:rsid w:val="00FF577E"/>
    <w:rsid w:val="00FF58A8"/>
    <w:rsid w:val="00FF58DB"/>
    <w:rsid w:val="00FF5910"/>
    <w:rsid w:val="00FF5922"/>
    <w:rsid w:val="00FF5EF0"/>
    <w:rsid w:val="00FF6078"/>
    <w:rsid w:val="00FF630A"/>
    <w:rsid w:val="00FF6507"/>
    <w:rsid w:val="00FF6560"/>
    <w:rsid w:val="00FF6A17"/>
    <w:rsid w:val="00FF6C1A"/>
    <w:rsid w:val="00FF6F0D"/>
    <w:rsid w:val="00FF70A3"/>
    <w:rsid w:val="00FF7433"/>
    <w:rsid w:val="00FF75B5"/>
    <w:rsid w:val="00FF7660"/>
    <w:rsid w:val="00FF76CD"/>
    <w:rsid w:val="00FF7781"/>
    <w:rsid w:val="00FF7BDB"/>
    <w:rsid w:val="00FF7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5910958"/>
  <w15:docId w15:val="{B6A9B058-03A1-4C92-ACB8-78AB0D2FE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 w:qFormat="1"/>
    <w:lsdException w:name="index heading" w:semiHidden="1" w:unhideWhenUsed="1"/>
    <w:lsdException w:name="caption" w:uiPriority="0" w:qFormat="1"/>
    <w:lsdException w:name="table of figures" w:semiHidden="1" w:uiPriority="0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6FDD"/>
    <w:rPr>
      <w:rFonts w:ascii="Arial" w:hAnsi="Arial"/>
      <w:sz w:val="18"/>
      <w:szCs w:val="18"/>
    </w:rPr>
  </w:style>
  <w:style w:type="paragraph" w:styleId="Heading1">
    <w:name w:val="heading 1"/>
    <w:basedOn w:val="Heading2"/>
    <w:next w:val="BodyText"/>
    <w:link w:val="Heading1Char"/>
    <w:qFormat/>
    <w:pPr>
      <w:outlineLvl w:val="0"/>
    </w:pPr>
    <w:rPr>
      <w:i w:val="0"/>
    </w:rPr>
  </w:style>
  <w:style w:type="paragraph" w:styleId="Heading2">
    <w:name w:val="heading 2"/>
    <w:basedOn w:val="Heading3"/>
    <w:next w:val="BodyText"/>
    <w:qFormat/>
    <w:pPr>
      <w:spacing w:line="280" w:lineRule="atLeast"/>
      <w:outlineLvl w:val="1"/>
    </w:pPr>
    <w:rPr>
      <w:b/>
      <w:sz w:val="24"/>
    </w:rPr>
  </w:style>
  <w:style w:type="paragraph" w:styleId="Heading3">
    <w:name w:val="heading 3"/>
    <w:basedOn w:val="BodyText"/>
    <w:next w:val="BodyText"/>
    <w:qFormat/>
    <w:pPr>
      <w:keepNext/>
      <w:keepLines/>
      <w:spacing w:after="0" w:line="260" w:lineRule="atLeast"/>
      <w:outlineLvl w:val="2"/>
    </w:pPr>
    <w:rPr>
      <w:i/>
      <w:sz w:val="22"/>
      <w:szCs w:val="20"/>
    </w:rPr>
  </w:style>
  <w:style w:type="paragraph" w:styleId="Heading4">
    <w:name w:val="heading 4"/>
    <w:basedOn w:val="BodyText"/>
    <w:next w:val="BodyText"/>
    <w:qFormat/>
    <w:pPr>
      <w:spacing w:line="260" w:lineRule="atLeast"/>
      <w:outlineLvl w:val="3"/>
    </w:pPr>
    <w:rPr>
      <w:sz w:val="22"/>
      <w:szCs w:val="20"/>
    </w:rPr>
  </w:style>
  <w:style w:type="paragraph" w:styleId="Heading5">
    <w:name w:val="heading 5"/>
    <w:basedOn w:val="Normal"/>
    <w:next w:val="Normal"/>
    <w:qFormat/>
    <w:pPr>
      <w:outlineLvl w:val="4"/>
    </w:pPr>
  </w:style>
  <w:style w:type="paragraph" w:styleId="Heading6">
    <w:name w:val="heading 6"/>
    <w:basedOn w:val="Normal"/>
    <w:next w:val="Normal"/>
    <w:qFormat/>
    <w:pPr>
      <w:outlineLvl w:val="5"/>
    </w:pPr>
  </w:style>
  <w:style w:type="paragraph" w:styleId="Heading7">
    <w:name w:val="heading 7"/>
    <w:basedOn w:val="Normal"/>
    <w:next w:val="Normal"/>
    <w:qFormat/>
    <w:pPr>
      <w:outlineLvl w:val="6"/>
    </w:pPr>
  </w:style>
  <w:style w:type="paragraph" w:styleId="Heading8">
    <w:name w:val="heading 8"/>
    <w:basedOn w:val="Normal"/>
    <w:next w:val="Normal"/>
    <w:link w:val="Heading8Char"/>
    <w:qFormat/>
    <w:pPr>
      <w:outlineLvl w:val="7"/>
    </w:pPr>
  </w:style>
  <w:style w:type="paragraph" w:styleId="Heading9">
    <w:name w:val="heading 9"/>
    <w:basedOn w:val="Normal"/>
    <w:next w:val="Normal"/>
    <w:qFormat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aliases w:val="bt,body text,Body"/>
    <w:basedOn w:val="Normal"/>
    <w:link w:val="BodyTextChar"/>
    <w:pPr>
      <w:spacing w:before="130" w:after="130"/>
    </w:pPr>
  </w:style>
  <w:style w:type="paragraph" w:styleId="ListBullet">
    <w:name w:val="List Bullet"/>
    <w:basedOn w:val="BodyText"/>
    <w:pPr>
      <w:numPr>
        <w:numId w:val="1"/>
      </w:numPr>
    </w:pPr>
  </w:style>
  <w:style w:type="paragraph" w:styleId="ListBullet2">
    <w:name w:val="List Bullet 2"/>
    <w:basedOn w:val="ListBullet"/>
    <w:pPr>
      <w:numPr>
        <w:numId w:val="2"/>
      </w:numPr>
    </w:pPr>
  </w:style>
  <w:style w:type="character" w:styleId="PageNumber">
    <w:name w:val="page number"/>
    <w:rPr>
      <w:sz w:val="22"/>
    </w:rPr>
  </w:style>
  <w:style w:type="paragraph" w:styleId="Signature">
    <w:name w:val="Signature"/>
    <w:basedOn w:val="Normal"/>
  </w:style>
  <w:style w:type="paragraph" w:styleId="Header">
    <w:name w:val="header"/>
    <w:basedOn w:val="Normal"/>
    <w:link w:val="HeaderChar"/>
    <w:pPr>
      <w:tabs>
        <w:tab w:val="center" w:pos="4253"/>
        <w:tab w:val="right" w:pos="8505"/>
      </w:tabs>
      <w:jc w:val="right"/>
    </w:pPr>
    <w:rPr>
      <w:i/>
    </w:rPr>
  </w:style>
  <w:style w:type="paragraph" w:styleId="Footer">
    <w:name w:val="footer"/>
    <w:basedOn w:val="Normal"/>
    <w:link w:val="FooterChar"/>
    <w:uiPriority w:val="99"/>
    <w:qFormat/>
    <w:pPr>
      <w:tabs>
        <w:tab w:val="center" w:pos="4320"/>
        <w:tab w:val="right" w:pos="8640"/>
      </w:tabs>
    </w:pPr>
  </w:style>
  <w:style w:type="paragraph" w:customStyle="1" w:styleId="a">
    <w:name w:val="¢éÍ¤ÇÒÁ"/>
    <w:basedOn w:val="Normal"/>
    <w:uiPriority w:val="99"/>
    <w:rsid w:val="00C92C07"/>
    <w:pPr>
      <w:tabs>
        <w:tab w:val="left" w:pos="1080"/>
      </w:tabs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ParagraphNumbering">
    <w:name w:val="Paragraph Numbering"/>
    <w:basedOn w:val="Header"/>
    <w:rsid w:val="00C92C07"/>
    <w:pPr>
      <w:numPr>
        <w:numId w:val="3"/>
      </w:numPr>
      <w:tabs>
        <w:tab w:val="clear" w:pos="4253"/>
        <w:tab w:val="clear" w:pos="8505"/>
        <w:tab w:val="left" w:pos="284"/>
      </w:tabs>
      <w:jc w:val="left"/>
    </w:pPr>
    <w:rPr>
      <w:i w:val="0"/>
    </w:rPr>
  </w:style>
  <w:style w:type="paragraph" w:styleId="BodyText3">
    <w:name w:val="Body Text 3"/>
    <w:basedOn w:val="Normal"/>
    <w:link w:val="BodyText3Char"/>
    <w:rsid w:val="00C92C07"/>
    <w:pPr>
      <w:spacing w:after="120"/>
    </w:pPr>
    <w:rPr>
      <w:sz w:val="16"/>
      <w:szCs w:val="16"/>
    </w:rPr>
  </w:style>
  <w:style w:type="table" w:styleId="TableGrid">
    <w:name w:val="Table Grid"/>
    <w:basedOn w:val="TableNormal"/>
    <w:rsid w:val="00C92C07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cttwolines">
    <w:name w:val="acct two lines"/>
    <w:aliases w:val="a2l"/>
    <w:basedOn w:val="Normal"/>
    <w:rsid w:val="00ED70BF"/>
    <w:pPr>
      <w:spacing w:after="240" w:line="260" w:lineRule="atLeast"/>
      <w:ind w:left="142" w:hanging="142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ReportMenuBar">
    <w:name w:val="ReportMenuBar"/>
    <w:basedOn w:val="Normal"/>
    <w:rsid w:val="006C13AA"/>
    <w:rPr>
      <w:rFonts w:cs="Times New Roman"/>
      <w:b/>
      <w:bCs/>
      <w:color w:val="FFFFFF"/>
      <w:sz w:val="30"/>
      <w:szCs w:val="30"/>
    </w:rPr>
  </w:style>
  <w:style w:type="paragraph" w:customStyle="1" w:styleId="ReportHeading1">
    <w:name w:val="ReportHeading1"/>
    <w:basedOn w:val="Normal"/>
    <w:rsid w:val="006C13AA"/>
    <w:pPr>
      <w:framePr w:w="6521" w:h="1055" w:hSpace="142" w:wrap="around" w:vAnchor="page" w:hAnchor="page" w:x="1441" w:y="4452"/>
      <w:spacing w:line="300" w:lineRule="atLeast"/>
    </w:pPr>
    <w:rPr>
      <w:rFonts w:cs="Times New Roman"/>
      <w:b/>
      <w:bCs/>
      <w:sz w:val="24"/>
      <w:szCs w:val="24"/>
    </w:rPr>
  </w:style>
  <w:style w:type="paragraph" w:customStyle="1" w:styleId="T">
    <w:name w:val="Å§ª×Í T"/>
    <w:basedOn w:val="Normal"/>
    <w:rsid w:val="006C13AA"/>
    <w:pPr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AccPolicyHeading">
    <w:name w:val="Acc Policy Heading"/>
    <w:basedOn w:val="BodyText"/>
    <w:link w:val="AccPolicyHeadingChar"/>
    <w:autoRedefine/>
    <w:rsid w:val="007C01C7"/>
    <w:pPr>
      <w:tabs>
        <w:tab w:val="left" w:pos="540"/>
      </w:tabs>
      <w:spacing w:before="0" w:after="0"/>
      <w:ind w:right="27"/>
      <w:jc w:val="thaiDistribute"/>
    </w:pPr>
    <w:rPr>
      <w:rFonts w:ascii="Angsana New" w:hAnsi="Angsana New"/>
      <w:b/>
      <w:bCs/>
      <w:sz w:val="30"/>
      <w:szCs w:val="30"/>
      <w:lang w:val="en-GB"/>
    </w:rPr>
  </w:style>
  <w:style w:type="character" w:customStyle="1" w:styleId="AccPolicyHeadingChar">
    <w:name w:val="Acc Policy Heading Char"/>
    <w:link w:val="AccPolicyHeading"/>
    <w:rsid w:val="007C01C7"/>
    <w:rPr>
      <w:rFonts w:ascii="Angsana New" w:hAnsi="Angsana New"/>
      <w:b/>
      <w:bCs/>
      <w:sz w:val="30"/>
      <w:szCs w:val="30"/>
      <w:lang w:val="en-GB"/>
    </w:rPr>
  </w:style>
  <w:style w:type="paragraph" w:customStyle="1" w:styleId="1">
    <w:name w:val="อักขระ อักขระ1"/>
    <w:basedOn w:val="Normal"/>
    <w:rsid w:val="00A83DDB"/>
    <w:pPr>
      <w:spacing w:after="160" w:line="240" w:lineRule="exact"/>
    </w:pPr>
    <w:rPr>
      <w:rFonts w:ascii="Verdana" w:hAnsi="Verdana"/>
      <w:sz w:val="20"/>
      <w:szCs w:val="20"/>
      <w:lang w:bidi="ar-SA"/>
    </w:rPr>
  </w:style>
  <w:style w:type="paragraph" w:customStyle="1" w:styleId="block">
    <w:name w:val="block"/>
    <w:aliases w:val="b"/>
    <w:basedOn w:val="BodyText"/>
    <w:rsid w:val="00A33268"/>
    <w:pPr>
      <w:spacing w:before="0" w:after="260" w:line="260" w:lineRule="atLeast"/>
      <w:ind w:left="567"/>
    </w:pPr>
    <w:rPr>
      <w:rFonts w:cs="Times New Roman"/>
      <w:sz w:val="22"/>
      <w:szCs w:val="20"/>
      <w:lang w:val="en-GB" w:bidi="ar-SA"/>
    </w:rPr>
  </w:style>
  <w:style w:type="paragraph" w:customStyle="1" w:styleId="a0">
    <w:name w:val="ºÇ¡"/>
    <w:basedOn w:val="Normal"/>
    <w:rsid w:val="00A33268"/>
    <w:pPr>
      <w:ind w:right="129"/>
      <w:jc w:val="right"/>
    </w:pPr>
    <w:rPr>
      <w:rFonts w:ascii="Book Antiqua" w:hAnsi="Book Antiqua" w:cs="Times New Roman"/>
      <w:sz w:val="22"/>
      <w:szCs w:val="22"/>
      <w:lang w:val="th-TH"/>
    </w:rPr>
  </w:style>
  <w:style w:type="paragraph" w:customStyle="1" w:styleId="3">
    <w:name w:val="µÒÃÒ§3ªèÍ§"/>
    <w:basedOn w:val="Normal"/>
    <w:rsid w:val="00BC1049"/>
    <w:pPr>
      <w:tabs>
        <w:tab w:val="left" w:pos="360"/>
        <w:tab w:val="left" w:pos="720"/>
      </w:tabs>
    </w:pPr>
    <w:rPr>
      <w:rFonts w:ascii="Book Antiqua" w:hAnsi="Book Antiqua" w:cs="Times New Roman"/>
      <w:sz w:val="22"/>
      <w:szCs w:val="22"/>
      <w:lang w:val="th-TH"/>
    </w:rPr>
  </w:style>
  <w:style w:type="paragraph" w:customStyle="1" w:styleId="acctfourfigures">
    <w:name w:val="acct four figures"/>
    <w:aliases w:val="a4"/>
    <w:basedOn w:val="Normal"/>
    <w:rsid w:val="00BC1049"/>
    <w:pPr>
      <w:tabs>
        <w:tab w:val="decimal" w:pos="765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mergecolhdg">
    <w:name w:val="acct merge col hdg"/>
    <w:aliases w:val="mh"/>
    <w:basedOn w:val="Normal"/>
    <w:rsid w:val="00BC1049"/>
    <w:pPr>
      <w:spacing w:line="260" w:lineRule="atLeast"/>
      <w:jc w:val="center"/>
    </w:pPr>
    <w:rPr>
      <w:rFonts w:ascii="Times New Roman" w:hAnsi="Times New Roman" w:cs="Times New Roman"/>
      <w:b/>
      <w:sz w:val="22"/>
      <w:szCs w:val="20"/>
      <w:lang w:val="en-GB" w:bidi="ar-SA"/>
    </w:rPr>
  </w:style>
  <w:style w:type="paragraph" w:styleId="BodyText2">
    <w:name w:val="Body Text 2"/>
    <w:basedOn w:val="Normal"/>
    <w:link w:val="BodyText2Char"/>
    <w:rsid w:val="00296EEF"/>
    <w:pPr>
      <w:spacing w:after="120" w:line="480" w:lineRule="auto"/>
    </w:pPr>
    <w:rPr>
      <w:szCs w:val="22"/>
    </w:rPr>
  </w:style>
  <w:style w:type="character" w:customStyle="1" w:styleId="BodyText2Char">
    <w:name w:val="Body Text 2 Char"/>
    <w:link w:val="BodyText2"/>
    <w:rsid w:val="00296EEF"/>
    <w:rPr>
      <w:rFonts w:ascii="Arial" w:hAnsi="Arial" w:cs="Angsana New"/>
      <w:sz w:val="18"/>
      <w:szCs w:val="22"/>
    </w:rPr>
  </w:style>
  <w:style w:type="paragraph" w:customStyle="1" w:styleId="a1">
    <w:name w:val="???????"/>
    <w:basedOn w:val="Normal"/>
    <w:rsid w:val="00296EEF"/>
    <w:pPr>
      <w:tabs>
        <w:tab w:val="left" w:pos="360"/>
        <w:tab w:val="left" w:pos="900"/>
        <w:tab w:val="left" w:pos="1080"/>
        <w:tab w:val="left" w:pos="1242"/>
        <w:tab w:val="left" w:pos="1422"/>
        <w:tab w:val="left" w:pos="1782"/>
      </w:tabs>
    </w:pPr>
    <w:rPr>
      <w:rFonts w:ascii="Times New Roman" w:hAnsi="Times New Roman"/>
      <w:sz w:val="30"/>
      <w:szCs w:val="30"/>
      <w:lang w:val="th-TH"/>
    </w:rPr>
  </w:style>
  <w:style w:type="paragraph" w:styleId="EnvelopeReturn">
    <w:name w:val="envelope return"/>
    <w:basedOn w:val="Normal"/>
    <w:rsid w:val="00296EEF"/>
    <w:pPr>
      <w:tabs>
        <w:tab w:val="left" w:pos="1134"/>
      </w:tabs>
      <w:spacing w:line="280" w:lineRule="atLeast"/>
    </w:pPr>
    <w:rPr>
      <w:rFonts w:cs="Times New Roman"/>
      <w:sz w:val="20"/>
      <w:szCs w:val="20"/>
    </w:rPr>
  </w:style>
  <w:style w:type="paragraph" w:customStyle="1" w:styleId="a2">
    <w:name w:val="a"/>
    <w:basedOn w:val="Normal"/>
    <w:rsid w:val="00247B32"/>
    <w:rPr>
      <w:rFonts w:ascii="Times New Roman" w:eastAsia="Calibri" w:hAnsi="Times New Roman" w:cs="Times New Roman"/>
      <w:sz w:val="30"/>
      <w:szCs w:val="30"/>
    </w:rPr>
  </w:style>
  <w:style w:type="paragraph" w:styleId="ListParagraph">
    <w:name w:val="List Paragraph"/>
    <w:basedOn w:val="Normal"/>
    <w:link w:val="ListParagraphChar"/>
    <w:uiPriority w:val="34"/>
    <w:qFormat/>
    <w:rsid w:val="00CB4D42"/>
    <w:pPr>
      <w:ind w:left="720"/>
    </w:pPr>
    <w:rPr>
      <w:szCs w:val="22"/>
    </w:rPr>
  </w:style>
  <w:style w:type="paragraph" w:customStyle="1" w:styleId="Char">
    <w:name w:val="Char"/>
    <w:basedOn w:val="Normal"/>
    <w:rsid w:val="000607D5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customStyle="1" w:styleId="30">
    <w:name w:val="?????3????"/>
    <w:basedOn w:val="Normal"/>
    <w:rsid w:val="00380366"/>
    <w:pPr>
      <w:tabs>
        <w:tab w:val="left" w:pos="360"/>
        <w:tab w:val="left" w:pos="720"/>
      </w:tabs>
    </w:pPr>
    <w:rPr>
      <w:rFonts w:ascii="Times New Roman" w:hAnsi="Times New Roman" w:cs="Times New Roman"/>
      <w:sz w:val="22"/>
      <w:szCs w:val="22"/>
      <w:lang w:val="th-TH"/>
    </w:rPr>
  </w:style>
  <w:style w:type="paragraph" w:customStyle="1" w:styleId="a3">
    <w:name w:val="???"/>
    <w:basedOn w:val="Normal"/>
    <w:rsid w:val="00380366"/>
    <w:pPr>
      <w:ind w:right="129"/>
      <w:jc w:val="right"/>
    </w:pPr>
    <w:rPr>
      <w:rFonts w:ascii="Times New Roman" w:hAnsi="Times New Roman" w:cs="Times New Roman"/>
      <w:sz w:val="22"/>
      <w:szCs w:val="22"/>
      <w:lang w:val="th-TH"/>
    </w:rPr>
  </w:style>
  <w:style w:type="paragraph" w:customStyle="1" w:styleId="StandaardOpinion">
    <w:name w:val="StandaardOpinion"/>
    <w:basedOn w:val="Normal"/>
    <w:rsid w:val="00731D75"/>
    <w:pPr>
      <w:spacing w:line="280" w:lineRule="atLeast"/>
    </w:pPr>
    <w:rPr>
      <w:rFonts w:ascii="Times New Roman" w:hAnsi="Times New Roman" w:cs="Times New Roman"/>
      <w:sz w:val="22"/>
      <w:szCs w:val="22"/>
    </w:rPr>
  </w:style>
  <w:style w:type="paragraph" w:styleId="BlockText">
    <w:name w:val="Block Text"/>
    <w:basedOn w:val="Normal"/>
    <w:uiPriority w:val="99"/>
    <w:rsid w:val="003D7850"/>
    <w:pPr>
      <w:ind w:left="540" w:right="270" w:hanging="540"/>
      <w:jc w:val="both"/>
    </w:pPr>
    <w:rPr>
      <w:sz w:val="20"/>
      <w:szCs w:val="20"/>
    </w:rPr>
  </w:style>
  <w:style w:type="character" w:customStyle="1" w:styleId="FooterChar">
    <w:name w:val="Footer Char"/>
    <w:link w:val="Footer"/>
    <w:uiPriority w:val="99"/>
    <w:rsid w:val="00365C33"/>
    <w:rPr>
      <w:rFonts w:ascii="Arial" w:hAnsi="Arial"/>
      <w:sz w:val="18"/>
      <w:szCs w:val="18"/>
    </w:rPr>
  </w:style>
  <w:style w:type="character" w:customStyle="1" w:styleId="AAAddress">
    <w:name w:val="AA Address"/>
    <w:rsid w:val="00E47B12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rsid w:val="00E47B12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Caption">
    <w:name w:val="caption"/>
    <w:basedOn w:val="Normal"/>
    <w:next w:val="Normal"/>
    <w:qFormat/>
    <w:rsid w:val="00E47B12"/>
    <w:rPr>
      <w:rFonts w:cs="Times New Roman"/>
      <w:b/>
      <w:bCs/>
    </w:rPr>
  </w:style>
  <w:style w:type="paragraph" w:styleId="ListBullet3">
    <w:name w:val="List Bullet 3"/>
    <w:basedOn w:val="Normal"/>
    <w:rsid w:val="00E47B12"/>
    <w:pPr>
      <w:numPr>
        <w:numId w:val="4"/>
      </w:numPr>
      <w:tabs>
        <w:tab w:val="clear" w:pos="926"/>
        <w:tab w:val="left" w:pos="851"/>
      </w:tabs>
      <w:ind w:left="1135" w:hanging="284"/>
    </w:pPr>
  </w:style>
  <w:style w:type="paragraph" w:styleId="ListBullet4">
    <w:name w:val="List Bullet 4"/>
    <w:basedOn w:val="Normal"/>
    <w:rsid w:val="00E47B12"/>
    <w:pPr>
      <w:numPr>
        <w:numId w:val="5"/>
      </w:numPr>
      <w:tabs>
        <w:tab w:val="clear" w:pos="1209"/>
        <w:tab w:val="left" w:pos="1134"/>
      </w:tabs>
      <w:ind w:left="1418" w:hanging="284"/>
    </w:pPr>
  </w:style>
  <w:style w:type="paragraph" w:styleId="ListNumber">
    <w:name w:val="List Number"/>
    <w:basedOn w:val="Normal"/>
    <w:rsid w:val="00E47B12"/>
    <w:pPr>
      <w:numPr>
        <w:numId w:val="6"/>
      </w:numPr>
      <w:tabs>
        <w:tab w:val="clear" w:pos="360"/>
        <w:tab w:val="left" w:pos="284"/>
      </w:tabs>
      <w:ind w:left="284" w:hanging="284"/>
    </w:pPr>
  </w:style>
  <w:style w:type="paragraph" w:styleId="ListNumber2">
    <w:name w:val="List Number 2"/>
    <w:basedOn w:val="Normal"/>
    <w:rsid w:val="00E47B12"/>
    <w:pPr>
      <w:numPr>
        <w:numId w:val="7"/>
      </w:numPr>
      <w:tabs>
        <w:tab w:val="clear" w:pos="643"/>
        <w:tab w:val="left" w:pos="567"/>
      </w:tabs>
      <w:ind w:left="851" w:hanging="284"/>
    </w:pPr>
  </w:style>
  <w:style w:type="paragraph" w:styleId="ListNumber3">
    <w:name w:val="List Number 3"/>
    <w:basedOn w:val="Normal"/>
    <w:rsid w:val="00E47B12"/>
    <w:pPr>
      <w:numPr>
        <w:numId w:val="8"/>
      </w:numPr>
      <w:tabs>
        <w:tab w:val="clear" w:pos="926"/>
        <w:tab w:val="left" w:pos="851"/>
      </w:tabs>
      <w:ind w:left="1135" w:hanging="284"/>
    </w:pPr>
  </w:style>
  <w:style w:type="paragraph" w:styleId="NormalIndent">
    <w:name w:val="Normal Indent"/>
    <w:basedOn w:val="Normal"/>
    <w:rsid w:val="00E47B12"/>
    <w:pPr>
      <w:ind w:left="284"/>
    </w:pPr>
  </w:style>
  <w:style w:type="paragraph" w:customStyle="1" w:styleId="AAFrameAddress">
    <w:name w:val="AA Frame Address"/>
    <w:basedOn w:val="Heading1"/>
    <w:rsid w:val="00E47B12"/>
    <w:pPr>
      <w:keepLines w:val="0"/>
      <w:framePr w:w="2812" w:h="1701" w:hSpace="142" w:vSpace="142" w:wrap="around" w:vAnchor="page" w:hAnchor="page" w:x="8024" w:y="2723"/>
      <w:shd w:val="clear" w:color="FFFFFF" w:fill="auto"/>
      <w:spacing w:before="0" w:after="90" w:line="240" w:lineRule="auto"/>
      <w:ind w:hanging="284"/>
    </w:pPr>
    <w:rPr>
      <w:rFonts w:cs="Times New Roman"/>
      <w:bCs/>
      <w:noProof/>
      <w:sz w:val="18"/>
      <w:szCs w:val="18"/>
      <w:u w:val="single"/>
    </w:rPr>
  </w:style>
  <w:style w:type="paragraph" w:styleId="ListNumber5">
    <w:name w:val="List Number 5"/>
    <w:basedOn w:val="Normal"/>
    <w:rsid w:val="00E47B12"/>
    <w:pPr>
      <w:numPr>
        <w:numId w:val="9"/>
      </w:numPr>
      <w:tabs>
        <w:tab w:val="clear" w:pos="1492"/>
        <w:tab w:val="left" w:pos="1418"/>
      </w:tabs>
      <w:ind w:left="1418" w:hanging="284"/>
    </w:pPr>
  </w:style>
  <w:style w:type="paragraph" w:styleId="ListNumber4">
    <w:name w:val="List Number 4"/>
    <w:basedOn w:val="Normal"/>
    <w:rsid w:val="00E47B12"/>
    <w:pPr>
      <w:numPr>
        <w:numId w:val="10"/>
      </w:numPr>
      <w:tabs>
        <w:tab w:val="clear" w:pos="1209"/>
        <w:tab w:val="left" w:pos="1418"/>
      </w:tabs>
    </w:pPr>
  </w:style>
  <w:style w:type="paragraph" w:styleId="TableofAuthorities">
    <w:name w:val="table of authorities"/>
    <w:basedOn w:val="Normal"/>
    <w:next w:val="Normal"/>
    <w:rsid w:val="00E47B12"/>
    <w:pPr>
      <w:ind w:left="284" w:hanging="284"/>
    </w:pPr>
  </w:style>
  <w:style w:type="paragraph" w:styleId="Index1">
    <w:name w:val="index 1"/>
    <w:basedOn w:val="Normal"/>
    <w:next w:val="Normal"/>
    <w:autoRedefine/>
    <w:rsid w:val="00E47B12"/>
    <w:pPr>
      <w:ind w:left="284" w:hanging="284"/>
    </w:pPr>
  </w:style>
  <w:style w:type="paragraph" w:styleId="Index2">
    <w:name w:val="index 2"/>
    <w:basedOn w:val="Normal"/>
    <w:next w:val="Normal"/>
    <w:autoRedefine/>
    <w:rsid w:val="00E47B12"/>
    <w:pPr>
      <w:ind w:left="568" w:hanging="284"/>
    </w:pPr>
  </w:style>
  <w:style w:type="paragraph" w:styleId="Index3">
    <w:name w:val="index 3"/>
    <w:basedOn w:val="Normal"/>
    <w:next w:val="Normal"/>
    <w:autoRedefine/>
    <w:rsid w:val="00E47B12"/>
    <w:pPr>
      <w:ind w:left="851" w:hanging="284"/>
    </w:pPr>
  </w:style>
  <w:style w:type="paragraph" w:styleId="Index4">
    <w:name w:val="index 4"/>
    <w:basedOn w:val="Normal"/>
    <w:next w:val="Normal"/>
    <w:rsid w:val="00E47B12"/>
    <w:pPr>
      <w:ind w:left="1135" w:hanging="284"/>
    </w:pPr>
  </w:style>
  <w:style w:type="paragraph" w:styleId="Index6">
    <w:name w:val="index 6"/>
    <w:basedOn w:val="Normal"/>
    <w:next w:val="Normal"/>
    <w:rsid w:val="00E47B12"/>
    <w:pPr>
      <w:ind w:left="1702" w:hanging="284"/>
    </w:pPr>
  </w:style>
  <w:style w:type="paragraph" w:styleId="Index5">
    <w:name w:val="index 5"/>
    <w:basedOn w:val="Normal"/>
    <w:next w:val="Normal"/>
    <w:rsid w:val="00E47B12"/>
    <w:pPr>
      <w:ind w:left="1418" w:hanging="284"/>
    </w:pPr>
  </w:style>
  <w:style w:type="paragraph" w:styleId="Index7">
    <w:name w:val="index 7"/>
    <w:basedOn w:val="Normal"/>
    <w:next w:val="Normal"/>
    <w:rsid w:val="00E47B12"/>
    <w:pPr>
      <w:ind w:left="1985" w:hanging="284"/>
    </w:pPr>
  </w:style>
  <w:style w:type="paragraph" w:styleId="Index8">
    <w:name w:val="index 8"/>
    <w:basedOn w:val="Normal"/>
    <w:next w:val="Normal"/>
    <w:rsid w:val="00E47B12"/>
    <w:pPr>
      <w:ind w:left="2269" w:hanging="284"/>
    </w:pPr>
  </w:style>
  <w:style w:type="paragraph" w:styleId="Index9">
    <w:name w:val="index 9"/>
    <w:basedOn w:val="Normal"/>
    <w:next w:val="Normal"/>
    <w:rsid w:val="00E47B12"/>
    <w:pPr>
      <w:ind w:left="2552" w:hanging="284"/>
    </w:pPr>
  </w:style>
  <w:style w:type="paragraph" w:styleId="TOC2">
    <w:name w:val="toc 2"/>
    <w:basedOn w:val="Normal"/>
    <w:next w:val="Normal"/>
    <w:rsid w:val="00E47B12"/>
    <w:pPr>
      <w:spacing w:before="240"/>
    </w:pPr>
    <w:rPr>
      <w:rFonts w:cs="Times New Roman"/>
      <w:b/>
      <w:bCs/>
    </w:rPr>
  </w:style>
  <w:style w:type="paragraph" w:styleId="TOC3">
    <w:name w:val="toc 3"/>
    <w:basedOn w:val="Normal"/>
    <w:next w:val="Normal"/>
    <w:rsid w:val="00E47B12"/>
    <w:pPr>
      <w:spacing w:after="240"/>
    </w:pPr>
  </w:style>
  <w:style w:type="paragraph" w:styleId="TOC4">
    <w:name w:val="toc 4"/>
    <w:basedOn w:val="Normal"/>
    <w:next w:val="Normal"/>
    <w:rsid w:val="00E47B12"/>
    <w:pPr>
      <w:ind w:left="851"/>
    </w:pPr>
  </w:style>
  <w:style w:type="paragraph" w:styleId="TOC5">
    <w:name w:val="toc 5"/>
    <w:basedOn w:val="Normal"/>
    <w:next w:val="Normal"/>
    <w:rsid w:val="00E47B12"/>
    <w:pPr>
      <w:ind w:left="1134"/>
    </w:pPr>
  </w:style>
  <w:style w:type="paragraph" w:styleId="TOC6">
    <w:name w:val="toc 6"/>
    <w:basedOn w:val="Normal"/>
    <w:next w:val="Normal"/>
    <w:rsid w:val="00E47B12"/>
    <w:pPr>
      <w:ind w:left="1418"/>
    </w:pPr>
  </w:style>
  <w:style w:type="paragraph" w:styleId="TOC7">
    <w:name w:val="toc 7"/>
    <w:basedOn w:val="Normal"/>
    <w:next w:val="Normal"/>
    <w:rsid w:val="00E47B12"/>
    <w:pPr>
      <w:ind w:left="1701"/>
    </w:pPr>
  </w:style>
  <w:style w:type="paragraph" w:styleId="TOC8">
    <w:name w:val="toc 8"/>
    <w:basedOn w:val="Normal"/>
    <w:next w:val="Normal"/>
    <w:rsid w:val="00E47B12"/>
    <w:pPr>
      <w:ind w:left="1985"/>
    </w:pPr>
  </w:style>
  <w:style w:type="paragraph" w:styleId="TOC9">
    <w:name w:val="toc 9"/>
    <w:basedOn w:val="Normal"/>
    <w:next w:val="Normal"/>
    <w:rsid w:val="00E47B12"/>
    <w:pPr>
      <w:ind w:left="2268"/>
    </w:pPr>
  </w:style>
  <w:style w:type="paragraph" w:styleId="TableofFigures">
    <w:name w:val="table of figures"/>
    <w:basedOn w:val="Normal"/>
    <w:next w:val="Normal"/>
    <w:rsid w:val="00E47B12"/>
    <w:pPr>
      <w:ind w:left="567" w:hanging="567"/>
    </w:pPr>
  </w:style>
  <w:style w:type="paragraph" w:styleId="ListBullet5">
    <w:name w:val="List Bullet 5"/>
    <w:basedOn w:val="Normal"/>
    <w:rsid w:val="00E47B12"/>
    <w:pPr>
      <w:numPr>
        <w:numId w:val="11"/>
      </w:numPr>
      <w:tabs>
        <w:tab w:val="clear" w:pos="1492"/>
        <w:tab w:val="left" w:pos="1418"/>
      </w:tabs>
      <w:ind w:left="1702" w:hanging="284"/>
    </w:pPr>
  </w:style>
  <w:style w:type="paragraph" w:styleId="BodyTextFirstIndent">
    <w:name w:val="Body Text First Indent"/>
    <w:basedOn w:val="BodyText"/>
    <w:link w:val="BodyTextFirstIndentChar"/>
    <w:rsid w:val="00E47B12"/>
    <w:pPr>
      <w:spacing w:before="0" w:after="120"/>
      <w:ind w:firstLine="284"/>
    </w:pPr>
  </w:style>
  <w:style w:type="character" w:customStyle="1" w:styleId="BodyTextChar">
    <w:name w:val="Body Text Char"/>
    <w:aliases w:val="bt Char,body text Char,Body Char"/>
    <w:link w:val="BodyText"/>
    <w:rsid w:val="00E47B12"/>
    <w:rPr>
      <w:rFonts w:ascii="Arial" w:hAnsi="Arial"/>
      <w:sz w:val="18"/>
      <w:szCs w:val="18"/>
    </w:rPr>
  </w:style>
  <w:style w:type="character" w:customStyle="1" w:styleId="BodyTextFirstIndentChar">
    <w:name w:val="Body Text First Indent Char"/>
    <w:basedOn w:val="BodyTextChar"/>
    <w:link w:val="BodyTextFirstIndent"/>
    <w:rsid w:val="00E47B12"/>
    <w:rPr>
      <w:rFonts w:ascii="Arial" w:hAnsi="Arial"/>
      <w:sz w:val="18"/>
      <w:szCs w:val="18"/>
    </w:rPr>
  </w:style>
  <w:style w:type="paragraph" w:styleId="BodyTextIndent">
    <w:name w:val="Body Text Indent"/>
    <w:basedOn w:val="Normal"/>
    <w:link w:val="BodyTextIndentChar"/>
    <w:rsid w:val="00E47B12"/>
    <w:pPr>
      <w:spacing w:after="120"/>
      <w:ind w:left="283"/>
    </w:pPr>
  </w:style>
  <w:style w:type="character" w:customStyle="1" w:styleId="BodyTextIndentChar">
    <w:name w:val="Body Text Indent Char"/>
    <w:link w:val="BodyTextIndent"/>
    <w:rsid w:val="00E47B12"/>
    <w:rPr>
      <w:rFonts w:ascii="Arial" w:hAnsi="Arial"/>
      <w:sz w:val="18"/>
      <w:szCs w:val="18"/>
    </w:rPr>
  </w:style>
  <w:style w:type="paragraph" w:styleId="BodyTextFirstIndent2">
    <w:name w:val="Body Text First Indent 2"/>
    <w:basedOn w:val="BodyTextIndent"/>
    <w:link w:val="BodyTextFirstIndent2Char"/>
    <w:rsid w:val="00E47B12"/>
    <w:pPr>
      <w:ind w:left="284" w:firstLine="284"/>
    </w:pPr>
  </w:style>
  <w:style w:type="character" w:customStyle="1" w:styleId="BodyTextFirstIndent2Char">
    <w:name w:val="Body Text First Indent 2 Char"/>
    <w:basedOn w:val="BodyTextIndentChar"/>
    <w:link w:val="BodyTextFirstIndent2"/>
    <w:rsid w:val="00E47B12"/>
    <w:rPr>
      <w:rFonts w:ascii="Arial" w:hAnsi="Arial"/>
      <w:sz w:val="18"/>
      <w:szCs w:val="18"/>
    </w:rPr>
  </w:style>
  <w:style w:type="character" w:styleId="Strong">
    <w:name w:val="Strong"/>
    <w:qFormat/>
    <w:rsid w:val="00E47B12"/>
    <w:rPr>
      <w:rFonts w:cs="Times New Roman"/>
      <w:b/>
      <w:bCs/>
    </w:rPr>
  </w:style>
  <w:style w:type="paragraph" w:customStyle="1" w:styleId="AA1stlevelbullet">
    <w:name w:val="AA 1st level bullet"/>
    <w:basedOn w:val="Normal"/>
    <w:rsid w:val="00E47B12"/>
    <w:pPr>
      <w:numPr>
        <w:numId w:val="12"/>
      </w:numPr>
      <w:tabs>
        <w:tab w:val="clear" w:pos="283"/>
      </w:tabs>
      <w:ind w:left="227" w:hanging="227"/>
    </w:pPr>
  </w:style>
  <w:style w:type="paragraph" w:customStyle="1" w:styleId="AAFrameLogo">
    <w:name w:val="AA Frame Logo"/>
    <w:basedOn w:val="Normal"/>
    <w:rsid w:val="00E47B12"/>
    <w:pPr>
      <w:framePr w:w="4253" w:h="1418" w:hRule="exact" w:hSpace="142" w:vSpace="142" w:wrap="around" w:vAnchor="page" w:hAnchor="page" w:x="7457" w:y="568"/>
    </w:pPr>
  </w:style>
  <w:style w:type="character" w:customStyle="1" w:styleId="AACopyright">
    <w:name w:val="AA Copyright"/>
    <w:rsid w:val="00E47B12"/>
    <w:rPr>
      <w:rFonts w:ascii="Arial" w:hAnsi="Arial"/>
      <w:sz w:val="13"/>
      <w:szCs w:val="13"/>
    </w:rPr>
  </w:style>
  <w:style w:type="paragraph" w:customStyle="1" w:styleId="AA2ndlevelbullet">
    <w:name w:val="AA 2nd level bullet"/>
    <w:basedOn w:val="AA1stlevelbullet"/>
    <w:rsid w:val="00E47B12"/>
    <w:pPr>
      <w:numPr>
        <w:numId w:val="14"/>
      </w:numPr>
      <w:tabs>
        <w:tab w:val="clear" w:pos="283"/>
        <w:tab w:val="left" w:pos="454"/>
        <w:tab w:val="left" w:pos="680"/>
        <w:tab w:val="left" w:pos="907"/>
      </w:tabs>
      <w:ind w:left="454" w:hanging="227"/>
    </w:pPr>
  </w:style>
  <w:style w:type="paragraph" w:customStyle="1" w:styleId="AANumbering">
    <w:name w:val="AA Numbering"/>
    <w:basedOn w:val="Normal"/>
    <w:rsid w:val="00E47B12"/>
    <w:pPr>
      <w:numPr>
        <w:numId w:val="13"/>
      </w:numPr>
      <w:tabs>
        <w:tab w:val="clear" w:pos="283"/>
        <w:tab w:val="left" w:pos="284"/>
      </w:tabs>
      <w:ind w:left="0" w:firstLine="0"/>
    </w:pPr>
  </w:style>
  <w:style w:type="paragraph" w:styleId="TOC1">
    <w:name w:val="toc 1"/>
    <w:basedOn w:val="Normal"/>
    <w:next w:val="Normal"/>
    <w:rsid w:val="00E47B12"/>
  </w:style>
  <w:style w:type="paragraph" w:customStyle="1" w:styleId="ReportHeading2">
    <w:name w:val="ReportHeading2"/>
    <w:basedOn w:val="ReportHeading1"/>
    <w:rsid w:val="00E47B12"/>
    <w:pPr>
      <w:framePr w:h="1054" w:wrap="around" w:y="5920"/>
    </w:pPr>
  </w:style>
  <w:style w:type="paragraph" w:customStyle="1" w:styleId="ReportHeading3">
    <w:name w:val="ReportHeading3"/>
    <w:basedOn w:val="ReportHeading2"/>
    <w:rsid w:val="00E47B12"/>
    <w:pPr>
      <w:framePr w:h="443" w:wrap="around" w:y="8223"/>
    </w:pPr>
  </w:style>
  <w:style w:type="paragraph" w:customStyle="1" w:styleId="PictureInText">
    <w:name w:val="PictureInText"/>
    <w:basedOn w:val="Normal"/>
    <w:next w:val="Normal"/>
    <w:rsid w:val="00E47B12"/>
    <w:pPr>
      <w:framePr w:w="7308" w:h="1134" w:hSpace="180" w:vSpace="180" w:wrap="notBeside" w:vAnchor="text" w:hAnchor="margin" w:x="1" w:y="7"/>
      <w:spacing w:after="240"/>
    </w:pPr>
  </w:style>
  <w:style w:type="paragraph" w:customStyle="1" w:styleId="PictureLeft">
    <w:name w:val="PictureLeft"/>
    <w:basedOn w:val="Normal"/>
    <w:rsid w:val="00E47B12"/>
    <w:pPr>
      <w:framePr w:w="2603" w:h="1134" w:hSpace="142" w:wrap="around" w:vAnchor="text" w:hAnchor="page" w:x="1526" w:y="6"/>
      <w:spacing w:before="240"/>
    </w:pPr>
  </w:style>
  <w:style w:type="paragraph" w:customStyle="1" w:styleId="PicturteLeftFullLength">
    <w:name w:val="PicturteLeftFullLength"/>
    <w:basedOn w:val="PictureLeft"/>
    <w:rsid w:val="00E47B12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rsid w:val="00E47B12"/>
    <w:pPr>
      <w:spacing w:line="280" w:lineRule="atLeast"/>
    </w:pPr>
    <w:rPr>
      <w:rFonts w:ascii="Times New Roman" w:hAnsi="Times New Roman"/>
      <w:b/>
      <w:bCs/>
      <w:sz w:val="22"/>
      <w:szCs w:val="22"/>
    </w:rPr>
  </w:style>
  <w:style w:type="paragraph" w:customStyle="1" w:styleId="a4">
    <w:name w:val="??"/>
    <w:basedOn w:val="Normal"/>
    <w:rsid w:val="00E47B12"/>
    <w:pPr>
      <w:tabs>
        <w:tab w:val="left" w:pos="360"/>
        <w:tab w:val="left" w:pos="720"/>
        <w:tab w:val="left" w:pos="1080"/>
      </w:tabs>
    </w:pPr>
    <w:rPr>
      <w:rFonts w:ascii="Times New Roman" w:hAnsi="Times New Roman" w:cs="BrowalliaUPC"/>
      <w:sz w:val="28"/>
      <w:szCs w:val="28"/>
      <w:lang w:val="th-TH"/>
    </w:rPr>
  </w:style>
  <w:style w:type="paragraph" w:customStyle="1" w:styleId="a5">
    <w:name w:val="ลบ"/>
    <w:basedOn w:val="Normal"/>
    <w:rsid w:val="00E47B12"/>
    <w:pPr>
      <w:tabs>
        <w:tab w:val="left" w:pos="360"/>
        <w:tab w:val="left" w:pos="720"/>
        <w:tab w:val="left" w:pos="1080"/>
      </w:tabs>
    </w:pPr>
    <w:rPr>
      <w:rFonts w:ascii="Times New Roman" w:eastAsia="Cordia New" w:cs="BrowalliaUPC"/>
      <w:snapToGrid w:val="0"/>
      <w:sz w:val="28"/>
      <w:szCs w:val="28"/>
      <w:lang w:val="th-TH" w:eastAsia="th-TH"/>
    </w:rPr>
  </w:style>
  <w:style w:type="paragraph" w:styleId="BalloonText">
    <w:name w:val="Balloon Text"/>
    <w:basedOn w:val="Normal"/>
    <w:link w:val="BalloonTextChar"/>
    <w:rsid w:val="00E47B1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E47B12"/>
    <w:rPr>
      <w:rFonts w:ascii="Tahoma" w:hAnsi="Tahoma" w:cs="Tahoma"/>
      <w:sz w:val="16"/>
      <w:szCs w:val="16"/>
    </w:rPr>
  </w:style>
  <w:style w:type="paragraph" w:customStyle="1" w:styleId="accpolicyheading0">
    <w:name w:val="accpolicyheading"/>
    <w:basedOn w:val="Normal"/>
    <w:rsid w:val="00E47B12"/>
    <w:pPr>
      <w:ind w:left="900" w:right="387" w:hanging="540"/>
      <w:jc w:val="both"/>
    </w:pPr>
    <w:rPr>
      <w:rFonts w:ascii="Times New Roman" w:eastAsia="MS Mincho" w:hAnsi="Times New Roman" w:cs="Times New Roman"/>
      <w:sz w:val="28"/>
      <w:szCs w:val="28"/>
      <w:lang w:eastAsia="ja-JP"/>
    </w:rPr>
  </w:style>
  <w:style w:type="paragraph" w:customStyle="1" w:styleId="index">
    <w:name w:val="index"/>
    <w:aliases w:val="ix"/>
    <w:basedOn w:val="BodyText"/>
    <w:rsid w:val="00E47B12"/>
    <w:pPr>
      <w:tabs>
        <w:tab w:val="num" w:pos="1134"/>
      </w:tabs>
      <w:spacing w:before="0" w:after="20" w:line="260" w:lineRule="atLeast"/>
      <w:ind w:left="1134" w:hanging="1134"/>
    </w:pPr>
    <w:rPr>
      <w:rFonts w:ascii="Times New Roman" w:hAnsi="Times New Roman" w:cs="Times New Roman"/>
      <w:sz w:val="22"/>
      <w:szCs w:val="20"/>
      <w:lang w:val="en-GB" w:bidi="ar-SA"/>
    </w:rPr>
  </w:style>
  <w:style w:type="paragraph" w:styleId="DocumentMap">
    <w:name w:val="Document Map"/>
    <w:basedOn w:val="Normal"/>
    <w:link w:val="DocumentMapChar"/>
    <w:rsid w:val="00E47B1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link w:val="DocumentMap"/>
    <w:rsid w:val="00E47B12"/>
    <w:rPr>
      <w:rFonts w:ascii="Tahoma" w:hAnsi="Tahoma" w:cs="Tahoma"/>
      <w:shd w:val="clear" w:color="auto" w:fill="000080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rsid w:val="00E47B12"/>
    <w:pPr>
      <w:spacing w:before="240" w:after="120" w:line="260" w:lineRule="atLeast"/>
      <w:ind w:left="720" w:right="389"/>
      <w:jc w:val="both"/>
    </w:pPr>
    <w:rPr>
      <w:rFonts w:ascii="Times New Roman" w:hAnsi="Times New Roman" w:cs="Times New Roman"/>
      <w:bCs/>
      <w:i/>
      <w:iCs/>
      <w:sz w:val="22"/>
      <w:szCs w:val="22"/>
      <w:lang w:eastAsia="en-GB"/>
    </w:rPr>
  </w:style>
  <w:style w:type="character" w:customStyle="1" w:styleId="AccPolicysubheadChar">
    <w:name w:val="Acc Policy sub head Char"/>
    <w:link w:val="AccPolicysubhead"/>
    <w:rsid w:val="00E47B12"/>
    <w:rPr>
      <w:rFonts w:cs="Times New Roman"/>
      <w:bCs/>
      <w:i/>
      <w:iCs/>
      <w:sz w:val="22"/>
      <w:szCs w:val="22"/>
      <w:lang w:eastAsia="en-GB"/>
    </w:rPr>
  </w:style>
  <w:style w:type="character" w:customStyle="1" w:styleId="Heading8Char">
    <w:name w:val="Heading 8 Char"/>
    <w:link w:val="Heading8"/>
    <w:rsid w:val="00A07023"/>
    <w:rPr>
      <w:rFonts w:ascii="Arial" w:hAnsi="Arial"/>
      <w:sz w:val="18"/>
      <w:szCs w:val="18"/>
    </w:rPr>
  </w:style>
  <w:style w:type="character" w:customStyle="1" w:styleId="Heading1Char">
    <w:name w:val="Heading 1 Char"/>
    <w:link w:val="Heading1"/>
    <w:rsid w:val="003D4C5E"/>
    <w:rPr>
      <w:rFonts w:ascii="Arial" w:hAnsi="Arial"/>
      <w:b/>
      <w:sz w:val="24"/>
    </w:rPr>
  </w:style>
  <w:style w:type="paragraph" w:styleId="NoSpacing">
    <w:name w:val="No Spacing"/>
    <w:uiPriority w:val="1"/>
    <w:qFormat/>
    <w:rsid w:val="00334DEF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rFonts w:ascii="Arial" w:hAnsi="Arial"/>
      <w:sz w:val="18"/>
      <w:szCs w:val="22"/>
    </w:rPr>
  </w:style>
  <w:style w:type="character" w:customStyle="1" w:styleId="HeaderChar">
    <w:name w:val="Header Char"/>
    <w:link w:val="Header"/>
    <w:rsid w:val="00121A26"/>
    <w:rPr>
      <w:rFonts w:ascii="Arial" w:hAnsi="Arial"/>
      <w:i/>
      <w:sz w:val="18"/>
      <w:szCs w:val="18"/>
    </w:rPr>
  </w:style>
  <w:style w:type="paragraph" w:customStyle="1" w:styleId="a6">
    <w:name w:val="เนื้อเรื่อง"/>
    <w:basedOn w:val="Normal"/>
    <w:rsid w:val="00F42487"/>
    <w:pPr>
      <w:widowControl w:val="0"/>
      <w:overflowPunct w:val="0"/>
      <w:autoSpaceDE w:val="0"/>
      <w:autoSpaceDN w:val="0"/>
      <w:adjustRightInd w:val="0"/>
      <w:ind w:right="386"/>
      <w:textAlignment w:val="baseline"/>
    </w:pPr>
    <w:rPr>
      <w:rFonts w:ascii="Times New Roman" w:hAnsi="CordiaUPC" w:cs="CordiaUPC"/>
      <w:sz w:val="28"/>
      <w:szCs w:val="28"/>
    </w:rPr>
  </w:style>
  <w:style w:type="paragraph" w:customStyle="1" w:styleId="Default">
    <w:name w:val="Default"/>
    <w:rsid w:val="00DD09F6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styleId="List">
    <w:name w:val="List"/>
    <w:basedOn w:val="Normal"/>
    <w:uiPriority w:val="99"/>
    <w:unhideWhenUsed/>
    <w:rsid w:val="009F0667"/>
    <w:pPr>
      <w:ind w:left="283" w:hanging="283"/>
      <w:contextualSpacing/>
    </w:pPr>
    <w:rPr>
      <w:szCs w:val="22"/>
    </w:rPr>
  </w:style>
  <w:style w:type="character" w:customStyle="1" w:styleId="ListParagraphChar">
    <w:name w:val="List Paragraph Char"/>
    <w:link w:val="ListParagraph"/>
    <w:uiPriority w:val="34"/>
    <w:rsid w:val="00D122D0"/>
    <w:rPr>
      <w:rFonts w:ascii="Arial" w:hAnsi="Arial"/>
      <w:sz w:val="18"/>
      <w:szCs w:val="22"/>
    </w:rPr>
  </w:style>
  <w:style w:type="numbering" w:customStyle="1" w:styleId="Style1">
    <w:name w:val="Style1"/>
    <w:rsid w:val="00E2731C"/>
    <w:pPr>
      <w:numPr>
        <w:numId w:val="15"/>
      </w:numPr>
    </w:pPr>
  </w:style>
  <w:style w:type="numbering" w:customStyle="1" w:styleId="Style2">
    <w:name w:val="Style2"/>
    <w:rsid w:val="00682567"/>
    <w:pPr>
      <w:numPr>
        <w:numId w:val="16"/>
      </w:numPr>
    </w:pPr>
  </w:style>
  <w:style w:type="numbering" w:customStyle="1" w:styleId="Style3">
    <w:name w:val="Style3"/>
    <w:rsid w:val="00682567"/>
    <w:pPr>
      <w:numPr>
        <w:numId w:val="17"/>
      </w:numPr>
    </w:pPr>
  </w:style>
  <w:style w:type="paragraph" w:customStyle="1" w:styleId="NoSpacing1">
    <w:name w:val="No Spacing1"/>
    <w:uiPriority w:val="1"/>
    <w:qFormat/>
    <w:rsid w:val="00277539"/>
    <w:rPr>
      <w:rFonts w:ascii="Calibri" w:eastAsia="Calibri" w:hAnsi="Calibri"/>
      <w:sz w:val="22"/>
      <w:szCs w:val="28"/>
    </w:rPr>
  </w:style>
  <w:style w:type="character" w:customStyle="1" w:styleId="BodyText3Char">
    <w:name w:val="Body Text 3 Char"/>
    <w:basedOn w:val="DefaultParagraphFont"/>
    <w:link w:val="BodyText3"/>
    <w:rsid w:val="00793172"/>
    <w:rPr>
      <w:rFonts w:ascii="Arial" w:hAnsi="Arial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B52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B52BB"/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B52BB"/>
    <w:rPr>
      <w:rFonts w:ascii="Arial" w:hAnsi="Arial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B52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B52BB"/>
    <w:rPr>
      <w:rFonts w:ascii="Arial" w:hAnsi="Arial"/>
      <w:b/>
      <w:bCs/>
      <w:szCs w:val="25"/>
    </w:rPr>
  </w:style>
  <w:style w:type="numbering" w:customStyle="1" w:styleId="CurrentList1">
    <w:name w:val="Current List1"/>
    <w:uiPriority w:val="99"/>
    <w:rsid w:val="00122C09"/>
    <w:pPr>
      <w:numPr>
        <w:numId w:val="29"/>
      </w:numPr>
    </w:pPr>
  </w:style>
  <w:style w:type="paragraph" w:styleId="NormalWeb">
    <w:name w:val="Normal (Web)"/>
    <w:basedOn w:val="Normal"/>
    <w:uiPriority w:val="99"/>
    <w:unhideWhenUsed/>
    <w:rsid w:val="00D438F4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Revision">
    <w:name w:val="Revision"/>
    <w:hidden/>
    <w:uiPriority w:val="99"/>
    <w:semiHidden/>
    <w:rsid w:val="000D55D8"/>
    <w:rPr>
      <w:rFonts w:ascii="Arial" w:hAnsi="Arial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1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67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6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1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9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6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2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03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73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6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4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12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9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66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1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1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5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961549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63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5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0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9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4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1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4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05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17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7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2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5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0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1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2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0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9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7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0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048214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822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5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4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8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60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6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0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8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79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0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5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2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9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0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3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94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5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5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2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7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9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8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4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eader" Target="header6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19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71F08D-3287-4CD9-B7DF-347ACDE204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13643</Words>
  <Characters>77767</Characters>
  <Application>Microsoft Office Word</Application>
  <DocSecurity>0</DocSecurity>
  <Lines>648</Lines>
  <Paragraphs>182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Tapaco</vt:lpstr>
      <vt:lpstr>Tapaco</vt:lpstr>
    </vt:vector>
  </TitlesOfParts>
  <Company>MR&amp;A</Company>
  <LinksUpToDate>false</LinksUpToDate>
  <CharactersWithSpaces>91228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Tapaco</dc:title>
  <dc:creator>Laphasrada</dc:creator>
  <cp:lastModifiedBy>Attapol Sanont</cp:lastModifiedBy>
  <cp:revision>3</cp:revision>
  <cp:lastPrinted>2023-05-15T09:51:00Z</cp:lastPrinted>
  <dcterms:created xsi:type="dcterms:W3CDTF">2023-08-30T01:48:00Z</dcterms:created>
  <dcterms:modified xsi:type="dcterms:W3CDTF">2023-08-30T01:48:00Z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957a7a20df133601877b8761a4785ee376d13f3a78983334ff363487b8681b2e</vt:lpwstr>
  </property>
</Properties>
</file>